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6.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t41145047"/>
    <w:p w14:paraId="6E860F13" w14:textId="77777777" w:rsidR="00314B36" w:rsidRPr="0076424C" w:rsidRDefault="00786E2C" w:rsidP="009F4F36">
      <w:pPr>
        <w:suppressLineNumbers/>
        <w:jc w:val="left"/>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378D5010"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r w:rsidR="00384473">
        <w:rPr>
          <w:rFonts w:ascii="Arial Rounded MT Bold" w:hAnsi="Arial Rounded MT Bold"/>
          <w:b/>
          <w:sz w:val="28"/>
        </w:rPr>
        <w:t>3</w:t>
      </w:r>
      <w:r w:rsidR="00425DAC">
        <w:rPr>
          <w:rFonts w:ascii="Arial Rounded MT Bold" w:hAnsi="Arial Rounded MT Bold"/>
          <w:b/>
          <w:sz w:val="28"/>
        </w:rPr>
        <w:t>2</w:t>
      </w:r>
      <w:r w:rsidR="00384473" w:rsidRPr="0076424C">
        <w:rPr>
          <w:rFonts w:ascii="Arial Rounded MT Bold" w:hAnsi="Arial Rounded MT Bold"/>
          <w:b/>
          <w:sz w:val="28"/>
        </w:rPr>
        <w:t xml:space="preserve"> </w:t>
      </w:r>
      <w:r w:rsidR="00BE0210" w:rsidRPr="0076424C">
        <w:rPr>
          <w:rFonts w:ascii="Arial Rounded MT Bold" w:hAnsi="Arial Rounded MT Bold"/>
          <w:b/>
          <w:sz w:val="28"/>
        </w:rPr>
        <w:t>–</w:t>
      </w:r>
      <w:r w:rsidRPr="0076424C" w:rsidDel="00AA31AC">
        <w:rPr>
          <w:rFonts w:ascii="Arial Rounded MT Bold" w:hAnsi="Arial Rounded MT Bold"/>
          <w:b/>
          <w:sz w:val="28"/>
        </w:rPr>
        <w:t xml:space="preserve"> </w:t>
      </w:r>
      <w:r w:rsidR="00425DAC">
        <w:rPr>
          <w:rFonts w:ascii="Arial Rounded MT Bold" w:hAnsi="Arial Rounded MT Bold"/>
          <w:b/>
          <w:sz w:val="28"/>
        </w:rPr>
        <w:t>01 July</w:t>
      </w:r>
      <w:r w:rsidR="00384473">
        <w:rPr>
          <w:rFonts w:ascii="Arial Rounded MT Bold" w:hAnsi="Arial Rounded MT Bold"/>
          <w:b/>
          <w:sz w:val="28"/>
        </w:rPr>
        <w:t xml:space="preserve"> </w:t>
      </w:r>
      <w:r w:rsidR="002B4247">
        <w:rPr>
          <w:rFonts w:ascii="Arial Rounded MT Bold" w:hAnsi="Arial Rounded MT Bold"/>
          <w:b/>
          <w:sz w:val="28"/>
        </w:rPr>
        <w:t>2018</w:t>
      </w:r>
      <w:r w:rsidR="008022C5" w:rsidRPr="0076424C">
        <w:rPr>
          <w:rFonts w:ascii="Arial Rounded MT Bold" w:hAnsi="Arial Rounded MT Bold"/>
          <w:b/>
          <w:sz w:val="28"/>
        </w:rPr>
        <w:t xml:space="preserve"> </w:t>
      </w:r>
    </w:p>
    <w:p w14:paraId="6E860F1D" w14:textId="77777777" w:rsidR="00314B36" w:rsidRPr="0076424C" w:rsidRDefault="00314B36">
      <w:pPr>
        <w:rPr>
          <w:rFonts w:ascii="Arial Rounded MT Bold" w:hAnsi="Arial Rounded MT Bold"/>
          <w:b/>
          <w:sz w:val="28"/>
        </w:rPr>
      </w:pPr>
    </w:p>
    <w:p w14:paraId="6E860F1E" w14:textId="77777777" w:rsidR="00314B36" w:rsidRDefault="00314B36">
      <w:pPr>
        <w:pStyle w:val="Heading8"/>
        <w:rPr>
          <w:rFonts w:ascii="Arial" w:hAnsi="Arial"/>
          <w:noProof w:val="0"/>
        </w:rPr>
      </w:pPr>
      <w:r w:rsidRPr="0076424C">
        <w:rPr>
          <w:rFonts w:ascii="Arial" w:hAnsi="Arial"/>
          <w:noProof w:val="0"/>
        </w:rPr>
        <w:t xml:space="preserve"> </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0E5601">
          <w:headerReference w:type="even" r:id="rId12"/>
          <w:footerReference w:type="even" r:id="rId13"/>
          <w:footerReference w:type="default" r:id="rId14"/>
          <w:headerReference w:type="first" r:id="rId15"/>
          <w:footerReference w:type="first" r:id="rId16"/>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6E860F25" w14:textId="77777777" w:rsidR="00314B36" w:rsidRPr="0076424C" w:rsidRDefault="00314B36">
      <w:pPr>
        <w:pStyle w:val="CentredCH"/>
        <w:spacing w:after="120"/>
        <w:rPr>
          <w:sz w:val="36"/>
        </w:rPr>
      </w:pPr>
      <w:bookmarkStart w:id="6" w:name="DCodeStart"/>
      <w:bookmarkEnd w:id="6"/>
      <w:r w:rsidRPr="0076424C">
        <w:rPr>
          <w:sz w:val="36"/>
        </w:rPr>
        <w:lastRenderedPageBreak/>
        <w:t>THE DISTRIBUTION CODE OF GREAT BRITAIN</w:t>
      </w:r>
    </w:p>
    <w:p w14:paraId="6E860F26" w14:textId="77777777" w:rsidR="00314B36" w:rsidRPr="0076424C" w:rsidRDefault="00314B36">
      <w:pPr>
        <w:ind w:left="0" w:firstLine="0"/>
        <w:jc w:val="center"/>
        <w:rPr>
          <w:rFonts w:ascii="Arial" w:hAnsi="Arial"/>
          <w:b/>
          <w:caps/>
          <w:sz w:val="28"/>
        </w:rPr>
      </w:pPr>
      <w:r w:rsidRPr="0076424C">
        <w:rPr>
          <w:rFonts w:ascii="Arial" w:hAnsi="Arial"/>
          <w:b/>
          <w:caps/>
          <w:sz w:val="28"/>
        </w:rPr>
        <w:t>Document CONTENTS</w:t>
      </w:r>
    </w:p>
    <w:p w14:paraId="2F262882" w14:textId="1569A8A6" w:rsidR="00EA6388" w:rsidRDefault="00786E2C" w:rsidP="00EA6388">
      <w:pPr>
        <w:pStyle w:val="TOC1"/>
        <w:tabs>
          <w:tab w:val="clear" w:pos="567"/>
        </w:tabs>
        <w:rPr>
          <w:rFonts w:asciiTheme="minorHAnsi" w:eastAsiaTheme="minorEastAsia" w:hAnsiTheme="minorHAnsi" w:cstheme="minorBidi"/>
          <w:caps w:val="0"/>
          <w:sz w:val="22"/>
          <w:szCs w:val="22"/>
          <w:lang w:eastAsia="en-GB"/>
        </w:rPr>
      </w:pPr>
      <w:r w:rsidRPr="0076424C">
        <w:fldChar w:fldCharType="begin"/>
      </w:r>
      <w:r w:rsidR="00314B36" w:rsidRPr="0076424C">
        <w:instrText xml:space="preserve"> TOC \o "1-3" \h \z </w:instrText>
      </w:r>
      <w:r w:rsidRPr="0076424C">
        <w:fldChar w:fldCharType="separate"/>
      </w:r>
      <w:hyperlink w:anchor="_Toc501209729" w:history="1">
        <w:r w:rsidR="00EA6388" w:rsidRPr="001943A6">
          <w:rPr>
            <w:rStyle w:val="Hyperlink"/>
          </w:rPr>
          <w:t>DGD 1.</w:t>
        </w:r>
        <w:r w:rsidR="00EA6388">
          <w:rPr>
            <w:rFonts w:asciiTheme="minorHAnsi" w:eastAsiaTheme="minorEastAsia" w:hAnsiTheme="minorHAnsi" w:cstheme="minorBidi"/>
            <w:caps w:val="0"/>
            <w:sz w:val="22"/>
            <w:szCs w:val="22"/>
            <w:lang w:eastAsia="en-GB"/>
          </w:rPr>
          <w:tab/>
        </w:r>
        <w:r w:rsidR="00EA6388" w:rsidRPr="001943A6">
          <w:rPr>
            <w:rStyle w:val="Hyperlink"/>
          </w:rPr>
          <w:t>EXPRESSIONS</w:t>
        </w:r>
        <w:r w:rsidR="00EA6388">
          <w:rPr>
            <w:webHidden/>
          </w:rPr>
          <w:tab/>
        </w:r>
        <w:r w:rsidR="00EA6388">
          <w:rPr>
            <w:webHidden/>
          </w:rPr>
          <w:fldChar w:fldCharType="begin"/>
        </w:r>
        <w:r w:rsidR="00EA6388">
          <w:rPr>
            <w:webHidden/>
          </w:rPr>
          <w:instrText xml:space="preserve"> PAGEREF _Toc501209729 \h </w:instrText>
        </w:r>
        <w:r w:rsidR="00EA6388">
          <w:rPr>
            <w:webHidden/>
          </w:rPr>
        </w:r>
        <w:r w:rsidR="00EA6388">
          <w:rPr>
            <w:webHidden/>
          </w:rPr>
          <w:fldChar w:fldCharType="separate"/>
        </w:r>
        <w:r w:rsidR="0011775B">
          <w:rPr>
            <w:webHidden/>
          </w:rPr>
          <w:t>8</w:t>
        </w:r>
        <w:r w:rsidR="00EA6388">
          <w:rPr>
            <w:webHidden/>
          </w:rPr>
          <w:fldChar w:fldCharType="end"/>
        </w:r>
      </w:hyperlink>
    </w:p>
    <w:p w14:paraId="65ECC5B0" w14:textId="387FCCB6"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0" w:history="1">
        <w:r w:rsidR="00EA6388" w:rsidRPr="001943A6">
          <w:rPr>
            <w:rStyle w:val="Hyperlink"/>
          </w:rPr>
          <w:t>DGD 2.</w:t>
        </w:r>
        <w:r w:rsidR="00EA6388">
          <w:rPr>
            <w:rFonts w:asciiTheme="minorHAnsi" w:eastAsiaTheme="minorEastAsia" w:hAnsiTheme="minorHAnsi" w:cstheme="minorBidi"/>
            <w:caps w:val="0"/>
            <w:sz w:val="22"/>
            <w:szCs w:val="22"/>
            <w:lang w:eastAsia="en-GB"/>
          </w:rPr>
          <w:tab/>
        </w:r>
        <w:r w:rsidR="00EA6388" w:rsidRPr="001943A6">
          <w:rPr>
            <w:rStyle w:val="Hyperlink"/>
          </w:rPr>
          <w:t>CONSTRUCTION OF REFERENCES</w:t>
        </w:r>
        <w:r w:rsidR="00EA6388">
          <w:rPr>
            <w:webHidden/>
          </w:rPr>
          <w:tab/>
        </w:r>
        <w:r w:rsidR="00EA6388">
          <w:rPr>
            <w:webHidden/>
          </w:rPr>
          <w:fldChar w:fldCharType="begin"/>
        </w:r>
        <w:r w:rsidR="00EA6388">
          <w:rPr>
            <w:webHidden/>
          </w:rPr>
          <w:instrText xml:space="preserve"> PAGEREF _Toc501209730 \h </w:instrText>
        </w:r>
        <w:r w:rsidR="00EA6388">
          <w:rPr>
            <w:webHidden/>
          </w:rPr>
        </w:r>
        <w:r w:rsidR="00EA6388">
          <w:rPr>
            <w:webHidden/>
          </w:rPr>
          <w:fldChar w:fldCharType="separate"/>
        </w:r>
        <w:r w:rsidR="0011775B">
          <w:rPr>
            <w:webHidden/>
          </w:rPr>
          <w:t>21</w:t>
        </w:r>
        <w:r w:rsidR="00EA6388">
          <w:rPr>
            <w:webHidden/>
          </w:rPr>
          <w:fldChar w:fldCharType="end"/>
        </w:r>
      </w:hyperlink>
    </w:p>
    <w:p w14:paraId="4768CF32" w14:textId="56E79C76"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1" w:history="1">
        <w:r w:rsidR="00EA6388" w:rsidRPr="001943A6">
          <w:rPr>
            <w:rStyle w:val="Hyperlink"/>
          </w:rPr>
          <w:t>ANNEX 1 - Qualifying Standards</w:t>
        </w:r>
        <w:r w:rsidR="00EA6388">
          <w:rPr>
            <w:webHidden/>
          </w:rPr>
          <w:tab/>
        </w:r>
        <w:r w:rsidR="00EA6388">
          <w:rPr>
            <w:webHidden/>
          </w:rPr>
          <w:fldChar w:fldCharType="begin"/>
        </w:r>
        <w:r w:rsidR="00EA6388">
          <w:rPr>
            <w:webHidden/>
          </w:rPr>
          <w:instrText xml:space="preserve"> PAGEREF _Toc501209731 \h </w:instrText>
        </w:r>
        <w:r w:rsidR="00EA6388">
          <w:rPr>
            <w:webHidden/>
          </w:rPr>
        </w:r>
        <w:r w:rsidR="00EA6388">
          <w:rPr>
            <w:webHidden/>
          </w:rPr>
          <w:fldChar w:fldCharType="separate"/>
        </w:r>
        <w:r w:rsidR="0011775B">
          <w:rPr>
            <w:webHidden/>
          </w:rPr>
          <w:t>23</w:t>
        </w:r>
        <w:r w:rsidR="00EA6388">
          <w:rPr>
            <w:webHidden/>
          </w:rPr>
          <w:fldChar w:fldCharType="end"/>
        </w:r>
      </w:hyperlink>
    </w:p>
    <w:p w14:paraId="1AE19E56" w14:textId="1B3E37E3"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2" w:history="1">
        <w:r w:rsidR="00EA6388" w:rsidRPr="001943A6">
          <w:rPr>
            <w:rStyle w:val="Hyperlink"/>
            <w:lang w:val="fr-FR"/>
          </w:rPr>
          <w:t>DIn1</w:t>
        </w:r>
        <w:r w:rsidR="00EA6388">
          <w:rPr>
            <w:rFonts w:asciiTheme="minorHAnsi" w:eastAsiaTheme="minorEastAsia" w:hAnsiTheme="minorHAnsi" w:cstheme="minorBidi"/>
            <w:caps w:val="0"/>
            <w:sz w:val="22"/>
            <w:szCs w:val="22"/>
            <w:lang w:eastAsia="en-GB"/>
          </w:rPr>
          <w:tab/>
        </w:r>
        <w:r w:rsidR="00EA6388" w:rsidRPr="001943A6">
          <w:rPr>
            <w:rStyle w:val="Hyperlink"/>
            <w:lang w:val="fr-FR"/>
          </w:rPr>
          <w:t>INTERPRETATION</w:t>
        </w:r>
        <w:r w:rsidR="00EA6388">
          <w:rPr>
            <w:webHidden/>
          </w:rPr>
          <w:tab/>
        </w:r>
        <w:r w:rsidR="00EA6388">
          <w:rPr>
            <w:webHidden/>
          </w:rPr>
          <w:fldChar w:fldCharType="begin"/>
        </w:r>
        <w:r w:rsidR="00EA6388">
          <w:rPr>
            <w:webHidden/>
          </w:rPr>
          <w:instrText xml:space="preserve"> PAGEREF _Toc501209732 \h </w:instrText>
        </w:r>
        <w:r w:rsidR="00EA6388">
          <w:rPr>
            <w:webHidden/>
          </w:rPr>
        </w:r>
        <w:r w:rsidR="00EA6388">
          <w:rPr>
            <w:webHidden/>
          </w:rPr>
          <w:fldChar w:fldCharType="separate"/>
        </w:r>
        <w:r w:rsidR="0011775B">
          <w:rPr>
            <w:webHidden/>
          </w:rPr>
          <w:t>26</w:t>
        </w:r>
        <w:r w:rsidR="00EA6388">
          <w:rPr>
            <w:webHidden/>
          </w:rPr>
          <w:fldChar w:fldCharType="end"/>
        </w:r>
      </w:hyperlink>
    </w:p>
    <w:p w14:paraId="5C8415AB" w14:textId="45F2B748"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3" w:history="1">
        <w:r w:rsidR="00EA6388" w:rsidRPr="001943A6">
          <w:rPr>
            <w:rStyle w:val="Hyperlink"/>
          </w:rPr>
          <w:t>DIn2</w:t>
        </w:r>
        <w:r w:rsidR="00EA6388">
          <w:rPr>
            <w:rFonts w:asciiTheme="minorHAnsi" w:eastAsiaTheme="minorEastAsia" w:hAnsiTheme="minorHAnsi" w:cstheme="minorBidi"/>
            <w:caps w:val="0"/>
            <w:sz w:val="22"/>
            <w:szCs w:val="22"/>
            <w:lang w:eastAsia="en-GB"/>
          </w:rPr>
          <w:tab/>
        </w:r>
        <w:r w:rsidR="00EA6388" w:rsidRPr="001943A6">
          <w:rPr>
            <w:rStyle w:val="Hyperlink"/>
          </w:rPr>
          <w:t>Distribution Licence DUTY</w:t>
        </w:r>
        <w:r w:rsidR="00EA6388">
          <w:rPr>
            <w:webHidden/>
          </w:rPr>
          <w:tab/>
        </w:r>
        <w:r w:rsidR="00EA6388">
          <w:rPr>
            <w:webHidden/>
          </w:rPr>
          <w:fldChar w:fldCharType="begin"/>
        </w:r>
        <w:r w:rsidR="00EA6388">
          <w:rPr>
            <w:webHidden/>
          </w:rPr>
          <w:instrText xml:space="preserve"> PAGEREF _Toc501209733 \h </w:instrText>
        </w:r>
        <w:r w:rsidR="00EA6388">
          <w:rPr>
            <w:webHidden/>
          </w:rPr>
        </w:r>
        <w:r w:rsidR="00EA6388">
          <w:rPr>
            <w:webHidden/>
          </w:rPr>
          <w:fldChar w:fldCharType="separate"/>
        </w:r>
        <w:r w:rsidR="0011775B">
          <w:rPr>
            <w:webHidden/>
          </w:rPr>
          <w:t>26</w:t>
        </w:r>
        <w:r w:rsidR="00EA6388">
          <w:rPr>
            <w:webHidden/>
          </w:rPr>
          <w:fldChar w:fldCharType="end"/>
        </w:r>
      </w:hyperlink>
    </w:p>
    <w:p w14:paraId="52402573" w14:textId="1CD2B55A"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4" w:history="1">
        <w:r w:rsidR="00EA6388" w:rsidRPr="001943A6">
          <w:rPr>
            <w:rStyle w:val="Hyperlink"/>
          </w:rPr>
          <w:t>DIn3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_Toc501209734 \h </w:instrText>
        </w:r>
        <w:r w:rsidR="00EA6388">
          <w:rPr>
            <w:webHidden/>
          </w:rPr>
        </w:r>
        <w:r w:rsidR="00EA6388">
          <w:rPr>
            <w:webHidden/>
          </w:rPr>
          <w:fldChar w:fldCharType="separate"/>
        </w:r>
        <w:r w:rsidR="0011775B">
          <w:rPr>
            <w:webHidden/>
          </w:rPr>
          <w:t>27</w:t>
        </w:r>
        <w:r w:rsidR="00EA6388">
          <w:rPr>
            <w:webHidden/>
          </w:rPr>
          <w:fldChar w:fldCharType="end"/>
        </w:r>
      </w:hyperlink>
    </w:p>
    <w:p w14:paraId="01E98EF0" w14:textId="144085B8"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5" w:history="1">
        <w:r w:rsidR="00EA6388" w:rsidRPr="001943A6">
          <w:rPr>
            <w:rStyle w:val="Hyperlink"/>
          </w:rPr>
          <w:t>DIn4</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w:t>
        </w:r>
        <w:r w:rsidR="00EA6388">
          <w:rPr>
            <w:webHidden/>
          </w:rPr>
          <w:tab/>
        </w:r>
        <w:r w:rsidR="00EA6388">
          <w:rPr>
            <w:webHidden/>
          </w:rPr>
          <w:fldChar w:fldCharType="begin"/>
        </w:r>
        <w:r w:rsidR="00EA6388">
          <w:rPr>
            <w:webHidden/>
          </w:rPr>
          <w:instrText xml:space="preserve"> PAGEREF _Toc501209735 \h </w:instrText>
        </w:r>
        <w:r w:rsidR="00EA6388">
          <w:rPr>
            <w:webHidden/>
          </w:rPr>
        </w:r>
        <w:r w:rsidR="00EA6388">
          <w:rPr>
            <w:webHidden/>
          </w:rPr>
          <w:fldChar w:fldCharType="separate"/>
        </w:r>
        <w:r w:rsidR="0011775B">
          <w:rPr>
            <w:webHidden/>
          </w:rPr>
          <w:t>27</w:t>
        </w:r>
        <w:r w:rsidR="00EA6388">
          <w:rPr>
            <w:webHidden/>
          </w:rPr>
          <w:fldChar w:fldCharType="end"/>
        </w:r>
      </w:hyperlink>
    </w:p>
    <w:p w14:paraId="781D3EB6" w14:textId="367C5C06"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6" w:history="1">
        <w:r w:rsidR="00EA6388" w:rsidRPr="001943A6">
          <w:rPr>
            <w:rStyle w:val="Hyperlink"/>
          </w:rPr>
          <w:t>DIn5</w:t>
        </w:r>
        <w:r w:rsidR="00EA6388">
          <w:rPr>
            <w:rFonts w:asciiTheme="minorHAnsi" w:eastAsiaTheme="minorEastAsia" w:hAnsiTheme="minorHAnsi" w:cstheme="minorBidi"/>
            <w:caps w:val="0"/>
            <w:sz w:val="22"/>
            <w:szCs w:val="22"/>
            <w:lang w:eastAsia="en-GB"/>
          </w:rPr>
          <w:tab/>
        </w:r>
        <w:r w:rsidR="00EA6388" w:rsidRPr="001943A6">
          <w:rPr>
            <w:rStyle w:val="Hyperlink"/>
          </w:rPr>
          <w:t>CODE RESPONSIBILITIES</w:t>
        </w:r>
        <w:r w:rsidR="00EA6388">
          <w:rPr>
            <w:webHidden/>
          </w:rPr>
          <w:tab/>
        </w:r>
        <w:r w:rsidR="00EA6388">
          <w:rPr>
            <w:webHidden/>
          </w:rPr>
          <w:fldChar w:fldCharType="begin"/>
        </w:r>
        <w:r w:rsidR="00EA6388">
          <w:rPr>
            <w:webHidden/>
          </w:rPr>
          <w:instrText xml:space="preserve"> PAGEREF _Toc501209736 \h </w:instrText>
        </w:r>
        <w:r w:rsidR="00EA6388">
          <w:rPr>
            <w:webHidden/>
          </w:rPr>
        </w:r>
        <w:r w:rsidR="00EA6388">
          <w:rPr>
            <w:webHidden/>
          </w:rPr>
          <w:fldChar w:fldCharType="separate"/>
        </w:r>
        <w:r w:rsidR="0011775B">
          <w:rPr>
            <w:webHidden/>
          </w:rPr>
          <w:t>27</w:t>
        </w:r>
        <w:r w:rsidR="00EA6388">
          <w:rPr>
            <w:webHidden/>
          </w:rPr>
          <w:fldChar w:fldCharType="end"/>
        </w:r>
      </w:hyperlink>
    </w:p>
    <w:p w14:paraId="14FBCECC" w14:textId="32DAC77C"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7" w:history="1">
        <w:r w:rsidR="00EA6388" w:rsidRPr="001943A6">
          <w:rPr>
            <w:rStyle w:val="Hyperlink"/>
          </w:rPr>
          <w:t>DIn6</w:t>
        </w:r>
        <w:r w:rsidR="00EA6388">
          <w:rPr>
            <w:rFonts w:asciiTheme="minorHAnsi" w:eastAsiaTheme="minorEastAsia" w:hAnsiTheme="minorHAnsi" w:cstheme="minorBidi"/>
            <w:caps w:val="0"/>
            <w:sz w:val="22"/>
            <w:szCs w:val="22"/>
            <w:lang w:eastAsia="en-GB"/>
          </w:rPr>
          <w:tab/>
        </w:r>
        <w:r w:rsidR="00EA6388" w:rsidRPr="001943A6">
          <w:rPr>
            <w:rStyle w:val="Hyperlink"/>
          </w:rPr>
          <w:t>CONFIDENTIALITY</w:t>
        </w:r>
        <w:r w:rsidR="00EA6388">
          <w:rPr>
            <w:webHidden/>
          </w:rPr>
          <w:tab/>
        </w:r>
        <w:r w:rsidR="00EA6388">
          <w:rPr>
            <w:webHidden/>
          </w:rPr>
          <w:fldChar w:fldCharType="begin"/>
        </w:r>
        <w:r w:rsidR="00EA6388">
          <w:rPr>
            <w:webHidden/>
          </w:rPr>
          <w:instrText xml:space="preserve"> PAGEREF _Toc501209737 \h </w:instrText>
        </w:r>
        <w:r w:rsidR="00EA6388">
          <w:rPr>
            <w:webHidden/>
          </w:rPr>
        </w:r>
        <w:r w:rsidR="00EA6388">
          <w:rPr>
            <w:webHidden/>
          </w:rPr>
          <w:fldChar w:fldCharType="separate"/>
        </w:r>
        <w:r w:rsidR="0011775B">
          <w:rPr>
            <w:webHidden/>
          </w:rPr>
          <w:t>28</w:t>
        </w:r>
        <w:r w:rsidR="00EA6388">
          <w:rPr>
            <w:webHidden/>
          </w:rPr>
          <w:fldChar w:fldCharType="end"/>
        </w:r>
      </w:hyperlink>
    </w:p>
    <w:p w14:paraId="1B392A46" w14:textId="093506F2" w:rsidR="00EA6388" w:rsidRDefault="001F39AE" w:rsidP="00EA6388">
      <w:pPr>
        <w:pStyle w:val="TOC1"/>
        <w:tabs>
          <w:tab w:val="clear" w:pos="567"/>
        </w:tabs>
        <w:rPr>
          <w:rFonts w:asciiTheme="minorHAnsi" w:eastAsiaTheme="minorEastAsia" w:hAnsiTheme="minorHAnsi" w:cstheme="minorBidi"/>
          <w:caps w:val="0"/>
          <w:sz w:val="22"/>
          <w:szCs w:val="22"/>
          <w:lang w:eastAsia="en-GB"/>
        </w:rPr>
      </w:pPr>
      <w:hyperlink w:anchor="_Toc501209738" w:history="1">
        <w:r w:rsidR="00EA6388" w:rsidRPr="001943A6">
          <w:rPr>
            <w:rStyle w:val="Hyperlink"/>
          </w:rPr>
          <w:t>DIn7</w:t>
        </w:r>
        <w:r w:rsidR="00EA6388">
          <w:rPr>
            <w:rFonts w:asciiTheme="minorHAnsi" w:eastAsiaTheme="minorEastAsia" w:hAnsiTheme="minorHAnsi" w:cstheme="minorBidi"/>
            <w:caps w:val="0"/>
            <w:sz w:val="22"/>
            <w:szCs w:val="22"/>
            <w:lang w:eastAsia="en-GB"/>
          </w:rPr>
          <w:tab/>
        </w:r>
        <w:r w:rsidR="00EA6388" w:rsidRPr="001943A6">
          <w:rPr>
            <w:rStyle w:val="Hyperlink"/>
          </w:rPr>
          <w:t>PUBLICATIONS</w:t>
        </w:r>
        <w:r w:rsidR="00EA6388">
          <w:rPr>
            <w:webHidden/>
          </w:rPr>
          <w:tab/>
        </w:r>
        <w:r w:rsidR="00EA6388">
          <w:rPr>
            <w:webHidden/>
          </w:rPr>
          <w:fldChar w:fldCharType="begin"/>
        </w:r>
        <w:r w:rsidR="00EA6388">
          <w:rPr>
            <w:webHidden/>
          </w:rPr>
          <w:instrText xml:space="preserve"> PAGEREF _Toc501209738 \h </w:instrText>
        </w:r>
        <w:r w:rsidR="00EA6388">
          <w:rPr>
            <w:webHidden/>
          </w:rPr>
        </w:r>
        <w:r w:rsidR="00EA6388">
          <w:rPr>
            <w:webHidden/>
          </w:rPr>
          <w:fldChar w:fldCharType="separate"/>
        </w:r>
        <w:r w:rsidR="0011775B">
          <w:rPr>
            <w:webHidden/>
          </w:rPr>
          <w:t>28</w:t>
        </w:r>
        <w:r w:rsidR="00EA6388">
          <w:rPr>
            <w:webHidden/>
          </w:rPr>
          <w:fldChar w:fldCharType="end"/>
        </w:r>
      </w:hyperlink>
    </w:p>
    <w:p w14:paraId="7B1781D0" w14:textId="1B1AD971" w:rsidR="00EA6388" w:rsidRDefault="001F39AE">
      <w:pPr>
        <w:pStyle w:val="TOC1"/>
        <w:rPr>
          <w:rFonts w:asciiTheme="minorHAnsi" w:eastAsiaTheme="minorEastAsia" w:hAnsiTheme="minorHAnsi" w:cstheme="minorBidi"/>
          <w:caps w:val="0"/>
          <w:sz w:val="22"/>
          <w:szCs w:val="22"/>
          <w:lang w:eastAsia="en-GB"/>
        </w:rPr>
      </w:pPr>
      <w:hyperlink w:anchor="_Toc501209739" w:history="1">
        <w:r w:rsidR="00EA6388" w:rsidRPr="001943A6">
          <w:rPr>
            <w:rStyle w:val="Hyperlink"/>
          </w:rPr>
          <w:t>DGC1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_Toc501209739 \h </w:instrText>
        </w:r>
        <w:r w:rsidR="00EA6388">
          <w:rPr>
            <w:webHidden/>
          </w:rPr>
        </w:r>
        <w:r w:rsidR="00EA6388">
          <w:rPr>
            <w:webHidden/>
          </w:rPr>
          <w:fldChar w:fldCharType="separate"/>
        </w:r>
        <w:r w:rsidR="0011775B">
          <w:rPr>
            <w:webHidden/>
          </w:rPr>
          <w:t>30</w:t>
        </w:r>
        <w:r w:rsidR="00EA6388">
          <w:rPr>
            <w:webHidden/>
          </w:rPr>
          <w:fldChar w:fldCharType="end"/>
        </w:r>
      </w:hyperlink>
    </w:p>
    <w:p w14:paraId="4FDC0637" w14:textId="5E598F45" w:rsidR="00EA6388" w:rsidRDefault="001F39AE">
      <w:pPr>
        <w:pStyle w:val="TOC1"/>
        <w:rPr>
          <w:rFonts w:asciiTheme="minorHAnsi" w:eastAsiaTheme="minorEastAsia" w:hAnsiTheme="minorHAnsi" w:cstheme="minorBidi"/>
          <w:caps w:val="0"/>
          <w:sz w:val="22"/>
          <w:szCs w:val="22"/>
          <w:lang w:eastAsia="en-GB"/>
        </w:rPr>
      </w:pPr>
      <w:hyperlink w:anchor="_Toc501209740" w:history="1">
        <w:r w:rsidR="00EA6388" w:rsidRPr="001943A6">
          <w:rPr>
            <w:rStyle w:val="Hyperlink"/>
          </w:rPr>
          <w:t>DGC2</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_Toc501209740 \h </w:instrText>
        </w:r>
        <w:r w:rsidR="00EA6388">
          <w:rPr>
            <w:webHidden/>
          </w:rPr>
        </w:r>
        <w:r w:rsidR="00EA6388">
          <w:rPr>
            <w:webHidden/>
          </w:rPr>
          <w:fldChar w:fldCharType="separate"/>
        </w:r>
        <w:r w:rsidR="0011775B">
          <w:rPr>
            <w:webHidden/>
          </w:rPr>
          <w:t>30</w:t>
        </w:r>
        <w:r w:rsidR="00EA6388">
          <w:rPr>
            <w:webHidden/>
          </w:rPr>
          <w:fldChar w:fldCharType="end"/>
        </w:r>
      </w:hyperlink>
    </w:p>
    <w:p w14:paraId="46E75D59" w14:textId="4B941F6E" w:rsidR="00EA6388" w:rsidRDefault="001F39AE">
      <w:pPr>
        <w:pStyle w:val="TOC1"/>
        <w:rPr>
          <w:rFonts w:asciiTheme="minorHAnsi" w:eastAsiaTheme="minorEastAsia" w:hAnsiTheme="minorHAnsi" w:cstheme="minorBidi"/>
          <w:caps w:val="0"/>
          <w:sz w:val="22"/>
          <w:szCs w:val="22"/>
          <w:lang w:eastAsia="en-GB"/>
        </w:rPr>
      </w:pPr>
      <w:hyperlink w:anchor="_Toc501209741" w:history="1">
        <w:r w:rsidR="00EA6388" w:rsidRPr="001943A6">
          <w:rPr>
            <w:rStyle w:val="Hyperlink"/>
          </w:rPr>
          <w:t>DGC3</w:t>
        </w:r>
        <w:r w:rsidR="00EA6388">
          <w:rPr>
            <w:rFonts w:asciiTheme="minorHAnsi" w:eastAsiaTheme="minorEastAsia" w:hAnsiTheme="minorHAnsi" w:cstheme="minorBidi"/>
            <w:caps w:val="0"/>
            <w:sz w:val="22"/>
            <w:szCs w:val="22"/>
            <w:lang w:eastAsia="en-GB"/>
          </w:rPr>
          <w:tab/>
        </w:r>
        <w:r w:rsidR="00EA6388" w:rsidRPr="001943A6">
          <w:rPr>
            <w:rStyle w:val="Hyperlink"/>
          </w:rPr>
          <w:t>UNFORESEEN CIRCUMSTANCES</w:t>
        </w:r>
        <w:r w:rsidR="00EA6388">
          <w:rPr>
            <w:webHidden/>
          </w:rPr>
          <w:tab/>
        </w:r>
        <w:r w:rsidR="00EA6388">
          <w:rPr>
            <w:webHidden/>
          </w:rPr>
          <w:fldChar w:fldCharType="begin"/>
        </w:r>
        <w:r w:rsidR="00EA6388">
          <w:rPr>
            <w:webHidden/>
          </w:rPr>
          <w:instrText xml:space="preserve"> PAGEREF _Toc501209741 \h </w:instrText>
        </w:r>
        <w:r w:rsidR="00EA6388">
          <w:rPr>
            <w:webHidden/>
          </w:rPr>
        </w:r>
        <w:r w:rsidR="00EA6388">
          <w:rPr>
            <w:webHidden/>
          </w:rPr>
          <w:fldChar w:fldCharType="separate"/>
        </w:r>
        <w:r w:rsidR="0011775B">
          <w:rPr>
            <w:webHidden/>
          </w:rPr>
          <w:t>30</w:t>
        </w:r>
        <w:r w:rsidR="00EA6388">
          <w:rPr>
            <w:webHidden/>
          </w:rPr>
          <w:fldChar w:fldCharType="end"/>
        </w:r>
      </w:hyperlink>
    </w:p>
    <w:p w14:paraId="34F4F25B" w14:textId="23A37682" w:rsidR="00EA6388" w:rsidRDefault="001F39AE">
      <w:pPr>
        <w:pStyle w:val="TOC1"/>
        <w:rPr>
          <w:rFonts w:asciiTheme="minorHAnsi" w:eastAsiaTheme="minorEastAsia" w:hAnsiTheme="minorHAnsi" w:cstheme="minorBidi"/>
          <w:caps w:val="0"/>
          <w:sz w:val="22"/>
          <w:szCs w:val="22"/>
          <w:lang w:eastAsia="en-GB"/>
        </w:rPr>
      </w:pPr>
      <w:hyperlink w:anchor="_Toc501209742" w:history="1">
        <w:r w:rsidR="00EA6388" w:rsidRPr="001943A6">
          <w:rPr>
            <w:rStyle w:val="Hyperlink"/>
          </w:rPr>
          <w:t>DGC4</w:t>
        </w:r>
        <w:r w:rsidR="00EA6388">
          <w:rPr>
            <w:rFonts w:asciiTheme="minorHAnsi" w:eastAsiaTheme="minorEastAsia" w:hAnsiTheme="minorHAnsi" w:cstheme="minorBidi"/>
            <w:caps w:val="0"/>
            <w:sz w:val="22"/>
            <w:szCs w:val="22"/>
            <w:lang w:eastAsia="en-GB"/>
          </w:rPr>
          <w:tab/>
        </w:r>
        <w:r w:rsidR="00EA6388" w:rsidRPr="001943A6">
          <w:rPr>
            <w:rStyle w:val="Hyperlink"/>
          </w:rPr>
          <w:t>THE Distribution Code Review Panel</w:t>
        </w:r>
        <w:r w:rsidR="00EA6388">
          <w:rPr>
            <w:webHidden/>
          </w:rPr>
          <w:tab/>
        </w:r>
        <w:r w:rsidR="00EA6388">
          <w:rPr>
            <w:webHidden/>
          </w:rPr>
          <w:fldChar w:fldCharType="begin"/>
        </w:r>
        <w:r w:rsidR="00EA6388">
          <w:rPr>
            <w:webHidden/>
          </w:rPr>
          <w:instrText xml:space="preserve"> PAGEREF _Toc501209742 \h </w:instrText>
        </w:r>
        <w:r w:rsidR="00EA6388">
          <w:rPr>
            <w:webHidden/>
          </w:rPr>
        </w:r>
        <w:r w:rsidR="00EA6388">
          <w:rPr>
            <w:webHidden/>
          </w:rPr>
          <w:fldChar w:fldCharType="separate"/>
        </w:r>
        <w:r w:rsidR="0011775B">
          <w:rPr>
            <w:webHidden/>
          </w:rPr>
          <w:t>30</w:t>
        </w:r>
        <w:r w:rsidR="00EA6388">
          <w:rPr>
            <w:webHidden/>
          </w:rPr>
          <w:fldChar w:fldCharType="end"/>
        </w:r>
      </w:hyperlink>
    </w:p>
    <w:p w14:paraId="34024A6D" w14:textId="71F991DA" w:rsidR="00EA6388" w:rsidRDefault="001F39AE">
      <w:pPr>
        <w:pStyle w:val="TOC1"/>
        <w:rPr>
          <w:rFonts w:asciiTheme="minorHAnsi" w:eastAsiaTheme="minorEastAsia" w:hAnsiTheme="minorHAnsi" w:cstheme="minorBidi"/>
          <w:caps w:val="0"/>
          <w:sz w:val="22"/>
          <w:szCs w:val="22"/>
          <w:lang w:eastAsia="en-GB"/>
        </w:rPr>
      </w:pPr>
      <w:hyperlink w:anchor="_Toc501209743" w:history="1">
        <w:r w:rsidR="00EA6388" w:rsidRPr="001943A6">
          <w:rPr>
            <w:rStyle w:val="Hyperlink"/>
          </w:rPr>
          <w:t>DGC5</w:t>
        </w:r>
        <w:r w:rsidR="00EA6388">
          <w:rPr>
            <w:rFonts w:asciiTheme="minorHAnsi" w:eastAsiaTheme="minorEastAsia" w:hAnsiTheme="minorHAnsi" w:cstheme="minorBidi"/>
            <w:caps w:val="0"/>
            <w:sz w:val="22"/>
            <w:szCs w:val="22"/>
            <w:lang w:eastAsia="en-GB"/>
          </w:rPr>
          <w:tab/>
        </w:r>
        <w:r w:rsidR="00EA6388" w:rsidRPr="001943A6">
          <w:rPr>
            <w:rStyle w:val="Hyperlink"/>
          </w:rPr>
          <w:t>COMMUNICATION BETWEEN THE DNO AND USERS</w:t>
        </w:r>
        <w:r w:rsidR="00EA6388">
          <w:rPr>
            <w:webHidden/>
          </w:rPr>
          <w:tab/>
        </w:r>
        <w:r w:rsidR="00EA6388">
          <w:rPr>
            <w:webHidden/>
          </w:rPr>
          <w:fldChar w:fldCharType="begin"/>
        </w:r>
        <w:r w:rsidR="00EA6388">
          <w:rPr>
            <w:webHidden/>
          </w:rPr>
          <w:instrText xml:space="preserve"> PAGEREF _Toc501209743 \h </w:instrText>
        </w:r>
        <w:r w:rsidR="00EA6388">
          <w:rPr>
            <w:webHidden/>
          </w:rPr>
        </w:r>
        <w:r w:rsidR="00EA6388">
          <w:rPr>
            <w:webHidden/>
          </w:rPr>
          <w:fldChar w:fldCharType="separate"/>
        </w:r>
        <w:r w:rsidR="0011775B">
          <w:rPr>
            <w:webHidden/>
          </w:rPr>
          <w:t>32</w:t>
        </w:r>
        <w:r w:rsidR="00EA6388">
          <w:rPr>
            <w:webHidden/>
          </w:rPr>
          <w:fldChar w:fldCharType="end"/>
        </w:r>
      </w:hyperlink>
    </w:p>
    <w:p w14:paraId="56EE085F" w14:textId="2A777C72" w:rsidR="00EA6388" w:rsidRDefault="001F39AE">
      <w:pPr>
        <w:pStyle w:val="TOC1"/>
        <w:rPr>
          <w:rFonts w:asciiTheme="minorHAnsi" w:eastAsiaTheme="minorEastAsia" w:hAnsiTheme="minorHAnsi" w:cstheme="minorBidi"/>
          <w:caps w:val="0"/>
          <w:sz w:val="22"/>
          <w:szCs w:val="22"/>
          <w:lang w:eastAsia="en-GB"/>
        </w:rPr>
      </w:pPr>
      <w:hyperlink w:anchor="_Toc501209744" w:history="1">
        <w:r w:rsidR="00EA6388" w:rsidRPr="001943A6">
          <w:rPr>
            <w:rStyle w:val="Hyperlink"/>
          </w:rPr>
          <w:t>DGC6</w:t>
        </w:r>
        <w:r w:rsidR="00EA6388">
          <w:rPr>
            <w:rFonts w:asciiTheme="minorHAnsi" w:eastAsiaTheme="minorEastAsia" w:hAnsiTheme="minorHAnsi" w:cstheme="minorBidi"/>
            <w:caps w:val="0"/>
            <w:sz w:val="22"/>
            <w:szCs w:val="22"/>
            <w:lang w:eastAsia="en-GB"/>
          </w:rPr>
          <w:tab/>
        </w:r>
        <w:r w:rsidR="00EA6388" w:rsidRPr="001943A6">
          <w:rPr>
            <w:rStyle w:val="Hyperlink"/>
          </w:rPr>
          <w:t>DATA AND NOTICES</w:t>
        </w:r>
        <w:r w:rsidR="00EA6388">
          <w:rPr>
            <w:webHidden/>
          </w:rPr>
          <w:tab/>
        </w:r>
        <w:r w:rsidR="00EA6388">
          <w:rPr>
            <w:webHidden/>
          </w:rPr>
          <w:fldChar w:fldCharType="begin"/>
        </w:r>
        <w:r w:rsidR="00EA6388">
          <w:rPr>
            <w:webHidden/>
          </w:rPr>
          <w:instrText xml:space="preserve"> PAGEREF _Toc501209744 \h </w:instrText>
        </w:r>
        <w:r w:rsidR="00EA6388">
          <w:rPr>
            <w:webHidden/>
          </w:rPr>
        </w:r>
        <w:r w:rsidR="00EA6388">
          <w:rPr>
            <w:webHidden/>
          </w:rPr>
          <w:fldChar w:fldCharType="separate"/>
        </w:r>
        <w:r w:rsidR="0011775B">
          <w:rPr>
            <w:webHidden/>
          </w:rPr>
          <w:t>32</w:t>
        </w:r>
        <w:r w:rsidR="00EA6388">
          <w:rPr>
            <w:webHidden/>
          </w:rPr>
          <w:fldChar w:fldCharType="end"/>
        </w:r>
      </w:hyperlink>
    </w:p>
    <w:p w14:paraId="04C3F703" w14:textId="776B2E30" w:rsidR="00EA6388" w:rsidRDefault="001F39AE">
      <w:pPr>
        <w:pStyle w:val="TOC1"/>
        <w:rPr>
          <w:rFonts w:asciiTheme="minorHAnsi" w:eastAsiaTheme="minorEastAsia" w:hAnsiTheme="minorHAnsi" w:cstheme="minorBidi"/>
          <w:caps w:val="0"/>
          <w:sz w:val="22"/>
          <w:szCs w:val="22"/>
          <w:lang w:eastAsia="en-GB"/>
        </w:rPr>
      </w:pPr>
      <w:hyperlink w:anchor="_Toc501209745" w:history="1">
        <w:r w:rsidR="00EA6388" w:rsidRPr="001943A6">
          <w:rPr>
            <w:rStyle w:val="Hyperlink"/>
          </w:rPr>
          <w:t>DGC7</w:t>
        </w:r>
        <w:r w:rsidR="00EA6388">
          <w:rPr>
            <w:rFonts w:asciiTheme="minorHAnsi" w:eastAsiaTheme="minorEastAsia" w:hAnsiTheme="minorHAnsi" w:cstheme="minorBidi"/>
            <w:caps w:val="0"/>
            <w:sz w:val="22"/>
            <w:szCs w:val="22"/>
            <w:lang w:eastAsia="en-GB"/>
          </w:rPr>
          <w:tab/>
        </w:r>
        <w:r w:rsidR="00EA6388" w:rsidRPr="001943A6">
          <w:rPr>
            <w:rStyle w:val="Hyperlink"/>
          </w:rPr>
          <w:t>OWNERSHIP OF Plant AND/OR Apparatus</w:t>
        </w:r>
        <w:r w:rsidR="00EA6388">
          <w:rPr>
            <w:webHidden/>
          </w:rPr>
          <w:tab/>
        </w:r>
        <w:r w:rsidR="00EA6388">
          <w:rPr>
            <w:webHidden/>
          </w:rPr>
          <w:fldChar w:fldCharType="begin"/>
        </w:r>
        <w:r w:rsidR="00EA6388">
          <w:rPr>
            <w:webHidden/>
          </w:rPr>
          <w:instrText xml:space="preserve"> PAGEREF _Toc501209745 \h </w:instrText>
        </w:r>
        <w:r w:rsidR="00EA6388">
          <w:rPr>
            <w:webHidden/>
          </w:rPr>
        </w:r>
        <w:r w:rsidR="00EA6388">
          <w:rPr>
            <w:webHidden/>
          </w:rPr>
          <w:fldChar w:fldCharType="separate"/>
        </w:r>
        <w:r w:rsidR="0011775B">
          <w:rPr>
            <w:webHidden/>
          </w:rPr>
          <w:t>33</w:t>
        </w:r>
        <w:r w:rsidR="00EA6388">
          <w:rPr>
            <w:webHidden/>
          </w:rPr>
          <w:fldChar w:fldCharType="end"/>
        </w:r>
      </w:hyperlink>
    </w:p>
    <w:p w14:paraId="6CE7E10A" w14:textId="28066315" w:rsidR="00EA6388" w:rsidRDefault="001F39AE">
      <w:pPr>
        <w:pStyle w:val="TOC1"/>
        <w:rPr>
          <w:rFonts w:asciiTheme="minorHAnsi" w:eastAsiaTheme="minorEastAsia" w:hAnsiTheme="minorHAnsi" w:cstheme="minorBidi"/>
          <w:caps w:val="0"/>
          <w:sz w:val="22"/>
          <w:szCs w:val="22"/>
          <w:lang w:eastAsia="en-GB"/>
        </w:rPr>
      </w:pPr>
      <w:hyperlink w:anchor="_Toc501209746" w:history="1">
        <w:r w:rsidR="00EA6388" w:rsidRPr="001943A6">
          <w:rPr>
            <w:rStyle w:val="Hyperlink"/>
          </w:rPr>
          <w:t>DGC8</w:t>
        </w:r>
        <w:r w:rsidR="00EA6388">
          <w:rPr>
            <w:rFonts w:asciiTheme="minorHAnsi" w:eastAsiaTheme="minorEastAsia" w:hAnsiTheme="minorHAnsi" w:cstheme="minorBidi"/>
            <w:caps w:val="0"/>
            <w:sz w:val="22"/>
            <w:szCs w:val="22"/>
            <w:lang w:eastAsia="en-GB"/>
          </w:rPr>
          <w:tab/>
        </w:r>
        <w:r w:rsidR="00EA6388" w:rsidRPr="001943A6">
          <w:rPr>
            <w:rStyle w:val="Hyperlink"/>
          </w:rPr>
          <w:t>System Control</w:t>
        </w:r>
        <w:r w:rsidR="00EA6388">
          <w:rPr>
            <w:webHidden/>
          </w:rPr>
          <w:tab/>
        </w:r>
        <w:r w:rsidR="00EA6388">
          <w:rPr>
            <w:webHidden/>
          </w:rPr>
          <w:fldChar w:fldCharType="begin"/>
        </w:r>
        <w:r w:rsidR="00EA6388">
          <w:rPr>
            <w:webHidden/>
          </w:rPr>
          <w:instrText xml:space="preserve"> PAGEREF _Toc501209746 \h </w:instrText>
        </w:r>
        <w:r w:rsidR="00EA6388">
          <w:rPr>
            <w:webHidden/>
          </w:rPr>
        </w:r>
        <w:r w:rsidR="00EA6388">
          <w:rPr>
            <w:webHidden/>
          </w:rPr>
          <w:fldChar w:fldCharType="separate"/>
        </w:r>
        <w:r w:rsidR="0011775B">
          <w:rPr>
            <w:webHidden/>
          </w:rPr>
          <w:t>33</w:t>
        </w:r>
        <w:r w:rsidR="00EA6388">
          <w:rPr>
            <w:webHidden/>
          </w:rPr>
          <w:fldChar w:fldCharType="end"/>
        </w:r>
      </w:hyperlink>
    </w:p>
    <w:p w14:paraId="16B12A41" w14:textId="4CC9FA78" w:rsidR="00EA6388" w:rsidRDefault="001F39AE">
      <w:pPr>
        <w:pStyle w:val="TOC1"/>
        <w:rPr>
          <w:rFonts w:asciiTheme="minorHAnsi" w:eastAsiaTheme="minorEastAsia" w:hAnsiTheme="minorHAnsi" w:cstheme="minorBidi"/>
          <w:caps w:val="0"/>
          <w:sz w:val="22"/>
          <w:szCs w:val="22"/>
          <w:lang w:eastAsia="en-GB"/>
        </w:rPr>
      </w:pPr>
      <w:hyperlink w:anchor="_Toc501209747" w:history="1">
        <w:r w:rsidR="00EA6388" w:rsidRPr="001943A6">
          <w:rPr>
            <w:rStyle w:val="Hyperlink"/>
          </w:rPr>
          <w:t>DGC9</w:t>
        </w:r>
        <w:r w:rsidR="00EA6388">
          <w:rPr>
            <w:rFonts w:asciiTheme="minorHAnsi" w:eastAsiaTheme="minorEastAsia" w:hAnsiTheme="minorHAnsi" w:cstheme="minorBidi"/>
            <w:caps w:val="0"/>
            <w:sz w:val="22"/>
            <w:szCs w:val="22"/>
            <w:lang w:eastAsia="en-GB"/>
          </w:rPr>
          <w:tab/>
        </w:r>
        <w:r w:rsidR="00EA6388" w:rsidRPr="001943A6">
          <w:rPr>
            <w:rStyle w:val="Hyperlink"/>
          </w:rPr>
          <w:t>EMERGENCY SITUATIONS</w:t>
        </w:r>
        <w:r w:rsidR="00EA6388">
          <w:rPr>
            <w:webHidden/>
          </w:rPr>
          <w:tab/>
        </w:r>
        <w:r w:rsidR="00EA6388">
          <w:rPr>
            <w:webHidden/>
          </w:rPr>
          <w:fldChar w:fldCharType="begin"/>
        </w:r>
        <w:r w:rsidR="00EA6388">
          <w:rPr>
            <w:webHidden/>
          </w:rPr>
          <w:instrText xml:space="preserve"> PAGEREF _Toc501209747 \h </w:instrText>
        </w:r>
        <w:r w:rsidR="00EA6388">
          <w:rPr>
            <w:webHidden/>
          </w:rPr>
        </w:r>
        <w:r w:rsidR="00EA6388">
          <w:rPr>
            <w:webHidden/>
          </w:rPr>
          <w:fldChar w:fldCharType="separate"/>
        </w:r>
        <w:r w:rsidR="0011775B">
          <w:rPr>
            <w:webHidden/>
          </w:rPr>
          <w:t>33</w:t>
        </w:r>
        <w:r w:rsidR="00EA6388">
          <w:rPr>
            <w:webHidden/>
          </w:rPr>
          <w:fldChar w:fldCharType="end"/>
        </w:r>
      </w:hyperlink>
    </w:p>
    <w:p w14:paraId="25AECF90" w14:textId="783871EE" w:rsidR="00EA6388" w:rsidRDefault="001F39AE">
      <w:pPr>
        <w:pStyle w:val="TOC1"/>
        <w:rPr>
          <w:rFonts w:asciiTheme="minorHAnsi" w:eastAsiaTheme="minorEastAsia" w:hAnsiTheme="minorHAnsi" w:cstheme="minorBidi"/>
          <w:caps w:val="0"/>
          <w:sz w:val="22"/>
          <w:szCs w:val="22"/>
          <w:lang w:eastAsia="en-GB"/>
        </w:rPr>
      </w:pPr>
      <w:hyperlink w:anchor="_Toc501209748" w:history="1">
        <w:r w:rsidR="00EA6388" w:rsidRPr="001943A6">
          <w:rPr>
            <w:rStyle w:val="Hyperlink"/>
          </w:rPr>
          <w:t>DGC10</w:t>
        </w:r>
        <w:r w:rsidR="00EA6388">
          <w:rPr>
            <w:rFonts w:asciiTheme="minorHAnsi" w:eastAsiaTheme="minorEastAsia" w:hAnsiTheme="minorHAnsi" w:cstheme="minorBidi"/>
            <w:caps w:val="0"/>
            <w:sz w:val="22"/>
            <w:szCs w:val="22"/>
            <w:lang w:eastAsia="en-GB"/>
          </w:rPr>
          <w:tab/>
        </w:r>
        <w:r w:rsidR="00EA6388" w:rsidRPr="001943A6">
          <w:rPr>
            <w:rStyle w:val="Hyperlink"/>
          </w:rPr>
          <w:t>Distribution Code RESPONSIBILITIES</w:t>
        </w:r>
        <w:r w:rsidR="00EA6388">
          <w:rPr>
            <w:webHidden/>
          </w:rPr>
          <w:tab/>
        </w:r>
        <w:r w:rsidR="00EA6388">
          <w:rPr>
            <w:webHidden/>
          </w:rPr>
          <w:fldChar w:fldCharType="begin"/>
        </w:r>
        <w:r w:rsidR="00EA6388">
          <w:rPr>
            <w:webHidden/>
          </w:rPr>
          <w:instrText xml:space="preserve"> PAGEREF _Toc501209748 \h </w:instrText>
        </w:r>
        <w:r w:rsidR="00EA6388">
          <w:rPr>
            <w:webHidden/>
          </w:rPr>
        </w:r>
        <w:r w:rsidR="00EA6388">
          <w:rPr>
            <w:webHidden/>
          </w:rPr>
          <w:fldChar w:fldCharType="separate"/>
        </w:r>
        <w:r w:rsidR="0011775B">
          <w:rPr>
            <w:webHidden/>
          </w:rPr>
          <w:t>33</w:t>
        </w:r>
        <w:r w:rsidR="00EA6388">
          <w:rPr>
            <w:webHidden/>
          </w:rPr>
          <w:fldChar w:fldCharType="end"/>
        </w:r>
      </w:hyperlink>
    </w:p>
    <w:p w14:paraId="3E5D99E2" w14:textId="149CBD32" w:rsidR="00EA6388" w:rsidRDefault="001F39AE">
      <w:pPr>
        <w:pStyle w:val="TOC1"/>
        <w:rPr>
          <w:rFonts w:asciiTheme="minorHAnsi" w:eastAsiaTheme="minorEastAsia" w:hAnsiTheme="minorHAnsi" w:cstheme="minorBidi"/>
          <w:caps w:val="0"/>
          <w:sz w:val="22"/>
          <w:szCs w:val="22"/>
          <w:lang w:eastAsia="en-GB"/>
        </w:rPr>
      </w:pPr>
      <w:hyperlink w:anchor="_Toc501209749" w:history="1">
        <w:r w:rsidR="00EA6388" w:rsidRPr="001943A6">
          <w:rPr>
            <w:rStyle w:val="Hyperlink"/>
          </w:rPr>
          <w:t>DGC11</w:t>
        </w:r>
        <w:r w:rsidR="00EA6388">
          <w:rPr>
            <w:rFonts w:asciiTheme="minorHAnsi" w:eastAsiaTheme="minorEastAsia" w:hAnsiTheme="minorHAnsi" w:cstheme="minorBidi"/>
            <w:caps w:val="0"/>
            <w:sz w:val="22"/>
            <w:szCs w:val="22"/>
            <w:lang w:eastAsia="en-GB"/>
          </w:rPr>
          <w:tab/>
        </w:r>
        <w:r w:rsidR="00EA6388" w:rsidRPr="001943A6">
          <w:rPr>
            <w:rStyle w:val="Hyperlink"/>
          </w:rPr>
          <w:t>Modifications to the distribution code</w:t>
        </w:r>
        <w:r w:rsidR="00EA6388">
          <w:rPr>
            <w:webHidden/>
          </w:rPr>
          <w:tab/>
        </w:r>
        <w:r w:rsidR="00EA6388">
          <w:rPr>
            <w:webHidden/>
          </w:rPr>
          <w:fldChar w:fldCharType="begin"/>
        </w:r>
        <w:r w:rsidR="00EA6388">
          <w:rPr>
            <w:webHidden/>
          </w:rPr>
          <w:instrText xml:space="preserve"> PAGEREF _Toc501209749 \h </w:instrText>
        </w:r>
        <w:r w:rsidR="00EA6388">
          <w:rPr>
            <w:webHidden/>
          </w:rPr>
        </w:r>
        <w:r w:rsidR="00EA6388">
          <w:rPr>
            <w:webHidden/>
          </w:rPr>
          <w:fldChar w:fldCharType="separate"/>
        </w:r>
        <w:r w:rsidR="0011775B">
          <w:rPr>
            <w:webHidden/>
          </w:rPr>
          <w:t>33</w:t>
        </w:r>
        <w:r w:rsidR="00EA6388">
          <w:rPr>
            <w:webHidden/>
          </w:rPr>
          <w:fldChar w:fldCharType="end"/>
        </w:r>
      </w:hyperlink>
    </w:p>
    <w:p w14:paraId="27E55363" w14:textId="5CDB9A69" w:rsidR="00EA6388" w:rsidRDefault="001F39AE">
      <w:pPr>
        <w:pStyle w:val="TOC1"/>
        <w:rPr>
          <w:rFonts w:asciiTheme="minorHAnsi" w:eastAsiaTheme="minorEastAsia" w:hAnsiTheme="minorHAnsi" w:cstheme="minorBidi"/>
          <w:caps w:val="0"/>
          <w:sz w:val="22"/>
          <w:szCs w:val="22"/>
          <w:lang w:eastAsia="en-GB"/>
        </w:rPr>
      </w:pPr>
      <w:hyperlink w:anchor="_Toc501209750" w:history="1">
        <w:r w:rsidR="00EA6388" w:rsidRPr="001943A6">
          <w:rPr>
            <w:rStyle w:val="Hyperlink"/>
          </w:rPr>
          <w:t>DPC1</w:t>
        </w:r>
        <w:r w:rsidR="00EA6388">
          <w:rPr>
            <w:rFonts w:asciiTheme="minorHAnsi" w:eastAsiaTheme="minorEastAsia" w:hAnsiTheme="minorHAnsi" w:cstheme="minorBidi"/>
            <w:caps w:val="0"/>
            <w:sz w:val="22"/>
            <w:szCs w:val="22"/>
            <w:lang w:eastAsia="en-GB"/>
          </w:rPr>
          <w:tab/>
        </w:r>
        <w:r w:rsidR="00EA6388" w:rsidRPr="001943A6">
          <w:rPr>
            <w:rStyle w:val="Hyperlink"/>
          </w:rPr>
          <w:t>GENERAL INTRODUCTION</w:t>
        </w:r>
        <w:r w:rsidR="00EA6388">
          <w:rPr>
            <w:webHidden/>
          </w:rPr>
          <w:tab/>
        </w:r>
        <w:r w:rsidR="00EA6388">
          <w:rPr>
            <w:webHidden/>
          </w:rPr>
          <w:fldChar w:fldCharType="begin"/>
        </w:r>
        <w:r w:rsidR="00EA6388">
          <w:rPr>
            <w:webHidden/>
          </w:rPr>
          <w:instrText xml:space="preserve"> PAGEREF _Toc501209750 \h </w:instrText>
        </w:r>
        <w:r w:rsidR="00EA6388">
          <w:rPr>
            <w:webHidden/>
          </w:rPr>
        </w:r>
        <w:r w:rsidR="00EA6388">
          <w:rPr>
            <w:webHidden/>
          </w:rPr>
          <w:fldChar w:fldCharType="separate"/>
        </w:r>
        <w:r w:rsidR="0011775B">
          <w:rPr>
            <w:webHidden/>
          </w:rPr>
          <w:t>36</w:t>
        </w:r>
        <w:r w:rsidR="00EA6388">
          <w:rPr>
            <w:webHidden/>
          </w:rPr>
          <w:fldChar w:fldCharType="end"/>
        </w:r>
      </w:hyperlink>
    </w:p>
    <w:p w14:paraId="23BCC01A" w14:textId="22017E06" w:rsidR="00EA6388" w:rsidRDefault="001F39AE">
      <w:pPr>
        <w:pStyle w:val="TOC1"/>
        <w:rPr>
          <w:rFonts w:asciiTheme="minorHAnsi" w:eastAsiaTheme="minorEastAsia" w:hAnsiTheme="minorHAnsi" w:cstheme="minorBidi"/>
          <w:caps w:val="0"/>
          <w:sz w:val="22"/>
          <w:szCs w:val="22"/>
          <w:lang w:eastAsia="en-GB"/>
        </w:rPr>
      </w:pPr>
      <w:hyperlink w:anchor="_Toc501209751" w:history="1">
        <w:r w:rsidR="00EA6388" w:rsidRPr="001943A6">
          <w:rPr>
            <w:rStyle w:val="Hyperlink"/>
          </w:rPr>
          <w:t>DPC2</w:t>
        </w:r>
        <w:r w:rsidR="00EA6388">
          <w:rPr>
            <w:rFonts w:asciiTheme="minorHAnsi" w:eastAsiaTheme="minorEastAsia" w:hAnsiTheme="minorHAnsi" w:cstheme="minorBidi"/>
            <w:caps w:val="0"/>
            <w:sz w:val="22"/>
            <w:szCs w:val="22"/>
            <w:lang w:eastAsia="en-GB"/>
          </w:rPr>
          <w:tab/>
        </w:r>
        <w:r w:rsidR="00EA6388" w:rsidRPr="001943A6">
          <w:rPr>
            <w:rStyle w:val="Hyperlink"/>
          </w:rPr>
          <w:t>OBJECTIVES</w:t>
        </w:r>
        <w:r w:rsidR="00EA6388">
          <w:rPr>
            <w:webHidden/>
          </w:rPr>
          <w:tab/>
        </w:r>
        <w:r w:rsidR="00EA6388">
          <w:rPr>
            <w:webHidden/>
          </w:rPr>
          <w:fldChar w:fldCharType="begin"/>
        </w:r>
        <w:r w:rsidR="00EA6388">
          <w:rPr>
            <w:webHidden/>
          </w:rPr>
          <w:instrText xml:space="preserve"> PAGEREF _Toc501209751 \h </w:instrText>
        </w:r>
        <w:r w:rsidR="00EA6388">
          <w:rPr>
            <w:webHidden/>
          </w:rPr>
        </w:r>
        <w:r w:rsidR="00EA6388">
          <w:rPr>
            <w:webHidden/>
          </w:rPr>
          <w:fldChar w:fldCharType="separate"/>
        </w:r>
        <w:r w:rsidR="0011775B">
          <w:rPr>
            <w:webHidden/>
          </w:rPr>
          <w:t>40</w:t>
        </w:r>
        <w:r w:rsidR="00EA6388">
          <w:rPr>
            <w:webHidden/>
          </w:rPr>
          <w:fldChar w:fldCharType="end"/>
        </w:r>
      </w:hyperlink>
    </w:p>
    <w:p w14:paraId="1B2275B2" w14:textId="43EFF6D7" w:rsidR="00EA6388" w:rsidRDefault="001F39AE">
      <w:pPr>
        <w:pStyle w:val="TOC1"/>
        <w:rPr>
          <w:rFonts w:asciiTheme="minorHAnsi" w:eastAsiaTheme="minorEastAsia" w:hAnsiTheme="minorHAnsi" w:cstheme="minorBidi"/>
          <w:caps w:val="0"/>
          <w:sz w:val="22"/>
          <w:szCs w:val="22"/>
          <w:lang w:eastAsia="en-GB"/>
        </w:rPr>
      </w:pPr>
      <w:hyperlink w:anchor="_Toc501209752" w:history="1">
        <w:r w:rsidR="00EA6388" w:rsidRPr="001943A6">
          <w:rPr>
            <w:rStyle w:val="Hyperlink"/>
          </w:rPr>
          <w:t>DPC3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_Toc501209752 \h </w:instrText>
        </w:r>
        <w:r w:rsidR="00EA6388">
          <w:rPr>
            <w:webHidden/>
          </w:rPr>
        </w:r>
        <w:r w:rsidR="00EA6388">
          <w:rPr>
            <w:webHidden/>
          </w:rPr>
          <w:fldChar w:fldCharType="separate"/>
        </w:r>
        <w:r w:rsidR="0011775B">
          <w:rPr>
            <w:webHidden/>
          </w:rPr>
          <w:t>41</w:t>
        </w:r>
        <w:r w:rsidR="00EA6388">
          <w:rPr>
            <w:webHidden/>
          </w:rPr>
          <w:fldChar w:fldCharType="end"/>
        </w:r>
      </w:hyperlink>
    </w:p>
    <w:p w14:paraId="1409F5C0" w14:textId="34E8AAEA" w:rsidR="00EA6388" w:rsidRDefault="001F39AE">
      <w:pPr>
        <w:pStyle w:val="TOC1"/>
        <w:rPr>
          <w:rFonts w:asciiTheme="minorHAnsi" w:eastAsiaTheme="minorEastAsia" w:hAnsiTheme="minorHAnsi" w:cstheme="minorBidi"/>
          <w:caps w:val="0"/>
          <w:sz w:val="22"/>
          <w:szCs w:val="22"/>
          <w:lang w:eastAsia="en-GB"/>
        </w:rPr>
      </w:pPr>
      <w:hyperlink w:anchor="_Toc501209753" w:history="1">
        <w:r w:rsidR="00EA6388" w:rsidRPr="001943A6">
          <w:rPr>
            <w:rStyle w:val="Hyperlink"/>
          </w:rPr>
          <w:t>DPC4</w:t>
        </w:r>
        <w:r w:rsidR="00EA6388">
          <w:rPr>
            <w:rFonts w:asciiTheme="minorHAnsi" w:eastAsiaTheme="minorEastAsia" w:hAnsiTheme="minorHAnsi" w:cstheme="minorBidi"/>
            <w:caps w:val="0"/>
            <w:sz w:val="22"/>
            <w:szCs w:val="22"/>
            <w:lang w:eastAsia="en-GB"/>
          </w:rPr>
          <w:tab/>
        </w:r>
        <w:r w:rsidR="00EA6388" w:rsidRPr="001943A6">
          <w:rPr>
            <w:rStyle w:val="Hyperlink"/>
          </w:rPr>
          <w:t>DESIGN PRINCIPLES AND STANDARDS</w:t>
        </w:r>
        <w:r w:rsidR="00EA6388">
          <w:rPr>
            <w:webHidden/>
          </w:rPr>
          <w:tab/>
        </w:r>
        <w:r w:rsidR="00EA6388">
          <w:rPr>
            <w:webHidden/>
          </w:rPr>
          <w:fldChar w:fldCharType="begin"/>
        </w:r>
        <w:r w:rsidR="00EA6388">
          <w:rPr>
            <w:webHidden/>
          </w:rPr>
          <w:instrText xml:space="preserve"> PAGEREF _Toc501209753 \h </w:instrText>
        </w:r>
        <w:r w:rsidR="00EA6388">
          <w:rPr>
            <w:webHidden/>
          </w:rPr>
        </w:r>
        <w:r w:rsidR="00EA6388">
          <w:rPr>
            <w:webHidden/>
          </w:rPr>
          <w:fldChar w:fldCharType="separate"/>
        </w:r>
        <w:r w:rsidR="0011775B">
          <w:rPr>
            <w:webHidden/>
          </w:rPr>
          <w:t>42</w:t>
        </w:r>
        <w:r w:rsidR="00EA6388">
          <w:rPr>
            <w:webHidden/>
          </w:rPr>
          <w:fldChar w:fldCharType="end"/>
        </w:r>
      </w:hyperlink>
    </w:p>
    <w:p w14:paraId="5D25702F" w14:textId="3E0DD7AD" w:rsidR="00EA6388" w:rsidRDefault="001F39AE">
      <w:pPr>
        <w:pStyle w:val="TOC1"/>
        <w:rPr>
          <w:rFonts w:asciiTheme="minorHAnsi" w:eastAsiaTheme="minorEastAsia" w:hAnsiTheme="minorHAnsi" w:cstheme="minorBidi"/>
          <w:caps w:val="0"/>
          <w:sz w:val="22"/>
          <w:szCs w:val="22"/>
          <w:lang w:eastAsia="en-GB"/>
        </w:rPr>
      </w:pPr>
      <w:hyperlink w:anchor="_Toc501209754" w:history="1">
        <w:r w:rsidR="00EA6388" w:rsidRPr="001943A6">
          <w:rPr>
            <w:rStyle w:val="Hyperlink"/>
          </w:rPr>
          <w:t>DPC5</w:t>
        </w:r>
        <w:r w:rsidR="00EA6388">
          <w:rPr>
            <w:rFonts w:asciiTheme="minorHAnsi" w:eastAsiaTheme="minorEastAsia" w:hAnsiTheme="minorHAnsi" w:cstheme="minorBidi"/>
            <w:caps w:val="0"/>
            <w:sz w:val="22"/>
            <w:szCs w:val="22"/>
            <w:lang w:eastAsia="en-GB"/>
          </w:rPr>
          <w:tab/>
        </w:r>
        <w:r w:rsidR="00EA6388" w:rsidRPr="001943A6">
          <w:rPr>
            <w:rStyle w:val="Hyperlink"/>
          </w:rPr>
          <w:t>GENERAL REQUIREMENTS FOR CONNECTION</w:t>
        </w:r>
        <w:r w:rsidR="00EA6388">
          <w:rPr>
            <w:webHidden/>
          </w:rPr>
          <w:tab/>
        </w:r>
        <w:r w:rsidR="00EA6388">
          <w:rPr>
            <w:webHidden/>
          </w:rPr>
          <w:fldChar w:fldCharType="begin"/>
        </w:r>
        <w:r w:rsidR="00EA6388">
          <w:rPr>
            <w:webHidden/>
          </w:rPr>
          <w:instrText xml:space="preserve"> PAGEREF _Toc501209754 \h </w:instrText>
        </w:r>
        <w:r w:rsidR="00EA6388">
          <w:rPr>
            <w:webHidden/>
          </w:rPr>
        </w:r>
        <w:r w:rsidR="00EA6388">
          <w:rPr>
            <w:webHidden/>
          </w:rPr>
          <w:fldChar w:fldCharType="separate"/>
        </w:r>
        <w:r w:rsidR="0011775B">
          <w:rPr>
            <w:webHidden/>
          </w:rPr>
          <w:t>49</w:t>
        </w:r>
        <w:r w:rsidR="00EA6388">
          <w:rPr>
            <w:webHidden/>
          </w:rPr>
          <w:fldChar w:fldCharType="end"/>
        </w:r>
      </w:hyperlink>
    </w:p>
    <w:p w14:paraId="004DA613" w14:textId="14DD9BBB" w:rsidR="00EA6388" w:rsidRDefault="001F39AE">
      <w:pPr>
        <w:pStyle w:val="TOC1"/>
        <w:rPr>
          <w:rFonts w:asciiTheme="minorHAnsi" w:eastAsiaTheme="minorEastAsia" w:hAnsiTheme="minorHAnsi" w:cstheme="minorBidi"/>
          <w:caps w:val="0"/>
          <w:sz w:val="22"/>
          <w:szCs w:val="22"/>
          <w:lang w:eastAsia="en-GB"/>
        </w:rPr>
      </w:pPr>
      <w:hyperlink w:anchor="_Toc501209755" w:history="1">
        <w:r w:rsidR="00EA6388" w:rsidRPr="001943A6">
          <w:rPr>
            <w:rStyle w:val="Hyperlink"/>
          </w:rPr>
          <w:t>DPC6</w:t>
        </w:r>
        <w:r w:rsidR="00EA6388">
          <w:rPr>
            <w:rFonts w:asciiTheme="minorHAnsi" w:eastAsiaTheme="minorEastAsia" w:hAnsiTheme="minorHAnsi" w:cstheme="minorBidi"/>
            <w:caps w:val="0"/>
            <w:sz w:val="22"/>
            <w:szCs w:val="22"/>
            <w:lang w:eastAsia="en-GB"/>
          </w:rPr>
          <w:tab/>
        </w:r>
        <w:r w:rsidR="00EA6388" w:rsidRPr="001943A6">
          <w:rPr>
            <w:rStyle w:val="Hyperlink"/>
          </w:rPr>
          <w:t>TECHNICAL REQUIREMENTS FOR CONNECTIONS</w:t>
        </w:r>
        <w:r w:rsidR="00EA6388">
          <w:rPr>
            <w:webHidden/>
          </w:rPr>
          <w:tab/>
        </w:r>
        <w:r w:rsidR="00EA6388">
          <w:rPr>
            <w:webHidden/>
          </w:rPr>
          <w:fldChar w:fldCharType="begin"/>
        </w:r>
        <w:r w:rsidR="00EA6388">
          <w:rPr>
            <w:webHidden/>
          </w:rPr>
          <w:instrText xml:space="preserve"> PAGEREF _Toc501209755 \h </w:instrText>
        </w:r>
        <w:r w:rsidR="00EA6388">
          <w:rPr>
            <w:webHidden/>
          </w:rPr>
        </w:r>
        <w:r w:rsidR="00EA6388">
          <w:rPr>
            <w:webHidden/>
          </w:rPr>
          <w:fldChar w:fldCharType="separate"/>
        </w:r>
        <w:r w:rsidR="0011775B">
          <w:rPr>
            <w:webHidden/>
          </w:rPr>
          <w:t>53</w:t>
        </w:r>
        <w:r w:rsidR="00EA6388">
          <w:rPr>
            <w:webHidden/>
          </w:rPr>
          <w:fldChar w:fldCharType="end"/>
        </w:r>
      </w:hyperlink>
    </w:p>
    <w:p w14:paraId="3DE8E911" w14:textId="288BE1A5" w:rsidR="00EA6388" w:rsidRDefault="001F39AE">
      <w:pPr>
        <w:pStyle w:val="TOC1"/>
        <w:rPr>
          <w:rFonts w:asciiTheme="minorHAnsi" w:eastAsiaTheme="minorEastAsia" w:hAnsiTheme="minorHAnsi" w:cstheme="minorBidi"/>
          <w:caps w:val="0"/>
          <w:sz w:val="22"/>
          <w:szCs w:val="22"/>
          <w:lang w:eastAsia="en-GB"/>
        </w:rPr>
      </w:pPr>
      <w:hyperlink w:anchor="_Toc501209756" w:history="1">
        <w:r w:rsidR="00EA6388" w:rsidRPr="001943A6">
          <w:rPr>
            <w:rStyle w:val="Hyperlink"/>
          </w:rPr>
          <w:t>DPC7</w:t>
        </w:r>
        <w:r w:rsidR="00EA6388">
          <w:rPr>
            <w:rFonts w:asciiTheme="minorHAnsi" w:eastAsiaTheme="minorEastAsia" w:hAnsiTheme="minorHAnsi" w:cstheme="minorBidi"/>
            <w:caps w:val="0"/>
            <w:sz w:val="22"/>
            <w:szCs w:val="22"/>
            <w:lang w:eastAsia="en-GB"/>
          </w:rPr>
          <w:tab/>
        </w:r>
        <w:r w:rsidR="00EA6388" w:rsidRPr="001943A6">
          <w:rPr>
            <w:rStyle w:val="Hyperlink"/>
          </w:rPr>
          <w:t>REQUIREMENTS FOR Embedded GeneratorS</w:t>
        </w:r>
        <w:r w:rsidR="00EA6388">
          <w:rPr>
            <w:webHidden/>
          </w:rPr>
          <w:tab/>
        </w:r>
        <w:r w:rsidR="00EA6388">
          <w:rPr>
            <w:webHidden/>
          </w:rPr>
          <w:fldChar w:fldCharType="begin"/>
        </w:r>
        <w:r w:rsidR="00EA6388">
          <w:rPr>
            <w:webHidden/>
          </w:rPr>
          <w:instrText xml:space="preserve"> PAGEREF _Toc501209756 \h </w:instrText>
        </w:r>
        <w:r w:rsidR="00EA6388">
          <w:rPr>
            <w:webHidden/>
          </w:rPr>
        </w:r>
        <w:r w:rsidR="00EA6388">
          <w:rPr>
            <w:webHidden/>
          </w:rPr>
          <w:fldChar w:fldCharType="separate"/>
        </w:r>
        <w:r w:rsidR="0011775B">
          <w:rPr>
            <w:webHidden/>
          </w:rPr>
          <w:t>56</w:t>
        </w:r>
        <w:r w:rsidR="00EA6388">
          <w:rPr>
            <w:webHidden/>
          </w:rPr>
          <w:fldChar w:fldCharType="end"/>
        </w:r>
      </w:hyperlink>
    </w:p>
    <w:p w14:paraId="2B41F391" w14:textId="01274D49" w:rsidR="00EA6388" w:rsidRDefault="001F39AE">
      <w:pPr>
        <w:pStyle w:val="TOC1"/>
        <w:rPr>
          <w:rFonts w:asciiTheme="minorHAnsi" w:eastAsiaTheme="minorEastAsia" w:hAnsiTheme="minorHAnsi" w:cstheme="minorBidi"/>
          <w:caps w:val="0"/>
          <w:sz w:val="22"/>
          <w:szCs w:val="22"/>
          <w:lang w:eastAsia="en-GB"/>
        </w:rPr>
      </w:pPr>
      <w:hyperlink w:anchor="_Toc501209757" w:history="1">
        <w:r w:rsidR="00EA6388" w:rsidRPr="001943A6">
          <w:rPr>
            <w:rStyle w:val="Hyperlink"/>
          </w:rPr>
          <w:t>DPC8</w:t>
        </w:r>
        <w:r w:rsidR="00EA6388">
          <w:rPr>
            <w:rFonts w:asciiTheme="minorHAnsi" w:eastAsiaTheme="minorEastAsia" w:hAnsiTheme="minorHAnsi" w:cstheme="minorBidi"/>
            <w:caps w:val="0"/>
            <w:sz w:val="22"/>
            <w:szCs w:val="22"/>
            <w:lang w:eastAsia="en-GB"/>
          </w:rPr>
          <w:tab/>
        </w:r>
        <w:r w:rsidR="00EA6388" w:rsidRPr="001943A6">
          <w:rPr>
            <w:rStyle w:val="Hyperlink"/>
          </w:rPr>
          <w:t>TRANSFER OF PLANNING DATA</w:t>
        </w:r>
        <w:r w:rsidR="00EA6388">
          <w:rPr>
            <w:webHidden/>
          </w:rPr>
          <w:tab/>
        </w:r>
        <w:r w:rsidR="00EA6388">
          <w:rPr>
            <w:webHidden/>
          </w:rPr>
          <w:fldChar w:fldCharType="begin"/>
        </w:r>
        <w:r w:rsidR="00EA6388">
          <w:rPr>
            <w:webHidden/>
          </w:rPr>
          <w:instrText xml:space="preserve"> PAGEREF _Toc501209757 \h </w:instrText>
        </w:r>
        <w:r w:rsidR="00EA6388">
          <w:rPr>
            <w:webHidden/>
          </w:rPr>
        </w:r>
        <w:r w:rsidR="00EA6388">
          <w:rPr>
            <w:webHidden/>
          </w:rPr>
          <w:fldChar w:fldCharType="separate"/>
        </w:r>
        <w:r w:rsidR="0011775B">
          <w:rPr>
            <w:webHidden/>
          </w:rPr>
          <w:t>68</w:t>
        </w:r>
        <w:r w:rsidR="00EA6388">
          <w:rPr>
            <w:webHidden/>
          </w:rPr>
          <w:fldChar w:fldCharType="end"/>
        </w:r>
      </w:hyperlink>
    </w:p>
    <w:p w14:paraId="1C29C0FE" w14:textId="557B9F9E" w:rsidR="00EA6388" w:rsidRDefault="001F39AE">
      <w:pPr>
        <w:pStyle w:val="TOC1"/>
        <w:rPr>
          <w:rFonts w:asciiTheme="minorHAnsi" w:eastAsiaTheme="minorEastAsia" w:hAnsiTheme="minorHAnsi" w:cstheme="minorBidi"/>
          <w:caps w:val="0"/>
          <w:sz w:val="22"/>
          <w:szCs w:val="22"/>
          <w:lang w:eastAsia="en-GB"/>
        </w:rPr>
      </w:pPr>
      <w:hyperlink w:anchor="_Toc501209758" w:history="1">
        <w:r w:rsidR="00EA6388" w:rsidRPr="001943A6">
          <w:rPr>
            <w:rStyle w:val="Hyperlink"/>
          </w:rPr>
          <w:t>DOC1</w:t>
        </w:r>
        <w:r w:rsidR="00EA6388">
          <w:rPr>
            <w:rFonts w:asciiTheme="minorHAnsi" w:eastAsiaTheme="minorEastAsia" w:hAnsiTheme="minorHAnsi" w:cstheme="minorBidi"/>
            <w:caps w:val="0"/>
            <w:sz w:val="22"/>
            <w:szCs w:val="22"/>
            <w:lang w:eastAsia="en-GB"/>
          </w:rPr>
          <w:tab/>
        </w:r>
        <w:r w:rsidR="00EA6388" w:rsidRPr="001943A6">
          <w:rPr>
            <w:rStyle w:val="Hyperlink"/>
          </w:rPr>
          <w:t>Demand FORECASTS</w:t>
        </w:r>
        <w:r w:rsidR="00EA6388">
          <w:rPr>
            <w:webHidden/>
          </w:rPr>
          <w:tab/>
        </w:r>
        <w:r w:rsidR="00EA6388">
          <w:rPr>
            <w:webHidden/>
          </w:rPr>
          <w:fldChar w:fldCharType="begin"/>
        </w:r>
        <w:r w:rsidR="00EA6388">
          <w:rPr>
            <w:webHidden/>
          </w:rPr>
          <w:instrText xml:space="preserve"> PAGEREF _Toc501209758 \h </w:instrText>
        </w:r>
        <w:r w:rsidR="00EA6388">
          <w:rPr>
            <w:webHidden/>
          </w:rPr>
        </w:r>
        <w:r w:rsidR="00EA6388">
          <w:rPr>
            <w:webHidden/>
          </w:rPr>
          <w:fldChar w:fldCharType="separate"/>
        </w:r>
        <w:r w:rsidR="0011775B">
          <w:rPr>
            <w:webHidden/>
          </w:rPr>
          <w:t>72</w:t>
        </w:r>
        <w:r w:rsidR="00EA6388">
          <w:rPr>
            <w:webHidden/>
          </w:rPr>
          <w:fldChar w:fldCharType="end"/>
        </w:r>
      </w:hyperlink>
    </w:p>
    <w:p w14:paraId="08DD9669" w14:textId="676A713C" w:rsidR="00EA6388" w:rsidRDefault="001F39AE">
      <w:pPr>
        <w:pStyle w:val="TOC2"/>
        <w:rPr>
          <w:rFonts w:asciiTheme="minorHAnsi" w:eastAsiaTheme="minorEastAsia" w:hAnsiTheme="minorHAnsi" w:cstheme="minorBidi"/>
          <w:caps w:val="0"/>
          <w:sz w:val="22"/>
          <w:szCs w:val="22"/>
          <w:lang w:eastAsia="en-GB"/>
        </w:rPr>
      </w:pPr>
      <w:hyperlink w:anchor="_Toc501209759" w:history="1">
        <w:r w:rsidR="00EA6388" w:rsidRPr="001943A6">
          <w:rPr>
            <w:rStyle w:val="Hyperlink"/>
          </w:rPr>
          <w:t>DOC 1 - APPENDIX 1</w:t>
        </w:r>
        <w:r w:rsidR="00EA6388">
          <w:rPr>
            <w:webHidden/>
          </w:rPr>
          <w:tab/>
        </w:r>
        <w:r w:rsidR="00EA6388">
          <w:rPr>
            <w:webHidden/>
          </w:rPr>
          <w:fldChar w:fldCharType="begin"/>
        </w:r>
        <w:r w:rsidR="00EA6388">
          <w:rPr>
            <w:webHidden/>
          </w:rPr>
          <w:instrText xml:space="preserve"> PAGEREF _Toc501209759 \h </w:instrText>
        </w:r>
        <w:r w:rsidR="00EA6388">
          <w:rPr>
            <w:webHidden/>
          </w:rPr>
        </w:r>
        <w:r w:rsidR="00EA6388">
          <w:rPr>
            <w:webHidden/>
          </w:rPr>
          <w:fldChar w:fldCharType="separate"/>
        </w:r>
        <w:r w:rsidR="0011775B">
          <w:rPr>
            <w:webHidden/>
          </w:rPr>
          <w:t>76</w:t>
        </w:r>
        <w:r w:rsidR="00EA6388">
          <w:rPr>
            <w:webHidden/>
          </w:rPr>
          <w:fldChar w:fldCharType="end"/>
        </w:r>
      </w:hyperlink>
    </w:p>
    <w:p w14:paraId="37DFEE38" w14:textId="49EC6823" w:rsidR="00EA6388" w:rsidRDefault="001F39AE">
      <w:pPr>
        <w:pStyle w:val="TOC2"/>
        <w:rPr>
          <w:rFonts w:asciiTheme="minorHAnsi" w:eastAsiaTheme="minorEastAsia" w:hAnsiTheme="minorHAnsi" w:cstheme="minorBidi"/>
          <w:caps w:val="0"/>
          <w:sz w:val="22"/>
          <w:szCs w:val="22"/>
          <w:lang w:eastAsia="en-GB"/>
        </w:rPr>
      </w:pPr>
      <w:hyperlink w:anchor="_Toc501209760" w:history="1">
        <w:r w:rsidR="00EA6388" w:rsidRPr="001943A6">
          <w:rPr>
            <w:rStyle w:val="Hyperlink"/>
          </w:rPr>
          <w:t>DOC 1 - APPENDIX 2</w:t>
        </w:r>
        <w:r w:rsidR="00EA6388">
          <w:rPr>
            <w:webHidden/>
          </w:rPr>
          <w:tab/>
        </w:r>
        <w:r w:rsidR="00EA6388">
          <w:rPr>
            <w:webHidden/>
          </w:rPr>
          <w:fldChar w:fldCharType="begin"/>
        </w:r>
        <w:r w:rsidR="00EA6388">
          <w:rPr>
            <w:webHidden/>
          </w:rPr>
          <w:instrText xml:space="preserve"> PAGEREF _Toc501209760 \h </w:instrText>
        </w:r>
        <w:r w:rsidR="00EA6388">
          <w:rPr>
            <w:webHidden/>
          </w:rPr>
        </w:r>
        <w:r w:rsidR="00EA6388">
          <w:rPr>
            <w:webHidden/>
          </w:rPr>
          <w:fldChar w:fldCharType="separate"/>
        </w:r>
        <w:r w:rsidR="0011775B">
          <w:rPr>
            <w:webHidden/>
          </w:rPr>
          <w:t>77</w:t>
        </w:r>
        <w:r w:rsidR="00EA6388">
          <w:rPr>
            <w:webHidden/>
          </w:rPr>
          <w:fldChar w:fldCharType="end"/>
        </w:r>
      </w:hyperlink>
    </w:p>
    <w:p w14:paraId="24C2BD67" w14:textId="4A0C8BE1" w:rsidR="00EA6388" w:rsidRDefault="001F39AE">
      <w:pPr>
        <w:pStyle w:val="TOC1"/>
        <w:rPr>
          <w:rFonts w:asciiTheme="minorHAnsi" w:eastAsiaTheme="minorEastAsia" w:hAnsiTheme="minorHAnsi" w:cstheme="minorBidi"/>
          <w:caps w:val="0"/>
          <w:sz w:val="22"/>
          <w:szCs w:val="22"/>
          <w:lang w:eastAsia="en-GB"/>
        </w:rPr>
      </w:pPr>
      <w:hyperlink w:anchor="_Toc501209761" w:history="1">
        <w:r w:rsidR="00EA6388" w:rsidRPr="001943A6">
          <w:rPr>
            <w:rStyle w:val="Hyperlink"/>
          </w:rPr>
          <w:t>DOC2</w:t>
        </w:r>
        <w:r w:rsidR="00EA6388">
          <w:rPr>
            <w:rFonts w:asciiTheme="minorHAnsi" w:eastAsiaTheme="minorEastAsia" w:hAnsiTheme="minorHAnsi" w:cstheme="minorBidi"/>
            <w:caps w:val="0"/>
            <w:sz w:val="22"/>
            <w:szCs w:val="22"/>
            <w:lang w:eastAsia="en-GB"/>
          </w:rPr>
          <w:tab/>
        </w:r>
        <w:r w:rsidR="00EA6388" w:rsidRPr="001943A6">
          <w:rPr>
            <w:rStyle w:val="Hyperlink"/>
          </w:rPr>
          <w:t>Operational Planning</w:t>
        </w:r>
        <w:r w:rsidR="00EA6388">
          <w:rPr>
            <w:webHidden/>
          </w:rPr>
          <w:tab/>
        </w:r>
        <w:r w:rsidR="00EA6388">
          <w:rPr>
            <w:webHidden/>
          </w:rPr>
          <w:fldChar w:fldCharType="begin"/>
        </w:r>
        <w:r w:rsidR="00EA6388">
          <w:rPr>
            <w:webHidden/>
          </w:rPr>
          <w:instrText xml:space="preserve"> PAGEREF _Toc501209761 \h </w:instrText>
        </w:r>
        <w:r w:rsidR="00EA6388">
          <w:rPr>
            <w:webHidden/>
          </w:rPr>
        </w:r>
        <w:r w:rsidR="00EA6388">
          <w:rPr>
            <w:webHidden/>
          </w:rPr>
          <w:fldChar w:fldCharType="separate"/>
        </w:r>
        <w:r w:rsidR="0011775B">
          <w:rPr>
            <w:webHidden/>
          </w:rPr>
          <w:t>78</w:t>
        </w:r>
        <w:r w:rsidR="00EA6388">
          <w:rPr>
            <w:webHidden/>
          </w:rPr>
          <w:fldChar w:fldCharType="end"/>
        </w:r>
      </w:hyperlink>
    </w:p>
    <w:p w14:paraId="5DE8D0D6" w14:textId="02AC712E" w:rsidR="00EA6388" w:rsidRDefault="001F39AE">
      <w:pPr>
        <w:pStyle w:val="TOC2"/>
        <w:rPr>
          <w:rFonts w:asciiTheme="minorHAnsi" w:eastAsiaTheme="minorEastAsia" w:hAnsiTheme="minorHAnsi" w:cstheme="minorBidi"/>
          <w:caps w:val="0"/>
          <w:sz w:val="22"/>
          <w:szCs w:val="22"/>
          <w:lang w:eastAsia="en-GB"/>
        </w:rPr>
      </w:pPr>
      <w:hyperlink w:anchor="_Toc501209762" w:history="1">
        <w:r w:rsidR="00EA6388" w:rsidRPr="001943A6">
          <w:rPr>
            <w:rStyle w:val="Hyperlink"/>
          </w:rPr>
          <w:t>DOC 2 - APPENDIX 1</w:t>
        </w:r>
        <w:r w:rsidR="00EA6388">
          <w:rPr>
            <w:webHidden/>
          </w:rPr>
          <w:tab/>
        </w:r>
        <w:r w:rsidR="00EA6388">
          <w:rPr>
            <w:webHidden/>
          </w:rPr>
          <w:fldChar w:fldCharType="begin"/>
        </w:r>
        <w:r w:rsidR="00EA6388">
          <w:rPr>
            <w:webHidden/>
          </w:rPr>
          <w:instrText xml:space="preserve"> PAGEREF _Toc501209762 \h </w:instrText>
        </w:r>
        <w:r w:rsidR="00EA6388">
          <w:rPr>
            <w:webHidden/>
          </w:rPr>
        </w:r>
        <w:r w:rsidR="00EA6388">
          <w:rPr>
            <w:webHidden/>
          </w:rPr>
          <w:fldChar w:fldCharType="separate"/>
        </w:r>
        <w:r w:rsidR="0011775B">
          <w:rPr>
            <w:webHidden/>
          </w:rPr>
          <w:t>83</w:t>
        </w:r>
        <w:r w:rsidR="00EA6388">
          <w:rPr>
            <w:webHidden/>
          </w:rPr>
          <w:fldChar w:fldCharType="end"/>
        </w:r>
      </w:hyperlink>
    </w:p>
    <w:p w14:paraId="47A09954" w14:textId="10B97DF2" w:rsidR="00EA6388" w:rsidRDefault="001F39AE">
      <w:pPr>
        <w:pStyle w:val="TOC2"/>
        <w:rPr>
          <w:rFonts w:asciiTheme="minorHAnsi" w:eastAsiaTheme="minorEastAsia" w:hAnsiTheme="minorHAnsi" w:cstheme="minorBidi"/>
          <w:caps w:val="0"/>
          <w:sz w:val="22"/>
          <w:szCs w:val="22"/>
          <w:lang w:eastAsia="en-GB"/>
        </w:rPr>
      </w:pPr>
      <w:hyperlink w:anchor="_Toc501209763" w:history="1">
        <w:r w:rsidR="00EA6388" w:rsidRPr="001943A6">
          <w:rPr>
            <w:rStyle w:val="Hyperlink"/>
          </w:rPr>
          <w:t>DOC 2 - APPENDIX 2</w:t>
        </w:r>
        <w:r w:rsidR="00EA6388">
          <w:rPr>
            <w:webHidden/>
          </w:rPr>
          <w:tab/>
        </w:r>
        <w:r w:rsidR="00EA6388">
          <w:rPr>
            <w:webHidden/>
          </w:rPr>
          <w:fldChar w:fldCharType="begin"/>
        </w:r>
        <w:r w:rsidR="00EA6388">
          <w:rPr>
            <w:webHidden/>
          </w:rPr>
          <w:instrText xml:space="preserve"> PAGEREF _Toc501209763 \h </w:instrText>
        </w:r>
        <w:r w:rsidR="00EA6388">
          <w:rPr>
            <w:webHidden/>
          </w:rPr>
        </w:r>
        <w:r w:rsidR="00EA6388">
          <w:rPr>
            <w:webHidden/>
          </w:rPr>
          <w:fldChar w:fldCharType="separate"/>
        </w:r>
        <w:r w:rsidR="0011775B">
          <w:rPr>
            <w:webHidden/>
          </w:rPr>
          <w:t>84</w:t>
        </w:r>
        <w:r w:rsidR="00EA6388">
          <w:rPr>
            <w:webHidden/>
          </w:rPr>
          <w:fldChar w:fldCharType="end"/>
        </w:r>
      </w:hyperlink>
    </w:p>
    <w:p w14:paraId="77270175" w14:textId="150E9E6D" w:rsidR="00EA6388" w:rsidRDefault="001F39AE">
      <w:pPr>
        <w:pStyle w:val="TOC2"/>
        <w:rPr>
          <w:rFonts w:asciiTheme="minorHAnsi" w:eastAsiaTheme="minorEastAsia" w:hAnsiTheme="minorHAnsi" w:cstheme="minorBidi"/>
          <w:caps w:val="0"/>
          <w:sz w:val="22"/>
          <w:szCs w:val="22"/>
          <w:lang w:eastAsia="en-GB"/>
        </w:rPr>
      </w:pPr>
      <w:hyperlink w:anchor="_Toc501209764" w:history="1">
        <w:r w:rsidR="00EA6388" w:rsidRPr="001943A6">
          <w:rPr>
            <w:rStyle w:val="Hyperlink"/>
          </w:rPr>
          <w:t>DOC 2 - APPENDIX 3</w:t>
        </w:r>
        <w:r w:rsidR="00EA6388">
          <w:rPr>
            <w:webHidden/>
          </w:rPr>
          <w:tab/>
        </w:r>
        <w:r w:rsidR="00EA6388">
          <w:rPr>
            <w:webHidden/>
          </w:rPr>
          <w:fldChar w:fldCharType="begin"/>
        </w:r>
        <w:r w:rsidR="00EA6388">
          <w:rPr>
            <w:webHidden/>
          </w:rPr>
          <w:instrText xml:space="preserve"> PAGEREF _Toc501209764 \h </w:instrText>
        </w:r>
        <w:r w:rsidR="00EA6388">
          <w:rPr>
            <w:webHidden/>
          </w:rPr>
        </w:r>
        <w:r w:rsidR="00EA6388">
          <w:rPr>
            <w:webHidden/>
          </w:rPr>
          <w:fldChar w:fldCharType="separate"/>
        </w:r>
        <w:r w:rsidR="0011775B">
          <w:rPr>
            <w:webHidden/>
          </w:rPr>
          <w:t>85</w:t>
        </w:r>
        <w:r w:rsidR="00EA6388">
          <w:rPr>
            <w:webHidden/>
          </w:rPr>
          <w:fldChar w:fldCharType="end"/>
        </w:r>
      </w:hyperlink>
    </w:p>
    <w:p w14:paraId="2E6FCC75" w14:textId="7CB273CC" w:rsidR="00EA6388" w:rsidRDefault="001F39AE">
      <w:pPr>
        <w:pStyle w:val="TOC1"/>
        <w:rPr>
          <w:rFonts w:asciiTheme="minorHAnsi" w:eastAsiaTheme="minorEastAsia" w:hAnsiTheme="minorHAnsi" w:cstheme="minorBidi"/>
          <w:caps w:val="0"/>
          <w:sz w:val="22"/>
          <w:szCs w:val="22"/>
          <w:lang w:eastAsia="en-GB"/>
        </w:rPr>
      </w:pPr>
      <w:hyperlink w:anchor="_Toc501209765" w:history="1">
        <w:r w:rsidR="00EA6388" w:rsidRPr="001943A6">
          <w:rPr>
            <w:rStyle w:val="Hyperlink"/>
          </w:rPr>
          <w:t>DOC5</w:t>
        </w:r>
        <w:r w:rsidR="00EA6388">
          <w:rPr>
            <w:rFonts w:asciiTheme="minorHAnsi" w:eastAsiaTheme="minorEastAsia" w:hAnsiTheme="minorHAnsi" w:cstheme="minorBidi"/>
            <w:caps w:val="0"/>
            <w:sz w:val="22"/>
            <w:szCs w:val="22"/>
            <w:lang w:eastAsia="en-GB"/>
          </w:rPr>
          <w:tab/>
        </w:r>
        <w:r w:rsidR="00EA6388" w:rsidRPr="001943A6">
          <w:rPr>
            <w:rStyle w:val="Hyperlink"/>
          </w:rPr>
          <w:t>TESTING AND MONITORING</w:t>
        </w:r>
        <w:r w:rsidR="00EA6388">
          <w:rPr>
            <w:webHidden/>
          </w:rPr>
          <w:tab/>
        </w:r>
        <w:r w:rsidR="00EA6388">
          <w:rPr>
            <w:webHidden/>
          </w:rPr>
          <w:fldChar w:fldCharType="begin"/>
        </w:r>
        <w:r w:rsidR="00EA6388">
          <w:rPr>
            <w:webHidden/>
          </w:rPr>
          <w:instrText xml:space="preserve"> PAGEREF _Toc501209765 \h </w:instrText>
        </w:r>
        <w:r w:rsidR="00EA6388">
          <w:rPr>
            <w:webHidden/>
          </w:rPr>
        </w:r>
        <w:r w:rsidR="00EA6388">
          <w:rPr>
            <w:webHidden/>
          </w:rPr>
          <w:fldChar w:fldCharType="separate"/>
        </w:r>
        <w:r w:rsidR="0011775B">
          <w:rPr>
            <w:webHidden/>
          </w:rPr>
          <w:t>87</w:t>
        </w:r>
        <w:r w:rsidR="00EA6388">
          <w:rPr>
            <w:webHidden/>
          </w:rPr>
          <w:fldChar w:fldCharType="end"/>
        </w:r>
      </w:hyperlink>
    </w:p>
    <w:p w14:paraId="12036E29" w14:textId="674B5069" w:rsidR="00EA6388" w:rsidRDefault="001F39AE">
      <w:pPr>
        <w:pStyle w:val="TOC1"/>
        <w:rPr>
          <w:rFonts w:asciiTheme="minorHAnsi" w:eastAsiaTheme="minorEastAsia" w:hAnsiTheme="minorHAnsi" w:cstheme="minorBidi"/>
          <w:caps w:val="0"/>
          <w:sz w:val="22"/>
          <w:szCs w:val="22"/>
          <w:lang w:eastAsia="en-GB"/>
        </w:rPr>
      </w:pPr>
      <w:hyperlink w:anchor="_Toc501209766" w:history="1">
        <w:r w:rsidR="00EA6388" w:rsidRPr="001943A6">
          <w:rPr>
            <w:rStyle w:val="Hyperlink"/>
          </w:rPr>
          <w:t>DOC6</w:t>
        </w:r>
        <w:r w:rsidR="00EA6388">
          <w:rPr>
            <w:rFonts w:asciiTheme="minorHAnsi" w:eastAsiaTheme="minorEastAsia" w:hAnsiTheme="minorHAnsi" w:cstheme="minorBidi"/>
            <w:caps w:val="0"/>
            <w:sz w:val="22"/>
            <w:szCs w:val="22"/>
            <w:lang w:eastAsia="en-GB"/>
          </w:rPr>
          <w:tab/>
        </w:r>
        <w:r w:rsidR="00EA6388" w:rsidRPr="001943A6">
          <w:rPr>
            <w:rStyle w:val="Hyperlink"/>
          </w:rPr>
          <w:t>Demand CONTROL</w:t>
        </w:r>
        <w:r w:rsidR="00EA6388">
          <w:rPr>
            <w:webHidden/>
          </w:rPr>
          <w:tab/>
        </w:r>
        <w:r w:rsidR="00EA6388">
          <w:rPr>
            <w:webHidden/>
          </w:rPr>
          <w:fldChar w:fldCharType="begin"/>
        </w:r>
        <w:r w:rsidR="00EA6388">
          <w:rPr>
            <w:webHidden/>
          </w:rPr>
          <w:instrText xml:space="preserve"> PAGEREF _Toc501209766 \h </w:instrText>
        </w:r>
        <w:r w:rsidR="00EA6388">
          <w:rPr>
            <w:webHidden/>
          </w:rPr>
        </w:r>
        <w:r w:rsidR="00EA6388">
          <w:rPr>
            <w:webHidden/>
          </w:rPr>
          <w:fldChar w:fldCharType="separate"/>
        </w:r>
        <w:r w:rsidR="0011775B">
          <w:rPr>
            <w:webHidden/>
          </w:rPr>
          <w:t>93</w:t>
        </w:r>
        <w:r w:rsidR="00EA6388">
          <w:rPr>
            <w:webHidden/>
          </w:rPr>
          <w:fldChar w:fldCharType="end"/>
        </w:r>
      </w:hyperlink>
    </w:p>
    <w:p w14:paraId="28A5E394" w14:textId="1737E279" w:rsidR="00EA6388" w:rsidRDefault="001F39AE">
      <w:pPr>
        <w:pStyle w:val="TOC1"/>
        <w:rPr>
          <w:rFonts w:asciiTheme="minorHAnsi" w:eastAsiaTheme="minorEastAsia" w:hAnsiTheme="minorHAnsi" w:cstheme="minorBidi"/>
          <w:caps w:val="0"/>
          <w:sz w:val="22"/>
          <w:szCs w:val="22"/>
          <w:lang w:eastAsia="en-GB"/>
        </w:rPr>
      </w:pPr>
      <w:hyperlink w:anchor="_Toc501209767" w:history="1">
        <w:r w:rsidR="00EA6388" w:rsidRPr="001943A6">
          <w:rPr>
            <w:rStyle w:val="Hyperlink"/>
          </w:rPr>
          <w:t>DOC7</w:t>
        </w:r>
        <w:r w:rsidR="00EA6388">
          <w:rPr>
            <w:rFonts w:asciiTheme="minorHAnsi" w:eastAsiaTheme="minorEastAsia" w:hAnsiTheme="minorHAnsi" w:cstheme="minorBidi"/>
            <w:caps w:val="0"/>
            <w:sz w:val="22"/>
            <w:szCs w:val="22"/>
            <w:lang w:eastAsia="en-GB"/>
          </w:rPr>
          <w:tab/>
        </w:r>
        <w:r w:rsidR="00EA6388" w:rsidRPr="001943A6">
          <w:rPr>
            <w:rStyle w:val="Hyperlink"/>
          </w:rPr>
          <w:t>OPERATIONAL LIAISON</w:t>
        </w:r>
        <w:r w:rsidR="00EA6388">
          <w:rPr>
            <w:webHidden/>
          </w:rPr>
          <w:tab/>
        </w:r>
        <w:r w:rsidR="00EA6388">
          <w:rPr>
            <w:webHidden/>
          </w:rPr>
          <w:fldChar w:fldCharType="begin"/>
        </w:r>
        <w:r w:rsidR="00EA6388">
          <w:rPr>
            <w:webHidden/>
          </w:rPr>
          <w:instrText xml:space="preserve"> PAGEREF _Toc501209767 \h </w:instrText>
        </w:r>
        <w:r w:rsidR="00EA6388">
          <w:rPr>
            <w:webHidden/>
          </w:rPr>
        </w:r>
        <w:r w:rsidR="00EA6388">
          <w:rPr>
            <w:webHidden/>
          </w:rPr>
          <w:fldChar w:fldCharType="separate"/>
        </w:r>
        <w:r w:rsidR="0011775B">
          <w:rPr>
            <w:webHidden/>
          </w:rPr>
          <w:t>97</w:t>
        </w:r>
        <w:r w:rsidR="00EA6388">
          <w:rPr>
            <w:webHidden/>
          </w:rPr>
          <w:fldChar w:fldCharType="end"/>
        </w:r>
      </w:hyperlink>
    </w:p>
    <w:p w14:paraId="7F185F95" w14:textId="22EE6F68" w:rsidR="00EA6388" w:rsidRDefault="001F39AE">
      <w:pPr>
        <w:pStyle w:val="TOC1"/>
        <w:rPr>
          <w:rFonts w:asciiTheme="minorHAnsi" w:eastAsiaTheme="minorEastAsia" w:hAnsiTheme="minorHAnsi" w:cstheme="minorBidi"/>
          <w:caps w:val="0"/>
          <w:sz w:val="22"/>
          <w:szCs w:val="22"/>
          <w:lang w:eastAsia="en-GB"/>
        </w:rPr>
      </w:pPr>
      <w:hyperlink w:anchor="_Toc501209768" w:history="1">
        <w:r w:rsidR="00EA6388" w:rsidRPr="001943A6">
          <w:rPr>
            <w:rStyle w:val="Hyperlink"/>
          </w:rPr>
          <w:t>DOC8</w:t>
        </w:r>
        <w:r w:rsidR="00EA6388">
          <w:rPr>
            <w:rFonts w:asciiTheme="minorHAnsi" w:eastAsiaTheme="minorEastAsia" w:hAnsiTheme="minorHAnsi" w:cstheme="minorBidi"/>
            <w:caps w:val="0"/>
            <w:sz w:val="22"/>
            <w:szCs w:val="22"/>
            <w:lang w:eastAsia="en-GB"/>
          </w:rPr>
          <w:tab/>
        </w:r>
        <w:r w:rsidR="00EA6388" w:rsidRPr="001943A6">
          <w:rPr>
            <w:rStyle w:val="Hyperlink"/>
          </w:rPr>
          <w:t>SAFETY CO-ORDINATION</w:t>
        </w:r>
        <w:r w:rsidR="00EA6388">
          <w:rPr>
            <w:webHidden/>
          </w:rPr>
          <w:tab/>
        </w:r>
        <w:r w:rsidR="00EA6388">
          <w:rPr>
            <w:webHidden/>
          </w:rPr>
          <w:fldChar w:fldCharType="begin"/>
        </w:r>
        <w:r w:rsidR="00EA6388">
          <w:rPr>
            <w:webHidden/>
          </w:rPr>
          <w:instrText xml:space="preserve"> PAGEREF _Toc501209768 \h </w:instrText>
        </w:r>
        <w:r w:rsidR="00EA6388">
          <w:rPr>
            <w:webHidden/>
          </w:rPr>
        </w:r>
        <w:r w:rsidR="00EA6388">
          <w:rPr>
            <w:webHidden/>
          </w:rPr>
          <w:fldChar w:fldCharType="separate"/>
        </w:r>
        <w:r w:rsidR="0011775B">
          <w:rPr>
            <w:webHidden/>
          </w:rPr>
          <w:t>102</w:t>
        </w:r>
        <w:r w:rsidR="00EA6388">
          <w:rPr>
            <w:webHidden/>
          </w:rPr>
          <w:fldChar w:fldCharType="end"/>
        </w:r>
      </w:hyperlink>
    </w:p>
    <w:p w14:paraId="6517C785" w14:textId="6D304396" w:rsidR="00EA6388" w:rsidRDefault="001F39AE">
      <w:pPr>
        <w:pStyle w:val="TOC1"/>
        <w:rPr>
          <w:rFonts w:asciiTheme="minorHAnsi" w:eastAsiaTheme="minorEastAsia" w:hAnsiTheme="minorHAnsi" w:cstheme="minorBidi"/>
          <w:caps w:val="0"/>
          <w:sz w:val="22"/>
          <w:szCs w:val="22"/>
          <w:lang w:eastAsia="en-GB"/>
        </w:rPr>
      </w:pPr>
      <w:hyperlink w:anchor="_Toc501209769" w:history="1">
        <w:r w:rsidR="00EA6388" w:rsidRPr="001943A6">
          <w:rPr>
            <w:rStyle w:val="Hyperlink"/>
          </w:rPr>
          <w:t>DOC9</w:t>
        </w:r>
        <w:r w:rsidR="00EA6388">
          <w:rPr>
            <w:rFonts w:asciiTheme="minorHAnsi" w:eastAsiaTheme="minorEastAsia" w:hAnsiTheme="minorHAnsi" w:cstheme="minorBidi"/>
            <w:caps w:val="0"/>
            <w:sz w:val="22"/>
            <w:szCs w:val="22"/>
            <w:lang w:eastAsia="en-GB"/>
          </w:rPr>
          <w:tab/>
        </w:r>
        <w:r w:rsidR="00EA6388" w:rsidRPr="001943A6">
          <w:rPr>
            <w:rStyle w:val="Hyperlink"/>
          </w:rPr>
          <w:t>CONTINGENCY PLANNING</w:t>
        </w:r>
        <w:r w:rsidR="00EA6388">
          <w:rPr>
            <w:webHidden/>
          </w:rPr>
          <w:tab/>
        </w:r>
        <w:r w:rsidR="00EA6388">
          <w:rPr>
            <w:webHidden/>
          </w:rPr>
          <w:fldChar w:fldCharType="begin"/>
        </w:r>
        <w:r w:rsidR="00EA6388">
          <w:rPr>
            <w:webHidden/>
          </w:rPr>
          <w:instrText xml:space="preserve"> PAGEREF _Toc501209769 \h </w:instrText>
        </w:r>
        <w:r w:rsidR="00EA6388">
          <w:rPr>
            <w:webHidden/>
          </w:rPr>
        </w:r>
        <w:r w:rsidR="00EA6388">
          <w:rPr>
            <w:webHidden/>
          </w:rPr>
          <w:fldChar w:fldCharType="separate"/>
        </w:r>
        <w:r w:rsidR="0011775B">
          <w:rPr>
            <w:webHidden/>
          </w:rPr>
          <w:t>106</w:t>
        </w:r>
        <w:r w:rsidR="00EA6388">
          <w:rPr>
            <w:webHidden/>
          </w:rPr>
          <w:fldChar w:fldCharType="end"/>
        </w:r>
      </w:hyperlink>
    </w:p>
    <w:p w14:paraId="5C4E24D6" w14:textId="12352600" w:rsidR="00EA6388" w:rsidRDefault="001F39AE">
      <w:pPr>
        <w:pStyle w:val="TOC1"/>
        <w:rPr>
          <w:rFonts w:asciiTheme="minorHAnsi" w:eastAsiaTheme="minorEastAsia" w:hAnsiTheme="minorHAnsi" w:cstheme="minorBidi"/>
          <w:caps w:val="0"/>
          <w:sz w:val="22"/>
          <w:szCs w:val="22"/>
          <w:lang w:eastAsia="en-GB"/>
        </w:rPr>
      </w:pPr>
      <w:hyperlink w:anchor="_Toc501209770" w:history="1">
        <w:r w:rsidR="00EA6388" w:rsidRPr="001943A6">
          <w:rPr>
            <w:rStyle w:val="Hyperlink"/>
          </w:rPr>
          <w:t>DOC10</w:t>
        </w:r>
        <w:r w:rsidR="00EA6388">
          <w:rPr>
            <w:rFonts w:asciiTheme="minorHAnsi" w:eastAsiaTheme="minorEastAsia" w:hAnsiTheme="minorHAnsi" w:cstheme="minorBidi"/>
            <w:caps w:val="0"/>
            <w:sz w:val="22"/>
            <w:szCs w:val="22"/>
            <w:lang w:eastAsia="en-GB"/>
          </w:rPr>
          <w:tab/>
        </w:r>
        <w:r w:rsidR="00EA6388" w:rsidRPr="001943A6">
          <w:rPr>
            <w:rStyle w:val="Hyperlink"/>
          </w:rPr>
          <w:t>OPERATIONAL Event REPORTING AND INFORMATION SUPPLY</w:t>
        </w:r>
        <w:r w:rsidR="00EA6388">
          <w:rPr>
            <w:webHidden/>
          </w:rPr>
          <w:tab/>
        </w:r>
        <w:r w:rsidR="00EA6388">
          <w:rPr>
            <w:webHidden/>
          </w:rPr>
          <w:fldChar w:fldCharType="begin"/>
        </w:r>
        <w:r w:rsidR="00EA6388">
          <w:rPr>
            <w:webHidden/>
          </w:rPr>
          <w:instrText xml:space="preserve"> PAGEREF _Toc501209770 \h </w:instrText>
        </w:r>
        <w:r w:rsidR="00EA6388">
          <w:rPr>
            <w:webHidden/>
          </w:rPr>
        </w:r>
        <w:r w:rsidR="00EA6388">
          <w:rPr>
            <w:webHidden/>
          </w:rPr>
          <w:fldChar w:fldCharType="separate"/>
        </w:r>
        <w:r w:rsidR="0011775B">
          <w:rPr>
            <w:webHidden/>
          </w:rPr>
          <w:t>112</w:t>
        </w:r>
        <w:r w:rsidR="00EA6388">
          <w:rPr>
            <w:webHidden/>
          </w:rPr>
          <w:fldChar w:fldCharType="end"/>
        </w:r>
      </w:hyperlink>
    </w:p>
    <w:p w14:paraId="3CE818AF" w14:textId="363EDE2A" w:rsidR="00EA6388" w:rsidRDefault="001F39AE">
      <w:pPr>
        <w:pStyle w:val="TOC2"/>
        <w:rPr>
          <w:rFonts w:asciiTheme="minorHAnsi" w:eastAsiaTheme="minorEastAsia" w:hAnsiTheme="minorHAnsi" w:cstheme="minorBidi"/>
          <w:caps w:val="0"/>
          <w:sz w:val="22"/>
          <w:szCs w:val="22"/>
          <w:lang w:eastAsia="en-GB"/>
        </w:rPr>
      </w:pPr>
      <w:hyperlink w:anchor="_Toc501209771" w:history="1">
        <w:r w:rsidR="00EA6388" w:rsidRPr="001943A6">
          <w:rPr>
            <w:rStyle w:val="Hyperlink"/>
          </w:rPr>
          <w:t>DOC 10 - APPENDIX 1</w:t>
        </w:r>
        <w:r w:rsidR="00EA6388">
          <w:rPr>
            <w:webHidden/>
          </w:rPr>
          <w:tab/>
        </w:r>
        <w:r w:rsidR="00EA6388">
          <w:rPr>
            <w:webHidden/>
          </w:rPr>
          <w:fldChar w:fldCharType="begin"/>
        </w:r>
        <w:r w:rsidR="00EA6388">
          <w:rPr>
            <w:webHidden/>
          </w:rPr>
          <w:instrText xml:space="preserve"> PAGEREF _Toc501209771 \h </w:instrText>
        </w:r>
        <w:r w:rsidR="00EA6388">
          <w:rPr>
            <w:webHidden/>
          </w:rPr>
        </w:r>
        <w:r w:rsidR="00EA6388">
          <w:rPr>
            <w:webHidden/>
          </w:rPr>
          <w:fldChar w:fldCharType="separate"/>
        </w:r>
        <w:r w:rsidR="0011775B">
          <w:rPr>
            <w:webHidden/>
          </w:rPr>
          <w:t>115</w:t>
        </w:r>
        <w:r w:rsidR="00EA6388">
          <w:rPr>
            <w:webHidden/>
          </w:rPr>
          <w:fldChar w:fldCharType="end"/>
        </w:r>
      </w:hyperlink>
    </w:p>
    <w:p w14:paraId="2F07BD7A" w14:textId="681C39E9" w:rsidR="00EA6388" w:rsidRDefault="001F39AE">
      <w:pPr>
        <w:pStyle w:val="TOC1"/>
        <w:rPr>
          <w:rFonts w:asciiTheme="minorHAnsi" w:eastAsiaTheme="minorEastAsia" w:hAnsiTheme="minorHAnsi" w:cstheme="minorBidi"/>
          <w:caps w:val="0"/>
          <w:sz w:val="22"/>
          <w:szCs w:val="22"/>
          <w:lang w:eastAsia="en-GB"/>
        </w:rPr>
      </w:pPr>
      <w:hyperlink w:anchor="_Toc501209772" w:history="1">
        <w:r w:rsidR="00EA6388" w:rsidRPr="001943A6">
          <w:rPr>
            <w:rStyle w:val="Hyperlink"/>
          </w:rPr>
          <w:t>DOC11</w:t>
        </w:r>
        <w:r w:rsidR="00EA6388">
          <w:rPr>
            <w:rFonts w:asciiTheme="minorHAnsi" w:eastAsiaTheme="minorEastAsia" w:hAnsiTheme="minorHAnsi" w:cstheme="minorBidi"/>
            <w:caps w:val="0"/>
            <w:sz w:val="22"/>
            <w:szCs w:val="22"/>
            <w:lang w:eastAsia="en-GB"/>
          </w:rPr>
          <w:tab/>
        </w:r>
        <w:r w:rsidR="00EA6388" w:rsidRPr="001943A6">
          <w:rPr>
            <w:rStyle w:val="Hyperlink"/>
          </w:rPr>
          <w:t>NUMBERING AND NOMENCLATURE OF ELECTRICAL Apparatus AT OWNERSHIP BOUNDARIES</w:t>
        </w:r>
        <w:r w:rsidR="00EA6388">
          <w:rPr>
            <w:webHidden/>
          </w:rPr>
          <w:tab/>
        </w:r>
        <w:r w:rsidR="00EA6388">
          <w:rPr>
            <w:webHidden/>
          </w:rPr>
          <w:fldChar w:fldCharType="begin"/>
        </w:r>
        <w:r w:rsidR="00EA6388">
          <w:rPr>
            <w:webHidden/>
          </w:rPr>
          <w:instrText xml:space="preserve"> PAGEREF _Toc501209772 \h </w:instrText>
        </w:r>
        <w:r w:rsidR="00EA6388">
          <w:rPr>
            <w:webHidden/>
          </w:rPr>
        </w:r>
        <w:r w:rsidR="00EA6388">
          <w:rPr>
            <w:webHidden/>
          </w:rPr>
          <w:fldChar w:fldCharType="separate"/>
        </w:r>
        <w:r w:rsidR="0011775B">
          <w:rPr>
            <w:webHidden/>
          </w:rPr>
          <w:t>116</w:t>
        </w:r>
        <w:r w:rsidR="00EA6388">
          <w:rPr>
            <w:webHidden/>
          </w:rPr>
          <w:fldChar w:fldCharType="end"/>
        </w:r>
      </w:hyperlink>
    </w:p>
    <w:p w14:paraId="56FCCB3C" w14:textId="339A98FD" w:rsidR="00EA6388" w:rsidRDefault="001F39AE">
      <w:pPr>
        <w:pStyle w:val="TOC1"/>
        <w:rPr>
          <w:rFonts w:asciiTheme="minorHAnsi" w:eastAsiaTheme="minorEastAsia" w:hAnsiTheme="minorHAnsi" w:cstheme="minorBidi"/>
          <w:caps w:val="0"/>
          <w:sz w:val="22"/>
          <w:szCs w:val="22"/>
          <w:lang w:eastAsia="en-GB"/>
        </w:rPr>
      </w:pPr>
      <w:hyperlink w:anchor="_Toc501209773" w:history="1">
        <w:r w:rsidR="00EA6388" w:rsidRPr="001943A6">
          <w:rPr>
            <w:rStyle w:val="Hyperlink"/>
          </w:rPr>
          <w:t>DOC12</w:t>
        </w:r>
        <w:r w:rsidR="00EA6388">
          <w:rPr>
            <w:rFonts w:asciiTheme="minorHAnsi" w:eastAsiaTheme="minorEastAsia" w:hAnsiTheme="minorHAnsi" w:cstheme="minorBidi"/>
            <w:caps w:val="0"/>
            <w:sz w:val="22"/>
            <w:szCs w:val="22"/>
            <w:lang w:eastAsia="en-GB"/>
          </w:rPr>
          <w:tab/>
        </w:r>
        <w:r w:rsidR="00EA6388" w:rsidRPr="001943A6">
          <w:rPr>
            <w:rStyle w:val="Hyperlink"/>
          </w:rPr>
          <w:t>System Test</w:t>
        </w:r>
        <w:r w:rsidR="00EA6388">
          <w:rPr>
            <w:webHidden/>
          </w:rPr>
          <w:tab/>
        </w:r>
        <w:r w:rsidR="00EA6388">
          <w:rPr>
            <w:webHidden/>
          </w:rPr>
          <w:fldChar w:fldCharType="begin"/>
        </w:r>
        <w:r w:rsidR="00EA6388">
          <w:rPr>
            <w:webHidden/>
          </w:rPr>
          <w:instrText xml:space="preserve"> PAGEREF _Toc501209773 \h </w:instrText>
        </w:r>
        <w:r w:rsidR="00EA6388">
          <w:rPr>
            <w:webHidden/>
          </w:rPr>
        </w:r>
        <w:r w:rsidR="00EA6388">
          <w:rPr>
            <w:webHidden/>
          </w:rPr>
          <w:fldChar w:fldCharType="separate"/>
        </w:r>
        <w:r w:rsidR="0011775B">
          <w:rPr>
            <w:webHidden/>
          </w:rPr>
          <w:t>118</w:t>
        </w:r>
        <w:r w:rsidR="00EA6388">
          <w:rPr>
            <w:webHidden/>
          </w:rPr>
          <w:fldChar w:fldCharType="end"/>
        </w:r>
      </w:hyperlink>
    </w:p>
    <w:p w14:paraId="3B0D9570" w14:textId="119C23A7" w:rsidR="00EA6388" w:rsidRDefault="001F39AE">
      <w:pPr>
        <w:pStyle w:val="TOC1"/>
        <w:rPr>
          <w:rFonts w:asciiTheme="minorHAnsi" w:eastAsiaTheme="minorEastAsia" w:hAnsiTheme="minorHAnsi" w:cstheme="minorBidi"/>
          <w:caps w:val="0"/>
          <w:sz w:val="22"/>
          <w:szCs w:val="22"/>
          <w:lang w:eastAsia="en-GB"/>
        </w:rPr>
      </w:pPr>
      <w:hyperlink w:anchor="_Toc501209774" w:history="1">
        <w:r w:rsidR="00EA6388" w:rsidRPr="001943A6">
          <w:rPr>
            <w:rStyle w:val="Hyperlink"/>
          </w:rPr>
          <w:t>DDRC1</w:t>
        </w:r>
        <w:r w:rsidR="00EA6388">
          <w:rPr>
            <w:rFonts w:asciiTheme="minorHAnsi" w:eastAsiaTheme="minorEastAsia" w:hAnsiTheme="minorHAnsi" w:cstheme="minorBidi"/>
            <w:caps w:val="0"/>
            <w:sz w:val="22"/>
            <w:szCs w:val="22"/>
            <w:lang w:eastAsia="en-GB"/>
          </w:rPr>
          <w:tab/>
        </w:r>
        <w:r w:rsidR="00EA6388" w:rsidRPr="001943A6">
          <w:rPr>
            <w:rStyle w:val="Hyperlink"/>
          </w:rPr>
          <w:t>INTRODUCTION</w:t>
        </w:r>
        <w:r w:rsidR="00EA6388">
          <w:rPr>
            <w:webHidden/>
          </w:rPr>
          <w:tab/>
        </w:r>
        <w:r w:rsidR="00EA6388">
          <w:rPr>
            <w:webHidden/>
          </w:rPr>
          <w:fldChar w:fldCharType="begin"/>
        </w:r>
        <w:r w:rsidR="00EA6388">
          <w:rPr>
            <w:webHidden/>
          </w:rPr>
          <w:instrText xml:space="preserve"> PAGEREF _Toc501209774 \h </w:instrText>
        </w:r>
        <w:r w:rsidR="00EA6388">
          <w:rPr>
            <w:webHidden/>
          </w:rPr>
        </w:r>
        <w:r w:rsidR="00EA6388">
          <w:rPr>
            <w:webHidden/>
          </w:rPr>
          <w:fldChar w:fldCharType="separate"/>
        </w:r>
        <w:r w:rsidR="0011775B">
          <w:rPr>
            <w:webHidden/>
          </w:rPr>
          <w:t>124</w:t>
        </w:r>
        <w:r w:rsidR="00EA6388">
          <w:rPr>
            <w:webHidden/>
          </w:rPr>
          <w:fldChar w:fldCharType="end"/>
        </w:r>
      </w:hyperlink>
    </w:p>
    <w:p w14:paraId="132ABEF5" w14:textId="49585886" w:rsidR="00EA6388" w:rsidRDefault="001F39AE">
      <w:pPr>
        <w:pStyle w:val="TOC1"/>
        <w:rPr>
          <w:rFonts w:asciiTheme="minorHAnsi" w:eastAsiaTheme="minorEastAsia" w:hAnsiTheme="minorHAnsi" w:cstheme="minorBidi"/>
          <w:caps w:val="0"/>
          <w:sz w:val="22"/>
          <w:szCs w:val="22"/>
          <w:lang w:eastAsia="en-GB"/>
        </w:rPr>
      </w:pPr>
      <w:hyperlink w:anchor="_Toc501209775" w:history="1">
        <w:r w:rsidR="00EA6388" w:rsidRPr="001943A6">
          <w:rPr>
            <w:rStyle w:val="Hyperlink"/>
          </w:rPr>
          <w:t>DDRC2</w:t>
        </w:r>
        <w:r w:rsidR="00EA6388">
          <w:rPr>
            <w:rFonts w:asciiTheme="minorHAnsi" w:eastAsiaTheme="minorEastAsia" w:hAnsiTheme="minorHAnsi" w:cstheme="minorBidi"/>
            <w:caps w:val="0"/>
            <w:sz w:val="22"/>
            <w:szCs w:val="22"/>
            <w:lang w:eastAsia="en-GB"/>
          </w:rPr>
          <w:tab/>
        </w:r>
        <w:r w:rsidR="00EA6388" w:rsidRPr="001943A6">
          <w:rPr>
            <w:rStyle w:val="Hyperlink"/>
          </w:rPr>
          <w:t>OBJECTIVE</w:t>
        </w:r>
        <w:r w:rsidR="00EA6388">
          <w:rPr>
            <w:webHidden/>
          </w:rPr>
          <w:tab/>
        </w:r>
        <w:r w:rsidR="00EA6388">
          <w:rPr>
            <w:webHidden/>
          </w:rPr>
          <w:fldChar w:fldCharType="begin"/>
        </w:r>
        <w:r w:rsidR="00EA6388">
          <w:rPr>
            <w:webHidden/>
          </w:rPr>
          <w:instrText xml:space="preserve"> PAGEREF _Toc501209775 \h </w:instrText>
        </w:r>
        <w:r w:rsidR="00EA6388">
          <w:rPr>
            <w:webHidden/>
          </w:rPr>
        </w:r>
        <w:r w:rsidR="00EA6388">
          <w:rPr>
            <w:webHidden/>
          </w:rPr>
          <w:fldChar w:fldCharType="separate"/>
        </w:r>
        <w:r w:rsidR="0011775B">
          <w:rPr>
            <w:webHidden/>
          </w:rPr>
          <w:t>124</w:t>
        </w:r>
        <w:r w:rsidR="00EA6388">
          <w:rPr>
            <w:webHidden/>
          </w:rPr>
          <w:fldChar w:fldCharType="end"/>
        </w:r>
      </w:hyperlink>
    </w:p>
    <w:p w14:paraId="69EC8B9A" w14:textId="52EDF4E6" w:rsidR="00EA6388" w:rsidRDefault="001F39AE">
      <w:pPr>
        <w:pStyle w:val="TOC1"/>
        <w:rPr>
          <w:rFonts w:asciiTheme="minorHAnsi" w:eastAsiaTheme="minorEastAsia" w:hAnsiTheme="minorHAnsi" w:cstheme="minorBidi"/>
          <w:caps w:val="0"/>
          <w:sz w:val="22"/>
          <w:szCs w:val="22"/>
          <w:lang w:eastAsia="en-GB"/>
        </w:rPr>
      </w:pPr>
      <w:hyperlink w:anchor="_Toc501209776" w:history="1">
        <w:r w:rsidR="00EA6388" w:rsidRPr="001943A6">
          <w:rPr>
            <w:rStyle w:val="Hyperlink"/>
          </w:rPr>
          <w:t>DDRC3</w:t>
        </w:r>
        <w:r w:rsidR="00EA6388">
          <w:rPr>
            <w:rFonts w:asciiTheme="minorHAnsi" w:eastAsiaTheme="minorEastAsia" w:hAnsiTheme="minorHAnsi" w:cstheme="minorBidi"/>
            <w:caps w:val="0"/>
            <w:sz w:val="22"/>
            <w:szCs w:val="22"/>
            <w:lang w:eastAsia="en-GB"/>
          </w:rPr>
          <w:tab/>
        </w:r>
        <w:r w:rsidR="00EA6388" w:rsidRPr="001943A6">
          <w:rPr>
            <w:rStyle w:val="Hyperlink"/>
          </w:rPr>
          <w:t>SCOPE</w:t>
        </w:r>
        <w:r w:rsidR="00EA6388">
          <w:rPr>
            <w:webHidden/>
          </w:rPr>
          <w:tab/>
        </w:r>
        <w:r w:rsidR="00EA6388">
          <w:rPr>
            <w:webHidden/>
          </w:rPr>
          <w:fldChar w:fldCharType="begin"/>
        </w:r>
        <w:r w:rsidR="00EA6388">
          <w:rPr>
            <w:webHidden/>
          </w:rPr>
          <w:instrText xml:space="preserve"> PAGEREF _Toc501209776 \h </w:instrText>
        </w:r>
        <w:r w:rsidR="00EA6388">
          <w:rPr>
            <w:webHidden/>
          </w:rPr>
        </w:r>
        <w:r w:rsidR="00EA6388">
          <w:rPr>
            <w:webHidden/>
          </w:rPr>
          <w:fldChar w:fldCharType="separate"/>
        </w:r>
        <w:r w:rsidR="0011775B">
          <w:rPr>
            <w:webHidden/>
          </w:rPr>
          <w:t>124</w:t>
        </w:r>
        <w:r w:rsidR="00EA6388">
          <w:rPr>
            <w:webHidden/>
          </w:rPr>
          <w:fldChar w:fldCharType="end"/>
        </w:r>
      </w:hyperlink>
    </w:p>
    <w:p w14:paraId="32B4818A" w14:textId="58256B89" w:rsidR="00EA6388" w:rsidRDefault="001F39AE">
      <w:pPr>
        <w:pStyle w:val="TOC1"/>
        <w:rPr>
          <w:rFonts w:asciiTheme="minorHAnsi" w:eastAsiaTheme="minorEastAsia" w:hAnsiTheme="minorHAnsi" w:cstheme="minorBidi"/>
          <w:caps w:val="0"/>
          <w:sz w:val="22"/>
          <w:szCs w:val="22"/>
          <w:lang w:eastAsia="en-GB"/>
        </w:rPr>
      </w:pPr>
      <w:hyperlink w:anchor="_Toc501209777" w:history="1">
        <w:r w:rsidR="00EA6388" w:rsidRPr="001943A6">
          <w:rPr>
            <w:rStyle w:val="Hyperlink"/>
          </w:rPr>
          <w:t>DDRC4</w:t>
        </w:r>
        <w:r w:rsidR="00EA6388">
          <w:rPr>
            <w:rFonts w:asciiTheme="minorHAnsi" w:eastAsiaTheme="minorEastAsia" w:hAnsiTheme="minorHAnsi" w:cstheme="minorBidi"/>
            <w:caps w:val="0"/>
            <w:sz w:val="22"/>
            <w:szCs w:val="22"/>
            <w:lang w:eastAsia="en-GB"/>
          </w:rPr>
          <w:tab/>
        </w:r>
        <w:r w:rsidR="00EA6388" w:rsidRPr="001943A6">
          <w:rPr>
            <w:rStyle w:val="Hyperlink"/>
          </w:rPr>
          <w:t>DATA CATEGORIES</w:t>
        </w:r>
        <w:r w:rsidR="00EA6388">
          <w:rPr>
            <w:webHidden/>
          </w:rPr>
          <w:tab/>
        </w:r>
        <w:r w:rsidR="00EA6388">
          <w:rPr>
            <w:webHidden/>
          </w:rPr>
          <w:fldChar w:fldCharType="begin"/>
        </w:r>
        <w:r w:rsidR="00EA6388">
          <w:rPr>
            <w:webHidden/>
          </w:rPr>
          <w:instrText xml:space="preserve"> PAGEREF _Toc501209777 \h </w:instrText>
        </w:r>
        <w:r w:rsidR="00EA6388">
          <w:rPr>
            <w:webHidden/>
          </w:rPr>
        </w:r>
        <w:r w:rsidR="00EA6388">
          <w:rPr>
            <w:webHidden/>
          </w:rPr>
          <w:fldChar w:fldCharType="separate"/>
        </w:r>
        <w:r w:rsidR="0011775B">
          <w:rPr>
            <w:webHidden/>
          </w:rPr>
          <w:t>124</w:t>
        </w:r>
        <w:r w:rsidR="00EA6388">
          <w:rPr>
            <w:webHidden/>
          </w:rPr>
          <w:fldChar w:fldCharType="end"/>
        </w:r>
      </w:hyperlink>
    </w:p>
    <w:p w14:paraId="51DA68DE" w14:textId="1407BDFC" w:rsidR="00EA6388" w:rsidRDefault="001F39AE">
      <w:pPr>
        <w:pStyle w:val="TOC1"/>
        <w:rPr>
          <w:rFonts w:asciiTheme="minorHAnsi" w:eastAsiaTheme="minorEastAsia" w:hAnsiTheme="minorHAnsi" w:cstheme="minorBidi"/>
          <w:caps w:val="0"/>
          <w:sz w:val="22"/>
          <w:szCs w:val="22"/>
          <w:lang w:eastAsia="en-GB"/>
        </w:rPr>
      </w:pPr>
      <w:hyperlink w:anchor="_Toc501209778" w:history="1">
        <w:r w:rsidR="00EA6388" w:rsidRPr="001943A6">
          <w:rPr>
            <w:rStyle w:val="Hyperlink"/>
          </w:rPr>
          <w:t>DDRC5</w:t>
        </w:r>
        <w:r w:rsidR="00EA6388">
          <w:rPr>
            <w:rFonts w:asciiTheme="minorHAnsi" w:eastAsiaTheme="minorEastAsia" w:hAnsiTheme="minorHAnsi" w:cstheme="minorBidi"/>
            <w:caps w:val="0"/>
            <w:sz w:val="22"/>
            <w:szCs w:val="22"/>
            <w:lang w:eastAsia="en-GB"/>
          </w:rPr>
          <w:tab/>
        </w:r>
        <w:r w:rsidR="00EA6388" w:rsidRPr="001943A6">
          <w:rPr>
            <w:rStyle w:val="Hyperlink"/>
          </w:rPr>
          <w:t>PROCEDURES AND RESPONSIBILITIES</w:t>
        </w:r>
        <w:r w:rsidR="00EA6388">
          <w:rPr>
            <w:webHidden/>
          </w:rPr>
          <w:tab/>
        </w:r>
        <w:r w:rsidR="00EA6388">
          <w:rPr>
            <w:webHidden/>
          </w:rPr>
          <w:fldChar w:fldCharType="begin"/>
        </w:r>
        <w:r w:rsidR="00EA6388">
          <w:rPr>
            <w:webHidden/>
          </w:rPr>
          <w:instrText xml:space="preserve"> PAGEREF _Toc501209778 \h </w:instrText>
        </w:r>
        <w:r w:rsidR="00EA6388">
          <w:rPr>
            <w:webHidden/>
          </w:rPr>
        </w:r>
        <w:r w:rsidR="00EA6388">
          <w:rPr>
            <w:webHidden/>
          </w:rPr>
          <w:fldChar w:fldCharType="separate"/>
        </w:r>
        <w:r w:rsidR="0011775B">
          <w:rPr>
            <w:webHidden/>
          </w:rPr>
          <w:t>126</w:t>
        </w:r>
        <w:r w:rsidR="00EA6388">
          <w:rPr>
            <w:webHidden/>
          </w:rPr>
          <w:fldChar w:fldCharType="end"/>
        </w:r>
      </w:hyperlink>
    </w:p>
    <w:p w14:paraId="42F5EF67" w14:textId="716F2C65" w:rsidR="00EA6388" w:rsidRDefault="001F39AE">
      <w:pPr>
        <w:pStyle w:val="TOC1"/>
        <w:rPr>
          <w:rFonts w:asciiTheme="minorHAnsi" w:eastAsiaTheme="minorEastAsia" w:hAnsiTheme="minorHAnsi" w:cstheme="minorBidi"/>
          <w:caps w:val="0"/>
          <w:sz w:val="22"/>
          <w:szCs w:val="22"/>
          <w:lang w:eastAsia="en-GB"/>
        </w:rPr>
      </w:pPr>
      <w:hyperlink w:anchor="_Toc501209779" w:history="1">
        <w:r w:rsidR="00EA6388" w:rsidRPr="001943A6">
          <w:rPr>
            <w:rStyle w:val="Hyperlink"/>
          </w:rPr>
          <w:t>DDRC6</w:t>
        </w:r>
        <w:r w:rsidR="00EA6388">
          <w:rPr>
            <w:rFonts w:asciiTheme="minorHAnsi" w:eastAsiaTheme="minorEastAsia" w:hAnsiTheme="minorHAnsi" w:cstheme="minorBidi"/>
            <w:caps w:val="0"/>
            <w:sz w:val="22"/>
            <w:szCs w:val="22"/>
            <w:lang w:eastAsia="en-GB"/>
          </w:rPr>
          <w:tab/>
        </w:r>
        <w:r w:rsidR="00EA6388" w:rsidRPr="001943A6">
          <w:rPr>
            <w:rStyle w:val="Hyperlink"/>
          </w:rPr>
          <w:t>DATA TO BE REGISTERED</w:t>
        </w:r>
        <w:r w:rsidR="00EA6388">
          <w:rPr>
            <w:webHidden/>
          </w:rPr>
          <w:tab/>
        </w:r>
        <w:r w:rsidR="00EA6388">
          <w:rPr>
            <w:webHidden/>
          </w:rPr>
          <w:fldChar w:fldCharType="begin"/>
        </w:r>
        <w:r w:rsidR="00EA6388">
          <w:rPr>
            <w:webHidden/>
          </w:rPr>
          <w:instrText xml:space="preserve"> PAGEREF _Toc501209779 \h </w:instrText>
        </w:r>
        <w:r w:rsidR="00EA6388">
          <w:rPr>
            <w:webHidden/>
          </w:rPr>
        </w:r>
        <w:r w:rsidR="00EA6388">
          <w:rPr>
            <w:webHidden/>
          </w:rPr>
          <w:fldChar w:fldCharType="separate"/>
        </w:r>
        <w:r w:rsidR="0011775B">
          <w:rPr>
            <w:webHidden/>
          </w:rPr>
          <w:t>127</w:t>
        </w:r>
        <w:r w:rsidR="00EA6388">
          <w:rPr>
            <w:webHidden/>
          </w:rPr>
          <w:fldChar w:fldCharType="end"/>
        </w:r>
      </w:hyperlink>
    </w:p>
    <w:p w14:paraId="6FEE2BB1" w14:textId="189DCFED" w:rsidR="00EA6388" w:rsidRDefault="001F39AE">
      <w:pPr>
        <w:pStyle w:val="TOC2"/>
        <w:rPr>
          <w:rFonts w:asciiTheme="minorHAnsi" w:eastAsiaTheme="minorEastAsia" w:hAnsiTheme="minorHAnsi" w:cstheme="minorBidi"/>
          <w:caps w:val="0"/>
          <w:sz w:val="22"/>
          <w:szCs w:val="22"/>
          <w:lang w:eastAsia="en-GB"/>
        </w:rPr>
      </w:pPr>
      <w:hyperlink w:anchor="_Toc501209780" w:history="1">
        <w:r w:rsidR="00EA6388" w:rsidRPr="001943A6">
          <w:rPr>
            <w:rStyle w:val="Hyperlink"/>
          </w:rPr>
          <w:t>Schedule 5a</w:t>
        </w:r>
        <w:r w:rsidR="00EA6388">
          <w:rPr>
            <w:webHidden/>
          </w:rPr>
          <w:tab/>
        </w:r>
        <w:r w:rsidR="00EA6388">
          <w:rPr>
            <w:webHidden/>
          </w:rPr>
          <w:fldChar w:fldCharType="begin"/>
        </w:r>
        <w:r w:rsidR="00EA6388">
          <w:rPr>
            <w:webHidden/>
          </w:rPr>
          <w:instrText xml:space="preserve"> PAGEREF _Toc501209780 \h </w:instrText>
        </w:r>
        <w:r w:rsidR="00EA6388">
          <w:rPr>
            <w:webHidden/>
          </w:rPr>
        </w:r>
        <w:r w:rsidR="00EA6388">
          <w:rPr>
            <w:webHidden/>
          </w:rPr>
          <w:fldChar w:fldCharType="separate"/>
        </w:r>
        <w:r w:rsidR="0011775B">
          <w:rPr>
            <w:webHidden/>
          </w:rPr>
          <w:t>129</w:t>
        </w:r>
        <w:r w:rsidR="00EA6388">
          <w:rPr>
            <w:webHidden/>
          </w:rPr>
          <w:fldChar w:fldCharType="end"/>
        </w:r>
      </w:hyperlink>
    </w:p>
    <w:p w14:paraId="1F0F0702" w14:textId="6A603D03" w:rsidR="00EA6388" w:rsidRDefault="001F39AE">
      <w:pPr>
        <w:pStyle w:val="TOC2"/>
        <w:rPr>
          <w:rFonts w:asciiTheme="minorHAnsi" w:eastAsiaTheme="minorEastAsia" w:hAnsiTheme="minorHAnsi" w:cstheme="minorBidi"/>
          <w:caps w:val="0"/>
          <w:sz w:val="22"/>
          <w:szCs w:val="22"/>
          <w:lang w:eastAsia="en-GB"/>
        </w:rPr>
      </w:pPr>
      <w:hyperlink w:anchor="_Toc501209781" w:history="1">
        <w:r w:rsidR="00EA6388" w:rsidRPr="001943A6">
          <w:rPr>
            <w:rStyle w:val="Hyperlink"/>
          </w:rPr>
          <w:t>Schedule 5b</w:t>
        </w:r>
        <w:r w:rsidR="00EA6388">
          <w:rPr>
            <w:webHidden/>
          </w:rPr>
          <w:tab/>
        </w:r>
        <w:r w:rsidR="00EA6388">
          <w:rPr>
            <w:webHidden/>
          </w:rPr>
          <w:fldChar w:fldCharType="begin"/>
        </w:r>
        <w:r w:rsidR="00EA6388">
          <w:rPr>
            <w:webHidden/>
          </w:rPr>
          <w:instrText xml:space="preserve"> PAGEREF _Toc501209781 \h </w:instrText>
        </w:r>
        <w:r w:rsidR="00EA6388">
          <w:rPr>
            <w:webHidden/>
          </w:rPr>
        </w:r>
        <w:r w:rsidR="00EA6388">
          <w:rPr>
            <w:webHidden/>
          </w:rPr>
          <w:fldChar w:fldCharType="separate"/>
        </w:r>
        <w:r w:rsidR="0011775B">
          <w:rPr>
            <w:webHidden/>
          </w:rPr>
          <w:t>133</w:t>
        </w:r>
        <w:r w:rsidR="00EA6388">
          <w:rPr>
            <w:webHidden/>
          </w:rPr>
          <w:fldChar w:fldCharType="end"/>
        </w:r>
      </w:hyperlink>
    </w:p>
    <w:p w14:paraId="1E8CAC2C" w14:textId="015B554E" w:rsidR="00EA6388" w:rsidRDefault="001F39AE">
      <w:pPr>
        <w:pStyle w:val="TOC2"/>
        <w:rPr>
          <w:rFonts w:asciiTheme="minorHAnsi" w:eastAsiaTheme="minorEastAsia" w:hAnsiTheme="minorHAnsi" w:cstheme="minorBidi"/>
          <w:caps w:val="0"/>
          <w:sz w:val="22"/>
          <w:szCs w:val="22"/>
          <w:lang w:eastAsia="en-GB"/>
        </w:rPr>
      </w:pPr>
      <w:hyperlink w:anchor="_Toc501209782" w:history="1">
        <w:r w:rsidR="00EA6388" w:rsidRPr="001943A6">
          <w:rPr>
            <w:rStyle w:val="Hyperlink"/>
          </w:rPr>
          <w:t>Schedule 5c (i)</w:t>
        </w:r>
        <w:r w:rsidR="00EA6388">
          <w:rPr>
            <w:webHidden/>
          </w:rPr>
          <w:tab/>
        </w:r>
        <w:r w:rsidR="00EA6388">
          <w:rPr>
            <w:webHidden/>
          </w:rPr>
          <w:fldChar w:fldCharType="begin"/>
        </w:r>
        <w:r w:rsidR="00EA6388">
          <w:rPr>
            <w:webHidden/>
          </w:rPr>
          <w:instrText xml:space="preserve"> PAGEREF _Toc501209782 \h </w:instrText>
        </w:r>
        <w:r w:rsidR="00EA6388">
          <w:rPr>
            <w:webHidden/>
          </w:rPr>
        </w:r>
        <w:r w:rsidR="00EA6388">
          <w:rPr>
            <w:webHidden/>
          </w:rPr>
          <w:fldChar w:fldCharType="separate"/>
        </w:r>
        <w:r w:rsidR="0011775B">
          <w:rPr>
            <w:webHidden/>
          </w:rPr>
          <w:t>137</w:t>
        </w:r>
        <w:r w:rsidR="00EA6388">
          <w:rPr>
            <w:webHidden/>
          </w:rPr>
          <w:fldChar w:fldCharType="end"/>
        </w:r>
      </w:hyperlink>
    </w:p>
    <w:p w14:paraId="15B5E2A9" w14:textId="7AA0F7B3" w:rsidR="00EA6388" w:rsidRDefault="001F39AE">
      <w:pPr>
        <w:pStyle w:val="TOC2"/>
        <w:rPr>
          <w:rFonts w:asciiTheme="minorHAnsi" w:eastAsiaTheme="minorEastAsia" w:hAnsiTheme="minorHAnsi" w:cstheme="minorBidi"/>
          <w:caps w:val="0"/>
          <w:sz w:val="22"/>
          <w:szCs w:val="22"/>
          <w:lang w:eastAsia="en-GB"/>
        </w:rPr>
      </w:pPr>
      <w:hyperlink w:anchor="_Toc501209783" w:history="1">
        <w:r w:rsidR="00EA6388" w:rsidRPr="001943A6">
          <w:rPr>
            <w:rStyle w:val="Hyperlink"/>
          </w:rPr>
          <w:t>Schedule 5c (ii)</w:t>
        </w:r>
        <w:r w:rsidR="00EA6388">
          <w:rPr>
            <w:webHidden/>
          </w:rPr>
          <w:tab/>
        </w:r>
        <w:r w:rsidR="00EA6388">
          <w:rPr>
            <w:webHidden/>
          </w:rPr>
          <w:fldChar w:fldCharType="begin"/>
        </w:r>
        <w:r w:rsidR="00EA6388">
          <w:rPr>
            <w:webHidden/>
          </w:rPr>
          <w:instrText xml:space="preserve"> PAGEREF _Toc501209783 \h </w:instrText>
        </w:r>
        <w:r w:rsidR="00EA6388">
          <w:rPr>
            <w:webHidden/>
          </w:rPr>
        </w:r>
        <w:r w:rsidR="00EA6388">
          <w:rPr>
            <w:webHidden/>
          </w:rPr>
          <w:fldChar w:fldCharType="separate"/>
        </w:r>
        <w:r w:rsidR="0011775B">
          <w:rPr>
            <w:webHidden/>
          </w:rPr>
          <w:t>139</w:t>
        </w:r>
        <w:r w:rsidR="00EA6388">
          <w:rPr>
            <w:webHidden/>
          </w:rPr>
          <w:fldChar w:fldCharType="end"/>
        </w:r>
      </w:hyperlink>
    </w:p>
    <w:p w14:paraId="7DC53C97" w14:textId="47A6A5C9" w:rsidR="00EA6388" w:rsidRDefault="001F39AE">
      <w:pPr>
        <w:pStyle w:val="TOC2"/>
        <w:rPr>
          <w:rFonts w:asciiTheme="minorHAnsi" w:eastAsiaTheme="minorEastAsia" w:hAnsiTheme="minorHAnsi" w:cstheme="minorBidi"/>
          <w:caps w:val="0"/>
          <w:sz w:val="22"/>
          <w:szCs w:val="22"/>
          <w:lang w:eastAsia="en-GB"/>
        </w:rPr>
      </w:pPr>
      <w:hyperlink w:anchor="_Toc501209784" w:history="1">
        <w:r w:rsidR="00EA6388" w:rsidRPr="001943A6">
          <w:rPr>
            <w:rStyle w:val="Hyperlink"/>
          </w:rPr>
          <w:t>Schedule 5c (iii)</w:t>
        </w:r>
        <w:r w:rsidR="00EA6388">
          <w:rPr>
            <w:webHidden/>
          </w:rPr>
          <w:tab/>
        </w:r>
        <w:r w:rsidR="00EA6388">
          <w:rPr>
            <w:webHidden/>
          </w:rPr>
          <w:fldChar w:fldCharType="begin"/>
        </w:r>
        <w:r w:rsidR="00EA6388">
          <w:rPr>
            <w:webHidden/>
          </w:rPr>
          <w:instrText xml:space="preserve"> PAGEREF _Toc501209784 \h </w:instrText>
        </w:r>
        <w:r w:rsidR="00EA6388">
          <w:rPr>
            <w:webHidden/>
          </w:rPr>
        </w:r>
        <w:r w:rsidR="00EA6388">
          <w:rPr>
            <w:webHidden/>
          </w:rPr>
          <w:fldChar w:fldCharType="separate"/>
        </w:r>
        <w:r w:rsidR="0011775B">
          <w:rPr>
            <w:webHidden/>
          </w:rPr>
          <w:t>141</w:t>
        </w:r>
        <w:r w:rsidR="00EA6388">
          <w:rPr>
            <w:webHidden/>
          </w:rPr>
          <w:fldChar w:fldCharType="end"/>
        </w:r>
      </w:hyperlink>
    </w:p>
    <w:p w14:paraId="12B26CD6" w14:textId="3F4B0E35" w:rsidR="00EA6388" w:rsidRDefault="001F39AE">
      <w:pPr>
        <w:pStyle w:val="TOC2"/>
        <w:rPr>
          <w:rFonts w:asciiTheme="minorHAnsi" w:eastAsiaTheme="minorEastAsia" w:hAnsiTheme="minorHAnsi" w:cstheme="minorBidi"/>
          <w:caps w:val="0"/>
          <w:sz w:val="22"/>
          <w:szCs w:val="22"/>
          <w:lang w:eastAsia="en-GB"/>
        </w:rPr>
      </w:pPr>
      <w:hyperlink w:anchor="_Toc501209785" w:history="1">
        <w:r w:rsidR="00EA6388" w:rsidRPr="001943A6">
          <w:rPr>
            <w:rStyle w:val="Hyperlink"/>
          </w:rPr>
          <w:t>Schedule 5c (iv)</w:t>
        </w:r>
        <w:r w:rsidR="00EA6388">
          <w:rPr>
            <w:webHidden/>
          </w:rPr>
          <w:tab/>
        </w:r>
        <w:r w:rsidR="00EA6388">
          <w:rPr>
            <w:webHidden/>
          </w:rPr>
          <w:fldChar w:fldCharType="begin"/>
        </w:r>
        <w:r w:rsidR="00EA6388">
          <w:rPr>
            <w:webHidden/>
          </w:rPr>
          <w:instrText xml:space="preserve"> PAGEREF _Toc501209785 \h </w:instrText>
        </w:r>
        <w:r w:rsidR="00EA6388">
          <w:rPr>
            <w:webHidden/>
          </w:rPr>
        </w:r>
        <w:r w:rsidR="00EA6388">
          <w:rPr>
            <w:webHidden/>
          </w:rPr>
          <w:fldChar w:fldCharType="separate"/>
        </w:r>
        <w:r w:rsidR="0011775B">
          <w:rPr>
            <w:webHidden/>
          </w:rPr>
          <w:t>143</w:t>
        </w:r>
        <w:r w:rsidR="00EA6388">
          <w:rPr>
            <w:webHidden/>
          </w:rPr>
          <w:fldChar w:fldCharType="end"/>
        </w:r>
      </w:hyperlink>
    </w:p>
    <w:p w14:paraId="62060A82" w14:textId="13189D82" w:rsidR="00EA6388" w:rsidRDefault="001F39AE">
      <w:pPr>
        <w:pStyle w:val="TOC2"/>
        <w:rPr>
          <w:rFonts w:asciiTheme="minorHAnsi" w:eastAsiaTheme="minorEastAsia" w:hAnsiTheme="minorHAnsi" w:cstheme="minorBidi"/>
          <w:caps w:val="0"/>
          <w:sz w:val="22"/>
          <w:szCs w:val="22"/>
          <w:lang w:eastAsia="en-GB"/>
        </w:rPr>
      </w:pPr>
      <w:hyperlink w:anchor="_Toc501209786" w:history="1">
        <w:r w:rsidR="00EA6388" w:rsidRPr="001943A6">
          <w:rPr>
            <w:rStyle w:val="Hyperlink"/>
          </w:rPr>
          <w:t>Schedule 5c (v)</w:t>
        </w:r>
        <w:r w:rsidR="00EA6388">
          <w:rPr>
            <w:webHidden/>
          </w:rPr>
          <w:tab/>
        </w:r>
        <w:r w:rsidR="00EA6388">
          <w:rPr>
            <w:webHidden/>
          </w:rPr>
          <w:fldChar w:fldCharType="begin"/>
        </w:r>
        <w:r w:rsidR="00EA6388">
          <w:rPr>
            <w:webHidden/>
          </w:rPr>
          <w:instrText xml:space="preserve"> PAGEREF _Toc501209786 \h </w:instrText>
        </w:r>
        <w:r w:rsidR="00EA6388">
          <w:rPr>
            <w:webHidden/>
          </w:rPr>
        </w:r>
        <w:r w:rsidR="00EA6388">
          <w:rPr>
            <w:webHidden/>
          </w:rPr>
          <w:fldChar w:fldCharType="separate"/>
        </w:r>
        <w:r w:rsidR="0011775B">
          <w:rPr>
            <w:webHidden/>
          </w:rPr>
          <w:t>145</w:t>
        </w:r>
        <w:r w:rsidR="00EA6388">
          <w:rPr>
            <w:webHidden/>
          </w:rPr>
          <w:fldChar w:fldCharType="end"/>
        </w:r>
      </w:hyperlink>
    </w:p>
    <w:p w14:paraId="1CCE02FB" w14:textId="0BF6CE66" w:rsidR="00EA6388" w:rsidRDefault="001F39AE">
      <w:pPr>
        <w:pStyle w:val="TOC2"/>
        <w:rPr>
          <w:rFonts w:asciiTheme="minorHAnsi" w:eastAsiaTheme="minorEastAsia" w:hAnsiTheme="minorHAnsi" w:cstheme="minorBidi"/>
          <w:caps w:val="0"/>
          <w:sz w:val="22"/>
          <w:szCs w:val="22"/>
          <w:lang w:eastAsia="en-GB"/>
        </w:rPr>
      </w:pPr>
      <w:hyperlink w:anchor="_Toc501209787" w:history="1">
        <w:r w:rsidR="00EA6388" w:rsidRPr="001943A6">
          <w:rPr>
            <w:rStyle w:val="Hyperlink"/>
          </w:rPr>
          <w:t>Schedule 5d</w:t>
        </w:r>
        <w:r w:rsidR="00EA6388">
          <w:rPr>
            <w:webHidden/>
          </w:rPr>
          <w:tab/>
        </w:r>
        <w:r w:rsidR="00EA6388">
          <w:rPr>
            <w:webHidden/>
          </w:rPr>
          <w:fldChar w:fldCharType="begin"/>
        </w:r>
        <w:r w:rsidR="00EA6388">
          <w:rPr>
            <w:webHidden/>
          </w:rPr>
          <w:instrText xml:space="preserve"> PAGEREF _Toc501209787 \h </w:instrText>
        </w:r>
        <w:r w:rsidR="00EA6388">
          <w:rPr>
            <w:webHidden/>
          </w:rPr>
        </w:r>
        <w:r w:rsidR="00EA6388">
          <w:rPr>
            <w:webHidden/>
          </w:rPr>
          <w:fldChar w:fldCharType="separate"/>
        </w:r>
        <w:r w:rsidR="0011775B">
          <w:rPr>
            <w:webHidden/>
          </w:rPr>
          <w:t>146</w:t>
        </w:r>
        <w:r w:rsidR="00EA6388">
          <w:rPr>
            <w:webHidden/>
          </w:rPr>
          <w:fldChar w:fldCharType="end"/>
        </w:r>
      </w:hyperlink>
    </w:p>
    <w:p w14:paraId="26552449" w14:textId="6A774738" w:rsidR="00EA6388" w:rsidRDefault="001F39AE">
      <w:pPr>
        <w:pStyle w:val="TOC2"/>
        <w:rPr>
          <w:rFonts w:asciiTheme="minorHAnsi" w:eastAsiaTheme="minorEastAsia" w:hAnsiTheme="minorHAnsi" w:cstheme="minorBidi"/>
          <w:caps w:val="0"/>
          <w:sz w:val="22"/>
          <w:szCs w:val="22"/>
          <w:lang w:eastAsia="en-GB"/>
        </w:rPr>
      </w:pPr>
      <w:hyperlink w:anchor="_Toc501209788" w:history="1">
        <w:r w:rsidR="00EA6388" w:rsidRPr="001943A6">
          <w:rPr>
            <w:rStyle w:val="Hyperlink"/>
          </w:rPr>
          <w:t>Schedule 5e</w:t>
        </w:r>
        <w:r w:rsidR="00EA6388">
          <w:rPr>
            <w:webHidden/>
          </w:rPr>
          <w:tab/>
        </w:r>
        <w:r w:rsidR="00EA6388">
          <w:rPr>
            <w:webHidden/>
          </w:rPr>
          <w:fldChar w:fldCharType="begin"/>
        </w:r>
        <w:r w:rsidR="00EA6388">
          <w:rPr>
            <w:webHidden/>
          </w:rPr>
          <w:instrText xml:space="preserve"> PAGEREF _Toc501209788 \h </w:instrText>
        </w:r>
        <w:r w:rsidR="00EA6388">
          <w:rPr>
            <w:webHidden/>
          </w:rPr>
        </w:r>
        <w:r w:rsidR="00EA6388">
          <w:rPr>
            <w:webHidden/>
          </w:rPr>
          <w:fldChar w:fldCharType="separate"/>
        </w:r>
        <w:r w:rsidR="0011775B">
          <w:rPr>
            <w:webHidden/>
          </w:rPr>
          <w:t>148</w:t>
        </w:r>
        <w:r w:rsidR="00EA6388">
          <w:rPr>
            <w:webHidden/>
          </w:rPr>
          <w:fldChar w:fldCharType="end"/>
        </w:r>
      </w:hyperlink>
    </w:p>
    <w:p w14:paraId="2B5DDAD7" w14:textId="3DDC8A86" w:rsidR="00EA6388" w:rsidRDefault="001F39AE">
      <w:pPr>
        <w:pStyle w:val="TOC2"/>
        <w:rPr>
          <w:rFonts w:asciiTheme="minorHAnsi" w:eastAsiaTheme="minorEastAsia" w:hAnsiTheme="minorHAnsi" w:cstheme="minorBidi"/>
          <w:caps w:val="0"/>
          <w:sz w:val="22"/>
          <w:szCs w:val="22"/>
          <w:lang w:eastAsia="en-GB"/>
        </w:rPr>
      </w:pPr>
      <w:hyperlink w:anchor="_Toc501209789" w:history="1">
        <w:r w:rsidR="00EA6388" w:rsidRPr="001943A6">
          <w:rPr>
            <w:rStyle w:val="Hyperlink"/>
          </w:rPr>
          <w:t>Schedule 6</w:t>
        </w:r>
        <w:r w:rsidR="00EA6388">
          <w:rPr>
            <w:webHidden/>
          </w:rPr>
          <w:tab/>
        </w:r>
        <w:r w:rsidR="00EA6388">
          <w:rPr>
            <w:webHidden/>
          </w:rPr>
          <w:fldChar w:fldCharType="begin"/>
        </w:r>
        <w:r w:rsidR="00EA6388">
          <w:rPr>
            <w:webHidden/>
          </w:rPr>
          <w:instrText xml:space="preserve"> PAGEREF _Toc501209789 \h </w:instrText>
        </w:r>
        <w:r w:rsidR="00EA6388">
          <w:rPr>
            <w:webHidden/>
          </w:rPr>
        </w:r>
        <w:r w:rsidR="00EA6388">
          <w:rPr>
            <w:webHidden/>
          </w:rPr>
          <w:fldChar w:fldCharType="separate"/>
        </w:r>
        <w:r w:rsidR="0011775B">
          <w:rPr>
            <w:webHidden/>
          </w:rPr>
          <w:t>151</w:t>
        </w:r>
        <w:r w:rsidR="00EA6388">
          <w:rPr>
            <w:webHidden/>
          </w:rPr>
          <w:fldChar w:fldCharType="end"/>
        </w:r>
      </w:hyperlink>
    </w:p>
    <w:p w14:paraId="4AA1272C" w14:textId="3427C7F9" w:rsidR="00EA6388" w:rsidRDefault="001F39AE">
      <w:pPr>
        <w:pStyle w:val="TOC2"/>
        <w:rPr>
          <w:rFonts w:asciiTheme="minorHAnsi" w:eastAsiaTheme="minorEastAsia" w:hAnsiTheme="minorHAnsi" w:cstheme="minorBidi"/>
          <w:caps w:val="0"/>
          <w:sz w:val="22"/>
          <w:szCs w:val="22"/>
          <w:lang w:eastAsia="en-GB"/>
        </w:rPr>
      </w:pPr>
      <w:hyperlink w:anchor="_Toc501209790" w:history="1">
        <w:r w:rsidR="00EA6388" w:rsidRPr="001943A6">
          <w:rPr>
            <w:rStyle w:val="Hyperlink"/>
          </w:rPr>
          <w:t>Schedule 7a</w:t>
        </w:r>
        <w:r w:rsidR="00EA6388">
          <w:rPr>
            <w:webHidden/>
          </w:rPr>
          <w:tab/>
        </w:r>
        <w:r w:rsidR="00EA6388">
          <w:rPr>
            <w:webHidden/>
          </w:rPr>
          <w:fldChar w:fldCharType="begin"/>
        </w:r>
        <w:r w:rsidR="00EA6388">
          <w:rPr>
            <w:webHidden/>
          </w:rPr>
          <w:instrText xml:space="preserve"> PAGEREF _Toc501209790 \h </w:instrText>
        </w:r>
        <w:r w:rsidR="00EA6388">
          <w:rPr>
            <w:webHidden/>
          </w:rPr>
        </w:r>
        <w:r w:rsidR="00EA6388">
          <w:rPr>
            <w:webHidden/>
          </w:rPr>
          <w:fldChar w:fldCharType="separate"/>
        </w:r>
        <w:r w:rsidR="0011775B">
          <w:rPr>
            <w:webHidden/>
          </w:rPr>
          <w:t>154</w:t>
        </w:r>
        <w:r w:rsidR="00EA6388">
          <w:rPr>
            <w:webHidden/>
          </w:rPr>
          <w:fldChar w:fldCharType="end"/>
        </w:r>
      </w:hyperlink>
    </w:p>
    <w:p w14:paraId="23689E40" w14:textId="34D6E2C5" w:rsidR="00EA6388" w:rsidRDefault="001F39AE">
      <w:pPr>
        <w:pStyle w:val="TOC2"/>
        <w:rPr>
          <w:rFonts w:asciiTheme="minorHAnsi" w:eastAsiaTheme="minorEastAsia" w:hAnsiTheme="minorHAnsi" w:cstheme="minorBidi"/>
          <w:caps w:val="0"/>
          <w:sz w:val="22"/>
          <w:szCs w:val="22"/>
          <w:lang w:eastAsia="en-GB"/>
        </w:rPr>
      </w:pPr>
      <w:hyperlink w:anchor="_Toc501209791" w:history="1">
        <w:r w:rsidR="00EA6388" w:rsidRPr="001943A6">
          <w:rPr>
            <w:rStyle w:val="Hyperlink"/>
          </w:rPr>
          <w:t>Schedule 7b</w:t>
        </w:r>
        <w:r w:rsidR="00EA6388">
          <w:rPr>
            <w:webHidden/>
          </w:rPr>
          <w:tab/>
        </w:r>
        <w:r w:rsidR="00EA6388">
          <w:rPr>
            <w:webHidden/>
          </w:rPr>
          <w:fldChar w:fldCharType="begin"/>
        </w:r>
        <w:r w:rsidR="00EA6388">
          <w:rPr>
            <w:webHidden/>
          </w:rPr>
          <w:instrText xml:space="preserve"> PAGEREF _Toc501209791 \h </w:instrText>
        </w:r>
        <w:r w:rsidR="00EA6388">
          <w:rPr>
            <w:webHidden/>
          </w:rPr>
        </w:r>
        <w:r w:rsidR="00EA6388">
          <w:rPr>
            <w:webHidden/>
          </w:rPr>
          <w:fldChar w:fldCharType="separate"/>
        </w:r>
        <w:r w:rsidR="0011775B">
          <w:rPr>
            <w:webHidden/>
          </w:rPr>
          <w:t>156</w:t>
        </w:r>
        <w:r w:rsidR="00EA6388">
          <w:rPr>
            <w:webHidden/>
          </w:rPr>
          <w:fldChar w:fldCharType="end"/>
        </w:r>
      </w:hyperlink>
    </w:p>
    <w:p w14:paraId="7F8BB9DD" w14:textId="02DBE014" w:rsidR="00EA6388" w:rsidRDefault="001F39AE">
      <w:pPr>
        <w:pStyle w:val="TOC2"/>
        <w:rPr>
          <w:rFonts w:asciiTheme="minorHAnsi" w:eastAsiaTheme="minorEastAsia" w:hAnsiTheme="minorHAnsi" w:cstheme="minorBidi"/>
          <w:caps w:val="0"/>
          <w:sz w:val="22"/>
          <w:szCs w:val="22"/>
          <w:lang w:eastAsia="en-GB"/>
        </w:rPr>
      </w:pPr>
      <w:hyperlink w:anchor="_Toc501209792" w:history="1">
        <w:r w:rsidR="00EA6388" w:rsidRPr="001943A6">
          <w:rPr>
            <w:rStyle w:val="Hyperlink"/>
          </w:rPr>
          <w:t>Schedule 7c</w:t>
        </w:r>
        <w:r w:rsidR="00EA6388">
          <w:rPr>
            <w:webHidden/>
          </w:rPr>
          <w:tab/>
        </w:r>
        <w:r w:rsidR="00EA6388">
          <w:rPr>
            <w:webHidden/>
          </w:rPr>
          <w:fldChar w:fldCharType="begin"/>
        </w:r>
        <w:r w:rsidR="00EA6388">
          <w:rPr>
            <w:webHidden/>
          </w:rPr>
          <w:instrText xml:space="preserve"> PAGEREF _Toc501209792 \h </w:instrText>
        </w:r>
        <w:r w:rsidR="00EA6388">
          <w:rPr>
            <w:webHidden/>
          </w:rPr>
        </w:r>
        <w:r w:rsidR="00EA6388">
          <w:rPr>
            <w:webHidden/>
          </w:rPr>
          <w:fldChar w:fldCharType="separate"/>
        </w:r>
        <w:r w:rsidR="0011775B">
          <w:rPr>
            <w:webHidden/>
          </w:rPr>
          <w:t>158</w:t>
        </w:r>
        <w:r w:rsidR="00EA6388">
          <w:rPr>
            <w:webHidden/>
          </w:rPr>
          <w:fldChar w:fldCharType="end"/>
        </w:r>
      </w:hyperlink>
    </w:p>
    <w:p w14:paraId="2E665177" w14:textId="774614F4" w:rsidR="00EA6388" w:rsidRDefault="001F39AE">
      <w:pPr>
        <w:pStyle w:val="TOC2"/>
        <w:rPr>
          <w:rFonts w:asciiTheme="minorHAnsi" w:eastAsiaTheme="minorEastAsia" w:hAnsiTheme="minorHAnsi" w:cstheme="minorBidi"/>
          <w:caps w:val="0"/>
          <w:sz w:val="22"/>
          <w:szCs w:val="22"/>
          <w:lang w:eastAsia="en-GB"/>
        </w:rPr>
      </w:pPr>
      <w:hyperlink w:anchor="_Toc501209793" w:history="1">
        <w:r w:rsidR="00EA6388" w:rsidRPr="001943A6">
          <w:rPr>
            <w:rStyle w:val="Hyperlink"/>
          </w:rPr>
          <w:t>Schedule 7d</w:t>
        </w:r>
        <w:r w:rsidR="00EA6388">
          <w:rPr>
            <w:webHidden/>
          </w:rPr>
          <w:tab/>
        </w:r>
        <w:r w:rsidR="00EA6388">
          <w:rPr>
            <w:webHidden/>
          </w:rPr>
          <w:fldChar w:fldCharType="begin"/>
        </w:r>
        <w:r w:rsidR="00EA6388">
          <w:rPr>
            <w:webHidden/>
          </w:rPr>
          <w:instrText xml:space="preserve"> PAGEREF _Toc501209793 \h </w:instrText>
        </w:r>
        <w:r w:rsidR="00EA6388">
          <w:rPr>
            <w:webHidden/>
          </w:rPr>
        </w:r>
        <w:r w:rsidR="00EA6388">
          <w:rPr>
            <w:webHidden/>
          </w:rPr>
          <w:fldChar w:fldCharType="separate"/>
        </w:r>
        <w:r w:rsidR="0011775B">
          <w:rPr>
            <w:webHidden/>
          </w:rPr>
          <w:t>160</w:t>
        </w:r>
        <w:r w:rsidR="00EA6388">
          <w:rPr>
            <w:webHidden/>
          </w:rPr>
          <w:fldChar w:fldCharType="end"/>
        </w:r>
      </w:hyperlink>
    </w:p>
    <w:p w14:paraId="26501793" w14:textId="2535E15B" w:rsidR="00EA6388" w:rsidRDefault="001F39AE">
      <w:pPr>
        <w:pStyle w:val="TOC2"/>
        <w:rPr>
          <w:rFonts w:asciiTheme="minorHAnsi" w:eastAsiaTheme="minorEastAsia" w:hAnsiTheme="minorHAnsi" w:cstheme="minorBidi"/>
          <w:caps w:val="0"/>
          <w:sz w:val="22"/>
          <w:szCs w:val="22"/>
          <w:lang w:eastAsia="en-GB"/>
        </w:rPr>
      </w:pPr>
      <w:hyperlink w:anchor="_Toc501209794" w:history="1">
        <w:r w:rsidR="00EA6388" w:rsidRPr="001943A6">
          <w:rPr>
            <w:rStyle w:val="Hyperlink"/>
          </w:rPr>
          <w:t>Schedule 8</w:t>
        </w:r>
        <w:r w:rsidR="00EA6388">
          <w:rPr>
            <w:webHidden/>
          </w:rPr>
          <w:tab/>
        </w:r>
        <w:r w:rsidR="00EA6388">
          <w:rPr>
            <w:webHidden/>
          </w:rPr>
          <w:fldChar w:fldCharType="begin"/>
        </w:r>
        <w:r w:rsidR="00EA6388">
          <w:rPr>
            <w:webHidden/>
          </w:rPr>
          <w:instrText xml:space="preserve"> PAGEREF _Toc501209794 \h </w:instrText>
        </w:r>
        <w:r w:rsidR="00EA6388">
          <w:rPr>
            <w:webHidden/>
          </w:rPr>
        </w:r>
        <w:r w:rsidR="00EA6388">
          <w:rPr>
            <w:webHidden/>
          </w:rPr>
          <w:fldChar w:fldCharType="separate"/>
        </w:r>
        <w:r w:rsidR="0011775B">
          <w:rPr>
            <w:webHidden/>
          </w:rPr>
          <w:t>161</w:t>
        </w:r>
        <w:r w:rsidR="00EA6388">
          <w:rPr>
            <w:webHidden/>
          </w:rPr>
          <w:fldChar w:fldCharType="end"/>
        </w:r>
      </w:hyperlink>
    </w:p>
    <w:p w14:paraId="69A537F8" w14:textId="3B09531F" w:rsidR="00EA6388" w:rsidRDefault="001F39AE">
      <w:pPr>
        <w:pStyle w:val="TOC2"/>
        <w:rPr>
          <w:rFonts w:asciiTheme="minorHAnsi" w:eastAsiaTheme="minorEastAsia" w:hAnsiTheme="minorHAnsi" w:cstheme="minorBidi"/>
          <w:caps w:val="0"/>
          <w:sz w:val="22"/>
          <w:szCs w:val="22"/>
          <w:lang w:eastAsia="en-GB"/>
        </w:rPr>
      </w:pPr>
      <w:hyperlink w:anchor="_Toc501209795" w:history="1">
        <w:r w:rsidR="00EA6388" w:rsidRPr="001943A6">
          <w:rPr>
            <w:rStyle w:val="Hyperlink"/>
          </w:rPr>
          <w:t>Schedule 9</w:t>
        </w:r>
        <w:r w:rsidR="00EA6388">
          <w:rPr>
            <w:webHidden/>
          </w:rPr>
          <w:tab/>
        </w:r>
        <w:r w:rsidR="00EA6388">
          <w:rPr>
            <w:webHidden/>
          </w:rPr>
          <w:fldChar w:fldCharType="begin"/>
        </w:r>
        <w:r w:rsidR="00EA6388">
          <w:rPr>
            <w:webHidden/>
          </w:rPr>
          <w:instrText xml:space="preserve"> PAGEREF _Toc501209795 \h </w:instrText>
        </w:r>
        <w:r w:rsidR="00EA6388">
          <w:rPr>
            <w:webHidden/>
          </w:rPr>
        </w:r>
        <w:r w:rsidR="00EA6388">
          <w:rPr>
            <w:webHidden/>
          </w:rPr>
          <w:fldChar w:fldCharType="separate"/>
        </w:r>
        <w:r w:rsidR="0011775B">
          <w:rPr>
            <w:webHidden/>
          </w:rPr>
          <w:t>164</w:t>
        </w:r>
        <w:r w:rsidR="00EA6388">
          <w:rPr>
            <w:webHidden/>
          </w:rPr>
          <w:fldChar w:fldCharType="end"/>
        </w:r>
      </w:hyperlink>
    </w:p>
    <w:p w14:paraId="02610F92" w14:textId="326EEA29" w:rsidR="00EA6388" w:rsidRDefault="001F39AE">
      <w:pPr>
        <w:pStyle w:val="TOC1"/>
        <w:rPr>
          <w:rFonts w:asciiTheme="minorHAnsi" w:eastAsiaTheme="minorEastAsia" w:hAnsiTheme="minorHAnsi" w:cstheme="minorBidi"/>
          <w:caps w:val="0"/>
          <w:sz w:val="22"/>
          <w:szCs w:val="22"/>
          <w:lang w:eastAsia="en-GB"/>
        </w:rPr>
      </w:pPr>
      <w:hyperlink w:anchor="_Toc501209796" w:history="1">
        <w:r w:rsidR="00EA6388" w:rsidRPr="001943A6">
          <w:rPr>
            <w:rStyle w:val="Hyperlink"/>
          </w:rPr>
          <w:t>ANNEX 2 - Qualifying Standards</w:t>
        </w:r>
        <w:r w:rsidR="00EA6388">
          <w:rPr>
            <w:webHidden/>
          </w:rPr>
          <w:tab/>
        </w:r>
        <w:r w:rsidR="00EA6388">
          <w:rPr>
            <w:webHidden/>
          </w:rPr>
          <w:fldChar w:fldCharType="begin"/>
        </w:r>
        <w:r w:rsidR="00EA6388">
          <w:rPr>
            <w:webHidden/>
          </w:rPr>
          <w:instrText xml:space="preserve"> PAGEREF _Toc501209796 \h </w:instrText>
        </w:r>
        <w:r w:rsidR="00EA6388">
          <w:rPr>
            <w:webHidden/>
          </w:rPr>
        </w:r>
        <w:r w:rsidR="00EA6388">
          <w:rPr>
            <w:webHidden/>
          </w:rPr>
          <w:fldChar w:fldCharType="separate"/>
        </w:r>
        <w:r w:rsidR="0011775B">
          <w:rPr>
            <w:webHidden/>
          </w:rPr>
          <w:t>165</w:t>
        </w:r>
        <w:r w:rsidR="00EA6388">
          <w:rPr>
            <w:webHidden/>
          </w:rPr>
          <w:fldChar w:fldCharType="end"/>
        </w:r>
      </w:hyperlink>
    </w:p>
    <w:p w14:paraId="609F0BC9" w14:textId="55A37212" w:rsidR="00EA6388" w:rsidRDefault="001F39AE">
      <w:pPr>
        <w:pStyle w:val="TOC1"/>
        <w:rPr>
          <w:rFonts w:asciiTheme="minorHAnsi" w:eastAsiaTheme="minorEastAsia" w:hAnsiTheme="minorHAnsi" w:cstheme="minorBidi"/>
          <w:caps w:val="0"/>
          <w:sz w:val="22"/>
          <w:szCs w:val="22"/>
          <w:lang w:eastAsia="en-GB"/>
        </w:rPr>
      </w:pPr>
      <w:hyperlink w:anchor="_Toc501209797" w:history="1">
        <w:r w:rsidR="00EA6388" w:rsidRPr="001943A6">
          <w:rPr>
            <w:rStyle w:val="Hyperlink"/>
          </w:rPr>
          <w:t>Issue summary</w:t>
        </w:r>
        <w:r w:rsidR="00EA6388">
          <w:rPr>
            <w:webHidden/>
          </w:rPr>
          <w:tab/>
        </w:r>
        <w:r w:rsidR="00EA6388">
          <w:rPr>
            <w:webHidden/>
          </w:rPr>
          <w:fldChar w:fldCharType="begin"/>
        </w:r>
        <w:r w:rsidR="00EA6388">
          <w:rPr>
            <w:webHidden/>
          </w:rPr>
          <w:instrText xml:space="preserve"> PAGEREF _Toc501209797 \h </w:instrText>
        </w:r>
        <w:r w:rsidR="00EA6388">
          <w:rPr>
            <w:webHidden/>
          </w:rPr>
        </w:r>
        <w:r w:rsidR="00EA6388">
          <w:rPr>
            <w:webHidden/>
          </w:rPr>
          <w:fldChar w:fldCharType="separate"/>
        </w:r>
        <w:r w:rsidR="0011775B">
          <w:rPr>
            <w:webHidden/>
          </w:rPr>
          <w:t>166</w:t>
        </w:r>
        <w:r w:rsidR="00EA6388">
          <w:rPr>
            <w:webHidden/>
          </w:rPr>
          <w:fldChar w:fldCharType="end"/>
        </w:r>
      </w:hyperlink>
    </w:p>
    <w:p w14:paraId="6E860F6A" w14:textId="482ADB26" w:rsidR="00314B36" w:rsidRPr="0076424C" w:rsidRDefault="00786E2C">
      <w:pPr>
        <w:tabs>
          <w:tab w:val="left" w:pos="993"/>
        </w:tabs>
        <w:spacing w:after="20"/>
        <w:ind w:left="147" w:firstLine="0"/>
        <w:jc w:val="left"/>
      </w:pPr>
      <w:r w:rsidRPr="0076424C">
        <w:rPr>
          <w:caps/>
          <w:noProof/>
        </w:rPr>
        <w:fldChar w:fldCharType="end"/>
      </w:r>
    </w:p>
    <w:p w14:paraId="6E860F6B" w14:textId="77777777" w:rsidR="00314B36" w:rsidRPr="0076424C" w:rsidRDefault="00314B36">
      <w:pPr>
        <w:spacing w:after="80"/>
        <w:ind w:left="147" w:firstLine="0"/>
        <w:jc w:val="center"/>
      </w:pPr>
      <w:r w:rsidRPr="0076424C">
        <w:lastRenderedPageBreak/>
        <w:t>-oOo-</w:t>
      </w:r>
    </w:p>
    <w:p w14:paraId="6E860F6C" w14:textId="77777777" w:rsidR="00E563D3" w:rsidRDefault="00E563D3">
      <w:pPr>
        <w:spacing w:after="80"/>
        <w:ind w:left="147" w:firstLine="0"/>
        <w:jc w:val="left"/>
      </w:pPr>
    </w:p>
    <w:p w14:paraId="6E860F6D" w14:textId="77777777" w:rsidR="00314B36" w:rsidRPr="0076424C" w:rsidRDefault="00314B36">
      <w:pPr>
        <w:spacing w:after="80"/>
        <w:ind w:left="147" w:firstLine="0"/>
        <w:jc w:val="left"/>
      </w:pPr>
      <w:r w:rsidRPr="0076424C">
        <w:t>The following items do not form part of the approved Distribution Code and are for information only:</w:t>
      </w:r>
    </w:p>
    <w:p w14:paraId="6E860F6E" w14:textId="77777777" w:rsidR="00314B36" w:rsidRPr="0076424C" w:rsidRDefault="00314B36" w:rsidP="00314B36">
      <w:pPr>
        <w:numPr>
          <w:ilvl w:val="0"/>
          <w:numId w:val="46"/>
        </w:numPr>
        <w:tabs>
          <w:tab w:val="clear" w:pos="360"/>
          <w:tab w:val="num" w:pos="507"/>
        </w:tabs>
        <w:spacing w:after="80"/>
        <w:ind w:left="507"/>
        <w:jc w:val="left"/>
      </w:pPr>
      <w:r w:rsidRPr="0076424C">
        <w:t>Guidance Note</w:t>
      </w:r>
      <w:r w:rsidR="001E5321" w:rsidRPr="0076424C">
        <w:t>s</w:t>
      </w:r>
      <w:r w:rsidRPr="0076424C">
        <w:t xml:space="preserve"> 1</w:t>
      </w:r>
      <w:r w:rsidR="001E5321" w:rsidRPr="0076424C">
        <w:t xml:space="preserve"> </w:t>
      </w:r>
      <w:r w:rsidR="007C4B0B" w:rsidRPr="0076424C">
        <w:t>to 3</w:t>
      </w:r>
    </w:p>
    <w:p w14:paraId="6E860F6F" w14:textId="77777777" w:rsidR="00314B36" w:rsidRPr="0076424C" w:rsidRDefault="00314B36" w:rsidP="00314B36">
      <w:pPr>
        <w:numPr>
          <w:ilvl w:val="0"/>
          <w:numId w:val="46"/>
        </w:numPr>
        <w:tabs>
          <w:tab w:val="clear" w:pos="360"/>
          <w:tab w:val="num" w:pos="507"/>
        </w:tabs>
        <w:spacing w:after="80"/>
        <w:ind w:left="507"/>
        <w:jc w:val="left"/>
      </w:pPr>
      <w:r w:rsidRPr="0076424C">
        <w:t xml:space="preserve">The Introduction to the Distribution Code, ie </w:t>
      </w:r>
      <w:smartTag w:uri="urn:schemas-microsoft-com:office:smarttags" w:element="stockticker">
        <w:r w:rsidRPr="0076424C">
          <w:rPr>
            <w:smallCaps/>
          </w:rPr>
          <w:t>Din</w:t>
        </w:r>
      </w:smartTag>
      <w:r w:rsidRPr="0076424C">
        <w:t xml:space="preserve">1 to </w:t>
      </w:r>
      <w:smartTag w:uri="urn:schemas-microsoft-com:office:smarttags" w:element="stockticker">
        <w:r w:rsidRPr="0076424C">
          <w:rPr>
            <w:smallCaps/>
          </w:rPr>
          <w:t>Din</w:t>
        </w:r>
      </w:smartTag>
      <w:r w:rsidRPr="0076424C">
        <w:t xml:space="preserve"> 7</w:t>
      </w:r>
    </w:p>
    <w:p w14:paraId="6E860F70" w14:textId="77777777" w:rsidR="006C7693" w:rsidRDefault="006C7693"/>
    <w:p w14:paraId="6E860F71" w14:textId="77777777" w:rsidR="006C7693" w:rsidRDefault="006C7693" w:rsidP="006C7693">
      <w:pPr>
        <w:tabs>
          <w:tab w:val="left" w:pos="7665"/>
        </w:tabs>
      </w:pPr>
      <w:r>
        <w:tab/>
      </w:r>
      <w:r>
        <w:tab/>
      </w:r>
    </w:p>
    <w:p w14:paraId="6E860F72" w14:textId="77777777" w:rsidR="00314B36" w:rsidRPr="006C7693" w:rsidRDefault="006C7693" w:rsidP="006C7693">
      <w:pPr>
        <w:tabs>
          <w:tab w:val="left" w:pos="7665"/>
        </w:tabs>
        <w:sectPr w:rsidR="00314B36" w:rsidRPr="006C7693">
          <w:headerReference w:type="even" r:id="rId17"/>
          <w:headerReference w:type="default" r:id="rId18"/>
          <w:footerReference w:type="even" r:id="rId19"/>
          <w:footerReference w:type="default" r:id="rId20"/>
          <w:headerReference w:type="first" r:id="rId21"/>
          <w:pgSz w:w="11907" w:h="16840" w:code="9"/>
          <w:pgMar w:top="851" w:right="1559" w:bottom="993" w:left="1701" w:header="567" w:footer="340" w:gutter="0"/>
          <w:pgNumType w:fmt="lowerRoman" w:start="1"/>
          <w:cols w:space="720"/>
        </w:sectPr>
      </w:pPr>
      <w:r>
        <w:tab/>
      </w:r>
    </w:p>
    <w:p w14:paraId="6E860F73" w14:textId="77777777" w:rsidR="00A2550C" w:rsidRPr="006C7693" w:rsidRDefault="00A2550C" w:rsidP="00A2550C">
      <w:pPr>
        <w:pStyle w:val="Header"/>
        <w:rPr>
          <w:rFonts w:ascii="Times New Roman" w:hAnsi="Times New Roman"/>
        </w:rPr>
      </w:pPr>
      <w:bookmarkStart w:id="7" w:name="_Hlt8546927"/>
      <w:bookmarkStart w:id="8" w:name="_Hlt2396349"/>
      <w:bookmarkEnd w:id="7"/>
      <w:bookmarkEnd w:id="8"/>
      <w:r w:rsidRPr="006C7693">
        <w:rPr>
          <w:rFonts w:ascii="Times New Roman" w:hAnsi="Times New Roman"/>
        </w:rPr>
        <w:lastRenderedPageBreak/>
        <w:t xml:space="preserve">GUIDANCE NOTE 1 </w:t>
      </w:r>
    </w:p>
    <w:p w14:paraId="6E860F74" w14:textId="77777777" w:rsidR="00A2550C" w:rsidRPr="0076424C" w:rsidRDefault="00A2550C" w:rsidP="00A2550C">
      <w:r w:rsidRPr="0076424C">
        <w:t>(Dated 01.04.1993 England and Wales Distribution Code</w:t>
      </w:r>
    </w:p>
    <w:p w14:paraId="6E860F75" w14:textId="77777777" w:rsidR="00A2550C" w:rsidRPr="0076424C" w:rsidRDefault="00A2550C" w:rsidP="00A2550C">
      <w:r w:rsidRPr="0076424C">
        <w:t>Adopted for the Distribution Code of Great Britain)</w:t>
      </w:r>
    </w:p>
    <w:p w14:paraId="6E860F76" w14:textId="77777777" w:rsidR="00A2550C" w:rsidRPr="0076424C" w:rsidRDefault="00A2550C" w:rsidP="00A2550C"/>
    <w:p w14:paraId="6E860F77" w14:textId="77777777" w:rsidR="00A2550C" w:rsidRPr="0076424C" w:rsidRDefault="00A2550C" w:rsidP="00A2550C">
      <w:pPr>
        <w:rPr>
          <w:b/>
        </w:rPr>
      </w:pPr>
      <w:r w:rsidRPr="0076424C">
        <w:rPr>
          <w:b/>
        </w:rPr>
        <w:t>ENGINEERING RECOMMENDATION P2/6</w:t>
      </w:r>
    </w:p>
    <w:p w14:paraId="6E860F78" w14:textId="58F628FC" w:rsidR="00A2550C" w:rsidRPr="0076424C" w:rsidRDefault="00A2550C" w:rsidP="00A2550C">
      <w:pPr>
        <w:pStyle w:val="BodyText"/>
        <w:ind w:left="0" w:firstLine="0"/>
      </w:pPr>
      <w:r w:rsidRPr="0076424C">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t>
      </w:r>
      <w:r w:rsidRPr="0076424C">
        <w:rPr>
          <w:b/>
        </w:rPr>
        <w:t xml:space="preserve">Review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has reviewed Engineering Recommendation P2/6 and for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falling within the remit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has agreed that:-</w:t>
      </w:r>
    </w:p>
    <w:p w14:paraId="6E860F79" w14:textId="6DF5BD64" w:rsidR="00A2550C" w:rsidRPr="0076424C" w:rsidRDefault="00A2550C" w:rsidP="00A2550C">
      <w:pPr>
        <w:pStyle w:val="BodyText"/>
        <w:ind w:left="0" w:firstLine="0"/>
      </w:pPr>
      <w:r w:rsidRPr="0076424C">
        <w:t xml:space="preserve">The main section of this document deals with the establishment of recommendations for the security of electricity transmission and distribution systems of network operators.  It does not apply to the supply connection of a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t>.</w:t>
      </w:r>
    </w:p>
    <w:p w14:paraId="6E860F7A" w14:textId="3A44FE61" w:rsidR="00A2550C" w:rsidRPr="0076424C" w:rsidRDefault="00A2550C" w:rsidP="00A2550C">
      <w:pPr>
        <w:pStyle w:val="BodyText"/>
        <w:ind w:left="0" w:firstLine="0"/>
      </w:pPr>
      <w:r w:rsidRPr="0076424C">
        <w:t xml:space="preserve">Each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rPr>
          <w:b/>
        </w:rPr>
        <w:t xml:space="preserve"> </w:t>
      </w:r>
      <w:r w:rsidRPr="0076424C">
        <w:t xml:space="preserve">supply connection needs to be considered on its own merits by discussion between the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t xml:space="preserve"> and the network operator.  The costs of providing a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t xml:space="preserve"> supply connection by the network operator will be partly dependent upon the nature of the network operator’s electrical system and the location of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premises.  It will be for the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t xml:space="preserve"> to decide, in negotiations with the network operator, the level of security required for the electricity supply to be provided to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premises.  In general, the greater the level of security of supply required by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t xml:space="preserve">, the greater the capital investment required by the network operator, as a consequence this will require the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t xml:space="preserve"> to meet a higher level of supply connection charge.</w:t>
      </w:r>
    </w:p>
    <w:p w14:paraId="6E860F7B" w14:textId="77777777" w:rsidR="00A2550C" w:rsidRPr="0076424C" w:rsidRDefault="00A2550C" w:rsidP="00A2550C">
      <w:pPr>
        <w:pStyle w:val="BodyText"/>
        <w:ind w:left="0" w:firstLine="0"/>
      </w:pPr>
    </w:p>
    <w:p w14:paraId="6E860F7C" w14:textId="77777777" w:rsidR="00A2550C" w:rsidRPr="0076424C" w:rsidRDefault="00A2550C" w:rsidP="00A2550C">
      <w:pPr>
        <w:pStyle w:val="BodyText"/>
        <w:ind w:left="0" w:firstLine="0"/>
      </w:pPr>
    </w:p>
    <w:p w14:paraId="6E860F7D" w14:textId="77777777" w:rsidR="00A242AB" w:rsidRPr="0076424C" w:rsidRDefault="00A242AB">
      <w:pPr>
        <w:pStyle w:val="IndexHeading"/>
        <w:sectPr w:rsidR="00A242AB" w:rsidRPr="0076424C">
          <w:headerReference w:type="even" r:id="rId22"/>
          <w:headerReference w:type="default" r:id="rId23"/>
          <w:headerReference w:type="first" r:id="rId24"/>
          <w:pgSz w:w="11907" w:h="16840" w:code="9"/>
          <w:pgMar w:top="1134" w:right="1134" w:bottom="1134" w:left="1418" w:header="567" w:footer="340" w:gutter="0"/>
          <w:cols w:space="720"/>
          <w:noEndnote/>
        </w:sectPr>
      </w:pPr>
    </w:p>
    <w:p w14:paraId="6E860F7E" w14:textId="2BB3B19A" w:rsidR="00DB27B7" w:rsidRPr="006C7693" w:rsidRDefault="00DB27B7" w:rsidP="00DB27B7">
      <w:pPr>
        <w:pStyle w:val="Header"/>
        <w:rPr>
          <w:rStyle w:val="StyleTimesNewRoman"/>
          <w:sz w:val="28"/>
          <w:szCs w:val="28"/>
        </w:rPr>
      </w:pPr>
      <w:r w:rsidRPr="006C7693">
        <w:rPr>
          <w:rStyle w:val="StyleTimesNewRoman"/>
          <w:sz w:val="28"/>
          <w:szCs w:val="28"/>
        </w:rPr>
        <w:lastRenderedPageBreak/>
        <w:t>GUIDANCE NOTE 2</w:t>
      </w:r>
      <w:r w:rsidR="0063781F" w:rsidRPr="006C7693">
        <w:rPr>
          <w:rStyle w:val="StyleTimesNewRoman"/>
          <w:sz w:val="28"/>
          <w:szCs w:val="28"/>
        </w:rPr>
        <w:t>/</w:t>
      </w:r>
      <w:r w:rsidR="00384473">
        <w:rPr>
          <w:rStyle w:val="StyleTimesNewRoman"/>
          <w:sz w:val="28"/>
          <w:szCs w:val="28"/>
        </w:rPr>
        <w:t>5</w:t>
      </w:r>
    </w:p>
    <w:p w14:paraId="6E860F7F" w14:textId="77777777" w:rsidR="00E7412A" w:rsidRPr="0076424C" w:rsidRDefault="00E7412A" w:rsidP="00E7412A">
      <w:pPr>
        <w:pStyle w:val="Default"/>
        <w:rPr>
          <w:color w:val="auto"/>
        </w:rPr>
      </w:pPr>
      <w:r w:rsidRPr="0076424C">
        <w:rPr>
          <w:color w:val="auto"/>
        </w:rPr>
        <w:t xml:space="preserve">First issued 03 March 2011 – updated 06 October 2011 </w:t>
      </w:r>
    </w:p>
    <w:p w14:paraId="6E860F80" w14:textId="77777777" w:rsidR="00E7412A" w:rsidRPr="0076424C" w:rsidRDefault="00E7412A" w:rsidP="00E7412A">
      <w:pPr>
        <w:pStyle w:val="Default"/>
        <w:rPr>
          <w:color w:val="auto"/>
        </w:rPr>
      </w:pPr>
    </w:p>
    <w:p w14:paraId="6E860F81" w14:textId="77777777" w:rsidR="0063781F" w:rsidRPr="0076424C" w:rsidRDefault="0063781F" w:rsidP="00E7412A">
      <w:pPr>
        <w:pStyle w:val="Default"/>
        <w:rPr>
          <w:color w:val="auto"/>
        </w:rPr>
      </w:pPr>
      <w:r w:rsidRPr="0076424C">
        <w:rPr>
          <w:color w:val="auto"/>
        </w:rPr>
        <w:t xml:space="preserve">Second Issue 29 March 2012  </w:t>
      </w:r>
    </w:p>
    <w:p w14:paraId="6E860F82" w14:textId="77777777" w:rsidR="0063781F" w:rsidRPr="0076424C" w:rsidRDefault="0063781F" w:rsidP="00E7412A">
      <w:pPr>
        <w:pStyle w:val="Default"/>
        <w:rPr>
          <w:color w:val="auto"/>
        </w:rPr>
      </w:pPr>
    </w:p>
    <w:p w14:paraId="6E860F83" w14:textId="77777777" w:rsidR="00E7412A" w:rsidRPr="0076424C" w:rsidRDefault="0063781F" w:rsidP="00E7412A">
      <w:pPr>
        <w:pStyle w:val="Default"/>
        <w:rPr>
          <w:color w:val="auto"/>
        </w:rPr>
      </w:pPr>
      <w:r w:rsidRPr="0076424C">
        <w:rPr>
          <w:color w:val="auto"/>
        </w:rPr>
        <w:t>Thir</w:t>
      </w:r>
      <w:r w:rsidR="00E7412A" w:rsidRPr="0076424C">
        <w:rPr>
          <w:color w:val="auto"/>
        </w:rPr>
        <w:t xml:space="preserve">d </w:t>
      </w:r>
      <w:r w:rsidRPr="0076424C">
        <w:rPr>
          <w:color w:val="auto"/>
        </w:rPr>
        <w:t xml:space="preserve">Issue </w:t>
      </w:r>
      <w:r w:rsidR="000A1CA9" w:rsidRPr="0076424C">
        <w:rPr>
          <w:color w:val="auto"/>
        </w:rPr>
        <w:t>December</w:t>
      </w:r>
      <w:r w:rsidR="00E7412A" w:rsidRPr="0076424C">
        <w:rPr>
          <w:color w:val="auto"/>
        </w:rPr>
        <w:t xml:space="preserve"> 2012.  </w:t>
      </w:r>
    </w:p>
    <w:p w14:paraId="6E860F84" w14:textId="77777777" w:rsidR="00D6605B" w:rsidRPr="0076424C" w:rsidRDefault="00D6605B" w:rsidP="00E7412A">
      <w:pPr>
        <w:pStyle w:val="Default"/>
        <w:rPr>
          <w:color w:val="auto"/>
        </w:rPr>
      </w:pPr>
    </w:p>
    <w:p w14:paraId="6E860F85" w14:textId="651A976A" w:rsidR="00D6605B" w:rsidRDefault="00D6605B" w:rsidP="00D6605B">
      <w:pPr>
        <w:pStyle w:val="Default"/>
        <w:spacing w:after="240"/>
        <w:rPr>
          <w:bCs/>
          <w:color w:val="auto"/>
        </w:rPr>
      </w:pPr>
      <w:r w:rsidRPr="0076424C">
        <w:rPr>
          <w:bCs/>
          <w:color w:val="auto"/>
        </w:rPr>
        <w:t>Fourth Issue September 2013</w:t>
      </w:r>
    </w:p>
    <w:p w14:paraId="20B7E65A" w14:textId="29473884" w:rsidR="00384473" w:rsidRPr="0076424C" w:rsidRDefault="00384473" w:rsidP="00384473">
      <w:pPr>
        <w:pStyle w:val="Default"/>
        <w:spacing w:after="240"/>
        <w:rPr>
          <w:bCs/>
          <w:color w:val="auto"/>
        </w:rPr>
      </w:pPr>
      <w:r>
        <w:rPr>
          <w:bCs/>
          <w:color w:val="auto"/>
        </w:rPr>
        <w:t>Fifth Issue May 2018</w:t>
      </w:r>
    </w:p>
    <w:p w14:paraId="482FB76A" w14:textId="77777777" w:rsidR="00384473" w:rsidRPr="0076424C" w:rsidRDefault="00384473" w:rsidP="00D6605B">
      <w:pPr>
        <w:pStyle w:val="Default"/>
        <w:spacing w:after="240"/>
        <w:rPr>
          <w:bCs/>
          <w:color w:val="auto"/>
        </w:rPr>
      </w:pPr>
    </w:p>
    <w:p w14:paraId="6E860F86" w14:textId="77777777" w:rsidR="00D6605B" w:rsidRPr="0076424C" w:rsidRDefault="00D6605B" w:rsidP="00D6605B">
      <w:pPr>
        <w:pStyle w:val="Default"/>
        <w:spacing w:after="240"/>
        <w:rPr>
          <w:color w:val="auto"/>
        </w:rPr>
      </w:pPr>
      <w:r w:rsidRPr="0076424C">
        <w:rPr>
          <w:b/>
          <w:bCs/>
          <w:color w:val="auto"/>
        </w:rPr>
        <w:t xml:space="preserve">ENGINEERING RECOMMENDATIONS G83 AND G59 </w:t>
      </w:r>
    </w:p>
    <w:p w14:paraId="6E860F87" w14:textId="19A85AF4" w:rsidR="00D6605B" w:rsidRDefault="00D6605B" w:rsidP="00D6605B">
      <w:pPr>
        <w:pStyle w:val="Default"/>
        <w:spacing w:after="240"/>
        <w:rPr>
          <w:color w:val="auto"/>
        </w:rPr>
      </w:pPr>
      <w:r w:rsidRPr="0076424C">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0E8E8DA0" w:rsidR="00384473" w:rsidRPr="0076424C" w:rsidRDefault="00384473" w:rsidP="00D6605B">
      <w:pPr>
        <w:pStyle w:val="Default"/>
        <w:spacing w:after="240"/>
        <w:rPr>
          <w:color w:val="auto"/>
        </w:rPr>
      </w:pPr>
      <w:r>
        <w:rPr>
          <w:color w:val="auto"/>
        </w:rPr>
        <w:t xml:space="preserve">The guidance note only applies to small scale generation first connected before </w:t>
      </w:r>
      <w:r w:rsidR="00DE5F7F">
        <w:rPr>
          <w:rFonts w:eastAsia="Batang"/>
          <w:szCs w:val="22"/>
        </w:rPr>
        <w:t>17 May 2019</w:t>
      </w:r>
      <w:r>
        <w:rPr>
          <w:color w:val="auto"/>
        </w:rPr>
        <w:t xml:space="preserve">.  When the requirements of the EU Network Code “Requiremenets for all generators” comes into effect on </w:t>
      </w:r>
      <w:r w:rsidR="00DE5F7F">
        <w:rPr>
          <w:rFonts w:eastAsia="Batang"/>
          <w:szCs w:val="22"/>
        </w:rPr>
        <w:t>17 May 2019</w:t>
      </w:r>
      <w:r>
        <w:rPr>
          <w:color w:val="auto"/>
        </w:rPr>
        <w:t xml:space="preserve"> it will be necessary for all small scale generation connected on or after that date to comply with the requirements of EREC G98 or EREC G99 as appropriate.</w:t>
      </w:r>
    </w:p>
    <w:p w14:paraId="6E860F88" w14:textId="51CD895C" w:rsidR="00D6605B" w:rsidRPr="0076424C" w:rsidRDefault="00384473" w:rsidP="00D6605B">
      <w:pPr>
        <w:pStyle w:val="Default"/>
        <w:spacing w:after="240"/>
        <w:rPr>
          <w:color w:val="auto"/>
        </w:rPr>
      </w:pPr>
      <w:r>
        <w:rPr>
          <w:color w:val="auto"/>
        </w:rPr>
        <w:t>Previous updates to this note changed</w:t>
      </w:r>
      <w:r w:rsidRPr="0076424C">
        <w:rPr>
          <w:color w:val="auto"/>
        </w:rPr>
        <w:t xml:space="preserve"> </w:t>
      </w:r>
      <w:r w:rsidR="00D6605B" w:rsidRPr="0076424C">
        <w:rPr>
          <w:color w:val="auto"/>
        </w:rPr>
        <w:t xml:space="preserve">the </w:t>
      </w:r>
      <w:r>
        <w:rPr>
          <w:color w:val="auto"/>
        </w:rPr>
        <w:t>applicab</w:t>
      </w:r>
      <w:r w:rsidR="0057326A">
        <w:rPr>
          <w:color w:val="auto"/>
        </w:rPr>
        <w:t>l</w:t>
      </w:r>
      <w:r>
        <w:rPr>
          <w:color w:val="auto"/>
        </w:rPr>
        <w:t xml:space="preserve">e </w:t>
      </w:r>
      <w:r w:rsidR="00D6605B" w:rsidRPr="0076424C">
        <w:rPr>
          <w:color w:val="auto"/>
        </w:rPr>
        <w:t>dates to allow a period of grace following the introduction of revised versions of G59 and G83 in which manufacturers can adapt their equipment to the changed requirements of these documents.</w:t>
      </w:r>
    </w:p>
    <w:p w14:paraId="6E860F89" w14:textId="1819BCE7" w:rsidR="00D6605B" w:rsidRPr="0076424C" w:rsidRDefault="009A6A8D" w:rsidP="00D6605B">
      <w:pPr>
        <w:pStyle w:val="Default"/>
        <w:spacing w:after="240"/>
        <w:rPr>
          <w:color w:val="auto"/>
        </w:rPr>
      </w:pPr>
      <w:r>
        <w:rPr>
          <w:color w:val="auto"/>
        </w:rPr>
        <w:t xml:space="preserve">For </w:t>
      </w:r>
      <w:r w:rsidR="00D6605B" w:rsidRPr="0076424C">
        <w:rPr>
          <w:color w:val="auto"/>
        </w:rPr>
        <w:t xml:space="preserve">G83/2 and G59/3 the Distribution Code Review Panel wishes to see the following continuing interpretation: </w:t>
      </w:r>
    </w:p>
    <w:p w14:paraId="6E860F8A" w14:textId="52929F14" w:rsidR="00D6605B" w:rsidRPr="0059239F" w:rsidRDefault="00D6605B" w:rsidP="0059239F">
      <w:pPr>
        <w:pStyle w:val="Default"/>
        <w:numPr>
          <w:ilvl w:val="0"/>
          <w:numId w:val="77"/>
        </w:numPr>
        <w:spacing w:after="240"/>
        <w:ind w:left="360"/>
        <w:rPr>
          <w:color w:val="auto"/>
        </w:rPr>
      </w:pPr>
      <w:r w:rsidRPr="0076424C">
        <w:rPr>
          <w:color w:val="auto"/>
        </w:rPr>
        <w:t xml:space="preserve">For all small scale embedded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76424C">
        <w:rPr>
          <w:color w:val="auto"/>
        </w:rPr>
        <w:noBreakHyphen/>
        <w:t xml:space="preserve">1, G83/2 or in accordance with G59/2.  After 1 March 2014 it will only be allowable to connect small scale embedded generation of up to and including 16A per phase that complies with G83/2 (or with </w:t>
      </w:r>
      <w:r w:rsidR="0098205F">
        <w:rPr>
          <w:color w:val="auto"/>
        </w:rPr>
        <w:t>G59/3-1</w:t>
      </w:r>
      <w:r w:rsidRPr="0076424C">
        <w:rPr>
          <w:color w:val="auto"/>
        </w:rPr>
        <w:t xml:space="preserve">for small scale embedded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color w:val="auto"/>
        </w:rPr>
        <w:t xml:space="preserve">s non-compliant with G83/2). </w:t>
      </w:r>
      <w:r w:rsidR="009A6A8D">
        <w:rPr>
          <w:color w:val="auto"/>
        </w:rPr>
        <w:t xml:space="preserve"> </w:t>
      </w:r>
      <w:r w:rsidR="00425DAC">
        <w:t>From 1 July 2018 it will only be allowable to connect small scale embedded generation of up to and including 16A per phase that complies with G83/2-1 (or with G59/3-4 for small scale embedded generation sets non-compliant with G83/2-1).</w:t>
      </w:r>
      <w:r w:rsidR="009A6A8D">
        <w:rPr>
          <w:color w:val="auto"/>
        </w:rPr>
        <w:t xml:space="preserve">Note that from </w:t>
      </w:r>
      <w:r w:rsidR="00DE5F7F">
        <w:rPr>
          <w:rFonts w:eastAsia="Batang"/>
          <w:szCs w:val="22"/>
        </w:rPr>
        <w:t>17 May 2019</w:t>
      </w:r>
      <w:r w:rsidR="009A6A8D">
        <w:rPr>
          <w:color w:val="auto"/>
        </w:rPr>
        <w:t xml:space="preserve"> it will only be possible to connect in accordance with EREC G98 (or EREC G99 for small scale embedded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009A6A8D">
        <w:rPr>
          <w:color w:val="auto"/>
        </w:rPr>
        <w:t>s not compliant with EREC G98).</w:t>
      </w:r>
    </w:p>
    <w:p w14:paraId="6E860F8B" w14:textId="7A1D66C2" w:rsidR="00D6605B" w:rsidRPr="0076424C" w:rsidRDefault="00D6605B" w:rsidP="00D6605B">
      <w:pPr>
        <w:pStyle w:val="Default"/>
        <w:numPr>
          <w:ilvl w:val="0"/>
          <w:numId w:val="77"/>
        </w:numPr>
        <w:spacing w:after="240"/>
        <w:ind w:left="360"/>
        <w:rPr>
          <w:color w:val="auto"/>
        </w:rPr>
      </w:pPr>
      <w:r w:rsidRPr="0076424C">
        <w:rPr>
          <w:color w:val="auto"/>
        </w:rPr>
        <w:t xml:space="preserve">Connection of small scale embedded generation of above 16A per phase (including the connection of small scale embedded generation of less than 16A per phase where the aggregate capacity of installed generation is greater than 16A per phase) made before 1 December 2014 can be in accordance with either G59/2-1 or </w:t>
      </w:r>
      <w:r w:rsidR="0098205F">
        <w:rPr>
          <w:color w:val="auto"/>
        </w:rPr>
        <w:t>G59/3-</w:t>
      </w:r>
      <w:r w:rsidR="00EF193A">
        <w:rPr>
          <w:color w:val="auto"/>
        </w:rPr>
        <w:t>2</w:t>
      </w:r>
      <w:r w:rsidRPr="0076424C">
        <w:rPr>
          <w:color w:val="auto"/>
        </w:rPr>
        <w:t xml:space="preserve">.  Such connections made after 1 December 2014 must be made in accordance with </w:t>
      </w:r>
      <w:r w:rsidR="0098205F">
        <w:rPr>
          <w:color w:val="auto"/>
        </w:rPr>
        <w:t>G59/3-</w:t>
      </w:r>
      <w:r w:rsidR="00EF193A">
        <w:rPr>
          <w:color w:val="auto"/>
        </w:rPr>
        <w:t>2</w:t>
      </w:r>
      <w:r w:rsidR="00425DAC">
        <w:t xml:space="preserve">, G59/3-3 or G59/3-4 </w:t>
      </w:r>
      <w:r w:rsidR="00425DAC">
        <w:lastRenderedPageBreak/>
        <w:t>as appropriate to the commissioning date</w:t>
      </w:r>
      <w:r w:rsidRPr="0076424C">
        <w:rPr>
          <w:color w:val="auto"/>
        </w:rPr>
        <w:t>.</w:t>
      </w:r>
      <w:r w:rsidR="009A6A8D">
        <w:rPr>
          <w:color w:val="auto"/>
        </w:rPr>
        <w:t xml:space="preserve">  Note that from </w:t>
      </w:r>
      <w:r w:rsidR="00DE5F7F">
        <w:rPr>
          <w:rFonts w:eastAsia="Batang"/>
          <w:szCs w:val="22"/>
        </w:rPr>
        <w:t>17 May 2019</w:t>
      </w:r>
      <w:r w:rsidR="009A6A8D">
        <w:rPr>
          <w:color w:val="auto"/>
        </w:rPr>
        <w:t xml:space="preserve"> it will only be possible to connect in accordance with EREC G99.</w:t>
      </w:r>
    </w:p>
    <w:p w14:paraId="6E860F8C" w14:textId="77777777" w:rsidR="00DB27B7" w:rsidRPr="0076424C" w:rsidRDefault="00DB27B7" w:rsidP="00DB27B7">
      <w:pPr>
        <w:pStyle w:val="Index1"/>
      </w:pPr>
    </w:p>
    <w:p w14:paraId="6E860F8D" w14:textId="77777777" w:rsidR="00DB27B7" w:rsidRPr="0076424C" w:rsidRDefault="00DB27B7" w:rsidP="00DB27B7">
      <w:pPr>
        <w:pStyle w:val="Index1"/>
        <w:sectPr w:rsidR="00DB27B7" w:rsidRPr="0076424C">
          <w:pgSz w:w="11907" w:h="16840" w:code="9"/>
          <w:pgMar w:top="1134" w:right="1134" w:bottom="1134" w:left="1418" w:header="567" w:footer="340" w:gutter="0"/>
          <w:cols w:space="720"/>
          <w:noEndnote/>
        </w:sectPr>
      </w:pPr>
    </w:p>
    <w:p w14:paraId="6E860F8E" w14:textId="77777777" w:rsidR="004A125A" w:rsidRPr="006C7693" w:rsidRDefault="004A125A" w:rsidP="004A125A">
      <w:pPr>
        <w:pStyle w:val="Header"/>
        <w:rPr>
          <w:rStyle w:val="StyleTimesNewRoman"/>
          <w:sz w:val="28"/>
          <w:szCs w:val="28"/>
        </w:rPr>
      </w:pPr>
      <w:bookmarkStart w:id="9" w:name="_Hlk503288584"/>
      <w:r w:rsidRPr="006C7693">
        <w:rPr>
          <w:rStyle w:val="StyleTimesNewRoman"/>
          <w:sz w:val="28"/>
          <w:szCs w:val="28"/>
        </w:rPr>
        <w:lastRenderedPageBreak/>
        <w:t>GUIDANCE NOTE 3</w:t>
      </w:r>
    </w:p>
    <w:p w14:paraId="6E860F8F" w14:textId="3664DB3B" w:rsidR="004A125A" w:rsidRDefault="004A125A" w:rsidP="004A125A">
      <w:pPr>
        <w:pStyle w:val="Default"/>
        <w:rPr>
          <w:color w:val="auto"/>
          <w:sz w:val="22"/>
          <w:szCs w:val="22"/>
        </w:rPr>
      </w:pPr>
      <w:r w:rsidRPr="0076424C">
        <w:rPr>
          <w:color w:val="auto"/>
          <w:sz w:val="22"/>
          <w:szCs w:val="22"/>
        </w:rPr>
        <w:t xml:space="preserve">First issued 1 </w:t>
      </w:r>
      <w:r w:rsidR="000A1CA9" w:rsidRPr="0076424C">
        <w:rPr>
          <w:color w:val="auto"/>
          <w:sz w:val="22"/>
          <w:szCs w:val="22"/>
        </w:rPr>
        <w:t>December</w:t>
      </w:r>
      <w:r w:rsidRPr="0076424C">
        <w:rPr>
          <w:color w:val="auto"/>
          <w:sz w:val="22"/>
          <w:szCs w:val="22"/>
        </w:rPr>
        <w:t xml:space="preserve"> 2012</w:t>
      </w:r>
    </w:p>
    <w:p w14:paraId="563B260C" w14:textId="7155A8AB" w:rsidR="00C23D99" w:rsidRPr="0076424C" w:rsidRDefault="00C23D99" w:rsidP="004A125A">
      <w:pPr>
        <w:pStyle w:val="Default"/>
        <w:rPr>
          <w:color w:val="auto"/>
          <w:sz w:val="22"/>
          <w:szCs w:val="22"/>
        </w:rPr>
      </w:pPr>
      <w:r>
        <w:rPr>
          <w:color w:val="auto"/>
          <w:sz w:val="22"/>
          <w:szCs w:val="22"/>
        </w:rPr>
        <w:t>Second Issue 1</w:t>
      </w:r>
      <w:r w:rsidR="00DD55B6">
        <w:rPr>
          <w:color w:val="auto"/>
          <w:sz w:val="22"/>
          <w:szCs w:val="22"/>
        </w:rPr>
        <w:t>7</w:t>
      </w:r>
      <w:r>
        <w:rPr>
          <w:color w:val="auto"/>
          <w:sz w:val="22"/>
          <w:szCs w:val="22"/>
        </w:rPr>
        <w:t xml:space="preserve"> May 2018</w:t>
      </w:r>
    </w:p>
    <w:p w14:paraId="6E860F90" w14:textId="77777777" w:rsidR="004A125A" w:rsidRPr="0076424C" w:rsidRDefault="004A125A" w:rsidP="004A125A">
      <w:pPr>
        <w:pStyle w:val="Default"/>
        <w:rPr>
          <w:color w:val="auto"/>
          <w:sz w:val="22"/>
          <w:szCs w:val="22"/>
        </w:rPr>
      </w:pPr>
    </w:p>
    <w:p w14:paraId="6E860F91" w14:textId="77777777" w:rsidR="004A125A" w:rsidRPr="0076424C" w:rsidRDefault="004A125A" w:rsidP="004A125A">
      <w:pPr>
        <w:keepLines w:val="0"/>
      </w:pPr>
      <w:r w:rsidRPr="0076424C">
        <w:rPr>
          <w:rStyle w:val="StyleTimesNewRoman"/>
          <w:b/>
        </w:rPr>
        <w:t xml:space="preserve">ENGINEERING RECOMMENDATIONS G83 </w:t>
      </w:r>
    </w:p>
    <w:p w14:paraId="6E860F92" w14:textId="77777777" w:rsidR="004A125A" w:rsidRPr="0076424C" w:rsidRDefault="000A6276" w:rsidP="000A6276">
      <w:pPr>
        <w:keepLines w:val="0"/>
        <w:ind w:left="0" w:firstLine="0"/>
      </w:pPr>
      <w:r w:rsidRPr="0076424C">
        <w:t xml:space="preserve">The Panel is aware that small scale generation using the Stirling engine as a prime mover has been designed </w:t>
      </w:r>
      <w:r w:rsidR="002F3114" w:rsidRPr="0076424C">
        <w:t xml:space="preserve">using resonance </w:t>
      </w:r>
      <w:r w:rsidRPr="0076424C">
        <w:t>to operate within ±1% of the nominal frequency of 50Hz.  Accordingly it is not technically possible for generation using this technology currently to remain connected down to 47.0 Hz as required by G83/2</w:t>
      </w:r>
      <w:r w:rsidR="002F3114" w:rsidRPr="0076424C">
        <w:t>.</w:t>
      </w:r>
    </w:p>
    <w:p w14:paraId="6E860F93" w14:textId="77777777" w:rsidR="002F3114" w:rsidRPr="0076424C" w:rsidRDefault="002F3114" w:rsidP="00D6605B">
      <w:pPr>
        <w:keepLines w:val="0"/>
        <w:ind w:left="0" w:firstLine="0"/>
      </w:pPr>
      <w:r w:rsidRPr="0076424C">
        <w:t xml:space="preserve">Recognizing the limitations of the current technology, and noting that currently the adoption of this technology is niche and far from mass market, the Panel believes that those G83/2 tests relating to behaviour at frequencies out side of the ±1% range should be waived or modified, thus allowing this technology to </w:t>
      </w:r>
      <w:r w:rsidR="009B2E14" w:rsidRPr="0076424C">
        <w:t>continue its niche use</w:t>
      </w:r>
      <w:r w:rsidRPr="0076424C">
        <w:t>.</w:t>
      </w:r>
    </w:p>
    <w:p w14:paraId="6E860F94" w14:textId="77777777" w:rsidR="002F3114" w:rsidRPr="0076424C" w:rsidRDefault="002F3114" w:rsidP="000A6276">
      <w:pPr>
        <w:keepLines w:val="0"/>
        <w:ind w:left="0" w:firstLine="0"/>
      </w:pPr>
      <w:r w:rsidRPr="0076424C">
        <w:t>In the longer term the Panel expects that either the requirements of the EU Network Code “Requirements for all Generators” when ena</w:t>
      </w:r>
      <w:r w:rsidR="00C35D46" w:rsidRPr="0076424C">
        <w:t>cted in UK law will require Sti</w:t>
      </w:r>
      <w:r w:rsidRPr="0076424C">
        <w:t>r</w:t>
      </w:r>
      <w:r w:rsidR="00C35D46" w:rsidRPr="0076424C">
        <w:t>l</w:t>
      </w:r>
      <w:r w:rsidRPr="0076424C">
        <w:t xml:space="preserve">ing engine designs to be modified to comply,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76424C">
        <w:t>5</w:t>
      </w:r>
      <w:r w:rsidRPr="0076424C">
        <w:t>0MW.</w:t>
      </w:r>
    </w:p>
    <w:p w14:paraId="6E860F96" w14:textId="106B7448" w:rsidR="004A125A" w:rsidRPr="008572B5" w:rsidRDefault="008572B5" w:rsidP="008572B5">
      <w:pPr>
        <w:keepLines w:val="0"/>
        <w:ind w:left="0" w:firstLine="0"/>
        <w:rPr>
          <w:b/>
        </w:rPr>
      </w:pPr>
      <w:r w:rsidRPr="008572B5">
        <w:rPr>
          <w:b/>
        </w:rPr>
        <w:t xml:space="preserve">This DCRP </w:t>
      </w:r>
      <w:r w:rsidR="00C23D99">
        <w:rPr>
          <w:b/>
        </w:rPr>
        <w:t>Guidance Note</w:t>
      </w:r>
      <w:r w:rsidR="00C23D99" w:rsidRPr="008572B5">
        <w:rPr>
          <w:b/>
        </w:rPr>
        <w:t xml:space="preserve"> </w:t>
      </w:r>
      <w:r w:rsidRPr="008572B5">
        <w:rPr>
          <w:b/>
        </w:rPr>
        <w:t xml:space="preserve">has now </w:t>
      </w:r>
      <w:r w:rsidR="00C23D99">
        <w:rPr>
          <w:b/>
        </w:rPr>
        <w:t xml:space="preserve">been extended </w:t>
      </w:r>
      <w:r w:rsidRPr="008572B5">
        <w:rPr>
          <w:b/>
        </w:rPr>
        <w:t xml:space="preserve">and it is now expected that the “Stirling Engine” as an emerging technology must comply </w:t>
      </w:r>
      <w:r w:rsidR="00111099">
        <w:rPr>
          <w:b/>
        </w:rPr>
        <w:t xml:space="preserve">from </w:t>
      </w:r>
      <w:r w:rsidR="00DE5F7F" w:rsidRPr="00DE5F7F">
        <w:rPr>
          <w:rFonts w:eastAsia="Batang"/>
          <w:b/>
          <w:szCs w:val="22"/>
          <w:lang w:eastAsia="en-GB"/>
        </w:rPr>
        <w:t>17 May 2019</w:t>
      </w:r>
      <w:r w:rsidR="00111099" w:rsidRPr="00DE5F7F">
        <w:rPr>
          <w:b/>
        </w:rPr>
        <w:t xml:space="preserve"> </w:t>
      </w:r>
      <w:r w:rsidRPr="008572B5">
        <w:rPr>
          <w:b/>
        </w:rPr>
        <w:t>with the requirements laid down in Articles 66-70 of the EU Network Code Requirements for all Generators.</w:t>
      </w:r>
      <w:r w:rsidR="007D06F2">
        <w:rPr>
          <w:b/>
        </w:rPr>
        <w:t xml:space="preserve"> See EREC G98 and EREC G99 for details.</w:t>
      </w:r>
    </w:p>
    <w:bookmarkEnd w:id="9"/>
    <w:p w14:paraId="6E860F97" w14:textId="77777777" w:rsidR="004A125A" w:rsidRPr="0076424C" w:rsidRDefault="004A125A" w:rsidP="004A125A"/>
    <w:p w14:paraId="6E860F98" w14:textId="77777777" w:rsidR="004A125A" w:rsidRPr="0076424C" w:rsidRDefault="004A125A" w:rsidP="004A125A">
      <w:pPr>
        <w:sectPr w:rsidR="004A125A" w:rsidRPr="0076424C">
          <w:pgSz w:w="11907" w:h="16840" w:code="9"/>
          <w:pgMar w:top="1134" w:right="1134" w:bottom="1134" w:left="1418" w:header="567" w:footer="340" w:gutter="0"/>
          <w:cols w:space="720"/>
          <w:noEndnote/>
        </w:sectPr>
      </w:pPr>
    </w:p>
    <w:p w14:paraId="6E860F99" w14:textId="77777777" w:rsidR="004A125A" w:rsidRPr="0076424C" w:rsidRDefault="004A125A" w:rsidP="004A125A"/>
    <w:p w14:paraId="6E860F9A" w14:textId="77777777" w:rsidR="00314B36" w:rsidRPr="0076424C" w:rsidRDefault="00314B36">
      <w:pPr>
        <w:pStyle w:val="Index1"/>
      </w:pPr>
    </w:p>
    <w:p w14:paraId="6E860F9B" w14:textId="77777777" w:rsidR="00314B36" w:rsidRPr="0076424C" w:rsidRDefault="00314B36"/>
    <w:p w14:paraId="6E860F9C" w14:textId="77777777" w:rsidR="00314B36" w:rsidRPr="0076424C" w:rsidRDefault="00314B36"/>
    <w:p w14:paraId="6E860F9D" w14:textId="77777777" w:rsidR="00314B36" w:rsidRPr="0076424C" w:rsidRDefault="00314B36"/>
    <w:p w14:paraId="6E860F9E" w14:textId="77777777" w:rsidR="00314B36" w:rsidRPr="0076424C" w:rsidRDefault="00314B36"/>
    <w:p w14:paraId="6E860F9F" w14:textId="77777777" w:rsidR="00314B36" w:rsidRPr="0076424C" w:rsidRDefault="00314B36"/>
    <w:p w14:paraId="6E860FA0" w14:textId="77777777" w:rsidR="00314B36" w:rsidRPr="0076424C" w:rsidRDefault="00314B36"/>
    <w:p w14:paraId="6E860FA1" w14:textId="77777777" w:rsidR="00314B36" w:rsidRPr="006C7693" w:rsidRDefault="00314B36">
      <w:pPr>
        <w:pStyle w:val="Header"/>
        <w:jc w:val="center"/>
        <w:rPr>
          <w:rFonts w:ascii="Times New Roman" w:hAnsi="Times New Roman"/>
        </w:rPr>
      </w:pPr>
      <w:r w:rsidRPr="006C7693">
        <w:rPr>
          <w:rFonts w:ascii="Times New Roman" w:hAnsi="Times New Roman"/>
        </w:rPr>
        <w:t xml:space="preserve">distribution GLOSSARY </w:t>
      </w:r>
      <w:smartTag w:uri="urn:schemas-microsoft-com:office:smarttags" w:element="stockticker">
        <w:r w:rsidRPr="006C7693">
          <w:rPr>
            <w:rFonts w:ascii="Times New Roman" w:hAnsi="Times New Roman"/>
          </w:rPr>
          <w:t>AND</w:t>
        </w:r>
      </w:smartTag>
      <w:r w:rsidRPr="006C7693">
        <w:rPr>
          <w:rFonts w:ascii="Times New Roman" w:hAnsi="Times New Roman"/>
        </w:rPr>
        <w:t xml:space="preserve"> DEFINITIONS (dgd)</w:t>
      </w:r>
    </w:p>
    <w:p w14:paraId="6E860FA2" w14:textId="77777777" w:rsidR="00314B36" w:rsidRPr="0076424C" w:rsidRDefault="00314B36">
      <w:pPr>
        <w:sectPr w:rsidR="00314B36" w:rsidRPr="0076424C">
          <w:pgSz w:w="11907" w:h="16840" w:code="9"/>
          <w:pgMar w:top="1134" w:right="1134" w:bottom="1134" w:left="1418" w:header="567" w:footer="340" w:gutter="0"/>
          <w:cols w:space="720"/>
          <w:noEndnote/>
        </w:sectPr>
      </w:pPr>
    </w:p>
    <w:p w14:paraId="6E860FA3" w14:textId="77777777" w:rsidR="00314B36" w:rsidRPr="0076424C" w:rsidRDefault="00314B36">
      <w:pPr>
        <w:pStyle w:val="Heading1"/>
      </w:pPr>
      <w:bookmarkStart w:id="10" w:name="Definitions"/>
      <w:bookmarkStart w:id="11" w:name="_Toc501209729"/>
      <w:bookmarkEnd w:id="10"/>
      <w:r w:rsidRPr="0076424C">
        <w:lastRenderedPageBreak/>
        <w:t>DGD 1.</w:t>
      </w:r>
      <w:r w:rsidRPr="0076424C">
        <w:tab/>
        <w:t>EXPRESSIONS</w:t>
      </w:r>
      <w:bookmarkEnd w:id="11"/>
    </w:p>
    <w:p w14:paraId="6E860FA4" w14:textId="32ABA3E3" w:rsidR="00314B36" w:rsidRPr="0076424C" w:rsidRDefault="00314B36">
      <w:r w:rsidRPr="0076424C">
        <w:tab/>
        <w:t xml:space="preserve">In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 following words and expressions shall, unless the subject matter or context otherwise requires or is inconsistent therewith, bear the listed meanings:-</w:t>
      </w:r>
    </w:p>
    <w:tbl>
      <w:tblPr>
        <w:tblW w:w="0" w:type="auto"/>
        <w:tblLayout w:type="fixed"/>
        <w:tblLook w:val="0000" w:firstRow="0" w:lastRow="0" w:firstColumn="0" w:lastColumn="0" w:noHBand="0" w:noVBand="0"/>
      </w:tblPr>
      <w:tblGrid>
        <w:gridCol w:w="2658"/>
        <w:gridCol w:w="6522"/>
        <w:gridCol w:w="142"/>
        <w:gridCol w:w="11"/>
      </w:tblGrid>
      <w:tr w:rsidR="00314B36" w:rsidRPr="0076424C" w14:paraId="6E860FA7" w14:textId="77777777">
        <w:trPr>
          <w:cantSplit/>
        </w:trPr>
        <w:tc>
          <w:tcPr>
            <w:tcW w:w="2658" w:type="dxa"/>
          </w:tcPr>
          <w:p w14:paraId="6E860FA5" w14:textId="77777777" w:rsidR="00314B36" w:rsidRPr="0076424C" w:rsidRDefault="00314B36" w:rsidP="00C623DB">
            <w:pPr>
              <w:pStyle w:val="BodyText"/>
              <w:spacing w:beforeLines="40" w:before="96" w:afterLines="40" w:after="96" w:line="240" w:lineRule="auto"/>
              <w:ind w:left="0" w:firstLine="0"/>
              <w:jc w:val="left"/>
              <w:rPr>
                <w:b/>
              </w:rPr>
            </w:pPr>
            <w:bookmarkStart w:id="12" w:name="_Hlt2483367"/>
            <w:bookmarkStart w:id="13" w:name="Act"/>
            <w:bookmarkEnd w:id="12"/>
            <w:r w:rsidRPr="0076424C">
              <w:rPr>
                <w:b/>
              </w:rPr>
              <w:t>Act</w:t>
            </w:r>
            <w:bookmarkEnd w:id="13"/>
          </w:p>
        </w:tc>
        <w:tc>
          <w:tcPr>
            <w:tcW w:w="6675" w:type="dxa"/>
            <w:gridSpan w:val="3"/>
          </w:tcPr>
          <w:p w14:paraId="6E860FA6" w14:textId="77777777" w:rsidR="00314B36" w:rsidRPr="0076424C" w:rsidRDefault="00314B36" w:rsidP="00C623DB">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314B36" w:rsidRPr="0076424C" w14:paraId="6E860FAA" w14:textId="77777777">
        <w:trPr>
          <w:cantSplit/>
        </w:trPr>
        <w:tc>
          <w:tcPr>
            <w:tcW w:w="2658" w:type="dxa"/>
          </w:tcPr>
          <w:p w14:paraId="6E860FA8" w14:textId="77777777" w:rsidR="00314B36" w:rsidRPr="0076424C" w:rsidRDefault="00314B36" w:rsidP="00C623DB">
            <w:pPr>
              <w:pStyle w:val="BodyText"/>
              <w:spacing w:beforeLines="40" w:before="96" w:afterLines="40" w:after="96" w:line="240" w:lineRule="auto"/>
              <w:ind w:left="0" w:firstLine="0"/>
              <w:jc w:val="left"/>
              <w:rPr>
                <w:b/>
              </w:rPr>
            </w:pPr>
            <w:bookmarkStart w:id="14" w:name="_Hlt15279219"/>
            <w:bookmarkStart w:id="15" w:name="ActivePower"/>
            <w:bookmarkEnd w:id="14"/>
            <w:r w:rsidRPr="0076424C">
              <w:rPr>
                <w:b/>
              </w:rPr>
              <w:t>Active Power</w:t>
            </w:r>
            <w:bookmarkEnd w:id="15"/>
          </w:p>
        </w:tc>
        <w:tc>
          <w:tcPr>
            <w:tcW w:w="6675" w:type="dxa"/>
            <w:gridSpan w:val="3"/>
          </w:tcPr>
          <w:p w14:paraId="6E860FA9" w14:textId="77777777" w:rsidR="00314B36" w:rsidRPr="0076424C" w:rsidRDefault="00314B36" w:rsidP="00C623DB">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314B36" w:rsidRPr="0076424C" w14:paraId="6E860FAE" w14:textId="77777777">
        <w:trPr>
          <w:gridAfter w:val="1"/>
          <w:wAfter w:w="11" w:type="dxa"/>
          <w:cantSplit/>
        </w:trPr>
        <w:tc>
          <w:tcPr>
            <w:tcW w:w="2658" w:type="dxa"/>
          </w:tcPr>
          <w:p w14:paraId="6E860FAB" w14:textId="77777777" w:rsidR="00314B36" w:rsidRPr="0076424C" w:rsidRDefault="00314B36" w:rsidP="00C623DB">
            <w:pPr>
              <w:pStyle w:val="BodyText"/>
              <w:spacing w:beforeLines="40" w:before="96" w:afterLines="40" w:after="96" w:line="240" w:lineRule="auto"/>
              <w:ind w:left="0" w:firstLine="0"/>
              <w:jc w:val="left"/>
              <w:rPr>
                <w:b/>
              </w:rPr>
            </w:pPr>
            <w:bookmarkStart w:id="16" w:name="Annex1Standard"/>
            <w:r w:rsidRPr="0076424C">
              <w:rPr>
                <w:b/>
              </w:rPr>
              <w:t>Annex 1 Standard</w:t>
            </w:r>
            <w:bookmarkEnd w:id="16"/>
          </w:p>
        </w:tc>
        <w:tc>
          <w:tcPr>
            <w:tcW w:w="6664" w:type="dxa"/>
            <w:gridSpan w:val="2"/>
          </w:tcPr>
          <w:p w14:paraId="6E860FAD" w14:textId="5DDEEA69" w:rsidR="00295E3A" w:rsidRPr="0076424C" w:rsidRDefault="00314B36" w:rsidP="00C623DB">
            <w:pPr>
              <w:pStyle w:val="BodyText"/>
              <w:spacing w:beforeLines="40" w:before="96" w:afterLines="40" w:after="96" w:line="240" w:lineRule="auto"/>
              <w:ind w:left="0" w:firstLine="0"/>
            </w:pPr>
            <w:r w:rsidRPr="0076424C">
              <w:t xml:space="preserve">A electricity industry national standard that implements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r</w:t>
            </w:r>
            <w:r w:rsidRPr="0076424C">
              <w:t xml:space="preserve">equirements and which is listed in Annex 1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and forms part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tc>
      </w:tr>
      <w:tr w:rsidR="00295E3A" w:rsidRPr="0076424C" w14:paraId="6E860FB1" w14:textId="77777777" w:rsidTr="00295E3A">
        <w:trPr>
          <w:gridAfter w:val="1"/>
          <w:wAfter w:w="11" w:type="dxa"/>
          <w:cantSplit/>
        </w:trPr>
        <w:tc>
          <w:tcPr>
            <w:tcW w:w="2658" w:type="dxa"/>
          </w:tcPr>
          <w:p w14:paraId="6E860FAF" w14:textId="77777777" w:rsidR="00295E3A" w:rsidRPr="0076424C" w:rsidRDefault="00295E3A" w:rsidP="00295E3A">
            <w:pPr>
              <w:pStyle w:val="BodyText"/>
              <w:spacing w:beforeLines="40" w:before="96" w:afterLines="40" w:after="96" w:line="240" w:lineRule="auto"/>
              <w:ind w:left="0" w:firstLine="0"/>
              <w:jc w:val="left"/>
              <w:rPr>
                <w:b/>
              </w:rPr>
            </w:pPr>
            <w:bookmarkStart w:id="17" w:name="_Hlt15279408"/>
            <w:bookmarkStart w:id="18" w:name="Annex2standard"/>
            <w:bookmarkEnd w:id="17"/>
            <w:r>
              <w:rPr>
                <w:b/>
              </w:rPr>
              <w:t>Annex</w:t>
            </w:r>
            <w:r w:rsidRPr="0076424C">
              <w:rPr>
                <w:b/>
              </w:rPr>
              <w:t xml:space="preserve"> 2 Standard</w:t>
            </w:r>
            <w:bookmarkEnd w:id="18"/>
          </w:p>
        </w:tc>
        <w:tc>
          <w:tcPr>
            <w:tcW w:w="6664" w:type="dxa"/>
            <w:gridSpan w:val="2"/>
          </w:tcPr>
          <w:p w14:paraId="6E860FB0" w14:textId="0D4D8EC2" w:rsidR="00295E3A" w:rsidRPr="0076424C" w:rsidRDefault="00295E3A" w:rsidP="00295E3A">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11775B"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11775B"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11775B" w:rsidRPr="0076424C">
              <w:rPr>
                <w:b/>
              </w:rPr>
              <w:t>Distribution Code</w:t>
            </w:r>
            <w:r>
              <w:fldChar w:fldCharType="end"/>
            </w:r>
            <w:r w:rsidRPr="0076424C">
              <w:rPr>
                <w:b/>
              </w:rPr>
              <w:t xml:space="preserve"> </w:t>
            </w:r>
            <w:r w:rsidRPr="0076424C">
              <w:t xml:space="preserve">technical requirements.  </w:t>
            </w:r>
          </w:p>
        </w:tc>
      </w:tr>
      <w:tr w:rsidR="00314B36" w:rsidRPr="0076424C" w14:paraId="6E860FB4" w14:textId="77777777">
        <w:trPr>
          <w:cantSplit/>
        </w:trPr>
        <w:tc>
          <w:tcPr>
            <w:tcW w:w="2658" w:type="dxa"/>
          </w:tcPr>
          <w:p w14:paraId="6E860FB2"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Annual Average Cold Spell (</w:t>
            </w:r>
            <w:bookmarkStart w:id="19" w:name="_Hlt42497186"/>
            <w:bookmarkStart w:id="20" w:name="ACS"/>
            <w:bookmarkEnd w:id="19"/>
            <w:smartTag w:uri="urn:schemas-microsoft-com:office:smarttags" w:element="stockticker">
              <w:r w:rsidRPr="0076424C">
                <w:rPr>
                  <w:b/>
                </w:rPr>
                <w:t>ACS</w:t>
              </w:r>
            </w:smartTag>
            <w:bookmarkEnd w:id="20"/>
            <w:r w:rsidRPr="0076424C">
              <w:rPr>
                <w:b/>
              </w:rPr>
              <w:t>) Conditions</w:t>
            </w:r>
          </w:p>
        </w:tc>
        <w:tc>
          <w:tcPr>
            <w:tcW w:w="6675" w:type="dxa"/>
            <w:gridSpan w:val="3"/>
          </w:tcPr>
          <w:p w14:paraId="6E860FB3" w14:textId="25D77A93" w:rsidR="00314B36" w:rsidRPr="0076424C" w:rsidRDefault="00314B36" w:rsidP="00C623DB">
            <w:pPr>
              <w:pStyle w:val="BodyText"/>
              <w:spacing w:beforeLines="40" w:before="96" w:afterLines="40" w:after="96" w:line="240" w:lineRule="auto"/>
              <w:ind w:left="0" w:firstLine="0"/>
            </w:pPr>
            <w:r w:rsidRPr="0076424C">
              <w:t xml:space="preserve">A particular combination of weather elements that give rise to a level of </w:t>
            </w:r>
            <w:r w:rsidR="008572B5">
              <w:fldChar w:fldCharType="begin"/>
            </w:r>
            <w:r w:rsidR="008572B5">
              <w:instrText xml:space="preserve"> REF PeakDemand \h  \* MERGEFORMAT </w:instrText>
            </w:r>
            <w:r w:rsidR="008572B5">
              <w:fldChar w:fldCharType="separate"/>
            </w:r>
            <w:r w:rsidR="0011775B" w:rsidRPr="0076424C">
              <w:rPr>
                <w:b/>
              </w:rPr>
              <w:t>Peak Demand</w:t>
            </w:r>
            <w:r w:rsidR="008572B5">
              <w:fldChar w:fldCharType="end"/>
            </w:r>
            <w:r w:rsidRPr="0076424C">
              <w:t xml:space="preserve"> within a</w:t>
            </w:r>
            <w:r w:rsidRPr="0076424C">
              <w:rPr>
                <w:b/>
              </w:rPr>
              <w:t xml:space="preserve"> </w:t>
            </w:r>
            <w:r w:rsidRPr="0076424C">
              <w:t>financial year which has a 50% chance of being exceeded as a result of weather variation alone.</w:t>
            </w:r>
          </w:p>
        </w:tc>
      </w:tr>
      <w:tr w:rsidR="00314B36" w:rsidRPr="0076424C" w14:paraId="6E860FB7" w14:textId="77777777">
        <w:trPr>
          <w:cantSplit/>
        </w:trPr>
        <w:tc>
          <w:tcPr>
            <w:tcW w:w="2658" w:type="dxa"/>
          </w:tcPr>
          <w:p w14:paraId="6E860FB5" w14:textId="77777777" w:rsidR="00314B36" w:rsidRPr="0076424C" w:rsidRDefault="00314B36" w:rsidP="00C623DB">
            <w:pPr>
              <w:pStyle w:val="BodyText"/>
              <w:spacing w:beforeLines="40" w:before="96" w:afterLines="40" w:after="96" w:line="240" w:lineRule="auto"/>
              <w:ind w:left="0" w:firstLine="0"/>
              <w:jc w:val="left"/>
              <w:rPr>
                <w:b/>
              </w:rPr>
            </w:pPr>
            <w:bookmarkStart w:id="21" w:name="_Hlt1813584"/>
            <w:bookmarkStart w:id="22" w:name="Apparatus"/>
            <w:bookmarkEnd w:id="21"/>
            <w:r w:rsidRPr="0076424C">
              <w:rPr>
                <w:b/>
              </w:rPr>
              <w:t>Apparatus</w:t>
            </w:r>
            <w:bookmarkEnd w:id="22"/>
          </w:p>
        </w:tc>
        <w:tc>
          <w:tcPr>
            <w:tcW w:w="6675" w:type="dxa"/>
            <w:gridSpan w:val="3"/>
          </w:tcPr>
          <w:p w14:paraId="6E860FB6" w14:textId="68B762ED" w:rsidR="00314B36" w:rsidRPr="0076424C" w:rsidRDefault="00314B36" w:rsidP="00C623DB">
            <w:pPr>
              <w:pStyle w:val="BodyText"/>
              <w:spacing w:beforeLines="40" w:before="96" w:afterLines="40" w:after="96" w:line="240" w:lineRule="auto"/>
              <w:ind w:left="0" w:firstLine="0"/>
            </w:pPr>
            <w:r w:rsidRPr="0076424C">
              <w:t xml:space="preserve">All </w:t>
            </w:r>
            <w:r w:rsidR="00786E2C">
              <w:fldChar w:fldCharType="begin"/>
            </w:r>
            <w:r w:rsidR="00F60EFA">
              <w:instrText xml:space="preserve"> REF Equipment \h  \* MERGEFORMAT </w:instrText>
            </w:r>
            <w:r w:rsidR="00786E2C">
              <w:fldChar w:fldCharType="separate"/>
            </w:r>
            <w:r w:rsidR="0011775B" w:rsidRPr="0076424C">
              <w:rPr>
                <w:b/>
              </w:rPr>
              <w:t>Equipment</w:t>
            </w:r>
            <w:r w:rsidR="00786E2C">
              <w:fldChar w:fldCharType="end"/>
            </w:r>
            <w:r w:rsidRPr="0076424C">
              <w:t xml:space="preserve"> in which electrical conductors are used, supported or of which they may form a part.</w:t>
            </w:r>
          </w:p>
        </w:tc>
      </w:tr>
      <w:tr w:rsidR="00314B36" w:rsidRPr="0076424C" w14:paraId="6E860FBD" w14:textId="77777777">
        <w:trPr>
          <w:cantSplit/>
        </w:trPr>
        <w:tc>
          <w:tcPr>
            <w:tcW w:w="2658" w:type="dxa"/>
          </w:tcPr>
          <w:p w14:paraId="6E860FBB" w14:textId="77777777" w:rsidR="00314B36" w:rsidRPr="0076424C" w:rsidRDefault="00314B36" w:rsidP="00C623DB">
            <w:pPr>
              <w:pStyle w:val="BodyText"/>
              <w:spacing w:beforeLines="40" w:before="96" w:afterLines="40" w:after="96" w:line="240" w:lineRule="auto"/>
              <w:ind w:left="0" w:firstLine="0"/>
              <w:jc w:val="left"/>
              <w:rPr>
                <w:b/>
              </w:rPr>
            </w:pPr>
            <w:bookmarkStart w:id="23" w:name="_Hlt15279892"/>
            <w:bookmarkStart w:id="24" w:name="AEO"/>
            <w:bookmarkEnd w:id="23"/>
            <w:r w:rsidRPr="0076424C">
              <w:rPr>
                <w:b/>
              </w:rPr>
              <w:t>Authorised Electricity Operator</w:t>
            </w:r>
            <w:bookmarkEnd w:id="24"/>
            <w:r w:rsidRPr="0076424C">
              <w:rPr>
                <w:b/>
              </w:rPr>
              <w:t xml:space="preserve"> or AEO</w:t>
            </w:r>
          </w:p>
        </w:tc>
        <w:tc>
          <w:tcPr>
            <w:tcW w:w="6675" w:type="dxa"/>
            <w:gridSpan w:val="3"/>
          </w:tcPr>
          <w:p w14:paraId="6E860FBC" w14:textId="3604E865" w:rsidR="00314B36" w:rsidRPr="0076424C" w:rsidRDefault="00136FA1" w:rsidP="00C623DB">
            <w:pPr>
              <w:pStyle w:val="BodyText"/>
              <w:spacing w:beforeLines="40" w:before="96" w:afterLines="40" w:after="96" w:line="240" w:lineRule="auto"/>
              <w:ind w:left="0" w:firstLine="0"/>
              <w:rPr>
                <w:bCs/>
              </w:rPr>
            </w:pPr>
            <w:r w:rsidRPr="0076424C">
              <w:rPr>
                <w:noProof/>
              </w:rPr>
              <w:t xml:space="preserve">Any person (other than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314B36" w:rsidRPr="0076424C" w14:paraId="6E860FC0" w14:textId="77777777">
        <w:trPr>
          <w:cantSplit/>
        </w:trPr>
        <w:tc>
          <w:tcPr>
            <w:tcW w:w="2658" w:type="dxa"/>
          </w:tcPr>
          <w:p w14:paraId="6E860FBE" w14:textId="77777777" w:rsidR="00314B36" w:rsidRPr="0076424C" w:rsidRDefault="00314B36" w:rsidP="00C623DB">
            <w:pPr>
              <w:pStyle w:val="BodyText"/>
              <w:spacing w:beforeLines="40" w:before="96" w:afterLines="40" w:after="96" w:line="240" w:lineRule="auto"/>
              <w:ind w:left="0" w:firstLine="0"/>
              <w:jc w:val="left"/>
              <w:rPr>
                <w:b/>
              </w:rPr>
            </w:pPr>
            <w:bookmarkStart w:id="25" w:name="_Hlt15280154"/>
            <w:bookmarkStart w:id="26" w:name="Authority"/>
            <w:bookmarkEnd w:id="25"/>
            <w:r w:rsidRPr="0076424C">
              <w:rPr>
                <w:b/>
              </w:rPr>
              <w:t>Authority</w:t>
            </w:r>
            <w:bookmarkEnd w:id="26"/>
          </w:p>
        </w:tc>
        <w:tc>
          <w:tcPr>
            <w:tcW w:w="6675" w:type="dxa"/>
            <w:gridSpan w:val="3"/>
          </w:tcPr>
          <w:p w14:paraId="6E860FBF" w14:textId="77777777" w:rsidR="00314B36" w:rsidRPr="0076424C" w:rsidRDefault="00314B36" w:rsidP="00C623DB">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314B36" w:rsidRPr="0076424C" w14:paraId="6E860FC3" w14:textId="77777777">
        <w:trPr>
          <w:cantSplit/>
        </w:trPr>
        <w:tc>
          <w:tcPr>
            <w:tcW w:w="2658" w:type="dxa"/>
          </w:tcPr>
          <w:p w14:paraId="6E860FC1" w14:textId="77777777" w:rsidR="00314B36" w:rsidRPr="0076424C" w:rsidRDefault="00314B36" w:rsidP="00C623DB">
            <w:pPr>
              <w:pStyle w:val="BodyText"/>
              <w:spacing w:beforeLines="40" w:before="96" w:afterLines="40" w:after="96" w:line="240" w:lineRule="auto"/>
              <w:ind w:left="0" w:firstLine="0"/>
              <w:jc w:val="left"/>
              <w:rPr>
                <w:b/>
              </w:rPr>
            </w:pPr>
            <w:bookmarkStart w:id="27" w:name="_Hlt15280377"/>
            <w:bookmarkStart w:id="28" w:name="Average_Conditions"/>
            <w:bookmarkEnd w:id="27"/>
            <w:r w:rsidRPr="0076424C">
              <w:rPr>
                <w:b/>
              </w:rPr>
              <w:t>Average Conditions</w:t>
            </w:r>
            <w:bookmarkEnd w:id="28"/>
          </w:p>
        </w:tc>
        <w:tc>
          <w:tcPr>
            <w:tcW w:w="6675" w:type="dxa"/>
            <w:gridSpan w:val="3"/>
          </w:tcPr>
          <w:p w14:paraId="6E860FC2" w14:textId="448856EF" w:rsidR="00314B36" w:rsidRPr="0076424C" w:rsidRDefault="00314B36" w:rsidP="00C623DB">
            <w:pPr>
              <w:pStyle w:val="BodyText"/>
              <w:spacing w:beforeLines="40" w:before="96" w:afterLines="40" w:after="96" w:line="240" w:lineRule="auto"/>
              <w:ind w:left="0" w:firstLine="0"/>
            </w:pPr>
            <w:r w:rsidRPr="0076424C">
              <w:t>That combination of weather elements within a period of time</w:t>
            </w:r>
            <w:r w:rsidR="007D0331">
              <w:t xml:space="preserve"> </w:t>
            </w:r>
            <w:r w:rsidRPr="0076424C">
              <w:t>which is the average of the observed values of these weather elements during equivalent periods over many years (Sometimes referred to as normal weather).</w:t>
            </w:r>
          </w:p>
        </w:tc>
      </w:tr>
      <w:tr w:rsidR="00314B36" w:rsidRPr="0076424C" w14:paraId="6E860FC6" w14:textId="77777777">
        <w:trPr>
          <w:cantSplit/>
        </w:trPr>
        <w:tc>
          <w:tcPr>
            <w:tcW w:w="2658" w:type="dxa"/>
          </w:tcPr>
          <w:p w14:paraId="6E860FC4" w14:textId="230FC5B7" w:rsidR="00314B36" w:rsidRPr="0076424C" w:rsidRDefault="00314B36" w:rsidP="00C623DB">
            <w:pPr>
              <w:pStyle w:val="BodyText"/>
              <w:spacing w:beforeLines="40" w:before="96" w:afterLines="40" w:after="96" w:line="240" w:lineRule="auto"/>
              <w:ind w:left="0" w:firstLine="0"/>
              <w:jc w:val="left"/>
              <w:rPr>
                <w:b/>
              </w:rPr>
            </w:pPr>
            <w:r w:rsidRPr="0076424C">
              <w:rPr>
                <w:b/>
              </w:rPr>
              <w:t>Balancing and Settlement Code (</w:t>
            </w:r>
            <w:bookmarkStart w:id="29" w:name="_Hlt15281067"/>
            <w:bookmarkStart w:id="30" w:name="BSC"/>
            <w:bookmarkEnd w:id="29"/>
            <w:smartTag w:uri="urn:schemas-microsoft-com:office:smarttags" w:element="stockticker">
              <w:r w:rsidRPr="0076424C">
                <w:rPr>
                  <w:b/>
                </w:rPr>
                <w:t>BSC</w:t>
              </w:r>
            </w:smartTag>
            <w:bookmarkEnd w:id="30"/>
            <w:r w:rsidR="00441643">
              <w:rPr>
                <w:b/>
              </w:rPr>
              <w:t>)</w:t>
            </w:r>
          </w:p>
        </w:tc>
        <w:tc>
          <w:tcPr>
            <w:tcW w:w="6675" w:type="dxa"/>
            <w:gridSpan w:val="3"/>
          </w:tcPr>
          <w:p w14:paraId="6E860FC5"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314B36" w:rsidRPr="0076424C" w14:paraId="6E860FCA" w14:textId="77777777">
        <w:trPr>
          <w:cantSplit/>
        </w:trPr>
        <w:tc>
          <w:tcPr>
            <w:tcW w:w="2658" w:type="dxa"/>
          </w:tcPr>
          <w:p w14:paraId="6E860FC7" w14:textId="2F20BD65" w:rsidR="00314B36" w:rsidRPr="0076424C" w:rsidRDefault="00314B36" w:rsidP="00C623DB">
            <w:pPr>
              <w:pStyle w:val="BodyText"/>
              <w:spacing w:beforeLines="40" w:before="96" w:afterLines="40" w:after="96" w:line="240" w:lineRule="auto"/>
              <w:ind w:left="0" w:firstLine="0"/>
              <w:jc w:val="left"/>
              <w:rPr>
                <w:b/>
              </w:rPr>
            </w:pPr>
            <w:bookmarkStart w:id="31" w:name="_Hlt15281401"/>
            <w:bookmarkStart w:id="32" w:name="BalancingMechanism"/>
            <w:bookmarkEnd w:id="31"/>
            <w:r w:rsidRPr="0076424C">
              <w:rPr>
                <w:b/>
              </w:rPr>
              <w:t>Balancing Mechanism</w:t>
            </w:r>
            <w:bookmarkEnd w:id="32"/>
          </w:p>
        </w:tc>
        <w:tc>
          <w:tcPr>
            <w:tcW w:w="6675" w:type="dxa"/>
            <w:gridSpan w:val="3"/>
          </w:tcPr>
          <w:p w14:paraId="6E860FC8" w14:textId="31BA5ACB" w:rsidR="00314B36" w:rsidRPr="0076424C" w:rsidRDefault="00314B36" w:rsidP="00C623DB">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sidR="008572B5">
              <w:fldChar w:fldCharType="begin"/>
            </w:r>
            <w:r w:rsidR="008572B5">
              <w:instrText xml:space="preserve"> REF NGC \h  \* MERGEFORMAT </w:instrText>
            </w:r>
            <w:r w:rsidR="008572B5">
              <w:fldChar w:fldCharType="separate"/>
            </w:r>
            <w:del w:id="33" w:author="National Grid" w:date="2018-05-30T17:36:00Z">
              <w:r w:rsidR="0011775B" w:rsidRPr="0076424C" w:rsidDel="00186A88">
                <w:rPr>
                  <w:b/>
                </w:rPr>
                <w:delText>NGC</w:delText>
              </w:r>
            </w:del>
            <w:ins w:id="34" w:author="National Grid" w:date="2018-05-30T17:36:00Z">
              <w:r w:rsidR="00186A88">
                <w:rPr>
                  <w:b/>
                </w:rPr>
                <w:t>NGESO</w:t>
              </w:r>
            </w:ins>
            <w:r w:rsidR="008572B5">
              <w:fldChar w:fldCharType="end"/>
            </w:r>
            <w:r w:rsidRPr="0076424C">
              <w:rPr>
                <w:b/>
                <w:lang w:val="en-US"/>
              </w:rPr>
              <w:t>’s</w:t>
            </w:r>
            <w:r w:rsidR="00AE6A2E" w:rsidRPr="0076424C">
              <w:rPr>
                <w:lang w:val="en-US"/>
              </w:rPr>
              <w:t xml:space="preserve"> </w:t>
            </w:r>
            <w:r w:rsidR="008572B5">
              <w:fldChar w:fldCharType="begin"/>
            </w:r>
            <w:r w:rsidR="008572B5">
              <w:instrText xml:space="preserve"> REF TransmissionLicence \h  \* MERGEFORMAT </w:instrText>
            </w:r>
            <w:r w:rsidR="008572B5">
              <w:fldChar w:fldCharType="separate"/>
            </w:r>
            <w:r w:rsidR="0011775B" w:rsidRPr="0076424C">
              <w:rPr>
                <w:b/>
              </w:rPr>
              <w:t>Transmission Licence</w:t>
            </w:r>
            <w:r w:rsidR="008572B5">
              <w:fldChar w:fldCharType="end"/>
            </w:r>
            <w:r w:rsidRPr="0076424C">
              <w:t>.</w:t>
            </w:r>
          </w:p>
          <w:p w14:paraId="6E860FC9" w14:textId="77777777" w:rsidR="00314B36" w:rsidRPr="0076424C" w:rsidRDefault="00314B36" w:rsidP="00C623DB">
            <w:pPr>
              <w:pStyle w:val="Footer"/>
              <w:tabs>
                <w:tab w:val="clear" w:pos="4153"/>
                <w:tab w:val="clear" w:pos="8306"/>
              </w:tabs>
              <w:spacing w:beforeLines="40" w:before="96" w:afterLines="40" w:after="96"/>
              <w:ind w:left="36" w:firstLine="0"/>
              <w:rPr>
                <w:sz w:val="24"/>
              </w:rPr>
            </w:pPr>
          </w:p>
        </w:tc>
      </w:tr>
      <w:tr w:rsidR="00314B36" w:rsidRPr="0076424C" w14:paraId="6E860FCE" w14:textId="77777777">
        <w:trPr>
          <w:cantSplit/>
          <w:trHeight w:val="1040"/>
        </w:trPr>
        <w:tc>
          <w:tcPr>
            <w:tcW w:w="2658" w:type="dxa"/>
          </w:tcPr>
          <w:p w14:paraId="6E860FCB" w14:textId="77777777" w:rsidR="00314B36" w:rsidRPr="0076424C" w:rsidRDefault="00314B36" w:rsidP="00C623DB">
            <w:pPr>
              <w:pStyle w:val="BodyText"/>
              <w:spacing w:beforeLines="40" w:before="96" w:afterLines="40" w:after="96" w:line="240" w:lineRule="auto"/>
              <w:ind w:left="0" w:firstLine="0"/>
              <w:jc w:val="left"/>
              <w:rPr>
                <w:b/>
              </w:rPr>
            </w:pPr>
            <w:bookmarkStart w:id="35" w:name="_Hlt15281831"/>
            <w:bookmarkStart w:id="36" w:name="BMUnit"/>
            <w:bookmarkEnd w:id="35"/>
            <w:r w:rsidRPr="0076424C">
              <w:rPr>
                <w:b/>
              </w:rPr>
              <w:t>BM Unit</w:t>
            </w:r>
            <w:bookmarkEnd w:id="36"/>
          </w:p>
          <w:p w14:paraId="6E860FCC"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0FCD" w14:textId="322DA856" w:rsidR="00314B36" w:rsidRPr="0076424C" w:rsidRDefault="00314B36" w:rsidP="00C623DB">
            <w:pPr>
              <w:pStyle w:val="BodyText"/>
              <w:spacing w:beforeLines="40" w:before="96" w:afterLines="40" w:after="96" w:line="240" w:lineRule="auto"/>
              <w:ind w:left="0" w:firstLine="0"/>
            </w:pPr>
            <w:r w:rsidRPr="0076424C">
              <w:rPr>
                <w:noProof/>
                <w:szCs w:val="22"/>
              </w:rPr>
              <w:t xml:space="preserve">Has the meaning set out in the </w:t>
            </w:r>
            <w:r w:rsidR="008572B5">
              <w:fldChar w:fldCharType="begin"/>
            </w:r>
            <w:r w:rsidR="008572B5">
              <w:instrText xml:space="preserve"> REF BSC \h  \* MERGEFORMAT </w:instrText>
            </w:r>
            <w:r w:rsidR="008572B5">
              <w:fldChar w:fldCharType="separate"/>
            </w:r>
            <w:smartTag w:uri="urn:schemas-microsoft-com:office:smarttags" w:element="stockticker">
              <w:r w:rsidR="0011775B" w:rsidRPr="0076424C">
                <w:rPr>
                  <w:b/>
                </w:rPr>
                <w:t>BSC</w:t>
              </w:r>
            </w:smartTag>
            <w:r w:rsidR="008572B5">
              <w:fldChar w:fldCharType="end"/>
            </w:r>
            <w:r w:rsidRPr="0076424C">
              <w:rPr>
                <w:noProof/>
                <w:szCs w:val="22"/>
              </w:rPr>
              <w:t xml:space="preserve">, except that for the purposes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bCs/>
                <w:noProof/>
                <w:szCs w:val="22"/>
              </w:rPr>
              <w:t xml:space="preserve"> </w:t>
            </w:r>
            <w:r w:rsidRPr="0076424C">
              <w:rPr>
                <w:noProof/>
                <w:szCs w:val="22"/>
              </w:rPr>
              <w:t xml:space="preserve">the reference to “Party” in the </w:t>
            </w:r>
            <w:r w:rsidR="008572B5">
              <w:fldChar w:fldCharType="begin"/>
            </w:r>
            <w:r w:rsidR="008572B5">
              <w:instrText xml:space="preserve"> REF BSC \h  \* MERGEFORMAT </w:instrText>
            </w:r>
            <w:r w:rsidR="008572B5">
              <w:fldChar w:fldCharType="separate"/>
            </w:r>
            <w:smartTag w:uri="urn:schemas-microsoft-com:office:smarttags" w:element="stockticker">
              <w:r w:rsidR="0011775B" w:rsidRPr="0076424C">
                <w:rPr>
                  <w:b/>
                </w:rPr>
                <w:t>BSC</w:t>
              </w:r>
            </w:smartTag>
            <w:r w:rsidR="008572B5">
              <w:fldChar w:fldCharType="end"/>
            </w:r>
            <w:r w:rsidRPr="0076424C">
              <w:rPr>
                <w:b/>
                <w:bCs/>
                <w:noProof/>
                <w:szCs w:val="22"/>
              </w:rPr>
              <w:t xml:space="preserve"> </w:t>
            </w:r>
            <w:r w:rsidRPr="0076424C">
              <w:rPr>
                <w:noProof/>
                <w:szCs w:val="22"/>
              </w:rPr>
              <w:t xml:space="preserve">shall be a reference 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noProof/>
                <w:szCs w:val="22"/>
              </w:rPr>
              <w:t>.</w:t>
            </w:r>
          </w:p>
        </w:tc>
      </w:tr>
      <w:tr w:rsidR="00314B36" w:rsidRPr="0076424C" w14:paraId="6E860FD1" w14:textId="77777777">
        <w:trPr>
          <w:cantSplit/>
        </w:trPr>
        <w:tc>
          <w:tcPr>
            <w:tcW w:w="2658" w:type="dxa"/>
          </w:tcPr>
          <w:p w14:paraId="6E860FCF" w14:textId="77777777" w:rsidR="00314B36" w:rsidRPr="0076424C" w:rsidRDefault="00314B36" w:rsidP="00C623DB">
            <w:pPr>
              <w:pStyle w:val="BodyText"/>
              <w:spacing w:beforeLines="40" w:before="96" w:afterLines="40" w:after="96" w:line="240" w:lineRule="auto"/>
              <w:ind w:left="0" w:firstLine="0"/>
              <w:jc w:val="left"/>
              <w:rPr>
                <w:b/>
              </w:rPr>
            </w:pPr>
            <w:bookmarkStart w:id="37" w:name="BMParticipant"/>
            <w:r w:rsidRPr="0076424C">
              <w:rPr>
                <w:b/>
              </w:rPr>
              <w:lastRenderedPageBreak/>
              <w:t>BM Participant</w:t>
            </w:r>
            <w:bookmarkEnd w:id="37"/>
            <w:r w:rsidRPr="0076424C">
              <w:rPr>
                <w:b/>
              </w:rPr>
              <w:br/>
            </w:r>
          </w:p>
        </w:tc>
        <w:tc>
          <w:tcPr>
            <w:tcW w:w="6675" w:type="dxa"/>
            <w:gridSpan w:val="3"/>
          </w:tcPr>
          <w:p w14:paraId="6E860FD0" w14:textId="7D957746" w:rsidR="00314B36" w:rsidRPr="0076424C" w:rsidRDefault="00314B36" w:rsidP="00C623DB">
            <w:pPr>
              <w:spacing w:beforeLines="40" w:before="96" w:afterLines="40" w:after="96"/>
              <w:ind w:left="36" w:firstLine="0"/>
            </w:pPr>
            <w:r w:rsidRPr="0076424C">
              <w:t xml:space="preserve">A person who is responsible for and controls one or more </w:t>
            </w:r>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r w:rsidRPr="0076424C">
              <w:rPr>
                <w:b/>
              </w:rPr>
              <w:t xml:space="preserve">s </w:t>
            </w:r>
            <w:r w:rsidRPr="0076424C">
              <w:rPr>
                <w:bCs/>
              </w:rPr>
              <w:t xml:space="preserve">or where a </w:t>
            </w:r>
            <w:r w:rsidR="008572B5">
              <w:fldChar w:fldCharType="begin"/>
            </w:r>
            <w:r w:rsidR="008572B5">
              <w:instrText xml:space="preserve"> REF CUSCBilateralAgreement \h  \* MERGEFORMAT </w:instrText>
            </w:r>
            <w:r w:rsidR="008572B5">
              <w:fldChar w:fldCharType="separate"/>
            </w:r>
            <w:r w:rsidR="0011775B" w:rsidRPr="0076424C">
              <w:rPr>
                <w:b/>
              </w:rPr>
              <w:t>CUSC Bilateral Agreement</w:t>
            </w:r>
            <w:r w:rsidR="008572B5">
              <w:fldChar w:fldCharType="end"/>
            </w:r>
            <w:r w:rsidRPr="0076424C">
              <w:rPr>
                <w:bCs/>
              </w:rPr>
              <w:t xml:space="preserve"> specifies that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Cs/>
              </w:rPr>
              <w:t xml:space="preserve"> is required to be treated as a </w:t>
            </w:r>
            <w:r w:rsidR="008572B5">
              <w:fldChar w:fldCharType="begin"/>
            </w:r>
            <w:r w:rsidR="008572B5">
              <w:instrText xml:space="preserve"> REF BMParticipant \h  \* MERGEFORMAT </w:instrText>
            </w:r>
            <w:r w:rsidR="008572B5">
              <w:fldChar w:fldCharType="separate"/>
            </w:r>
            <w:r w:rsidR="0011775B" w:rsidRPr="0076424C">
              <w:rPr>
                <w:b/>
              </w:rPr>
              <w:t>BM Participant</w:t>
            </w:r>
            <w:r w:rsidR="008572B5">
              <w:fldChar w:fldCharType="end"/>
            </w:r>
            <w:r w:rsidRPr="0076424C">
              <w:rPr>
                <w:bCs/>
              </w:rPr>
              <w:t xml:space="preserve"> for the purpose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t>.</w:t>
            </w:r>
          </w:p>
        </w:tc>
      </w:tr>
      <w:tr w:rsidR="00314B36" w:rsidRPr="0076424C" w14:paraId="6E860FD4" w14:textId="77777777">
        <w:trPr>
          <w:cantSplit/>
        </w:trPr>
        <w:tc>
          <w:tcPr>
            <w:tcW w:w="2658" w:type="dxa"/>
          </w:tcPr>
          <w:p w14:paraId="6E860FD2" w14:textId="77777777" w:rsidR="00314B36" w:rsidRPr="0076424C" w:rsidRDefault="00314B36" w:rsidP="00C623DB">
            <w:pPr>
              <w:pStyle w:val="BodyText"/>
              <w:spacing w:beforeLines="40" w:before="96" w:afterLines="40" w:after="96" w:line="240" w:lineRule="auto"/>
              <w:ind w:left="0" w:firstLine="0"/>
              <w:jc w:val="left"/>
              <w:rPr>
                <w:b/>
              </w:rPr>
            </w:pPr>
            <w:bookmarkStart w:id="38" w:name="_Hlt15282578"/>
            <w:bookmarkStart w:id="39" w:name="BlackStart"/>
            <w:bookmarkEnd w:id="38"/>
            <w:r w:rsidRPr="0076424C">
              <w:rPr>
                <w:b/>
              </w:rPr>
              <w:t>Black Start</w:t>
            </w:r>
            <w:bookmarkEnd w:id="39"/>
          </w:p>
        </w:tc>
        <w:tc>
          <w:tcPr>
            <w:tcW w:w="6675" w:type="dxa"/>
            <w:gridSpan w:val="3"/>
          </w:tcPr>
          <w:p w14:paraId="6E860FD3" w14:textId="7C051AB2" w:rsidR="00314B36" w:rsidRPr="0076424C" w:rsidRDefault="00314B36" w:rsidP="00C623DB">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0011545B" w:rsidRPr="0076424C">
              <w:rPr>
                <w:b/>
              </w:rPr>
              <w:t xml:space="preserve"> </w:t>
            </w:r>
            <w:r w:rsidRPr="0076424C">
              <w:t>or</w:t>
            </w:r>
            <w:r w:rsidRPr="0076424C">
              <w:rPr>
                <w:b/>
              </w:rPr>
              <w:t xml:space="preserve">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rPr>
                <w:b/>
              </w:rPr>
              <w:t>.</w:t>
            </w:r>
          </w:p>
        </w:tc>
      </w:tr>
      <w:tr w:rsidR="00314B36" w:rsidRPr="0076424C" w14:paraId="6E860FD7" w14:textId="77777777">
        <w:trPr>
          <w:cantSplit/>
        </w:trPr>
        <w:tc>
          <w:tcPr>
            <w:tcW w:w="2658" w:type="dxa"/>
          </w:tcPr>
          <w:p w14:paraId="6E860FD5" w14:textId="77777777" w:rsidR="00314B36" w:rsidRPr="0076424C" w:rsidRDefault="00314B36" w:rsidP="00C623DB">
            <w:pPr>
              <w:pStyle w:val="BodyText"/>
              <w:spacing w:beforeLines="40" w:before="96" w:afterLines="40" w:after="96" w:line="240" w:lineRule="auto"/>
              <w:ind w:left="0" w:firstLine="0"/>
              <w:jc w:val="left"/>
              <w:rPr>
                <w:b/>
              </w:rPr>
            </w:pPr>
            <w:bookmarkStart w:id="40" w:name="_Hlt15284011"/>
            <w:bookmarkStart w:id="41" w:name="BlackStartStation"/>
            <w:bookmarkEnd w:id="40"/>
            <w:r w:rsidRPr="0076424C">
              <w:rPr>
                <w:b/>
              </w:rPr>
              <w:t>Black Start Station</w:t>
            </w:r>
            <w:bookmarkEnd w:id="41"/>
            <w:r w:rsidRPr="0076424C">
              <w:rPr>
                <w:b/>
              </w:rPr>
              <w:br/>
            </w:r>
          </w:p>
        </w:tc>
        <w:tc>
          <w:tcPr>
            <w:tcW w:w="6675" w:type="dxa"/>
            <w:gridSpan w:val="3"/>
          </w:tcPr>
          <w:p w14:paraId="6E860FD6" w14:textId="5539F9C2" w:rsidR="00314B36" w:rsidRPr="0076424C" w:rsidRDefault="008D30AE" w:rsidP="00C623DB">
            <w:pPr>
              <w:pStyle w:val="BodyText"/>
              <w:spacing w:beforeLines="40" w:before="96" w:afterLines="40" w:after="96" w:line="240" w:lineRule="auto"/>
              <w:ind w:left="0" w:firstLine="0"/>
            </w:pPr>
            <w:r w:rsidRPr="0076424C">
              <w:t>A</w:t>
            </w:r>
            <w:r w:rsidRPr="0076424C">
              <w:rPr>
                <w:b/>
              </w:rPr>
              <w:t xml:space="preserv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14B36" w:rsidRPr="0076424C">
              <w:rPr>
                <w:b/>
              </w:rPr>
              <w:t xml:space="preserve"> </w:t>
            </w:r>
            <w:r w:rsidR="00314B36" w:rsidRPr="0076424C">
              <w:t xml:space="preserve">which </w:t>
            </w:r>
            <w:r w:rsidRPr="0076424C">
              <w:t>is</w:t>
            </w:r>
            <w:r w:rsidR="00314B36" w:rsidRPr="0076424C">
              <w:t xml:space="preserve"> registered</w:t>
            </w:r>
            <w:r w:rsidR="00314B36" w:rsidRPr="0076424C">
              <w:rPr>
                <w:noProof/>
                <w:szCs w:val="22"/>
              </w:rPr>
              <w:t xml:space="preserve"> pursuant to a </w:t>
            </w:r>
            <w:r w:rsidR="008572B5">
              <w:fldChar w:fldCharType="begin"/>
            </w:r>
            <w:r w:rsidR="008572B5">
              <w:instrText xml:space="preserve"> REF CUSCBilateralAgreement \h  \* MERGEFORMAT </w:instrText>
            </w:r>
            <w:r w:rsidR="008572B5">
              <w:fldChar w:fldCharType="separate"/>
            </w:r>
            <w:r w:rsidR="0011775B" w:rsidRPr="0076424C">
              <w:rPr>
                <w:b/>
              </w:rPr>
              <w:t>CUSC Bilateral Agreement</w:t>
            </w:r>
            <w:r w:rsidR="008572B5">
              <w:fldChar w:fldCharType="end"/>
            </w:r>
            <w:r w:rsidR="00314B36" w:rsidRPr="0076424C">
              <w:rPr>
                <w:noProof/>
                <w:szCs w:val="22"/>
              </w:rPr>
              <w:t xml:space="preserve"> with </w:t>
            </w:r>
            <w:r w:rsidR="008572B5">
              <w:fldChar w:fldCharType="begin"/>
            </w:r>
            <w:r w:rsidR="008572B5">
              <w:instrText xml:space="preserve"> REF NGC \h  \* MERGEFORMAT </w:instrText>
            </w:r>
            <w:r w:rsidR="008572B5">
              <w:fldChar w:fldCharType="separate"/>
            </w:r>
            <w:del w:id="42" w:author="National Grid" w:date="2018-05-30T17:36:00Z">
              <w:r w:rsidR="0011775B" w:rsidRPr="0076424C" w:rsidDel="00186A88">
                <w:rPr>
                  <w:b/>
                </w:rPr>
                <w:delText>NGC</w:delText>
              </w:r>
            </w:del>
            <w:ins w:id="43" w:author="National Grid" w:date="2018-05-30T17:36:00Z">
              <w:r w:rsidR="00186A88">
                <w:rPr>
                  <w:b/>
                </w:rPr>
                <w:t>NGESO</w:t>
              </w:r>
            </w:ins>
            <w:r w:rsidR="008572B5">
              <w:fldChar w:fldCharType="end"/>
            </w:r>
            <w:r w:rsidR="00314B36" w:rsidRPr="0076424C">
              <w:rPr>
                <w:noProof/>
                <w:szCs w:val="22"/>
              </w:rPr>
              <w:t>, as having a Black Start Capability.</w:t>
            </w:r>
          </w:p>
        </w:tc>
      </w:tr>
      <w:tr w:rsidR="00314B36" w:rsidRPr="0076424C" w14:paraId="6E860FDA" w14:textId="77777777">
        <w:trPr>
          <w:cantSplit/>
        </w:trPr>
        <w:tc>
          <w:tcPr>
            <w:tcW w:w="2658" w:type="dxa"/>
          </w:tcPr>
          <w:p w14:paraId="6E860FD8" w14:textId="77777777" w:rsidR="00314B36" w:rsidRPr="0076424C" w:rsidRDefault="00314B36" w:rsidP="00C623DB">
            <w:pPr>
              <w:pStyle w:val="BodyText"/>
              <w:spacing w:beforeLines="40" w:before="96" w:afterLines="40" w:after="96" w:line="240" w:lineRule="auto"/>
              <w:ind w:left="0" w:firstLine="0"/>
              <w:jc w:val="left"/>
              <w:rPr>
                <w:b/>
              </w:rPr>
            </w:pPr>
            <w:bookmarkStart w:id="44" w:name="CENELEC"/>
            <w:r w:rsidRPr="0076424C">
              <w:rPr>
                <w:b/>
              </w:rPr>
              <w:t>CENELEC</w:t>
            </w:r>
            <w:bookmarkEnd w:id="44"/>
          </w:p>
        </w:tc>
        <w:tc>
          <w:tcPr>
            <w:tcW w:w="6675" w:type="dxa"/>
            <w:gridSpan w:val="3"/>
          </w:tcPr>
          <w:p w14:paraId="6E860FD9" w14:textId="77777777" w:rsidR="00314B36" w:rsidRPr="0076424C" w:rsidRDefault="00314B36" w:rsidP="00C623DB">
            <w:pPr>
              <w:pStyle w:val="BodyText"/>
              <w:spacing w:beforeLines="40" w:before="96" w:afterLines="40" w:after="96" w:line="240" w:lineRule="auto"/>
              <w:ind w:left="0" w:firstLine="0"/>
            </w:pPr>
            <w:r w:rsidRPr="0076424C">
              <w:t>European Committee for Electrotechnical Standardisation.</w:t>
            </w:r>
          </w:p>
        </w:tc>
      </w:tr>
      <w:tr w:rsidR="000706BA" w:rsidRPr="0076424C" w14:paraId="6E860FDD" w14:textId="77777777">
        <w:trPr>
          <w:cantSplit/>
        </w:trPr>
        <w:tc>
          <w:tcPr>
            <w:tcW w:w="2658" w:type="dxa"/>
          </w:tcPr>
          <w:p w14:paraId="6E860FDB"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w:t>
            </w:r>
            <w:bookmarkStart w:id="45" w:name="CA"/>
            <w:r>
              <w:rPr>
                <w:b/>
              </w:rPr>
              <w:t>CA</w:t>
            </w:r>
            <w:bookmarkEnd w:id="45"/>
            <w:r>
              <w:rPr>
                <w:b/>
              </w:rPr>
              <w:t>)</w:t>
            </w:r>
          </w:p>
        </w:tc>
        <w:tc>
          <w:tcPr>
            <w:tcW w:w="6675" w:type="dxa"/>
            <w:gridSpan w:val="3"/>
          </w:tcPr>
          <w:p w14:paraId="6E860FDC" w14:textId="77777777" w:rsidR="000706BA" w:rsidRPr="0076424C" w:rsidRDefault="000706BA" w:rsidP="00C623DB">
            <w:pPr>
              <w:pStyle w:val="BodyText"/>
              <w:spacing w:beforeLines="40" w:before="96" w:afterLines="40" w:after="96" w:line="240" w:lineRule="auto"/>
              <w:ind w:left="0" w:firstLine="0"/>
            </w:pPr>
            <w:r>
              <w:t>National Association of Citizens Advice Bureaux</w:t>
            </w:r>
          </w:p>
        </w:tc>
      </w:tr>
      <w:tr w:rsidR="000706BA" w:rsidRPr="0076424C" w14:paraId="6E860FE0" w14:textId="77777777">
        <w:trPr>
          <w:cantSplit/>
        </w:trPr>
        <w:tc>
          <w:tcPr>
            <w:tcW w:w="2658" w:type="dxa"/>
          </w:tcPr>
          <w:p w14:paraId="6E860FDE" w14:textId="77777777" w:rsidR="000706BA" w:rsidRPr="0076424C" w:rsidRDefault="000706BA" w:rsidP="00C623DB">
            <w:pPr>
              <w:pStyle w:val="BodyText"/>
              <w:spacing w:beforeLines="40" w:before="96" w:afterLines="40" w:after="96" w:line="240" w:lineRule="auto"/>
              <w:ind w:left="0" w:firstLine="0"/>
              <w:jc w:val="left"/>
              <w:rPr>
                <w:b/>
              </w:rPr>
            </w:pPr>
            <w:r>
              <w:rPr>
                <w:b/>
              </w:rPr>
              <w:t>Citizens Advice Scotland (</w:t>
            </w:r>
            <w:bookmarkStart w:id="46" w:name="CAS"/>
            <w:r>
              <w:rPr>
                <w:b/>
              </w:rPr>
              <w:t>CAS</w:t>
            </w:r>
            <w:bookmarkEnd w:id="46"/>
            <w:r>
              <w:rPr>
                <w:b/>
              </w:rPr>
              <w:t>)</w:t>
            </w:r>
          </w:p>
        </w:tc>
        <w:tc>
          <w:tcPr>
            <w:tcW w:w="6675" w:type="dxa"/>
            <w:gridSpan w:val="3"/>
          </w:tcPr>
          <w:p w14:paraId="6E860FDF" w14:textId="1E6BE928" w:rsidR="000706BA" w:rsidRPr="0076424C" w:rsidRDefault="000706BA" w:rsidP="00C623DB">
            <w:pPr>
              <w:pStyle w:val="BodyText"/>
              <w:spacing w:beforeLines="40" w:before="96" w:afterLines="40" w:after="96" w:line="240" w:lineRule="auto"/>
              <w:ind w:left="0" w:firstLine="0"/>
            </w:pPr>
            <w:r>
              <w:t>Scottish Associati</w:t>
            </w:r>
            <w:r w:rsidR="007D0331">
              <w:t>o</w:t>
            </w:r>
            <w:r>
              <w:t>n of Citizens Advice Bureaux</w:t>
            </w:r>
          </w:p>
        </w:tc>
      </w:tr>
      <w:tr w:rsidR="00314B36" w:rsidRPr="0076424C" w14:paraId="6E860FE3" w14:textId="77777777">
        <w:trPr>
          <w:cantSplit/>
        </w:trPr>
        <w:tc>
          <w:tcPr>
            <w:tcW w:w="2658" w:type="dxa"/>
          </w:tcPr>
          <w:p w14:paraId="6E860FE1" w14:textId="77777777" w:rsidR="00314B36" w:rsidRPr="0076424C" w:rsidRDefault="00314B36" w:rsidP="00C623DB">
            <w:pPr>
              <w:pStyle w:val="BodyText"/>
              <w:spacing w:beforeLines="40" w:before="96" w:afterLines="40" w:after="96" w:line="240" w:lineRule="auto"/>
              <w:ind w:left="0" w:firstLine="0"/>
              <w:jc w:val="left"/>
              <w:rPr>
                <w:b/>
              </w:rPr>
            </w:pPr>
            <w:bookmarkStart w:id="47" w:name="_Hlt15284219"/>
            <w:bookmarkStart w:id="48" w:name="_Hlt15284492"/>
            <w:bookmarkStart w:id="49" w:name="CivilEmergencyDirection"/>
            <w:bookmarkEnd w:id="47"/>
            <w:bookmarkEnd w:id="48"/>
            <w:r w:rsidRPr="0076424C">
              <w:rPr>
                <w:b/>
              </w:rPr>
              <w:t>Civil Emergency Direction</w:t>
            </w:r>
            <w:bookmarkEnd w:id="49"/>
          </w:p>
        </w:tc>
        <w:tc>
          <w:tcPr>
            <w:tcW w:w="6675" w:type="dxa"/>
            <w:gridSpan w:val="3"/>
          </w:tcPr>
          <w:p w14:paraId="6E860FE2" w14:textId="53EBBD41" w:rsidR="00314B36" w:rsidRPr="0076424C" w:rsidRDefault="00314B36" w:rsidP="00C623DB">
            <w:pPr>
              <w:pStyle w:val="BodyText"/>
              <w:spacing w:beforeLines="40" w:before="96" w:afterLines="40" w:after="96" w:line="240" w:lineRule="auto"/>
              <w:ind w:left="0" w:firstLine="0"/>
            </w:pPr>
            <w:r w:rsidRPr="0076424C">
              <w:t>Directions given by the</w:t>
            </w:r>
            <w:r w:rsidRPr="0076424C">
              <w:rPr>
                <w:b/>
              </w:rPr>
              <w:t xml:space="preserve"> </w:t>
            </w:r>
            <w:r w:rsidR="008572B5">
              <w:fldChar w:fldCharType="begin"/>
            </w:r>
            <w:r w:rsidR="008572B5">
              <w:instrText xml:space="preserve"> REF SecretaryofState \h  \* MERGEFORMAT </w:instrText>
            </w:r>
            <w:r w:rsidR="008572B5">
              <w:fldChar w:fldCharType="separate"/>
            </w:r>
            <w:r w:rsidR="0011775B" w:rsidRPr="0076424C">
              <w:rPr>
                <w:b/>
              </w:rPr>
              <w:t>Secretary of State</w:t>
            </w:r>
            <w:r w:rsidR="008572B5">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11775B" w:rsidRPr="0076424C">
              <w:rPr>
                <w:b/>
              </w:rPr>
              <w:t>Secretary of State</w:t>
            </w:r>
            <w:r w:rsidR="008572B5">
              <w:fldChar w:fldCharType="end"/>
            </w:r>
            <w:r w:rsidRPr="0076424C">
              <w:t>, is or may be likely to disrupt electricity supplies.</w:t>
            </w:r>
          </w:p>
        </w:tc>
      </w:tr>
      <w:tr w:rsidR="00314B36" w:rsidRPr="0076424C" w14:paraId="6E860FE6" w14:textId="77777777">
        <w:trPr>
          <w:cantSplit/>
        </w:trPr>
        <w:tc>
          <w:tcPr>
            <w:tcW w:w="2658" w:type="dxa"/>
          </w:tcPr>
          <w:p w14:paraId="6E860FE4" w14:textId="77777777" w:rsidR="00314B36" w:rsidRPr="0076424C" w:rsidRDefault="00314B36" w:rsidP="00C623DB">
            <w:pPr>
              <w:pStyle w:val="BodyText"/>
              <w:spacing w:beforeLines="40" w:before="96" w:afterLines="40" w:after="96" w:line="240" w:lineRule="auto"/>
              <w:ind w:left="0" w:firstLine="0"/>
              <w:jc w:val="left"/>
              <w:rPr>
                <w:b/>
              </w:rPr>
            </w:pPr>
            <w:bookmarkStart w:id="50" w:name="CommittedProjectPlanningData"/>
            <w:r w:rsidRPr="0076424C">
              <w:rPr>
                <w:b/>
              </w:rPr>
              <w:t>Committed Project Planning Data</w:t>
            </w:r>
            <w:bookmarkEnd w:id="50"/>
          </w:p>
        </w:tc>
        <w:tc>
          <w:tcPr>
            <w:tcW w:w="6675" w:type="dxa"/>
            <w:gridSpan w:val="3"/>
          </w:tcPr>
          <w:p w14:paraId="6E860FE5" w14:textId="534C0A4F" w:rsidR="00314B36" w:rsidRPr="0076424C" w:rsidRDefault="00314B36" w:rsidP="00C623DB">
            <w:pPr>
              <w:pStyle w:val="BodyText"/>
              <w:spacing w:beforeLines="40" w:before="96" w:afterLines="40" w:after="96" w:line="240" w:lineRule="auto"/>
              <w:ind w:left="0" w:firstLine="0"/>
            </w:pPr>
            <w:r w:rsidRPr="0076424C">
              <w:t xml:space="preserve">Data relating to a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t xml:space="preserve"> once the offer for a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rPr>
              <w:t xml:space="preserve"> </w:t>
            </w:r>
            <w:r w:rsidRPr="0076424C">
              <w:t>is accepted.</w:t>
            </w:r>
          </w:p>
        </w:tc>
      </w:tr>
      <w:tr w:rsidR="00314B36" w:rsidRPr="0076424C" w14:paraId="6E860FE9" w14:textId="77777777">
        <w:trPr>
          <w:cantSplit/>
        </w:trPr>
        <w:tc>
          <w:tcPr>
            <w:tcW w:w="2658" w:type="dxa"/>
          </w:tcPr>
          <w:p w14:paraId="6E860FE7" w14:textId="77777777" w:rsidR="00314B36" w:rsidRPr="0076424C" w:rsidRDefault="00314B36" w:rsidP="00C623DB">
            <w:pPr>
              <w:pStyle w:val="BodyText"/>
              <w:spacing w:beforeLines="40" w:before="96" w:afterLines="40" w:after="96" w:line="240" w:lineRule="auto"/>
              <w:ind w:left="0" w:firstLine="0"/>
              <w:jc w:val="left"/>
              <w:rPr>
                <w:b/>
              </w:rPr>
            </w:pPr>
            <w:bookmarkStart w:id="51" w:name="_Hlt15284584"/>
            <w:bookmarkStart w:id="52" w:name="ConnectionAgreement"/>
            <w:bookmarkEnd w:id="51"/>
            <w:r w:rsidRPr="0076424C">
              <w:rPr>
                <w:b/>
              </w:rPr>
              <w:t>Connection Agreement</w:t>
            </w:r>
            <w:bookmarkEnd w:id="52"/>
          </w:p>
        </w:tc>
        <w:tc>
          <w:tcPr>
            <w:tcW w:w="6675" w:type="dxa"/>
            <w:gridSpan w:val="3"/>
          </w:tcPr>
          <w:p w14:paraId="6E860FE8" w14:textId="45A2387B" w:rsidR="00314B36" w:rsidRPr="0076424C" w:rsidRDefault="00314B36" w:rsidP="00C623DB">
            <w:pPr>
              <w:pStyle w:val="BodyText"/>
              <w:spacing w:beforeLines="40" w:before="96" w:afterLines="40" w:after="96" w:line="240" w:lineRule="auto"/>
              <w:ind w:left="0" w:firstLine="0"/>
            </w:pPr>
            <w:r w:rsidRPr="0076424C">
              <w:t xml:space="preserve">An agreement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or any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Pr="0076424C">
              <w:t xml:space="preserve">setting out the terms relating to a connection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(excluding any </w:t>
            </w:r>
            <w:r w:rsidR="008572B5">
              <w:fldChar w:fldCharType="begin"/>
            </w:r>
            <w:r w:rsidR="008572B5">
              <w:instrText xml:space="preserve"> REF CUSCBilateralAgreement \h  \* MERGEFORMAT </w:instrText>
            </w:r>
            <w:r w:rsidR="008572B5">
              <w:fldChar w:fldCharType="separate"/>
            </w:r>
            <w:r w:rsidR="0011775B" w:rsidRPr="0076424C">
              <w:rPr>
                <w:b/>
              </w:rPr>
              <w:t>CUSC Bilateral Agreement</w:t>
            </w:r>
            <w:r w:rsidR="008572B5">
              <w:fldChar w:fldCharType="end"/>
            </w:r>
            <w:r w:rsidRPr="0076424C">
              <w:t>).</w:t>
            </w:r>
          </w:p>
        </w:tc>
      </w:tr>
      <w:tr w:rsidR="00314B36" w:rsidRPr="0076424C" w14:paraId="6E860FEC" w14:textId="77777777">
        <w:trPr>
          <w:cantSplit/>
        </w:trPr>
        <w:tc>
          <w:tcPr>
            <w:tcW w:w="2658" w:type="dxa"/>
          </w:tcPr>
          <w:p w14:paraId="6E860FEA" w14:textId="77777777" w:rsidR="00314B36" w:rsidRPr="0076424C" w:rsidRDefault="00314B36" w:rsidP="00C623DB">
            <w:pPr>
              <w:pStyle w:val="BodyText"/>
              <w:spacing w:beforeLines="40" w:before="96" w:afterLines="40" w:after="96" w:line="240" w:lineRule="auto"/>
              <w:ind w:left="0" w:firstLine="0"/>
              <w:jc w:val="left"/>
              <w:rPr>
                <w:b/>
              </w:rPr>
            </w:pPr>
            <w:bookmarkStart w:id="53" w:name="_Hlt15284948"/>
            <w:bookmarkStart w:id="54" w:name="ConnectionPoint"/>
            <w:bookmarkEnd w:id="53"/>
            <w:r w:rsidRPr="0076424C">
              <w:rPr>
                <w:b/>
              </w:rPr>
              <w:t>Connection Point</w:t>
            </w:r>
            <w:bookmarkEnd w:id="54"/>
          </w:p>
        </w:tc>
        <w:tc>
          <w:tcPr>
            <w:tcW w:w="6675" w:type="dxa"/>
            <w:gridSpan w:val="3"/>
          </w:tcPr>
          <w:p w14:paraId="6E860FEB" w14:textId="6F7AAC8F" w:rsidR="00314B36" w:rsidRPr="0076424C" w:rsidRDefault="00314B3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EntryPoint \h  \* MERGEFORMAT </w:instrText>
            </w:r>
            <w:r w:rsidR="008572B5">
              <w:fldChar w:fldCharType="separate"/>
            </w:r>
            <w:r w:rsidR="0011775B" w:rsidRPr="0076424C">
              <w:rPr>
                <w:b/>
              </w:rPr>
              <w:t>Entry Point</w:t>
            </w:r>
            <w:r w:rsidR="008572B5">
              <w:fldChar w:fldCharType="end"/>
            </w:r>
            <w:r w:rsidRPr="0076424C">
              <w:rPr>
                <w:b/>
              </w:rPr>
              <w:t xml:space="preserve"> </w:t>
            </w:r>
            <w:r w:rsidRPr="0076424C">
              <w:t xml:space="preserve">or an </w:t>
            </w:r>
            <w:r w:rsidR="008572B5">
              <w:fldChar w:fldCharType="begin"/>
            </w:r>
            <w:r w:rsidR="008572B5">
              <w:instrText xml:space="preserve"> REF ExitPoint \h  \* MERGEFORMAT </w:instrText>
            </w:r>
            <w:r w:rsidR="008572B5">
              <w:fldChar w:fldCharType="separate"/>
            </w:r>
            <w:r w:rsidR="0011775B" w:rsidRPr="0076424C">
              <w:rPr>
                <w:b/>
              </w:rPr>
              <w:t>Exit Point</w:t>
            </w:r>
            <w:r w:rsidR="008572B5">
              <w:fldChar w:fldCharType="end"/>
            </w:r>
            <w:r w:rsidRPr="0076424C">
              <w:rPr>
                <w:b/>
              </w:rPr>
              <w:t xml:space="preserve"> </w:t>
            </w:r>
            <w:r w:rsidRPr="0076424C">
              <w:rPr>
                <w:bCs/>
              </w:rPr>
              <w:t xml:space="preserve">of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 xml:space="preserve"> </w:t>
            </w:r>
            <w:r w:rsidRPr="0076424C">
              <w:rPr>
                <w:bCs/>
              </w:rPr>
              <w:t>as the case may be</w:t>
            </w:r>
            <w:r w:rsidRPr="0076424C">
              <w:rPr>
                <w:b/>
              </w:rPr>
              <w:t>.</w:t>
            </w:r>
          </w:p>
        </w:tc>
      </w:tr>
      <w:tr w:rsidR="00314B36" w:rsidRPr="0076424C" w14:paraId="6E860FEF" w14:textId="77777777">
        <w:trPr>
          <w:cantSplit/>
        </w:trPr>
        <w:tc>
          <w:tcPr>
            <w:tcW w:w="2658" w:type="dxa"/>
          </w:tcPr>
          <w:p w14:paraId="6E860FED" w14:textId="77777777" w:rsidR="00314B36" w:rsidRPr="0076424C" w:rsidRDefault="00314B36" w:rsidP="00C623DB">
            <w:pPr>
              <w:pStyle w:val="BodyText"/>
              <w:spacing w:beforeLines="40" w:before="96" w:afterLines="40" w:after="96" w:line="240" w:lineRule="auto"/>
              <w:ind w:left="0" w:firstLine="0"/>
              <w:jc w:val="left"/>
              <w:rPr>
                <w:b/>
              </w:rPr>
            </w:pPr>
            <w:bookmarkStart w:id="55" w:name="ControlCentre"/>
            <w:r w:rsidRPr="0076424C">
              <w:rPr>
                <w:b/>
              </w:rPr>
              <w:t>Control Centre</w:t>
            </w:r>
            <w:bookmarkEnd w:id="55"/>
          </w:p>
        </w:tc>
        <w:tc>
          <w:tcPr>
            <w:tcW w:w="6675" w:type="dxa"/>
            <w:gridSpan w:val="3"/>
          </w:tcPr>
          <w:p w14:paraId="6E860FEE" w14:textId="7C2AB633" w:rsidR="00454ACB" w:rsidRPr="0076424C" w:rsidRDefault="00314B36" w:rsidP="00C623DB">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rPr>
                <w:b/>
                <w:bCs/>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p>
        </w:tc>
      </w:tr>
      <w:tr w:rsidR="00314B36" w:rsidRPr="0076424C" w14:paraId="6E860FF2" w14:textId="77777777">
        <w:trPr>
          <w:cantSplit/>
        </w:trPr>
        <w:tc>
          <w:tcPr>
            <w:tcW w:w="2658" w:type="dxa"/>
          </w:tcPr>
          <w:p w14:paraId="6E860FF0" w14:textId="77777777" w:rsidR="00314B36" w:rsidRPr="0076424C" w:rsidRDefault="00314B36" w:rsidP="00C623DB">
            <w:pPr>
              <w:pStyle w:val="BodyText"/>
              <w:spacing w:beforeLines="40" w:before="96" w:afterLines="40" w:after="96" w:line="240" w:lineRule="auto"/>
              <w:ind w:left="0" w:firstLine="0"/>
              <w:jc w:val="left"/>
              <w:rPr>
                <w:b/>
              </w:rPr>
            </w:pPr>
            <w:bookmarkStart w:id="56" w:name="_Hlt15286658"/>
            <w:bookmarkStart w:id="57" w:name="ControlPerson"/>
            <w:bookmarkEnd w:id="56"/>
            <w:r w:rsidRPr="0076424C">
              <w:rPr>
                <w:b/>
              </w:rPr>
              <w:t>Control Person</w:t>
            </w:r>
            <w:bookmarkEnd w:id="57"/>
          </w:p>
        </w:tc>
        <w:tc>
          <w:tcPr>
            <w:tcW w:w="6675" w:type="dxa"/>
            <w:gridSpan w:val="3"/>
          </w:tcPr>
          <w:p w14:paraId="6E860FF1" w14:textId="4761BA88" w:rsidR="00314B36" w:rsidRPr="0076424C" w:rsidRDefault="00314B36" w:rsidP="00C623DB">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be responsible for controlling and co-ordinating safety activities necessary to achieve </w:t>
            </w:r>
            <w:r w:rsidR="008572B5">
              <w:fldChar w:fldCharType="begin"/>
            </w:r>
            <w:r w:rsidR="008572B5">
              <w:instrText xml:space="preserve"> REF SafetyFromTheSystem \h  \* MERGEFORMAT </w:instrText>
            </w:r>
            <w:r w:rsidR="008572B5">
              <w:fldChar w:fldCharType="separate"/>
            </w:r>
            <w:r w:rsidR="0011775B" w:rsidRPr="0076424C">
              <w:rPr>
                <w:b/>
              </w:rPr>
              <w:t>Safety From The System</w:t>
            </w:r>
            <w:r w:rsidR="008572B5">
              <w:fldChar w:fldCharType="end"/>
            </w:r>
            <w:r w:rsidRPr="0076424C">
              <w:rPr>
                <w:b/>
              </w:rPr>
              <w:t>.</w:t>
            </w:r>
          </w:p>
        </w:tc>
      </w:tr>
      <w:tr w:rsidR="00314B36" w:rsidRPr="0076424C" w14:paraId="6E860FF5" w14:textId="77777777">
        <w:trPr>
          <w:cantSplit/>
        </w:trPr>
        <w:tc>
          <w:tcPr>
            <w:tcW w:w="2658" w:type="dxa"/>
          </w:tcPr>
          <w:p w14:paraId="6E860FF3" w14:textId="77777777" w:rsidR="00314B36" w:rsidRPr="0076424C" w:rsidRDefault="00314B36" w:rsidP="00C623DB">
            <w:pPr>
              <w:pStyle w:val="BodyText"/>
              <w:spacing w:beforeLines="40" w:before="96" w:afterLines="40" w:after="96" w:line="240" w:lineRule="auto"/>
              <w:ind w:left="0" w:firstLine="0"/>
              <w:jc w:val="left"/>
              <w:rPr>
                <w:b/>
              </w:rPr>
            </w:pPr>
            <w:bookmarkStart w:id="58" w:name="_Hlt15286845"/>
            <w:bookmarkStart w:id="59" w:name="ControlPhase"/>
            <w:bookmarkEnd w:id="58"/>
            <w:r w:rsidRPr="0076424C">
              <w:rPr>
                <w:b/>
              </w:rPr>
              <w:t>Control Phase</w:t>
            </w:r>
            <w:bookmarkEnd w:id="59"/>
          </w:p>
        </w:tc>
        <w:tc>
          <w:tcPr>
            <w:tcW w:w="6675" w:type="dxa"/>
            <w:gridSpan w:val="3"/>
          </w:tcPr>
          <w:p w14:paraId="6E860FF4" w14:textId="5C275359" w:rsidR="00314B36" w:rsidRPr="0076424C" w:rsidRDefault="00314B36" w:rsidP="00C623DB">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r w:rsidRPr="0076424C">
              <w:rPr>
                <w:b/>
                <w:bCs/>
                <w:noProof/>
                <w:szCs w:val="22"/>
              </w:rPr>
              <w:t xml:space="preserve"> </w:t>
            </w:r>
            <w:r w:rsidRPr="0076424C">
              <w:rPr>
                <w:noProof/>
                <w:szCs w:val="22"/>
              </w:rPr>
              <w:t xml:space="preserve">follows on from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00B940EC" w:rsidRPr="0076424C">
              <w:rPr>
                <w:noProof/>
                <w:szCs w:val="22"/>
              </w:rPr>
              <w:t xml:space="preserve"> </w:t>
            </w:r>
            <w:r w:rsidR="00760804" w:rsidRPr="0076424C">
              <w:rPr>
                <w:noProof/>
                <w:szCs w:val="22"/>
              </w:rPr>
              <w:t>and</w:t>
            </w:r>
            <w:r w:rsidRPr="0076424C">
              <w:rPr>
                <w:noProof/>
                <w:szCs w:val="22"/>
              </w:rPr>
              <w:t xml:space="preserve"> covers the period down to real time.</w:t>
            </w:r>
          </w:p>
        </w:tc>
      </w:tr>
      <w:tr w:rsidR="00314B36" w:rsidRPr="0076424C" w14:paraId="6E860FF8" w14:textId="77777777">
        <w:trPr>
          <w:cantSplit/>
        </w:trPr>
        <w:tc>
          <w:tcPr>
            <w:tcW w:w="2658" w:type="dxa"/>
          </w:tcPr>
          <w:p w14:paraId="6E860FF6" w14:textId="77777777" w:rsidR="00314B36" w:rsidRPr="0076424C" w:rsidRDefault="00314B36" w:rsidP="00C623DB">
            <w:pPr>
              <w:pStyle w:val="BodyText"/>
              <w:spacing w:beforeLines="40" w:before="96" w:afterLines="40" w:after="96" w:line="240" w:lineRule="auto"/>
              <w:ind w:left="0" w:firstLine="0"/>
              <w:jc w:val="left"/>
              <w:rPr>
                <w:b/>
              </w:rPr>
            </w:pPr>
            <w:bookmarkStart w:id="60" w:name="CUSC"/>
            <w:r w:rsidRPr="0076424C">
              <w:rPr>
                <w:b/>
              </w:rPr>
              <w:t>CUSC</w:t>
            </w:r>
            <w:bookmarkEnd w:id="60"/>
            <w:r w:rsidRPr="0076424C">
              <w:rPr>
                <w:b/>
              </w:rPr>
              <w:br/>
            </w:r>
          </w:p>
        </w:tc>
        <w:tc>
          <w:tcPr>
            <w:tcW w:w="6675" w:type="dxa"/>
            <w:gridSpan w:val="3"/>
          </w:tcPr>
          <w:p w14:paraId="6E860FF7" w14:textId="2C2F636A" w:rsidR="00314B36" w:rsidRPr="0076424C" w:rsidRDefault="00314B36" w:rsidP="00C623DB">
            <w:pPr>
              <w:pStyle w:val="BodyText"/>
              <w:spacing w:beforeLines="40" w:before="96" w:afterLines="40" w:after="96" w:line="240" w:lineRule="auto"/>
              <w:ind w:left="0" w:firstLine="0"/>
            </w:pPr>
            <w:r w:rsidRPr="0076424C">
              <w:t>Has the meaning set out in</w:t>
            </w:r>
            <w:r w:rsidR="00B940EC" w:rsidRPr="0076424C">
              <w:t xml:space="preserve"> </w:t>
            </w:r>
            <w:r w:rsidR="008572B5">
              <w:fldChar w:fldCharType="begin"/>
            </w:r>
            <w:r w:rsidR="008572B5">
              <w:instrText xml:space="preserve"> REF NGC \h  \* MERGEFORMAT </w:instrText>
            </w:r>
            <w:r w:rsidR="008572B5">
              <w:fldChar w:fldCharType="separate"/>
            </w:r>
            <w:del w:id="61" w:author="National Grid" w:date="2018-05-30T17:36:00Z">
              <w:r w:rsidR="0011775B" w:rsidRPr="0076424C" w:rsidDel="00186A88">
                <w:rPr>
                  <w:b/>
                </w:rPr>
                <w:delText>NGC</w:delText>
              </w:r>
            </w:del>
            <w:ins w:id="62" w:author="National Grid" w:date="2018-05-30T17:36:00Z">
              <w:r w:rsidR="00186A88">
                <w:rPr>
                  <w:b/>
                </w:rPr>
                <w:t>NGESO</w:t>
              </w:r>
            </w:ins>
            <w:r w:rsidR="008572B5">
              <w:fldChar w:fldCharType="end"/>
            </w:r>
            <w:r w:rsidR="00B940EC" w:rsidRPr="0076424C">
              <w:rPr>
                <w:b/>
              </w:rPr>
              <w:t>’s</w:t>
            </w:r>
            <w:r w:rsidR="00A7693E" w:rsidRPr="0076424C">
              <w:t xml:space="preserve"> </w:t>
            </w:r>
            <w:r w:rsidR="008572B5">
              <w:fldChar w:fldCharType="begin"/>
            </w:r>
            <w:r w:rsidR="008572B5">
              <w:instrText xml:space="preserve"> REF TransmissionLicence \h  \* MERGEFORMAT </w:instrText>
            </w:r>
            <w:r w:rsidR="008572B5">
              <w:fldChar w:fldCharType="separate"/>
            </w:r>
            <w:r w:rsidR="0011775B" w:rsidRPr="0076424C">
              <w:rPr>
                <w:b/>
              </w:rPr>
              <w:t>Transmission Licence</w:t>
            </w:r>
            <w:r w:rsidR="008572B5">
              <w:fldChar w:fldCharType="end"/>
            </w:r>
          </w:p>
        </w:tc>
      </w:tr>
      <w:tr w:rsidR="00314B36" w:rsidRPr="0076424C" w14:paraId="6E860FFB" w14:textId="77777777">
        <w:trPr>
          <w:cantSplit/>
        </w:trPr>
        <w:tc>
          <w:tcPr>
            <w:tcW w:w="2658" w:type="dxa"/>
          </w:tcPr>
          <w:p w14:paraId="6E860FF9" w14:textId="77777777" w:rsidR="00314B36" w:rsidRPr="0076424C" w:rsidRDefault="00314B36" w:rsidP="00C623DB">
            <w:pPr>
              <w:pStyle w:val="BodyText"/>
              <w:spacing w:beforeLines="40" w:before="96" w:afterLines="40" w:after="96" w:line="240" w:lineRule="auto"/>
              <w:ind w:left="0" w:firstLine="0"/>
              <w:jc w:val="left"/>
              <w:rPr>
                <w:b/>
              </w:rPr>
            </w:pPr>
            <w:bookmarkStart w:id="63" w:name="CUSCBilateralAgreement"/>
            <w:r w:rsidRPr="0076424C">
              <w:rPr>
                <w:b/>
              </w:rPr>
              <w:t>CUSC Bilateral Agreement</w:t>
            </w:r>
            <w:bookmarkEnd w:id="63"/>
            <w:r w:rsidRPr="0076424C">
              <w:rPr>
                <w:b/>
              </w:rPr>
              <w:br/>
            </w:r>
          </w:p>
        </w:tc>
        <w:tc>
          <w:tcPr>
            <w:tcW w:w="6675" w:type="dxa"/>
            <w:gridSpan w:val="3"/>
          </w:tcPr>
          <w:p w14:paraId="6E860FFA" w14:textId="3105AE7A" w:rsidR="00314B36" w:rsidRPr="0076424C" w:rsidRDefault="00314B36" w:rsidP="00C623DB">
            <w:pPr>
              <w:pStyle w:val="BodyText"/>
              <w:spacing w:beforeLines="40" w:before="96" w:afterLines="40" w:after="96" w:line="240" w:lineRule="auto"/>
              <w:ind w:left="0" w:firstLine="0"/>
            </w:pPr>
            <w:r w:rsidRPr="0076424C">
              <w:t xml:space="preserve">An agreement pursuant to the </w:t>
            </w:r>
            <w:r w:rsidR="008572B5">
              <w:fldChar w:fldCharType="begin"/>
            </w:r>
            <w:r w:rsidR="008572B5">
              <w:instrText xml:space="preserve"> REF CUSCFrameworkAgreement \h  \* MERGEFORMAT </w:instrText>
            </w:r>
            <w:r w:rsidR="008572B5">
              <w:fldChar w:fldCharType="separate"/>
            </w:r>
            <w:r w:rsidR="0011775B" w:rsidRPr="0076424C">
              <w:rPr>
                <w:b/>
              </w:rPr>
              <w:t>CUSC Framework Agreement</w:t>
            </w:r>
            <w:r w:rsidR="008572B5">
              <w:fldChar w:fldCharType="end"/>
            </w:r>
            <w:r w:rsidRPr="0076424C">
              <w:t xml:space="preserve"> made between</w:t>
            </w:r>
            <w:r w:rsidR="00C660C5" w:rsidRPr="0076424C">
              <w:rPr>
                <w:b/>
              </w:rPr>
              <w:t xml:space="preserve"> </w:t>
            </w:r>
            <w:r w:rsidR="008572B5">
              <w:fldChar w:fldCharType="begin"/>
            </w:r>
            <w:r w:rsidR="008572B5">
              <w:instrText xml:space="preserve"> REF NGC \h  \* MERGEFORMAT </w:instrText>
            </w:r>
            <w:r w:rsidR="008572B5">
              <w:fldChar w:fldCharType="separate"/>
            </w:r>
            <w:del w:id="64" w:author="National Grid" w:date="2018-05-30T17:36:00Z">
              <w:r w:rsidR="0011775B" w:rsidRPr="0076424C" w:rsidDel="00186A88">
                <w:rPr>
                  <w:b/>
                </w:rPr>
                <w:delText>NGC</w:delText>
              </w:r>
            </w:del>
            <w:ins w:id="65" w:author="National Grid" w:date="2018-05-30T17:36:00Z">
              <w:r w:rsidR="00186A88">
                <w:rPr>
                  <w:b/>
                </w:rPr>
                <w:t>NGESO</w:t>
              </w:r>
            </w:ins>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p>
        </w:tc>
      </w:tr>
      <w:tr w:rsidR="00314B36" w:rsidRPr="0076424C" w14:paraId="6E860FFE" w14:textId="77777777">
        <w:trPr>
          <w:cantSplit/>
        </w:trPr>
        <w:tc>
          <w:tcPr>
            <w:tcW w:w="2658" w:type="dxa"/>
          </w:tcPr>
          <w:p w14:paraId="6E860FFC" w14:textId="77777777" w:rsidR="00314B36" w:rsidRPr="0076424C" w:rsidRDefault="00314B36" w:rsidP="00C623DB">
            <w:pPr>
              <w:pStyle w:val="BodyText"/>
              <w:spacing w:beforeLines="40" w:before="96" w:afterLines="40" w:after="96" w:line="240" w:lineRule="auto"/>
              <w:ind w:left="0" w:firstLine="0"/>
              <w:jc w:val="left"/>
              <w:rPr>
                <w:b/>
              </w:rPr>
            </w:pPr>
            <w:bookmarkStart w:id="66" w:name="CUSCDisputes"/>
            <w:r w:rsidRPr="0076424C">
              <w:rPr>
                <w:b/>
              </w:rPr>
              <w:lastRenderedPageBreak/>
              <w:t>CUSC Disputes Resolution Procedure</w:t>
            </w:r>
            <w:bookmarkEnd w:id="66"/>
          </w:p>
        </w:tc>
        <w:tc>
          <w:tcPr>
            <w:tcW w:w="6675" w:type="dxa"/>
            <w:gridSpan w:val="3"/>
          </w:tcPr>
          <w:p w14:paraId="6E860FFD" w14:textId="37DDB8F0" w:rsidR="00314B36" w:rsidRPr="0076424C" w:rsidRDefault="00314B36" w:rsidP="00C623DB">
            <w:pPr>
              <w:pStyle w:val="BodyText"/>
              <w:spacing w:beforeLines="40" w:before="96" w:afterLines="40" w:after="96" w:line="240" w:lineRule="auto"/>
              <w:ind w:left="0" w:firstLine="0"/>
            </w:pPr>
            <w:r w:rsidRPr="0076424C">
              <w:t xml:space="preserve">The procedure described in </w:t>
            </w:r>
            <w:r w:rsidR="008572B5">
              <w:fldChar w:fldCharType="begin"/>
            </w:r>
            <w:r w:rsidR="008572B5">
              <w:instrText xml:space="preserve"> REF CUSC \h  \* MERGEFORMAT </w:instrText>
            </w:r>
            <w:r w:rsidR="008572B5">
              <w:fldChar w:fldCharType="separate"/>
            </w:r>
            <w:r w:rsidR="0011775B" w:rsidRPr="0076424C">
              <w:rPr>
                <w:b/>
              </w:rPr>
              <w:t>CUSC</w:t>
            </w:r>
            <w:r w:rsidR="008572B5">
              <w:fldChar w:fldCharType="end"/>
            </w:r>
            <w:r w:rsidRPr="0076424C">
              <w:t xml:space="preserve"> relating to disputes resolution.</w:t>
            </w:r>
          </w:p>
        </w:tc>
      </w:tr>
      <w:tr w:rsidR="00314B36" w:rsidRPr="0076424C" w14:paraId="6E861001" w14:textId="77777777">
        <w:trPr>
          <w:cantSplit/>
        </w:trPr>
        <w:tc>
          <w:tcPr>
            <w:tcW w:w="2658" w:type="dxa"/>
          </w:tcPr>
          <w:p w14:paraId="6E860FFF" w14:textId="03C0DB57" w:rsidR="00314B36" w:rsidRPr="0076424C" w:rsidRDefault="00314B36" w:rsidP="00C623DB">
            <w:pPr>
              <w:pStyle w:val="BodyText"/>
              <w:spacing w:beforeLines="40" w:before="96" w:afterLines="40" w:after="96" w:line="240" w:lineRule="auto"/>
              <w:ind w:left="0" w:firstLine="0"/>
              <w:jc w:val="left"/>
              <w:rPr>
                <w:b/>
              </w:rPr>
            </w:pPr>
            <w:bookmarkStart w:id="67" w:name="CUSCFrameworkAgreement"/>
            <w:r w:rsidRPr="0076424C">
              <w:rPr>
                <w:b/>
              </w:rPr>
              <w:t>CUSC Framework Agreement</w:t>
            </w:r>
            <w:bookmarkEnd w:id="67"/>
            <w:r w:rsidR="00480A29">
              <w:rPr>
                <w:b/>
              </w:rPr>
              <w:t xml:space="preserve"> </w:t>
            </w:r>
          </w:p>
        </w:tc>
        <w:tc>
          <w:tcPr>
            <w:tcW w:w="6675" w:type="dxa"/>
            <w:gridSpan w:val="3"/>
          </w:tcPr>
          <w:p w14:paraId="6E861000" w14:textId="42035769" w:rsidR="00314B36" w:rsidRPr="0076424C" w:rsidRDefault="00314B36" w:rsidP="00C623DB">
            <w:pPr>
              <w:pStyle w:val="BodyText"/>
              <w:spacing w:beforeLines="40" w:before="96" w:afterLines="40" w:after="96" w:line="240" w:lineRule="auto"/>
              <w:ind w:left="0" w:firstLine="0"/>
            </w:pPr>
            <w:bookmarkStart w:id="68" w:name="OLE_LINK6"/>
            <w:bookmarkStart w:id="69" w:name="OLE_LINK7"/>
            <w:r w:rsidRPr="0076424C">
              <w:t>Has the meaning set out in</w:t>
            </w:r>
            <w:bookmarkEnd w:id="68"/>
            <w:bookmarkEnd w:id="69"/>
            <w:r w:rsidRPr="0076424C">
              <w:t xml:space="preserve"> </w:t>
            </w:r>
            <w:r w:rsidR="008572B5">
              <w:fldChar w:fldCharType="begin"/>
            </w:r>
            <w:r w:rsidR="008572B5">
              <w:instrText xml:space="preserve"> REF NGC \h  \* MERGEFORMAT </w:instrText>
            </w:r>
            <w:r w:rsidR="008572B5">
              <w:fldChar w:fldCharType="separate"/>
            </w:r>
            <w:del w:id="70" w:author="National Grid" w:date="2018-05-30T17:36:00Z">
              <w:r w:rsidR="0011775B" w:rsidRPr="0076424C" w:rsidDel="00186A88">
                <w:rPr>
                  <w:b/>
                </w:rPr>
                <w:delText>NGC</w:delText>
              </w:r>
            </w:del>
            <w:ins w:id="71" w:author="National Grid" w:date="2018-05-30T17:36:00Z">
              <w:r w:rsidR="00186A88">
                <w:rPr>
                  <w:b/>
                </w:rPr>
                <w:t>NGESO</w:t>
              </w:r>
            </w:ins>
            <w:r w:rsidR="008572B5">
              <w:fldChar w:fldCharType="end"/>
            </w:r>
            <w:r w:rsidRPr="0076424C">
              <w:rPr>
                <w:b/>
              </w:rPr>
              <w:t>’s</w:t>
            </w:r>
            <w:r w:rsidR="009B5AAF" w:rsidRPr="0076424C">
              <w:t xml:space="preserve"> </w:t>
            </w:r>
            <w:r w:rsidR="008572B5">
              <w:fldChar w:fldCharType="begin"/>
            </w:r>
            <w:r w:rsidR="008572B5">
              <w:instrText xml:space="preserve"> REF TransmissionLicence \h  \* MERGEFORMAT </w:instrText>
            </w:r>
            <w:r w:rsidR="008572B5">
              <w:fldChar w:fldCharType="separate"/>
            </w:r>
            <w:r w:rsidR="0011775B" w:rsidRPr="0076424C">
              <w:rPr>
                <w:b/>
              </w:rPr>
              <w:t>Transmission Licence</w:t>
            </w:r>
            <w:r w:rsidR="008572B5">
              <w:fldChar w:fldCharType="end"/>
            </w:r>
            <w:r w:rsidRPr="0076424C">
              <w:rPr>
                <w:b/>
              </w:rPr>
              <w:t>.</w:t>
            </w:r>
          </w:p>
        </w:tc>
      </w:tr>
      <w:tr w:rsidR="00314B36" w:rsidRPr="0076424C" w14:paraId="6E861004" w14:textId="77777777">
        <w:trPr>
          <w:cantSplit/>
        </w:trPr>
        <w:tc>
          <w:tcPr>
            <w:tcW w:w="2658" w:type="dxa"/>
          </w:tcPr>
          <w:p w14:paraId="6E861002" w14:textId="77777777" w:rsidR="00314B36" w:rsidRPr="0076424C" w:rsidRDefault="00314B36" w:rsidP="00C623DB">
            <w:pPr>
              <w:pStyle w:val="BodyText"/>
              <w:spacing w:beforeLines="40" w:before="96" w:afterLines="40" w:after="96" w:line="240" w:lineRule="auto"/>
              <w:ind w:left="0" w:firstLine="0"/>
              <w:jc w:val="left"/>
              <w:rPr>
                <w:b/>
              </w:rPr>
            </w:pPr>
            <w:bookmarkStart w:id="72" w:name="_Hlt15287114"/>
            <w:bookmarkStart w:id="73" w:name="Customer"/>
            <w:bookmarkEnd w:id="72"/>
            <w:r w:rsidRPr="0076424C">
              <w:rPr>
                <w:b/>
              </w:rPr>
              <w:t>Customer</w:t>
            </w:r>
            <w:bookmarkEnd w:id="73"/>
          </w:p>
        </w:tc>
        <w:tc>
          <w:tcPr>
            <w:tcW w:w="6675" w:type="dxa"/>
            <w:gridSpan w:val="3"/>
          </w:tcPr>
          <w:p w14:paraId="6E861003" w14:textId="19B27EDB" w:rsidR="00314B36" w:rsidRPr="0076424C" w:rsidRDefault="00314B36" w:rsidP="00C623DB">
            <w:pPr>
              <w:pStyle w:val="BodyText"/>
              <w:spacing w:beforeLines="40" w:before="96" w:afterLines="40" w:after="96" w:line="240" w:lineRule="auto"/>
              <w:ind w:left="0" w:firstLine="0"/>
            </w:pPr>
            <w:r w:rsidRPr="0076424C">
              <w:t xml:space="preserve">Any person supplied or entitled to be supplied with electricity at any premises within </w:t>
            </w:r>
            <w:r w:rsidR="008572B5">
              <w:fldChar w:fldCharType="begin"/>
            </w:r>
            <w:r w:rsidR="008572B5">
              <w:instrText xml:space="preserve"> REF GreatBritain \h  \* MERGEFORMAT </w:instrText>
            </w:r>
            <w:r w:rsidR="008572B5">
              <w:fldChar w:fldCharType="separate"/>
            </w:r>
            <w:r w:rsidR="0011775B" w:rsidRPr="0076424C">
              <w:rPr>
                <w:b/>
              </w:rPr>
              <w:t xml:space="preserve">Great Britain </w:t>
            </w:r>
            <w:r w:rsidR="008572B5">
              <w:fldChar w:fldCharType="end"/>
            </w:r>
            <w:r w:rsidRPr="0076424C">
              <w:rPr>
                <w:bCs/>
              </w:rPr>
              <w:t>but</w:t>
            </w:r>
            <w:r w:rsidRPr="0076424C">
              <w:t xml:space="preserve"> shall not include any </w:t>
            </w:r>
            <w:bookmarkStart w:id="74" w:name="_Hlt15279901"/>
            <w:r w:rsidR="00786E2C" w:rsidRPr="0076424C">
              <w:fldChar w:fldCharType="begin"/>
            </w:r>
            <w:r w:rsidRPr="0076424C">
              <w:instrText xml:space="preserve"> HYPERLINK  \l "AEO" </w:instrText>
            </w:r>
            <w:r w:rsidR="00786E2C" w:rsidRPr="0076424C">
              <w:fldChar w:fldCharType="separate"/>
            </w:r>
            <w:bookmarkEnd w:id="74"/>
            <w:r w:rsidR="00786E2C" w:rsidRPr="0076424C">
              <w:rPr>
                <w:b/>
              </w:rPr>
              <w:fldChar w:fldCharType="begin"/>
            </w:r>
            <w:r w:rsidRPr="0076424C">
              <w:instrText xml:space="preserve"> REF AEO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Authorised Electricity Operator</w:t>
            </w:r>
            <w:r w:rsidR="00786E2C" w:rsidRPr="0076424C">
              <w:rPr>
                <w:b/>
              </w:rPr>
              <w:fldChar w:fldCharType="end"/>
            </w:r>
            <w:r w:rsidRPr="0076424C">
              <w:t xml:space="preserve"> </w:t>
            </w:r>
            <w:r w:rsidR="00786E2C" w:rsidRPr="0076424C">
              <w:fldChar w:fldCharType="end"/>
            </w:r>
            <w:r w:rsidRPr="0076424C">
              <w:t xml:space="preserve">in its capacity as such. </w:t>
            </w:r>
          </w:p>
        </w:tc>
      </w:tr>
      <w:tr w:rsidR="00314B36" w:rsidRPr="0076424C" w14:paraId="6E861007" w14:textId="77777777">
        <w:trPr>
          <w:cantSplit/>
        </w:trPr>
        <w:tc>
          <w:tcPr>
            <w:tcW w:w="2658" w:type="dxa"/>
          </w:tcPr>
          <w:p w14:paraId="6E861005" w14:textId="77777777" w:rsidR="00314B36" w:rsidRPr="0076424C" w:rsidRDefault="00314B36" w:rsidP="00C623DB">
            <w:pPr>
              <w:pStyle w:val="BodyText"/>
              <w:spacing w:beforeLines="40" w:before="96" w:afterLines="40" w:after="96" w:line="240" w:lineRule="auto"/>
              <w:ind w:left="0" w:firstLine="0"/>
              <w:jc w:val="left"/>
              <w:rPr>
                <w:b/>
              </w:rPr>
            </w:pPr>
            <w:bookmarkStart w:id="75" w:name="_Hlt54047577"/>
            <w:bookmarkStart w:id="76" w:name="CustomerWithOwnGeneration"/>
            <w:bookmarkEnd w:id="75"/>
            <w:r w:rsidRPr="0076424C">
              <w:rPr>
                <w:b/>
              </w:rPr>
              <w:t>Customer With Own Generation</w:t>
            </w:r>
            <w:bookmarkEnd w:id="76"/>
            <w:r w:rsidRPr="0076424C">
              <w:rPr>
                <w:b/>
              </w:rPr>
              <w:t xml:space="preserve"> or CWOG</w:t>
            </w:r>
          </w:p>
        </w:tc>
        <w:tc>
          <w:tcPr>
            <w:tcW w:w="6675" w:type="dxa"/>
            <w:gridSpan w:val="3"/>
          </w:tcPr>
          <w:p w14:paraId="6E861006" w14:textId="152E5770" w:rsidR="00314B36" w:rsidRPr="0076424C" w:rsidRDefault="00314B36" w:rsidP="00C623DB">
            <w:pPr>
              <w:pStyle w:val="BodyText"/>
              <w:spacing w:beforeLines="40" w:before="96" w:afterLines="40" w:after="96" w:line="240" w:lineRule="auto"/>
              <w:ind w:left="0" w:firstLine="0"/>
            </w:pPr>
            <w:r w:rsidRPr="0076424C">
              <w:t xml:space="preserve">A </w:t>
            </w:r>
            <w:hyperlink w:anchor="Customer" w:history="1">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hyperlink>
            <w:r w:rsidRPr="0076424C">
              <w:t xml:space="preserve"> with one or more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b/>
              </w:rPr>
              <w:t>s</w:t>
            </w:r>
            <w:r w:rsidRPr="0076424C">
              <w:t xml:space="preserve"> connected to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providing all or part of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for the transport of any surplus of electricity being exported.</w:t>
            </w:r>
          </w:p>
        </w:tc>
      </w:tr>
      <w:tr w:rsidR="00314B36" w:rsidRPr="0076424C" w14:paraId="6E86100B" w14:textId="77777777">
        <w:trPr>
          <w:cantSplit/>
        </w:trPr>
        <w:tc>
          <w:tcPr>
            <w:tcW w:w="2658" w:type="dxa"/>
          </w:tcPr>
          <w:p w14:paraId="6E861008" w14:textId="77777777" w:rsidR="00314B36" w:rsidRPr="0076424C" w:rsidRDefault="00314B36" w:rsidP="00C623DB">
            <w:pPr>
              <w:pStyle w:val="BodyText"/>
              <w:spacing w:beforeLines="40" w:before="96" w:afterLines="40" w:after="96" w:line="240" w:lineRule="auto"/>
              <w:ind w:left="0" w:firstLine="0"/>
              <w:jc w:val="left"/>
              <w:rPr>
                <w:b/>
              </w:rPr>
            </w:pPr>
            <w:bookmarkStart w:id="77" w:name="DCConverter"/>
            <w:r w:rsidRPr="0076424C">
              <w:rPr>
                <w:b/>
              </w:rPr>
              <w:t>DC Converter</w:t>
            </w:r>
            <w:bookmarkEnd w:id="77"/>
          </w:p>
        </w:tc>
        <w:tc>
          <w:tcPr>
            <w:tcW w:w="6675" w:type="dxa"/>
            <w:gridSpan w:val="3"/>
          </w:tcPr>
          <w:p w14:paraId="6E86100A" w14:textId="035673E0" w:rsidR="00A725F7" w:rsidRPr="00441643" w:rsidRDefault="00314B36" w:rsidP="00C623DB">
            <w:pPr>
              <w:pStyle w:val="BodyText"/>
              <w:spacing w:beforeLines="40" w:before="96" w:afterLines="40" w:after="96" w:line="240" w:lineRule="auto"/>
              <w:ind w:left="0" w:firstLine="0"/>
              <w:rPr>
                <w:szCs w:val="22"/>
                <w:lang w:val="en-US"/>
              </w:rPr>
            </w:pPr>
            <w:r w:rsidRPr="0076424C">
              <w:rPr>
                <w:szCs w:val="22"/>
                <w:lang w:val="en-US"/>
              </w:rPr>
              <w:t xml:space="preserve">Any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rPr>
                <w:b/>
                <w:bCs/>
                <w:szCs w:val="22"/>
                <w:lang w:val="en-US"/>
              </w:rPr>
              <w:t xml:space="preserve"> </w:t>
            </w:r>
            <w:r w:rsidRPr="0076424C">
              <w:rPr>
                <w:szCs w:val="22"/>
                <w:lang w:val="en-US"/>
              </w:rPr>
              <w:t xml:space="preserve">used to convert alternating current electricity to direct current electricity, or </w:t>
            </w:r>
            <w:r w:rsidR="00760804" w:rsidRPr="0076424C">
              <w:rPr>
                <w:szCs w:val="22"/>
                <w:lang w:val="en-US"/>
              </w:rPr>
              <w:t>vice versa</w:t>
            </w:r>
            <w:r w:rsidRPr="0076424C">
              <w:rPr>
                <w:szCs w:val="22"/>
                <w:lang w:val="en-US"/>
              </w:rPr>
              <w:t xml:space="preserve">.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76424C">
              <w:rPr>
                <w:szCs w:val="22"/>
                <w:lang w:val="en-US"/>
              </w:rPr>
              <w:t xml:space="preserve"> </w:t>
            </w:r>
            <w:r w:rsidRPr="0076424C">
              <w:rPr>
                <w:szCs w:val="22"/>
                <w:lang w:val="en-US"/>
              </w:rPr>
              <w:t xml:space="preserve">In a bipolar arrangement, a </w:t>
            </w:r>
            <w:r w:rsidR="008572B5">
              <w:fldChar w:fldCharType="begin"/>
            </w:r>
            <w:r w:rsidR="008572B5">
              <w:instrText xml:space="preserve"> REF DCConverter \h  \* MERGEFORMAT </w:instrText>
            </w:r>
            <w:r w:rsidR="008572B5">
              <w:fldChar w:fldCharType="separate"/>
            </w:r>
            <w:r w:rsidR="0011775B" w:rsidRPr="0076424C">
              <w:rPr>
                <w:b/>
              </w:rPr>
              <w:t>DC Converter</w:t>
            </w:r>
            <w:r w:rsidR="008572B5">
              <w:fldChar w:fldCharType="end"/>
            </w:r>
            <w:r w:rsidRPr="0076424C">
              <w:rPr>
                <w:szCs w:val="22"/>
                <w:lang w:val="en-US"/>
              </w:rPr>
              <w:t xml:space="preserve"> represents the bipolar configuration.</w:t>
            </w:r>
          </w:p>
        </w:tc>
      </w:tr>
      <w:tr w:rsidR="00314B36" w:rsidRPr="0076424C" w14:paraId="6E86100E" w14:textId="77777777">
        <w:trPr>
          <w:cantSplit/>
        </w:trPr>
        <w:tc>
          <w:tcPr>
            <w:tcW w:w="2658" w:type="dxa"/>
          </w:tcPr>
          <w:p w14:paraId="6E86100C" w14:textId="77777777" w:rsidR="00314B36" w:rsidRPr="0076424C" w:rsidRDefault="00314B36" w:rsidP="00C623DB">
            <w:pPr>
              <w:pStyle w:val="BodyText"/>
              <w:spacing w:beforeLines="40" w:before="96" w:afterLines="40" w:after="96" w:line="240" w:lineRule="auto"/>
              <w:ind w:left="0" w:firstLine="0"/>
              <w:jc w:val="left"/>
              <w:rPr>
                <w:b/>
              </w:rPr>
            </w:pPr>
            <w:bookmarkStart w:id="78" w:name="_Hlt15287559"/>
            <w:bookmarkStart w:id="79" w:name="DNOsSystem"/>
            <w:bookmarkEnd w:id="78"/>
            <w:r w:rsidRPr="0076424C">
              <w:rPr>
                <w:b/>
              </w:rPr>
              <w:t>DNO’s Distribution System</w:t>
            </w:r>
            <w:bookmarkEnd w:id="79"/>
          </w:p>
        </w:tc>
        <w:tc>
          <w:tcPr>
            <w:tcW w:w="6675" w:type="dxa"/>
            <w:gridSpan w:val="3"/>
          </w:tcPr>
          <w:p w14:paraId="6E86100D" w14:textId="1CE9EFB2" w:rsidR="00314B36" w:rsidRPr="0076424C" w:rsidRDefault="00314B36"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consisting (wholly or mainly) of electric lines owned or operated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b/>
              </w:rPr>
              <w:t xml:space="preserve">s </w:t>
            </w:r>
            <w:r w:rsidRPr="0076424C">
              <w:t xml:space="preserve">or other </w:t>
            </w:r>
            <w:r w:rsidR="008572B5">
              <w:fldChar w:fldCharType="begin"/>
            </w:r>
            <w:r w:rsidR="008572B5">
              <w:instrText xml:space="preserve"> REF EntryPoint \h  \* MERGEFORMAT </w:instrText>
            </w:r>
            <w:r w:rsidR="008572B5">
              <w:fldChar w:fldCharType="separate"/>
            </w:r>
            <w:r w:rsidR="0011775B" w:rsidRPr="0076424C">
              <w:rPr>
                <w:b/>
              </w:rPr>
              <w:t>Entry Point</w:t>
            </w:r>
            <w:r w:rsidR="008572B5">
              <w:fldChar w:fldCharType="end"/>
            </w:r>
            <w:r w:rsidRPr="0076424C">
              <w:rPr>
                <w:b/>
              </w:rPr>
              <w:t>s</w:t>
            </w:r>
            <w:r w:rsidRPr="0076424C">
              <w:t xml:space="preserve">  to the points of delivery to </w:t>
            </w:r>
            <w:r w:rsidRPr="0076424C">
              <w:rPr>
                <w:b/>
              </w:rPr>
              <w:t>Customer</w:t>
            </w:r>
            <w:r w:rsidRPr="0076424C">
              <w:t xml:space="preserve">s or </w:t>
            </w:r>
            <w:r w:rsidR="008572B5">
              <w:fldChar w:fldCharType="begin"/>
            </w:r>
            <w:r w:rsidR="008572B5">
              <w:instrText xml:space="preserve"> REF AEO \h  \* MERGEFORMAT </w:instrText>
            </w:r>
            <w:r w:rsidR="008572B5">
              <w:fldChar w:fldCharType="separate"/>
            </w:r>
            <w:r w:rsidR="0011775B" w:rsidRPr="0076424C">
              <w:rPr>
                <w:b/>
              </w:rPr>
              <w:t>Authorised Electricity Operator</w:t>
            </w:r>
            <w:r w:rsidR="008572B5">
              <w:fldChar w:fldCharType="end"/>
            </w:r>
            <w:r w:rsidRPr="0076424C">
              <w:rPr>
                <w:b/>
              </w:rPr>
              <w:t>s</w:t>
            </w:r>
            <w:r w:rsidRPr="0076424C">
              <w:t xml:space="preserve">, or any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within </w:t>
            </w:r>
            <w:r w:rsidR="008572B5">
              <w:fldChar w:fldCharType="begin"/>
            </w:r>
            <w:r w:rsidR="008572B5">
              <w:instrText xml:space="preserve"> REF GreatBritain \h  \* MERGEFORMAT </w:instrText>
            </w:r>
            <w:r w:rsidR="008572B5">
              <w:fldChar w:fldCharType="separate"/>
            </w:r>
            <w:r w:rsidR="0011775B" w:rsidRPr="0076424C">
              <w:rPr>
                <w:b/>
              </w:rPr>
              <w:t xml:space="preserve">Great Britain </w:t>
            </w:r>
            <w:r w:rsidR="008572B5">
              <w:fldChar w:fldCharType="end"/>
            </w:r>
            <w:r w:rsidR="0045266C" w:rsidRPr="0076424C">
              <w:rPr>
                <w:bCs/>
              </w:rPr>
              <w:t xml:space="preserve">and </w:t>
            </w:r>
            <w:r w:rsidR="008572B5">
              <w:fldChar w:fldCharType="begin"/>
            </w:r>
            <w:r w:rsidR="008572B5">
              <w:instrText xml:space="preserve"> REF Offhsore \h  \* MERGEFORMAT </w:instrText>
            </w:r>
            <w:r w:rsidR="008572B5">
              <w:fldChar w:fldCharType="separate"/>
            </w:r>
            <w:r w:rsidR="0011775B" w:rsidRPr="0076424C">
              <w:rPr>
                <w:b/>
              </w:rPr>
              <w:t>Offshore</w:t>
            </w:r>
            <w:r w:rsidR="008572B5">
              <w:fldChar w:fldCharType="end"/>
            </w:r>
            <w:r w:rsidR="00815371" w:rsidRPr="0076424C">
              <w:rPr>
                <w:b/>
                <w:bCs/>
              </w:rPr>
              <w:t xml:space="preserve"> </w:t>
            </w:r>
            <w:r w:rsidRPr="0076424C">
              <w:t xml:space="preserve">in its capacity as operator of the licensee’s </w:t>
            </w:r>
            <w:r w:rsidR="008572B5">
              <w:fldChar w:fldCharType="begin"/>
            </w:r>
            <w:r w:rsidR="008572B5">
              <w:instrText xml:space="preserve"> REF TransmissionSystem \h  \* MERGEFORMAT </w:instrText>
            </w:r>
            <w:r w:rsidR="008572B5">
              <w:fldChar w:fldCharType="separate"/>
            </w:r>
            <w:r w:rsidR="0011775B" w:rsidRPr="0076424C">
              <w:rPr>
                <w:b/>
              </w:rPr>
              <w:t>Transmission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1A5617" w:rsidRPr="0076424C">
              <w:rPr>
                <w:b/>
                <w:bCs/>
              </w:rPr>
              <w:t xml:space="preserve"> </w:t>
            </w:r>
            <w:r w:rsidRPr="0076424C">
              <w:t xml:space="preserve">and includes any </w:t>
            </w:r>
            <w:r w:rsidR="008572B5">
              <w:fldChar w:fldCharType="begin"/>
            </w:r>
            <w:r w:rsidR="008572B5">
              <w:instrText xml:space="preserve"> REF RTA \h  \* MERGEFORMAT </w:instrText>
            </w:r>
            <w:r w:rsidR="008572B5">
              <w:fldChar w:fldCharType="separate"/>
            </w:r>
            <w:r w:rsidR="0011775B" w:rsidRPr="0076424C">
              <w:rPr>
                <w:b/>
              </w:rPr>
              <w:t>Remote Transmission Assets</w:t>
            </w:r>
            <w:r w:rsidR="008572B5">
              <w:fldChar w:fldCharType="end"/>
            </w:r>
            <w:r w:rsidRPr="0076424C">
              <w:t xml:space="preserve"> (owned by a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within </w:t>
            </w:r>
            <w:r w:rsidRPr="0076424C">
              <w:rPr>
                <w:b/>
                <w:bCs/>
              </w:rPr>
              <w:t>Great Britain</w:t>
            </w:r>
            <w:r w:rsidRPr="0076424C">
              <w:t xml:space="preserve">), operated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any electrical plant and meters and metering equipment owned or operated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connection with the distribution of electricity, but shall not include any part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256E55" w:rsidRPr="0076424C">
              <w:rPr>
                <w:b/>
              </w:rPr>
              <w:t xml:space="preserve"> </w:t>
            </w:r>
          </w:p>
        </w:tc>
      </w:tr>
      <w:tr w:rsidR="00314B36" w:rsidRPr="0076424C" w14:paraId="6E861011" w14:textId="77777777">
        <w:trPr>
          <w:cantSplit/>
        </w:trPr>
        <w:tc>
          <w:tcPr>
            <w:tcW w:w="2658" w:type="dxa"/>
          </w:tcPr>
          <w:p w14:paraId="6E86100F" w14:textId="77777777" w:rsidR="00314B36" w:rsidRPr="0076424C" w:rsidRDefault="00314B36" w:rsidP="00C623DB">
            <w:pPr>
              <w:pStyle w:val="BodyText"/>
              <w:spacing w:beforeLines="40" w:before="96" w:afterLines="40" w:after="96" w:line="240" w:lineRule="auto"/>
              <w:ind w:left="0" w:firstLine="0"/>
              <w:jc w:val="left"/>
              <w:rPr>
                <w:b/>
              </w:rPr>
            </w:pPr>
            <w:bookmarkStart w:id="80" w:name="DecimalWeek"/>
            <w:r w:rsidRPr="0076424C">
              <w:rPr>
                <w:b/>
              </w:rPr>
              <w:t>Decimal Week</w:t>
            </w:r>
            <w:bookmarkEnd w:id="80"/>
          </w:p>
        </w:tc>
        <w:tc>
          <w:tcPr>
            <w:tcW w:w="6675" w:type="dxa"/>
            <w:gridSpan w:val="3"/>
          </w:tcPr>
          <w:p w14:paraId="6E861010" w14:textId="0B0550D2" w:rsidR="00314B36" w:rsidRPr="0076424C" w:rsidRDefault="00314B36" w:rsidP="00C623DB">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tc>
      </w:tr>
      <w:tr w:rsidR="00314B36" w:rsidRPr="0076424C" w14:paraId="6E861014" w14:textId="77777777">
        <w:trPr>
          <w:cantSplit/>
        </w:trPr>
        <w:tc>
          <w:tcPr>
            <w:tcW w:w="2658" w:type="dxa"/>
          </w:tcPr>
          <w:p w14:paraId="6E861012" w14:textId="77777777" w:rsidR="00314B36" w:rsidRPr="0076424C" w:rsidRDefault="00314B36" w:rsidP="00C623DB">
            <w:pPr>
              <w:pStyle w:val="BodyText"/>
              <w:spacing w:beforeLines="40" w:before="96" w:afterLines="40" w:after="96" w:line="240" w:lineRule="auto"/>
              <w:ind w:left="0" w:firstLine="0"/>
              <w:jc w:val="left"/>
              <w:rPr>
                <w:b/>
              </w:rPr>
            </w:pPr>
            <w:bookmarkStart w:id="81" w:name="_Hlt15288251"/>
            <w:bookmarkStart w:id="82" w:name="Demand"/>
            <w:bookmarkEnd w:id="81"/>
            <w:r w:rsidRPr="0076424C">
              <w:rPr>
                <w:b/>
              </w:rPr>
              <w:t>Demand</w:t>
            </w:r>
            <w:bookmarkEnd w:id="82"/>
          </w:p>
        </w:tc>
        <w:tc>
          <w:tcPr>
            <w:tcW w:w="6675" w:type="dxa"/>
            <w:gridSpan w:val="3"/>
          </w:tcPr>
          <w:p w14:paraId="6E861013" w14:textId="2B856158" w:rsidR="00314B36" w:rsidRPr="0076424C" w:rsidRDefault="00314B36" w:rsidP="00C623DB">
            <w:pPr>
              <w:pStyle w:val="BodyText"/>
              <w:spacing w:beforeLines="40" w:before="96" w:afterLines="40" w:after="96" w:line="240" w:lineRule="auto"/>
              <w:ind w:left="0" w:firstLine="0"/>
            </w:pPr>
            <w:r w:rsidRPr="0076424C">
              <w:t xml:space="preserve">The demand of MW or MVAr of electricity (ie both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respectively) unless otherwise stated.</w:t>
            </w:r>
          </w:p>
        </w:tc>
      </w:tr>
      <w:tr w:rsidR="00314B36" w:rsidRPr="0076424C" w14:paraId="6E86101C" w14:textId="77777777">
        <w:trPr>
          <w:cantSplit/>
        </w:trPr>
        <w:tc>
          <w:tcPr>
            <w:tcW w:w="2658" w:type="dxa"/>
          </w:tcPr>
          <w:p w14:paraId="6E861015" w14:textId="77777777" w:rsidR="00314B36" w:rsidRPr="0076424C" w:rsidRDefault="00314B36" w:rsidP="00C623DB">
            <w:pPr>
              <w:pStyle w:val="BodyText"/>
              <w:spacing w:beforeLines="40" w:before="96" w:afterLines="40" w:after="96" w:line="240" w:lineRule="auto"/>
              <w:ind w:left="0" w:firstLine="0"/>
              <w:jc w:val="left"/>
              <w:rPr>
                <w:b/>
              </w:rPr>
            </w:pPr>
            <w:bookmarkStart w:id="83" w:name="DemandControl"/>
            <w:r w:rsidRPr="0076424C">
              <w:rPr>
                <w:b/>
              </w:rPr>
              <w:lastRenderedPageBreak/>
              <w:t>Demand Control</w:t>
            </w:r>
            <w:bookmarkEnd w:id="83"/>
          </w:p>
        </w:tc>
        <w:tc>
          <w:tcPr>
            <w:tcW w:w="6675" w:type="dxa"/>
            <w:gridSpan w:val="3"/>
          </w:tcPr>
          <w:p w14:paraId="6E861016" w14:textId="28D893F8" w:rsidR="00314B36" w:rsidRPr="0076424C" w:rsidRDefault="00314B36" w:rsidP="00EF446E">
            <w:pPr>
              <w:pStyle w:val="BodyText"/>
              <w:spacing w:after="20" w:line="240" w:lineRule="auto"/>
              <w:ind w:left="0" w:firstLine="0"/>
              <w:rPr>
                <w:noProof/>
                <w:szCs w:val="22"/>
              </w:rPr>
            </w:pPr>
            <w:r w:rsidRPr="0076424C">
              <w:rPr>
                <w:noProof/>
                <w:szCs w:val="22"/>
              </w:rPr>
              <w:t xml:space="preserve">Any or all of the following methods of achieving a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bCs/>
                <w:noProof/>
                <w:szCs w:val="22"/>
              </w:rPr>
              <w:t xml:space="preserve"> </w:t>
            </w:r>
            <w:r w:rsidRPr="0076424C">
              <w:rPr>
                <w:noProof/>
                <w:szCs w:val="22"/>
              </w:rPr>
              <w:t>reduction:</w:t>
            </w:r>
          </w:p>
          <w:p w14:paraId="6E861017" w14:textId="153D2FDD" w:rsidR="00314B36" w:rsidRPr="0076424C" w:rsidRDefault="00314B36" w:rsidP="00EF446E">
            <w:pPr>
              <w:autoSpaceDE w:val="0"/>
              <w:autoSpaceDN w:val="0"/>
              <w:adjustRightInd w:val="0"/>
              <w:spacing w:after="20"/>
              <w:ind w:left="342" w:hanging="342"/>
              <w:rPr>
                <w:noProof/>
                <w:szCs w:val="22"/>
              </w:rPr>
            </w:pPr>
            <w:r w:rsidRPr="0076424C">
              <w:rPr>
                <w:noProof/>
                <w:szCs w:val="22"/>
              </w:rPr>
              <w:t xml:space="preserve">(a)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bCs/>
                <w:noProof/>
                <w:szCs w:val="22"/>
              </w:rPr>
              <w:t xml:space="preserve"> </w:t>
            </w:r>
            <w:r w:rsidRPr="0076424C">
              <w:rPr>
                <w:noProof/>
                <w:szCs w:val="22"/>
              </w:rPr>
              <w:t xml:space="preserve">voltage reduction initiated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del w:id="84" w:author="National Grid" w:date="2018-05-30T17:36:00Z">
              <w:r w:rsidR="0011775B" w:rsidRPr="0076424C" w:rsidDel="00186A88">
                <w:rPr>
                  <w:b/>
                </w:rPr>
                <w:delText>NGC</w:delText>
              </w:r>
            </w:del>
            <w:ins w:id="85" w:author="National Grid" w:date="2018-05-30T17:36:00Z">
              <w:r w:rsidR="00186A88">
                <w:rPr>
                  <w:b/>
                </w:rPr>
                <w:t>NGESO</w:t>
              </w:r>
            </w:ins>
            <w:r w:rsidR="008572B5">
              <w:fldChar w:fldCharType="end"/>
            </w:r>
            <w:r w:rsidRPr="0076424C">
              <w:rPr>
                <w:noProof/>
                <w:szCs w:val="22"/>
              </w:rPr>
              <w:t>);</w:t>
            </w:r>
          </w:p>
          <w:p w14:paraId="6E861018" w14:textId="6761E728" w:rsidR="00314B36" w:rsidRPr="0076424C" w:rsidRDefault="00314B36" w:rsidP="00EF446E">
            <w:pPr>
              <w:autoSpaceDE w:val="0"/>
              <w:autoSpaceDN w:val="0"/>
              <w:adjustRightInd w:val="0"/>
              <w:spacing w:after="20"/>
              <w:ind w:left="417" w:hanging="450"/>
              <w:rPr>
                <w:noProof/>
                <w:szCs w:val="22"/>
              </w:rPr>
            </w:pPr>
            <w:r w:rsidRPr="0076424C">
              <w:rPr>
                <w:noProof/>
                <w:szCs w:val="22"/>
              </w:rPr>
              <w:t xml:space="preserve">(b)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bCs/>
                <w:noProof/>
                <w:szCs w:val="22"/>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bCs/>
                <w:noProof/>
                <w:szCs w:val="22"/>
              </w:rPr>
              <w:t xml:space="preserve"> </w:t>
            </w:r>
            <w:r w:rsidRPr="0076424C">
              <w:rPr>
                <w:noProof/>
                <w:szCs w:val="22"/>
              </w:rPr>
              <w:t xml:space="preserve">(other than following an instruction from </w:t>
            </w:r>
            <w:r w:rsidR="008572B5">
              <w:fldChar w:fldCharType="begin"/>
            </w:r>
            <w:r w:rsidR="008572B5">
              <w:instrText xml:space="preserve"> REF NGC \h  \* MERGEFORMAT </w:instrText>
            </w:r>
            <w:r w:rsidR="008572B5">
              <w:fldChar w:fldCharType="separate"/>
            </w:r>
            <w:del w:id="86" w:author="National Grid" w:date="2018-05-30T17:36:00Z">
              <w:r w:rsidR="0011775B" w:rsidRPr="0076424C" w:rsidDel="00186A88">
                <w:rPr>
                  <w:b/>
                </w:rPr>
                <w:delText>NGC</w:delText>
              </w:r>
            </w:del>
            <w:ins w:id="87" w:author="National Grid" w:date="2018-05-30T17:36:00Z">
              <w:r w:rsidR="00186A88">
                <w:rPr>
                  <w:b/>
                </w:rPr>
                <w:t>NGESO</w:t>
              </w:r>
            </w:ins>
            <w:r w:rsidR="008572B5">
              <w:fldChar w:fldCharType="end"/>
            </w:r>
            <w:r w:rsidRPr="0076424C">
              <w:rPr>
                <w:noProof/>
                <w:szCs w:val="22"/>
              </w:rPr>
              <w:t>);</w:t>
            </w:r>
          </w:p>
          <w:p w14:paraId="6E861019" w14:textId="31EDDA60" w:rsidR="00314B36" w:rsidRPr="0076424C" w:rsidRDefault="00314B36" w:rsidP="00EF446E">
            <w:pPr>
              <w:autoSpaceDE w:val="0"/>
              <w:autoSpaceDN w:val="0"/>
              <w:adjustRightInd w:val="0"/>
              <w:spacing w:after="20"/>
              <w:rPr>
                <w:noProof/>
                <w:szCs w:val="22"/>
              </w:rPr>
            </w:pPr>
            <w:r w:rsidRPr="0076424C">
              <w:rPr>
                <w:noProof/>
                <w:szCs w:val="22"/>
              </w:rPr>
              <w:t xml:space="preserve">(c)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bCs/>
                <w:noProof/>
                <w:szCs w:val="22"/>
              </w:rPr>
              <w:t xml:space="preserve"> </w:t>
            </w:r>
            <w:r w:rsidRPr="0076424C">
              <w:rPr>
                <w:noProof/>
                <w:szCs w:val="22"/>
              </w:rPr>
              <w:t xml:space="preserve">reduction instructed by </w:t>
            </w:r>
            <w:r w:rsidR="008572B5">
              <w:fldChar w:fldCharType="begin"/>
            </w:r>
            <w:r w:rsidR="008572B5">
              <w:instrText xml:space="preserve"> REF NGC \h  \* MERGEFORMAT </w:instrText>
            </w:r>
            <w:r w:rsidR="008572B5">
              <w:fldChar w:fldCharType="separate"/>
            </w:r>
            <w:del w:id="88" w:author="National Grid" w:date="2018-05-30T17:36:00Z">
              <w:r w:rsidR="0011775B" w:rsidRPr="0076424C" w:rsidDel="00186A88">
                <w:rPr>
                  <w:b/>
                </w:rPr>
                <w:delText>NGC</w:delText>
              </w:r>
            </w:del>
            <w:ins w:id="89" w:author="National Grid" w:date="2018-05-30T17:36:00Z">
              <w:r w:rsidR="00186A88">
                <w:rPr>
                  <w:b/>
                </w:rPr>
                <w:t>NGESO</w:t>
              </w:r>
            </w:ins>
            <w:r w:rsidR="008572B5">
              <w:fldChar w:fldCharType="end"/>
            </w:r>
            <w:r w:rsidRPr="0076424C">
              <w:rPr>
                <w:noProof/>
                <w:szCs w:val="22"/>
              </w:rPr>
              <w:t>;</w:t>
            </w:r>
          </w:p>
          <w:p w14:paraId="6E86101A" w14:textId="096A2A63" w:rsidR="00314B36" w:rsidRPr="0076424C" w:rsidRDefault="00314B36" w:rsidP="00EF446E">
            <w:pPr>
              <w:autoSpaceDE w:val="0"/>
              <w:autoSpaceDN w:val="0"/>
              <w:adjustRightInd w:val="0"/>
              <w:spacing w:after="20"/>
              <w:rPr>
                <w:noProof/>
                <w:szCs w:val="22"/>
              </w:rPr>
            </w:pPr>
            <w:r w:rsidRPr="0076424C">
              <w:rPr>
                <w:noProof/>
                <w:szCs w:val="22"/>
              </w:rPr>
              <w:t xml:space="preserve">(d) automatic low frequency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noProof/>
                <w:szCs w:val="22"/>
              </w:rPr>
              <w:t xml:space="preserve"> disconnection;</w:t>
            </w:r>
          </w:p>
          <w:p w14:paraId="6E86101B" w14:textId="32173DA8" w:rsidR="00314B36" w:rsidRPr="0076424C" w:rsidRDefault="00314B36" w:rsidP="00EF446E">
            <w:pPr>
              <w:pStyle w:val="BodyText"/>
              <w:spacing w:beforeLines="40" w:before="96" w:after="40" w:line="240" w:lineRule="auto"/>
              <w:ind w:left="0" w:firstLine="0"/>
            </w:pPr>
            <w:r w:rsidRPr="0076424C">
              <w:rPr>
                <w:noProof/>
                <w:szCs w:val="22"/>
              </w:rPr>
              <w:t xml:space="preserve">(e) emergency manual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noProof/>
                <w:szCs w:val="22"/>
              </w:rPr>
              <w:t xml:space="preserve"> disconnection</w:t>
            </w:r>
          </w:p>
        </w:tc>
      </w:tr>
      <w:tr w:rsidR="00314B36" w:rsidRPr="0076424C" w14:paraId="6E86101F" w14:textId="77777777">
        <w:trPr>
          <w:cantSplit/>
        </w:trPr>
        <w:tc>
          <w:tcPr>
            <w:tcW w:w="2658" w:type="dxa"/>
          </w:tcPr>
          <w:p w14:paraId="6E86101D" w14:textId="77777777" w:rsidR="00314B36" w:rsidRPr="0076424C" w:rsidRDefault="00314B36" w:rsidP="00C623DB">
            <w:pPr>
              <w:pStyle w:val="BodyText"/>
              <w:spacing w:beforeLines="40" w:before="96" w:afterLines="40" w:after="96" w:line="240" w:lineRule="auto"/>
              <w:ind w:left="0" w:firstLine="0"/>
              <w:jc w:val="left"/>
              <w:rPr>
                <w:b/>
              </w:rPr>
            </w:pPr>
            <w:bookmarkStart w:id="90" w:name="DemandControlNotificationLevel"/>
            <w:r w:rsidRPr="0076424C">
              <w:rPr>
                <w:b/>
                <w:noProof/>
              </w:rPr>
              <w:t>Demand Control Notification Level</w:t>
            </w:r>
            <w:bookmarkEnd w:id="90"/>
          </w:p>
        </w:tc>
        <w:tc>
          <w:tcPr>
            <w:tcW w:w="6675" w:type="dxa"/>
            <w:gridSpan w:val="3"/>
          </w:tcPr>
          <w:p w14:paraId="6E86101E" w14:textId="0CDF5D7C" w:rsidR="00314B36" w:rsidRPr="0076424C" w:rsidRDefault="00314B36" w:rsidP="00C623DB">
            <w:pPr>
              <w:pStyle w:val="BodyText"/>
              <w:spacing w:beforeLines="40" w:before="96" w:afterLines="40" w:after="96" w:line="240" w:lineRule="auto"/>
              <w:ind w:left="0" w:firstLine="0"/>
              <w:jc w:val="left"/>
            </w:pPr>
            <w:r w:rsidRPr="0076424C">
              <w:rPr>
                <w:noProof/>
                <w:szCs w:val="22"/>
              </w:rPr>
              <w:t xml:space="preserve">The level above which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bCs/>
                <w:noProof/>
                <w:szCs w:val="22"/>
              </w:rPr>
              <w:t xml:space="preserve"> </w:t>
            </w:r>
            <w:r w:rsidRPr="0076424C">
              <w:rPr>
                <w:noProof/>
                <w:szCs w:val="22"/>
              </w:rPr>
              <w:t xml:space="preserve">has to notify </w:t>
            </w:r>
            <w:r w:rsidR="008572B5">
              <w:fldChar w:fldCharType="begin"/>
            </w:r>
            <w:r w:rsidR="008572B5">
              <w:instrText xml:space="preserve"> REF NGC \h  \* MERGEFORMAT </w:instrText>
            </w:r>
            <w:r w:rsidR="008572B5">
              <w:fldChar w:fldCharType="separate"/>
            </w:r>
            <w:del w:id="91" w:author="National Grid" w:date="2018-05-30T17:36:00Z">
              <w:r w:rsidR="0011775B" w:rsidRPr="0076424C" w:rsidDel="00186A88">
                <w:rPr>
                  <w:b/>
                </w:rPr>
                <w:delText>NGC</w:delText>
              </w:r>
            </w:del>
            <w:ins w:id="92" w:author="National Grid" w:date="2018-05-30T17:36:00Z">
              <w:r w:rsidR="00186A88">
                <w:rPr>
                  <w:b/>
                </w:rPr>
                <w:t>NGESO</w:t>
              </w:r>
            </w:ins>
            <w:r w:rsidR="008572B5">
              <w:fldChar w:fldCharType="end"/>
            </w:r>
            <w:r w:rsidR="00C47865" w:rsidRPr="0076424C">
              <w:rPr>
                <w:b/>
                <w:bCs/>
                <w:noProof/>
                <w:szCs w:val="22"/>
              </w:rPr>
              <w:t xml:space="preserve"> </w:t>
            </w:r>
            <w:r w:rsidRPr="0076424C">
              <w:rPr>
                <w:noProof/>
                <w:szCs w:val="22"/>
              </w:rPr>
              <w:t xml:space="preserve">of its proposed or achieved use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bCs/>
                <w:noProof/>
                <w:szCs w:val="22"/>
              </w:rPr>
              <w:t xml:space="preserve"> </w:t>
            </w:r>
            <w:r w:rsidRPr="0076424C">
              <w:rPr>
                <w:noProof/>
                <w:szCs w:val="22"/>
              </w:rPr>
              <w:t>which is 12 MW in England and Wales and 5 MW in Scotland.</w:t>
            </w:r>
          </w:p>
        </w:tc>
      </w:tr>
      <w:tr w:rsidR="00314B36" w:rsidRPr="0076424C" w14:paraId="6E861023" w14:textId="77777777">
        <w:trPr>
          <w:cantSplit/>
        </w:trPr>
        <w:tc>
          <w:tcPr>
            <w:tcW w:w="2658" w:type="dxa"/>
          </w:tcPr>
          <w:p w14:paraId="6E861020" w14:textId="77777777" w:rsidR="00314B36" w:rsidRPr="0076424C" w:rsidRDefault="00314B36" w:rsidP="00C623DB">
            <w:pPr>
              <w:spacing w:beforeLines="40" w:before="96" w:afterLines="40" w:after="96"/>
              <w:ind w:left="0" w:firstLine="0"/>
              <w:jc w:val="left"/>
              <w:rPr>
                <w:b/>
              </w:rPr>
            </w:pPr>
            <w:bookmarkStart w:id="93" w:name="_Hlt41033384"/>
            <w:bookmarkStart w:id="94" w:name="DPD"/>
            <w:bookmarkEnd w:id="93"/>
            <w:r w:rsidRPr="0076424C">
              <w:rPr>
                <w:b/>
              </w:rPr>
              <w:t>Detailed Planning Data</w:t>
            </w:r>
            <w:bookmarkEnd w:id="94"/>
            <w:r w:rsidRPr="0076424C">
              <w:rPr>
                <w:b/>
              </w:rPr>
              <w:br/>
              <w:t>(</w:t>
            </w:r>
            <w:bookmarkStart w:id="95" w:name="_Hlt41030871"/>
            <w:bookmarkStart w:id="96" w:name="DPDa"/>
            <w:bookmarkEnd w:id="95"/>
            <w:r w:rsidRPr="0076424C">
              <w:rPr>
                <w:b/>
              </w:rPr>
              <w:t>DPD</w:t>
            </w:r>
            <w:bookmarkEnd w:id="96"/>
            <w:r w:rsidRPr="0076424C">
              <w:rPr>
                <w:b/>
              </w:rPr>
              <w:t>)</w:t>
            </w:r>
          </w:p>
          <w:p w14:paraId="6E861021"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2" w14:textId="60343B32" w:rsidR="00314B36" w:rsidRPr="0076424C" w:rsidRDefault="00314B36" w:rsidP="00C623DB">
            <w:pPr>
              <w:pStyle w:val="BodyText"/>
              <w:spacing w:beforeLines="40" w:before="96" w:afterLines="40" w:after="96" w:line="240" w:lineRule="auto"/>
              <w:ind w:left="0" w:firstLine="0"/>
            </w:pPr>
            <w:r w:rsidRPr="0076424C">
              <w:t xml:space="preserve">Detailed additional data which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requires under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in support of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w:t>
            </w:r>
          </w:p>
        </w:tc>
      </w:tr>
      <w:tr w:rsidR="00314B36" w:rsidRPr="0076424C" w14:paraId="6E861029" w14:textId="77777777">
        <w:trPr>
          <w:cantSplit/>
        </w:trPr>
        <w:tc>
          <w:tcPr>
            <w:tcW w:w="2658" w:type="dxa"/>
          </w:tcPr>
          <w:p w14:paraId="6E861024" w14:textId="77777777" w:rsidR="00314B36" w:rsidRPr="0076424C" w:rsidRDefault="00314B36" w:rsidP="00C623DB">
            <w:pPr>
              <w:spacing w:beforeLines="40" w:before="96" w:afterLines="40" w:after="96"/>
              <w:jc w:val="left"/>
              <w:rPr>
                <w:b/>
              </w:rPr>
            </w:pPr>
            <w:bookmarkStart w:id="97" w:name="DistributionBusiness"/>
            <w:r w:rsidRPr="0076424C">
              <w:rPr>
                <w:b/>
              </w:rPr>
              <w:t>Distribution Business</w:t>
            </w:r>
            <w:bookmarkEnd w:id="97"/>
          </w:p>
          <w:p w14:paraId="6E861025" w14:textId="77777777" w:rsidR="00314B36" w:rsidRPr="0076424C" w:rsidRDefault="00314B36" w:rsidP="00C623DB">
            <w:pPr>
              <w:pStyle w:val="BodyText"/>
              <w:spacing w:beforeLines="40" w:before="96" w:afterLines="40" w:after="96" w:line="240" w:lineRule="auto"/>
              <w:ind w:left="0" w:firstLine="0"/>
              <w:jc w:val="left"/>
              <w:rPr>
                <w:b/>
              </w:rPr>
            </w:pPr>
          </w:p>
        </w:tc>
        <w:tc>
          <w:tcPr>
            <w:tcW w:w="6675" w:type="dxa"/>
            <w:gridSpan w:val="3"/>
          </w:tcPr>
          <w:p w14:paraId="6E861026" w14:textId="42643312" w:rsidR="00314B36" w:rsidRPr="0076424C" w:rsidRDefault="00314B36" w:rsidP="008D30AE">
            <w:pPr>
              <w:tabs>
                <w:tab w:val="left" w:pos="0"/>
              </w:tabs>
              <w:spacing w:after="20"/>
              <w:ind w:left="34" w:firstLine="0"/>
            </w:pPr>
            <w:r w:rsidRPr="0076424C">
              <w:t xml:space="preserve">The authorised business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any affiliate or related undertaking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(whether the business is undertaken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another licence holder), comprising:</w:t>
            </w:r>
          </w:p>
          <w:p w14:paraId="6E861027" w14:textId="2BF1C21A" w:rsidR="00314B36" w:rsidRPr="0076424C" w:rsidRDefault="00314B36" w:rsidP="008D30AE">
            <w:pPr>
              <w:spacing w:after="20"/>
              <w:ind w:left="34" w:firstLine="0"/>
            </w:pPr>
            <w:r w:rsidRPr="0076424C">
              <w:t xml:space="preserve">(a) the distribution of electricity through the </w:t>
            </w:r>
            <w:bookmarkStart w:id="98" w:name="_Hlt15287555"/>
            <w:r w:rsidR="00786E2C" w:rsidRPr="0076424C">
              <w:fldChar w:fldCharType="begin"/>
            </w:r>
            <w:r w:rsidRPr="0076424C">
              <w:instrText xml:space="preserve"> HYPERLINK  \l "DNOsDistributionSystem" </w:instrText>
            </w:r>
            <w:r w:rsidR="00786E2C" w:rsidRPr="0076424C">
              <w:fldChar w:fldCharType="separate"/>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00786E2C" w:rsidRPr="0076424C">
              <w:fldChar w:fldCharType="end"/>
            </w:r>
            <w:bookmarkEnd w:id="98"/>
            <w:r w:rsidRPr="0076424C">
              <w:t xml:space="preserve">, including any business in providing connections to such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and</w:t>
            </w:r>
          </w:p>
          <w:p w14:paraId="6E861028" w14:textId="77777777" w:rsidR="00314B36" w:rsidRPr="0076424C" w:rsidRDefault="00314B36" w:rsidP="00C623DB">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314B36" w:rsidRPr="0076424C" w14:paraId="6E86102C" w14:textId="77777777">
        <w:trPr>
          <w:cantSplit/>
        </w:trPr>
        <w:tc>
          <w:tcPr>
            <w:tcW w:w="2658" w:type="dxa"/>
          </w:tcPr>
          <w:p w14:paraId="6E86102A" w14:textId="77777777" w:rsidR="00314B36" w:rsidRPr="0076424C" w:rsidRDefault="00314B36" w:rsidP="00C623DB">
            <w:pPr>
              <w:pStyle w:val="BodyText"/>
              <w:spacing w:beforeLines="40" w:before="96" w:afterLines="40" w:after="96" w:line="240" w:lineRule="auto"/>
              <w:ind w:left="0" w:firstLine="0"/>
              <w:jc w:val="left"/>
              <w:rPr>
                <w:b/>
              </w:rPr>
            </w:pPr>
            <w:bookmarkStart w:id="99" w:name="_Hlt2483747"/>
            <w:bookmarkStart w:id="100" w:name="DistributionCode"/>
            <w:bookmarkEnd w:id="99"/>
            <w:r w:rsidRPr="0076424C">
              <w:rPr>
                <w:b/>
              </w:rPr>
              <w:t>Distribution Code</w:t>
            </w:r>
            <w:bookmarkEnd w:id="100"/>
          </w:p>
        </w:tc>
        <w:tc>
          <w:tcPr>
            <w:tcW w:w="6675" w:type="dxa"/>
            <w:gridSpan w:val="3"/>
          </w:tcPr>
          <w:p w14:paraId="6E86102B" w14:textId="627FD02F" w:rsidR="00314B36" w:rsidRPr="0076424C" w:rsidRDefault="00314B36" w:rsidP="00C623DB">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hyperlink>
            <w:r w:rsidRPr="0076424C">
              <w:rPr>
                <w:lang w:val="en-US"/>
              </w:rPr>
              <w:t xml:space="preserve"> as revised from time to time with the approval of, or by the direction of,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lang w:val="en-US"/>
              </w:rPr>
              <w:t>.</w:t>
            </w:r>
          </w:p>
        </w:tc>
      </w:tr>
      <w:tr w:rsidR="00314B36" w:rsidRPr="0076424C" w14:paraId="6E86102F" w14:textId="77777777">
        <w:trPr>
          <w:cantSplit/>
        </w:trPr>
        <w:tc>
          <w:tcPr>
            <w:tcW w:w="2658" w:type="dxa"/>
          </w:tcPr>
          <w:p w14:paraId="6E86102D" w14:textId="77777777" w:rsidR="00314B36" w:rsidRPr="0076424C" w:rsidRDefault="00314B36" w:rsidP="00C623DB">
            <w:pPr>
              <w:pStyle w:val="BodyText"/>
              <w:spacing w:beforeLines="40" w:before="96" w:afterLines="40" w:after="96" w:line="240" w:lineRule="auto"/>
              <w:ind w:left="0" w:firstLine="0"/>
              <w:jc w:val="left"/>
              <w:rPr>
                <w:b/>
              </w:rPr>
            </w:pPr>
            <w:bookmarkStart w:id="101" w:name="_Hlt40997297"/>
            <w:bookmarkStart w:id="102" w:name="DistributionCodeReviewPanel"/>
            <w:bookmarkStart w:id="103" w:name="DCRP"/>
            <w:bookmarkEnd w:id="101"/>
            <w:r w:rsidRPr="0076424C">
              <w:rPr>
                <w:b/>
              </w:rPr>
              <w:t>Distribution Code Review Panel</w:t>
            </w:r>
            <w:bookmarkEnd w:id="102"/>
            <w:r w:rsidRPr="0076424C">
              <w:rPr>
                <w:b/>
              </w:rPr>
              <w:t xml:space="preserve"> </w:t>
            </w:r>
            <w:bookmarkEnd w:id="103"/>
            <w:r w:rsidRPr="0076424C">
              <w:rPr>
                <w:b/>
              </w:rPr>
              <w:t xml:space="preserve">or </w:t>
            </w:r>
            <w:bookmarkStart w:id="104" w:name="_Hlt40997326"/>
            <w:bookmarkStart w:id="105" w:name="Panel"/>
            <w:bookmarkEnd w:id="104"/>
            <w:r w:rsidRPr="0076424C">
              <w:rPr>
                <w:b/>
              </w:rPr>
              <w:t>Panel</w:t>
            </w:r>
            <w:bookmarkEnd w:id="105"/>
          </w:p>
        </w:tc>
        <w:tc>
          <w:tcPr>
            <w:tcW w:w="6675" w:type="dxa"/>
            <w:gridSpan w:val="3"/>
          </w:tcPr>
          <w:p w14:paraId="6E86102E" w14:textId="2E92A7B1" w:rsidR="00314B36" w:rsidRPr="0076424C" w:rsidRDefault="00314B36" w:rsidP="00C623DB">
            <w:pPr>
              <w:pStyle w:val="BodyText"/>
              <w:spacing w:beforeLines="40" w:before="96" w:afterLines="40" w:after="96" w:line="240" w:lineRule="auto"/>
              <w:ind w:left="0" w:firstLine="0"/>
              <w:rPr>
                <w:b/>
              </w:rPr>
            </w:pPr>
            <w:r w:rsidRPr="0076424C">
              <w:t xml:space="preserve">The standing body established under the </w:t>
            </w:r>
            <w:r w:rsidR="008572B5">
              <w:fldChar w:fldCharType="begin"/>
            </w:r>
            <w:r w:rsidR="008572B5">
              <w:instrText xml:space="preserve"> REF DGC \h  \* MERGEFORMAT </w:instrText>
            </w:r>
            <w:r w:rsidR="008572B5">
              <w:fldChar w:fldCharType="separate"/>
            </w:r>
            <w:r w:rsidR="0011775B" w:rsidRPr="0076424C">
              <w:rPr>
                <w:b/>
              </w:rPr>
              <w:t>Distribution General Conditions</w:t>
            </w:r>
            <w:r w:rsidR="008572B5">
              <w:fldChar w:fldCharType="end"/>
            </w:r>
            <w:r w:rsidRPr="0076424C">
              <w:rPr>
                <w:b/>
              </w:rPr>
              <w:t>.</w:t>
            </w:r>
          </w:p>
        </w:tc>
      </w:tr>
      <w:tr w:rsidR="00314B36" w:rsidRPr="0076424C" w14:paraId="6E861032" w14:textId="77777777">
        <w:trPr>
          <w:cantSplit/>
        </w:trPr>
        <w:tc>
          <w:tcPr>
            <w:tcW w:w="2658" w:type="dxa"/>
          </w:tcPr>
          <w:p w14:paraId="6E861030" w14:textId="77777777" w:rsidR="00314B36" w:rsidRPr="0076424C" w:rsidRDefault="00314B36" w:rsidP="00C623DB">
            <w:pPr>
              <w:pStyle w:val="BodyText"/>
              <w:spacing w:beforeLines="40" w:before="96" w:afterLines="40" w:after="96" w:line="240" w:lineRule="auto"/>
              <w:ind w:left="0" w:firstLine="0"/>
              <w:jc w:val="left"/>
              <w:rPr>
                <w:b/>
              </w:rPr>
            </w:pPr>
            <w:bookmarkStart w:id="106" w:name="DDRC"/>
            <w:r w:rsidRPr="0076424C">
              <w:rPr>
                <w:b/>
              </w:rPr>
              <w:t>Distribution Data Registration Code</w:t>
            </w:r>
            <w:bookmarkEnd w:id="106"/>
          </w:p>
        </w:tc>
        <w:tc>
          <w:tcPr>
            <w:tcW w:w="6675" w:type="dxa"/>
            <w:gridSpan w:val="3"/>
          </w:tcPr>
          <w:p w14:paraId="6E861031" w14:textId="574ACE06"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w:t>
            </w:r>
          </w:p>
        </w:tc>
      </w:tr>
      <w:tr w:rsidR="00314B36" w:rsidRPr="0076424C" w14:paraId="6E861035" w14:textId="77777777">
        <w:trPr>
          <w:cantSplit/>
        </w:trPr>
        <w:tc>
          <w:tcPr>
            <w:tcW w:w="2658" w:type="dxa"/>
          </w:tcPr>
          <w:p w14:paraId="6E861033" w14:textId="77777777" w:rsidR="00314B36" w:rsidRPr="0076424C" w:rsidRDefault="00314B36" w:rsidP="00C623DB">
            <w:pPr>
              <w:pStyle w:val="BodyText"/>
              <w:spacing w:beforeLines="40" w:before="96" w:afterLines="40" w:after="96" w:line="240" w:lineRule="auto"/>
              <w:ind w:left="0" w:firstLine="0"/>
              <w:jc w:val="left"/>
              <w:rPr>
                <w:b/>
              </w:rPr>
            </w:pPr>
            <w:bookmarkStart w:id="107" w:name="DGC"/>
            <w:r w:rsidRPr="0076424C">
              <w:rPr>
                <w:b/>
              </w:rPr>
              <w:t>Distribution General Conditions</w:t>
            </w:r>
            <w:bookmarkEnd w:id="107"/>
            <w:r w:rsidRPr="0076424C">
              <w:rPr>
                <w:b/>
              </w:rPr>
              <w:t xml:space="preserve"> or DGC</w:t>
            </w:r>
          </w:p>
        </w:tc>
        <w:tc>
          <w:tcPr>
            <w:tcW w:w="6675" w:type="dxa"/>
            <w:gridSpan w:val="3"/>
          </w:tcPr>
          <w:p w14:paraId="6E861034" w14:textId="2BD1A944"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which is identified as the</w:t>
            </w:r>
            <w:r w:rsidRPr="0076424C">
              <w:rPr>
                <w:b/>
              </w:rPr>
              <w:t xml:space="preserve"> </w:t>
            </w:r>
            <w:r w:rsidR="008572B5">
              <w:fldChar w:fldCharType="begin"/>
            </w:r>
            <w:r w:rsidR="008572B5">
              <w:instrText xml:space="preserve"> REF DGC \h  \* MERGEFORMAT </w:instrText>
            </w:r>
            <w:r w:rsidR="008572B5">
              <w:fldChar w:fldCharType="separate"/>
            </w:r>
            <w:r w:rsidR="0011775B" w:rsidRPr="0076424C">
              <w:rPr>
                <w:b/>
              </w:rPr>
              <w:t>Distribution General Conditions</w:t>
            </w:r>
            <w:r w:rsidR="008572B5">
              <w:fldChar w:fldCharType="end"/>
            </w:r>
            <w:r w:rsidRPr="0076424C">
              <w:rPr>
                <w:b/>
              </w:rPr>
              <w:t>.</w:t>
            </w:r>
          </w:p>
        </w:tc>
      </w:tr>
      <w:tr w:rsidR="00314B36" w:rsidRPr="0076424C" w14:paraId="6E861038" w14:textId="77777777">
        <w:trPr>
          <w:cantSplit/>
        </w:trPr>
        <w:tc>
          <w:tcPr>
            <w:tcW w:w="2658" w:type="dxa"/>
          </w:tcPr>
          <w:p w14:paraId="6E861036" w14:textId="77777777" w:rsidR="00314B36" w:rsidRPr="0076424C" w:rsidRDefault="00314B36" w:rsidP="00C623DB">
            <w:pPr>
              <w:pStyle w:val="BodyText"/>
              <w:spacing w:beforeLines="40" w:before="96" w:afterLines="40" w:after="96" w:line="240" w:lineRule="auto"/>
              <w:ind w:left="0" w:firstLine="0"/>
              <w:jc w:val="left"/>
              <w:rPr>
                <w:b/>
              </w:rPr>
            </w:pPr>
            <w:bookmarkStart w:id="108" w:name="DGD"/>
            <w:r w:rsidRPr="0076424C">
              <w:rPr>
                <w:b/>
              </w:rPr>
              <w:t>Distribution Glossary and Definitions</w:t>
            </w:r>
            <w:bookmarkEnd w:id="108"/>
          </w:p>
        </w:tc>
        <w:tc>
          <w:tcPr>
            <w:tcW w:w="6675" w:type="dxa"/>
            <w:gridSpan w:val="3"/>
          </w:tcPr>
          <w:p w14:paraId="6E861037" w14:textId="53F63A99" w:rsidR="00314B36" w:rsidRPr="0076424C" w:rsidRDefault="00314B36" w:rsidP="00C623DB">
            <w:pPr>
              <w:pStyle w:val="BodyText"/>
              <w:spacing w:beforeLines="40" w:before="96" w:afterLines="40" w:after="96" w:line="240" w:lineRule="auto"/>
              <w:ind w:left="0" w:firstLine="0"/>
            </w:pPr>
            <w:r w:rsidRPr="0076424C">
              <w:t xml:space="preserve">That portion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which is identified as 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rPr>
                <w:b/>
              </w:rPr>
              <w:t>.</w:t>
            </w:r>
          </w:p>
        </w:tc>
      </w:tr>
      <w:tr w:rsidR="00314B36" w:rsidRPr="0076424C" w14:paraId="6E86103B" w14:textId="77777777">
        <w:trPr>
          <w:cantSplit/>
        </w:trPr>
        <w:tc>
          <w:tcPr>
            <w:tcW w:w="2658" w:type="dxa"/>
          </w:tcPr>
          <w:p w14:paraId="6E861039" w14:textId="77777777" w:rsidR="00314B36" w:rsidRPr="0076424C" w:rsidRDefault="00314B36" w:rsidP="00C623DB">
            <w:pPr>
              <w:spacing w:beforeLines="40" w:before="96" w:afterLines="40" w:after="96"/>
              <w:ind w:left="0" w:firstLine="0"/>
              <w:jc w:val="left"/>
              <w:rPr>
                <w:b/>
              </w:rPr>
            </w:pPr>
            <w:bookmarkStart w:id="109" w:name="DIN"/>
            <w:r w:rsidRPr="0076424C">
              <w:rPr>
                <w:b/>
              </w:rPr>
              <w:t xml:space="preserve">Distribution Introduction </w:t>
            </w:r>
            <w:bookmarkEnd w:id="109"/>
            <w:r w:rsidRPr="0076424C">
              <w:rPr>
                <w:b/>
              </w:rPr>
              <w:t>(</w:t>
            </w:r>
            <w:smartTag w:uri="urn:schemas-microsoft-com:office:smarttags" w:element="stockticker">
              <w:r w:rsidRPr="0076424C">
                <w:rPr>
                  <w:b/>
                </w:rPr>
                <w:t>DIN</w:t>
              </w:r>
            </w:smartTag>
            <w:r w:rsidRPr="0076424C">
              <w:rPr>
                <w:b/>
              </w:rPr>
              <w:t>)</w:t>
            </w:r>
          </w:p>
        </w:tc>
        <w:tc>
          <w:tcPr>
            <w:tcW w:w="6675" w:type="dxa"/>
            <w:gridSpan w:val="3"/>
          </w:tcPr>
          <w:p w14:paraId="6E86103A" w14:textId="1C15317A" w:rsidR="00314B36" w:rsidRPr="0076424C" w:rsidRDefault="00314B36" w:rsidP="00C623DB">
            <w:pPr>
              <w:tabs>
                <w:tab w:val="left" w:pos="36"/>
              </w:tabs>
              <w:spacing w:beforeLines="40" w:before="96" w:afterLines="40" w:after="96"/>
              <w:ind w:left="36" w:firstLine="0"/>
              <w:jc w:val="left"/>
            </w:pPr>
            <w:r w:rsidRPr="0076424C">
              <w:t xml:space="preserve">That portion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314B36" w:rsidRPr="0076424C" w14:paraId="6E86103E" w14:textId="77777777">
        <w:trPr>
          <w:cantSplit/>
        </w:trPr>
        <w:tc>
          <w:tcPr>
            <w:tcW w:w="2658" w:type="dxa"/>
          </w:tcPr>
          <w:p w14:paraId="6E86103C" w14:textId="77777777" w:rsidR="00314B36" w:rsidRPr="0076424C" w:rsidRDefault="00314B36" w:rsidP="00C623DB">
            <w:pPr>
              <w:spacing w:beforeLines="40" w:before="96" w:afterLines="40" w:after="96"/>
              <w:jc w:val="left"/>
              <w:rPr>
                <w:b/>
              </w:rPr>
            </w:pPr>
            <w:bookmarkStart w:id="110" w:name="_Hlt40999007"/>
            <w:bookmarkStart w:id="111" w:name="DistributionLicence"/>
            <w:bookmarkEnd w:id="110"/>
            <w:r w:rsidRPr="0076424C">
              <w:rPr>
                <w:b/>
              </w:rPr>
              <w:t>Distribution Licence</w:t>
            </w:r>
            <w:bookmarkEnd w:id="111"/>
          </w:p>
        </w:tc>
        <w:tc>
          <w:tcPr>
            <w:tcW w:w="6675" w:type="dxa"/>
            <w:gridSpan w:val="3"/>
          </w:tcPr>
          <w:p w14:paraId="6E86103D" w14:textId="2D95F54D" w:rsidR="00314B36" w:rsidRPr="0076424C" w:rsidRDefault="00314B36" w:rsidP="00C623DB">
            <w:pPr>
              <w:pStyle w:val="BodyText"/>
              <w:spacing w:beforeLines="40" w:before="96" w:afterLines="40" w:after="96"/>
              <w:ind w:left="0" w:firstLine="0"/>
            </w:pPr>
            <w:r w:rsidRPr="0076424C">
              <w:t xml:space="preserve">A distribution licence granted under Section 6(1)(c) of the </w:t>
            </w:r>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r w:rsidRPr="0076424C">
              <w:t>.</w:t>
            </w:r>
          </w:p>
        </w:tc>
      </w:tr>
      <w:tr w:rsidR="00314B36" w:rsidRPr="0076424C" w14:paraId="6E861041" w14:textId="77777777">
        <w:trPr>
          <w:cantSplit/>
        </w:trPr>
        <w:tc>
          <w:tcPr>
            <w:tcW w:w="2658" w:type="dxa"/>
          </w:tcPr>
          <w:p w14:paraId="6E86103F" w14:textId="77777777" w:rsidR="00314B36" w:rsidRPr="0076424C" w:rsidRDefault="00314B36" w:rsidP="00C623DB">
            <w:pPr>
              <w:pStyle w:val="BodyText"/>
              <w:spacing w:beforeLines="40" w:before="96" w:afterLines="40" w:after="96" w:line="240" w:lineRule="auto"/>
              <w:ind w:left="0" w:firstLine="0"/>
              <w:jc w:val="left"/>
              <w:rPr>
                <w:b/>
              </w:rPr>
            </w:pPr>
            <w:r w:rsidRPr="0076424C">
              <w:rPr>
                <w:b/>
              </w:rPr>
              <w:t>Distribution Network Operator (</w:t>
            </w:r>
            <w:bookmarkStart w:id="112" w:name="_Hlt41055885"/>
            <w:bookmarkStart w:id="113" w:name="DNO"/>
            <w:bookmarkEnd w:id="112"/>
            <w:r w:rsidRPr="0076424C">
              <w:rPr>
                <w:b/>
              </w:rPr>
              <w:t>DNO</w:t>
            </w:r>
            <w:bookmarkEnd w:id="113"/>
            <w:r w:rsidRPr="0076424C">
              <w:rPr>
                <w:b/>
              </w:rPr>
              <w:t>)</w:t>
            </w:r>
          </w:p>
        </w:tc>
        <w:tc>
          <w:tcPr>
            <w:tcW w:w="6675" w:type="dxa"/>
            <w:gridSpan w:val="3"/>
          </w:tcPr>
          <w:p w14:paraId="6E861040" w14:textId="7EEDE297" w:rsidR="00314B36" w:rsidRPr="0076424C" w:rsidRDefault="00314B36" w:rsidP="00C623DB">
            <w:pPr>
              <w:pStyle w:val="BodyText"/>
              <w:spacing w:beforeLines="40" w:before="96" w:afterLines="40" w:after="96" w:line="240" w:lineRule="auto"/>
              <w:ind w:left="0" w:firstLine="0"/>
            </w:pPr>
            <w:r w:rsidRPr="0076424C">
              <w:rPr>
                <w:snapToGrid w:val="0"/>
              </w:rPr>
              <w:t xml:space="preserve">The person or legal entity named in Part 1 of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snapToGrid w:val="0"/>
              </w:rPr>
              <w:t xml:space="preserve"> </w:t>
            </w:r>
            <w:r w:rsidRPr="0076424C">
              <w:rPr>
                <w:snapToGrid w:val="0"/>
              </w:rPr>
              <w:t>and any permitted legal assigns or successors in title of the named party.</w:t>
            </w:r>
          </w:p>
        </w:tc>
      </w:tr>
      <w:tr w:rsidR="00314B36" w:rsidRPr="0076424C" w14:paraId="6E861044" w14:textId="77777777">
        <w:trPr>
          <w:cantSplit/>
        </w:trPr>
        <w:tc>
          <w:tcPr>
            <w:tcW w:w="2658" w:type="dxa"/>
          </w:tcPr>
          <w:p w14:paraId="6E861042" w14:textId="77777777" w:rsidR="00314B36" w:rsidRPr="0076424C" w:rsidRDefault="00314B36" w:rsidP="00C623DB">
            <w:pPr>
              <w:pStyle w:val="BodyText"/>
              <w:spacing w:beforeLines="40" w:before="96" w:afterLines="40" w:after="96" w:line="240" w:lineRule="auto"/>
              <w:ind w:left="0" w:firstLine="0"/>
              <w:jc w:val="left"/>
              <w:rPr>
                <w:b/>
              </w:rPr>
            </w:pPr>
            <w:bookmarkStart w:id="114" w:name="_Hlt41058347"/>
            <w:bookmarkStart w:id="115" w:name="DOC"/>
            <w:bookmarkEnd w:id="114"/>
            <w:r w:rsidRPr="0076424C">
              <w:rPr>
                <w:b/>
              </w:rPr>
              <w:lastRenderedPageBreak/>
              <w:t>Distribution Operating Code</w:t>
            </w:r>
            <w:bookmarkEnd w:id="115"/>
            <w:r w:rsidRPr="0076424C">
              <w:rPr>
                <w:b/>
              </w:rPr>
              <w:t xml:space="preserve"> (</w:t>
            </w:r>
            <w:smartTag w:uri="urn:schemas-microsoft-com:office:smarttags" w:element="stockticker">
              <w:r w:rsidRPr="0076424C">
                <w:rPr>
                  <w:b/>
                </w:rPr>
                <w:t>DOC</w:t>
              </w:r>
            </w:smartTag>
            <w:r w:rsidRPr="0076424C">
              <w:rPr>
                <w:b/>
              </w:rPr>
              <w:t>)</w:t>
            </w:r>
          </w:p>
        </w:tc>
        <w:tc>
          <w:tcPr>
            <w:tcW w:w="6675" w:type="dxa"/>
            <w:gridSpan w:val="3"/>
          </w:tcPr>
          <w:p w14:paraId="6E861043" w14:textId="39AC16BC"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w:t>
            </w:r>
          </w:p>
        </w:tc>
      </w:tr>
      <w:tr w:rsidR="00314B36" w:rsidRPr="0076424C" w14:paraId="6E861047" w14:textId="77777777">
        <w:trPr>
          <w:cantSplit/>
        </w:trPr>
        <w:tc>
          <w:tcPr>
            <w:tcW w:w="2658" w:type="dxa"/>
          </w:tcPr>
          <w:p w14:paraId="6E861045" w14:textId="77777777" w:rsidR="00314B36" w:rsidRPr="0076424C" w:rsidRDefault="00314B36" w:rsidP="00C623DB">
            <w:pPr>
              <w:pStyle w:val="BodyText"/>
              <w:spacing w:beforeLines="40" w:before="96" w:afterLines="40" w:after="96" w:line="240" w:lineRule="auto"/>
              <w:ind w:left="0" w:firstLine="0"/>
              <w:jc w:val="left"/>
              <w:rPr>
                <w:b/>
              </w:rPr>
            </w:pPr>
            <w:bookmarkStart w:id="116" w:name="_Hlt41010344"/>
            <w:bookmarkStart w:id="117" w:name="DPC"/>
            <w:bookmarkEnd w:id="116"/>
            <w:r w:rsidRPr="0076424C">
              <w:rPr>
                <w:b/>
              </w:rPr>
              <w:t>Distribution Planning and Connection Code</w:t>
            </w:r>
            <w:bookmarkEnd w:id="117"/>
            <w:r w:rsidRPr="0076424C">
              <w:rPr>
                <w:b/>
              </w:rPr>
              <w:t xml:space="preserve"> (DPC)</w:t>
            </w:r>
          </w:p>
        </w:tc>
        <w:tc>
          <w:tcPr>
            <w:tcW w:w="6675" w:type="dxa"/>
            <w:gridSpan w:val="3"/>
          </w:tcPr>
          <w:p w14:paraId="6E861046" w14:textId="1D6000EE" w:rsidR="00314B36" w:rsidRPr="0076424C" w:rsidRDefault="00314B36" w:rsidP="00C623DB">
            <w:pPr>
              <w:pStyle w:val="BodyText"/>
              <w:spacing w:beforeLines="40" w:before="96" w:afterLines="40" w:after="96" w:line="240" w:lineRule="auto"/>
              <w:ind w:left="0" w:firstLine="0"/>
              <w:rPr>
                <w:b/>
              </w:rPr>
            </w:pPr>
            <w:r w:rsidRPr="0076424C">
              <w:t>That portion of the</w:t>
            </w:r>
            <w:r w:rsidRPr="0076424C">
              <w:rPr>
                <w:b/>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which is identified as the</w:t>
            </w:r>
            <w:r w:rsidRPr="0076424C">
              <w:rPr>
                <w:b/>
              </w:rPr>
              <w:t xml:space="preserv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w:t>
            </w:r>
          </w:p>
        </w:tc>
      </w:tr>
      <w:tr w:rsidR="00314B36" w:rsidRPr="0076424C" w14:paraId="6E86104A" w14:textId="77777777">
        <w:trPr>
          <w:cantSplit/>
        </w:trPr>
        <w:tc>
          <w:tcPr>
            <w:tcW w:w="2658" w:type="dxa"/>
          </w:tcPr>
          <w:p w14:paraId="6E861048" w14:textId="77777777" w:rsidR="00314B36" w:rsidRPr="0076424C" w:rsidRDefault="00314B36" w:rsidP="00C623DB">
            <w:pPr>
              <w:pStyle w:val="BodyText"/>
              <w:spacing w:beforeLines="40" w:before="96" w:afterLines="40" w:after="96" w:line="240" w:lineRule="auto"/>
              <w:ind w:left="0" w:firstLine="0"/>
              <w:jc w:val="left"/>
              <w:rPr>
                <w:b/>
                <w:u w:val="single"/>
              </w:rPr>
            </w:pPr>
            <w:bookmarkStart w:id="118" w:name="_Hlt51671715"/>
            <w:bookmarkStart w:id="119" w:name="DistributionSystem"/>
            <w:bookmarkEnd w:id="118"/>
            <w:r w:rsidRPr="0076424C">
              <w:rPr>
                <w:b/>
              </w:rPr>
              <w:t>Distribution System</w:t>
            </w:r>
            <w:bookmarkEnd w:id="119"/>
          </w:p>
        </w:tc>
        <w:tc>
          <w:tcPr>
            <w:tcW w:w="6675" w:type="dxa"/>
            <w:gridSpan w:val="3"/>
          </w:tcPr>
          <w:p w14:paraId="6E861049" w14:textId="5AF206D6" w:rsidR="00314B36" w:rsidRPr="0076424C" w:rsidRDefault="00314B36" w:rsidP="00C623DB">
            <w:pPr>
              <w:pStyle w:val="BodyText"/>
              <w:spacing w:beforeLines="40" w:before="96" w:afterLines="40" w:after="96" w:line="240" w:lineRule="auto"/>
              <w:ind w:left="0" w:firstLine="0"/>
              <w:rPr>
                <w:b/>
              </w:rPr>
            </w:pPr>
            <w:r w:rsidRPr="0076424C">
              <w:t xml:space="preserve">The electrical network operated by an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w:t>
            </w:r>
          </w:p>
        </w:tc>
      </w:tr>
      <w:tr w:rsidR="00314B36" w:rsidRPr="0076424C" w14:paraId="6E86104D" w14:textId="77777777">
        <w:trPr>
          <w:cantSplit/>
        </w:trPr>
        <w:tc>
          <w:tcPr>
            <w:tcW w:w="2658" w:type="dxa"/>
          </w:tcPr>
          <w:p w14:paraId="6E86104B" w14:textId="77777777" w:rsidR="00314B36" w:rsidRPr="0076424C" w:rsidRDefault="00314B36" w:rsidP="00C623DB">
            <w:pPr>
              <w:pStyle w:val="BodyText"/>
              <w:spacing w:beforeLines="40" w:before="96" w:afterLines="40" w:after="96" w:line="240" w:lineRule="auto"/>
              <w:ind w:left="0" w:firstLine="0"/>
              <w:jc w:val="left"/>
              <w:rPr>
                <w:b/>
              </w:rPr>
            </w:pPr>
            <w:bookmarkStart w:id="120" w:name="DUoSA"/>
            <w:r w:rsidRPr="0076424C">
              <w:rPr>
                <w:b/>
              </w:rPr>
              <w:t>Distribution Use of System Agreement</w:t>
            </w:r>
            <w:bookmarkEnd w:id="120"/>
          </w:p>
        </w:tc>
        <w:tc>
          <w:tcPr>
            <w:tcW w:w="6675" w:type="dxa"/>
            <w:gridSpan w:val="3"/>
          </w:tcPr>
          <w:p w14:paraId="6E86104C" w14:textId="77777777" w:rsidR="00314B36" w:rsidRPr="0076424C" w:rsidRDefault="00314B36" w:rsidP="00C623DB">
            <w:pPr>
              <w:pStyle w:val="BodyText"/>
              <w:spacing w:beforeLines="40" w:before="96" w:afterLines="40" w:after="96" w:line="240" w:lineRule="auto"/>
              <w:ind w:left="0" w:firstLine="0"/>
            </w:pPr>
            <w:r w:rsidRPr="0076424C">
              <w:t>The standard form of agreement of that name, as amended from time to time.</w:t>
            </w:r>
          </w:p>
        </w:tc>
      </w:tr>
      <w:tr w:rsidR="00314B36" w:rsidRPr="0076424C" w14:paraId="6E861050" w14:textId="77777777">
        <w:trPr>
          <w:cantSplit/>
        </w:trPr>
        <w:tc>
          <w:tcPr>
            <w:tcW w:w="2658" w:type="dxa"/>
          </w:tcPr>
          <w:p w14:paraId="6E86104E" w14:textId="77777777" w:rsidR="00314B36" w:rsidRPr="0076424C" w:rsidRDefault="00314B36" w:rsidP="00C623DB">
            <w:pPr>
              <w:pStyle w:val="BodyText"/>
              <w:spacing w:beforeLines="40" w:before="96" w:afterLines="40" w:after="96" w:line="240" w:lineRule="auto"/>
              <w:ind w:left="0" w:firstLine="0"/>
              <w:jc w:val="left"/>
              <w:rPr>
                <w:b/>
              </w:rPr>
            </w:pPr>
            <w:bookmarkStart w:id="121" w:name="EarthingDevice"/>
            <w:r w:rsidRPr="0076424C">
              <w:rPr>
                <w:b/>
              </w:rPr>
              <w:t>Earthing Device</w:t>
            </w:r>
            <w:bookmarkEnd w:id="121"/>
          </w:p>
        </w:tc>
        <w:tc>
          <w:tcPr>
            <w:tcW w:w="6675" w:type="dxa"/>
            <w:gridSpan w:val="3"/>
          </w:tcPr>
          <w:p w14:paraId="6E86104F" w14:textId="7891F2EB" w:rsidR="00314B36" w:rsidRPr="0076424C" w:rsidRDefault="00314B36" w:rsidP="00C623DB">
            <w:pPr>
              <w:pStyle w:val="BodyText"/>
              <w:spacing w:beforeLines="40" w:before="96" w:afterLines="40" w:after="96" w:line="240" w:lineRule="auto"/>
              <w:ind w:left="0" w:firstLine="0"/>
            </w:pPr>
            <w:r w:rsidRPr="0076424C">
              <w:t xml:space="preserve">A means of providing a connection between an </w:t>
            </w:r>
            <w:r w:rsidR="008572B5">
              <w:fldChar w:fldCharType="begin"/>
            </w:r>
            <w:r w:rsidR="008572B5">
              <w:instrText xml:space="preserve"> REF Isolated \h  \* MERGEFORMAT </w:instrText>
            </w:r>
            <w:r w:rsidR="008572B5">
              <w:fldChar w:fldCharType="separate"/>
            </w:r>
            <w:r w:rsidR="0011775B" w:rsidRPr="0076424C">
              <w:rPr>
                <w:b/>
              </w:rPr>
              <w:t>Isolated</w:t>
            </w:r>
            <w:r w:rsidR="008572B5">
              <w:fldChar w:fldCharType="end"/>
            </w:r>
            <w:r w:rsidRPr="0076424C">
              <w:t xml:space="preserve"> conductor and earth.</w:t>
            </w:r>
          </w:p>
        </w:tc>
      </w:tr>
      <w:tr w:rsidR="00314B36" w:rsidRPr="0076424C" w14:paraId="6E861053" w14:textId="77777777">
        <w:trPr>
          <w:cantSplit/>
        </w:trPr>
        <w:tc>
          <w:tcPr>
            <w:tcW w:w="2658" w:type="dxa"/>
          </w:tcPr>
          <w:p w14:paraId="6E861051" w14:textId="77777777" w:rsidR="00314B36" w:rsidRPr="0076424C" w:rsidRDefault="00314B36" w:rsidP="00C623DB">
            <w:pPr>
              <w:pStyle w:val="BodyText"/>
              <w:spacing w:beforeLines="40" w:before="96" w:afterLines="40" w:after="96" w:line="240" w:lineRule="auto"/>
              <w:ind w:left="0" w:firstLine="0"/>
              <w:jc w:val="left"/>
              <w:rPr>
                <w:b/>
              </w:rPr>
            </w:pPr>
            <w:bookmarkStart w:id="122" w:name="ESR"/>
            <w:r w:rsidRPr="0076424C">
              <w:rPr>
                <w:b/>
              </w:rPr>
              <w:t xml:space="preserve">Electricity </w:t>
            </w:r>
            <w:bookmarkEnd w:id="122"/>
            <w:r w:rsidRPr="0076424C">
              <w:rPr>
                <w:b/>
              </w:rPr>
              <w:t>Safety, Quality and Continuity  Regulations</w:t>
            </w:r>
            <w:r w:rsidRPr="0076424C">
              <w:rPr>
                <w:b/>
              </w:rPr>
              <w:br/>
              <w:t>(</w:t>
            </w:r>
            <w:bookmarkStart w:id="123" w:name="_Hlt52286772"/>
            <w:bookmarkStart w:id="124" w:name="ESQCR"/>
            <w:bookmarkEnd w:id="123"/>
            <w:r w:rsidRPr="0076424C">
              <w:rPr>
                <w:b/>
              </w:rPr>
              <w:t>ESQCR</w:t>
            </w:r>
            <w:bookmarkEnd w:id="124"/>
            <w:r w:rsidRPr="0076424C">
              <w:rPr>
                <w:b/>
              </w:rPr>
              <w:t>)</w:t>
            </w:r>
          </w:p>
        </w:tc>
        <w:tc>
          <w:tcPr>
            <w:tcW w:w="6675" w:type="dxa"/>
            <w:gridSpan w:val="3"/>
          </w:tcPr>
          <w:p w14:paraId="6E861052" w14:textId="4D0601AD" w:rsidR="00314B36" w:rsidRPr="0076424C" w:rsidRDefault="00314B36" w:rsidP="00C623DB">
            <w:pPr>
              <w:pStyle w:val="BodyText"/>
              <w:spacing w:beforeLines="40" w:before="96" w:afterLines="40" w:after="96" w:line="240" w:lineRule="auto"/>
              <w:ind w:left="0" w:firstLine="0"/>
              <w:rPr>
                <w:b/>
              </w:rPr>
            </w:pPr>
            <w:r w:rsidRPr="0076424C">
              <w:t xml:space="preserve">The statutory instrument entitled The Electricity Safety, Quality and </w:t>
            </w:r>
            <w:r w:rsidR="00760804" w:rsidRPr="0076424C">
              <w:t>Continuity</w:t>
            </w:r>
            <w:r w:rsidRPr="0076424C">
              <w:t xml:space="preserve"> Regulations 2002 as amended from time to time and including any further statutory instruments issued under the</w:t>
            </w:r>
            <w:r w:rsidRPr="0076424C">
              <w:rPr>
                <w:b/>
              </w:rPr>
              <w:t xml:space="preserve"> </w:t>
            </w:r>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r w:rsidRPr="0076424C">
              <w:rPr>
                <w:b/>
              </w:rPr>
              <w:t xml:space="preserve"> </w:t>
            </w:r>
            <w:r w:rsidRPr="0076424C">
              <w:t>in relation to the distribution of electricity.</w:t>
            </w:r>
          </w:p>
        </w:tc>
      </w:tr>
      <w:tr w:rsidR="00314B36" w:rsidRPr="0076424C" w14:paraId="6E861056" w14:textId="77777777">
        <w:trPr>
          <w:cantSplit/>
        </w:trPr>
        <w:tc>
          <w:tcPr>
            <w:tcW w:w="2658" w:type="dxa"/>
          </w:tcPr>
          <w:p w14:paraId="6E861054" w14:textId="77777777" w:rsidR="00314B36" w:rsidRPr="0076424C" w:rsidRDefault="00314B36" w:rsidP="00C623DB">
            <w:pPr>
              <w:pStyle w:val="BodyText"/>
              <w:spacing w:beforeLines="40" w:before="96" w:afterLines="40" w:after="96" w:line="240" w:lineRule="auto"/>
              <w:ind w:left="0" w:firstLine="0"/>
              <w:jc w:val="left"/>
              <w:rPr>
                <w:b/>
              </w:rPr>
            </w:pPr>
            <w:bookmarkStart w:id="125" w:name="_Hlt41000511"/>
            <w:bookmarkStart w:id="126" w:name="Embedded"/>
            <w:bookmarkEnd w:id="125"/>
            <w:r w:rsidRPr="0076424C">
              <w:rPr>
                <w:b/>
              </w:rPr>
              <w:t>Embedded</w:t>
            </w:r>
            <w:bookmarkEnd w:id="126"/>
          </w:p>
        </w:tc>
        <w:tc>
          <w:tcPr>
            <w:tcW w:w="6675" w:type="dxa"/>
            <w:gridSpan w:val="3"/>
          </w:tcPr>
          <w:p w14:paraId="6E861055" w14:textId="44D50906" w:rsidR="00314B36" w:rsidRPr="0076424C" w:rsidRDefault="00314B36" w:rsidP="00C623DB">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w:t>
            </w:r>
          </w:p>
        </w:tc>
      </w:tr>
      <w:tr w:rsidR="00314B36" w:rsidRPr="0076424C" w14:paraId="6E86105A" w14:textId="77777777">
        <w:trPr>
          <w:cantSplit/>
        </w:trPr>
        <w:tc>
          <w:tcPr>
            <w:tcW w:w="2658" w:type="dxa"/>
          </w:tcPr>
          <w:p w14:paraId="6E861057" w14:textId="77777777" w:rsidR="00314B36" w:rsidRPr="0076424C" w:rsidRDefault="00314B36" w:rsidP="00C623DB">
            <w:pPr>
              <w:pStyle w:val="BodyText"/>
              <w:spacing w:beforeLines="40" w:before="96" w:afterLines="40" w:after="96" w:line="240" w:lineRule="auto"/>
              <w:ind w:left="0" w:firstLine="0"/>
              <w:jc w:val="left"/>
              <w:rPr>
                <w:b/>
              </w:rPr>
            </w:pPr>
            <w:bookmarkStart w:id="127" w:name="_Hlt51671019"/>
            <w:bookmarkStart w:id="128" w:name="EmbeddedGenerator"/>
            <w:bookmarkEnd w:id="127"/>
            <w:r w:rsidRPr="0076424C">
              <w:rPr>
                <w:b/>
              </w:rPr>
              <w:t>Embedded Generator</w:t>
            </w:r>
            <w:bookmarkEnd w:id="128"/>
          </w:p>
        </w:tc>
        <w:tc>
          <w:tcPr>
            <w:tcW w:w="6675" w:type="dxa"/>
            <w:gridSpan w:val="3"/>
          </w:tcPr>
          <w:p w14:paraId="6E861058" w14:textId="5DE76776" w:rsidR="00314B36" w:rsidRPr="0076424C" w:rsidRDefault="00314B36" w:rsidP="00C623DB">
            <w:pPr>
              <w:pStyle w:val="BodyText"/>
              <w:spacing w:beforeLines="40" w:before="96" w:afterLines="40" w:after="96" w:line="240" w:lineRule="auto"/>
              <w:ind w:left="0" w:firstLine="0"/>
              <w:rPr>
                <w:b/>
              </w:rPr>
            </w:pPr>
            <w:r w:rsidRPr="0076424C">
              <w:t xml:space="preserve">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including a </w:t>
            </w:r>
            <w:r w:rsidR="008572B5">
              <w:fldChar w:fldCharType="begin"/>
            </w:r>
            <w:r w:rsidR="008572B5">
              <w:instrText xml:space="preserve"> REF CustomerWithOwnGeneration \h  \* MERGEFORMAT </w:instrText>
            </w:r>
            <w:r w:rsidR="008572B5">
              <w:fldChar w:fldCharType="separate"/>
            </w:r>
            <w:r w:rsidR="0011775B" w:rsidRPr="0076424C">
              <w:rPr>
                <w:b/>
              </w:rPr>
              <w:t>Customer With Own Generation</w:t>
            </w:r>
            <w:r w:rsidR="008572B5">
              <w:fldChar w:fldCharType="end"/>
            </w:r>
            <w:r w:rsidRPr="0076424C">
              <w:t xml:space="preserve"> whose</w:t>
            </w:r>
            <w:r w:rsidRPr="0076424C">
              <w:rPr>
                <w:b/>
              </w:rPr>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b/>
              </w:rPr>
              <w:t xml:space="preserve">s </w:t>
            </w:r>
            <w:r w:rsidRPr="0076424C">
              <w:t xml:space="preserve">are directly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or to an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 </w:t>
            </w:r>
            <w:r w:rsidRPr="0076424C">
              <w:t xml:space="preserve">connected to the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Pr="0076424C">
              <w:rPr>
                <w:b/>
              </w:rPr>
              <w:t xml:space="preserve">. </w:t>
            </w:r>
          </w:p>
          <w:p w14:paraId="6E861059" w14:textId="4E7F949D" w:rsidR="00D21563" w:rsidRPr="0076424C" w:rsidRDefault="00377A5C" w:rsidP="00C623DB">
            <w:pPr>
              <w:pStyle w:val="BodyText"/>
              <w:spacing w:beforeLines="40" w:before="96" w:afterLines="40" w:after="96" w:line="240" w:lineRule="auto"/>
              <w:ind w:left="0" w:firstLine="0"/>
              <w:rPr>
                <w:b/>
              </w:rPr>
            </w:pPr>
            <w:r w:rsidRPr="0076424C">
              <w:t>T</w:t>
            </w:r>
            <w:r w:rsidR="00D21563" w:rsidRPr="0076424C">
              <w:t xml:space="preserve">he definition of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D21563" w:rsidRPr="0076424C">
              <w:rPr>
                <w:b/>
              </w:rPr>
              <w:t xml:space="preserve"> </w:t>
            </w:r>
            <w:r w:rsidR="00D21563" w:rsidRPr="0076424C">
              <w:t>also includes the</w:t>
            </w:r>
            <w:r w:rsidR="00D21563" w:rsidRPr="0076424C">
              <w:rPr>
                <w:b/>
              </w:rPr>
              <w:t xml:space="preserve"> </w:t>
            </w:r>
            <w:r w:rsidR="008572B5">
              <w:fldChar w:fldCharType="begin"/>
            </w:r>
            <w:r w:rsidR="008572B5">
              <w:instrText xml:space="preserve"> REF OTSO \h  \* MERGEFORMAT </w:instrText>
            </w:r>
            <w:r w:rsidR="008572B5">
              <w:fldChar w:fldCharType="separate"/>
            </w:r>
            <w:r w:rsidR="0011775B" w:rsidRPr="0076424C">
              <w:rPr>
                <w:b/>
              </w:rPr>
              <w:t>OTSO</w:t>
            </w:r>
            <w:r w:rsidR="008572B5">
              <w:fldChar w:fldCharType="end"/>
            </w:r>
            <w:r w:rsidR="00D21563" w:rsidRPr="0076424C">
              <w:t xml:space="preserve"> in relation to any</w:t>
            </w:r>
            <w:r w:rsidR="00D21563" w:rsidRPr="0076424C">
              <w:rPr>
                <w:b/>
              </w:rPr>
              <w:t xml:space="preserve"> </w:t>
            </w:r>
            <w:r w:rsidR="00E14096" w:rsidRPr="0076424C">
              <w:rPr>
                <w:b/>
              </w:rPr>
              <w:t>Embedded Transmission System</w:t>
            </w:r>
          </w:p>
        </w:tc>
      </w:tr>
      <w:tr w:rsidR="00F11CCE" w:rsidRPr="0076424C" w14:paraId="6E86105D" w14:textId="77777777">
        <w:trPr>
          <w:cantSplit/>
        </w:trPr>
        <w:tc>
          <w:tcPr>
            <w:tcW w:w="2658" w:type="dxa"/>
          </w:tcPr>
          <w:p w14:paraId="6E86105B" w14:textId="07052987" w:rsidR="00F11CCE" w:rsidRPr="0076424C" w:rsidRDefault="00F11CCE" w:rsidP="00C623DB">
            <w:pPr>
              <w:pStyle w:val="BodyText"/>
              <w:spacing w:beforeLines="40" w:before="96" w:afterLines="40" w:after="96" w:line="240" w:lineRule="auto"/>
              <w:ind w:left="0" w:firstLine="0"/>
              <w:jc w:val="left"/>
              <w:rPr>
                <w:b/>
              </w:rPr>
            </w:pPr>
            <w:bookmarkStart w:id="129" w:name="EmbeddedTransmissionLicensee"/>
            <w:r w:rsidRPr="0076424C">
              <w:rPr>
                <w:b/>
              </w:rPr>
              <w:t>Embedded Transmiss</w:t>
            </w:r>
            <w:r w:rsidR="007D0331">
              <w:rPr>
                <w:b/>
              </w:rPr>
              <w:t>i</w:t>
            </w:r>
            <w:r w:rsidRPr="0076424C">
              <w:rPr>
                <w:b/>
              </w:rPr>
              <w:t>on Licensee</w:t>
            </w:r>
            <w:bookmarkEnd w:id="129"/>
            <w:r w:rsidRPr="0076424C">
              <w:rPr>
                <w:b/>
              </w:rPr>
              <w:t xml:space="preserve"> </w:t>
            </w:r>
          </w:p>
        </w:tc>
        <w:tc>
          <w:tcPr>
            <w:tcW w:w="6675" w:type="dxa"/>
            <w:gridSpan w:val="3"/>
          </w:tcPr>
          <w:p w14:paraId="6E86105C" w14:textId="1015A6D9" w:rsidR="00F11CCE" w:rsidRPr="0076424C" w:rsidRDefault="008572B5" w:rsidP="00C623DB">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11775B" w:rsidRPr="0076424C">
              <w:rPr>
                <w:b/>
              </w:rPr>
              <w:t>Offshore Transmission Licensee</w:t>
            </w:r>
            <w:r>
              <w:fldChar w:fldCharType="end"/>
            </w:r>
            <w:r w:rsidR="002210D6" w:rsidRPr="0076424C">
              <w:t xml:space="preserve"> for</w:t>
            </w:r>
            <w:r w:rsidR="00F11CCE" w:rsidRPr="0076424C">
              <w:t xml:space="preserve"> </w:t>
            </w:r>
            <w:r w:rsidR="00595867" w:rsidRPr="0076424C">
              <w:t xml:space="preserve">an </w:t>
            </w:r>
            <w:r>
              <w:fldChar w:fldCharType="begin"/>
            </w:r>
            <w:r>
              <w:instrText xml:space="preserve"> REF EmbeddedTransmissionSystem \h  \* MERGEFORMAT </w:instrText>
            </w:r>
            <w:r>
              <w:fldChar w:fldCharType="separate"/>
            </w:r>
            <w:r w:rsidR="0011775B" w:rsidRPr="0076424C">
              <w:rPr>
                <w:b/>
              </w:rPr>
              <w:t>Embedded Transmission System</w:t>
            </w:r>
            <w:r>
              <w:fldChar w:fldCharType="end"/>
            </w:r>
          </w:p>
        </w:tc>
      </w:tr>
      <w:tr w:rsidR="00B967DA" w:rsidRPr="0076424C" w14:paraId="6E861060" w14:textId="77777777">
        <w:trPr>
          <w:cantSplit/>
        </w:trPr>
        <w:tc>
          <w:tcPr>
            <w:tcW w:w="2658" w:type="dxa"/>
          </w:tcPr>
          <w:p w14:paraId="6E86105E" w14:textId="77777777" w:rsidR="00B967DA" w:rsidRPr="0076424C" w:rsidRDefault="00B967DA" w:rsidP="00C623DB">
            <w:pPr>
              <w:pStyle w:val="BodyText"/>
              <w:spacing w:beforeLines="40" w:before="96" w:afterLines="40" w:after="96" w:line="240" w:lineRule="auto"/>
              <w:ind w:left="0" w:firstLine="0"/>
              <w:jc w:val="left"/>
              <w:rPr>
                <w:b/>
              </w:rPr>
            </w:pPr>
            <w:bookmarkStart w:id="130" w:name="EmbeddedTransmissionSystem"/>
            <w:r w:rsidRPr="0076424C">
              <w:rPr>
                <w:b/>
              </w:rPr>
              <w:t>Embedded Transmission</w:t>
            </w:r>
            <w:r w:rsidR="007906F3" w:rsidRPr="0076424C">
              <w:rPr>
                <w:b/>
              </w:rPr>
              <w:t xml:space="preserve"> </w:t>
            </w:r>
            <w:r w:rsidR="00D21563" w:rsidRPr="0076424C">
              <w:rPr>
                <w:b/>
              </w:rPr>
              <w:t>System</w:t>
            </w:r>
            <w:bookmarkEnd w:id="130"/>
          </w:p>
        </w:tc>
        <w:tc>
          <w:tcPr>
            <w:tcW w:w="6675" w:type="dxa"/>
            <w:gridSpan w:val="3"/>
          </w:tcPr>
          <w:p w14:paraId="6E86105F" w14:textId="69FBD8BF" w:rsidR="00B967DA" w:rsidRPr="0076424C" w:rsidRDefault="00DE0876" w:rsidP="00C623DB">
            <w:pPr>
              <w:pStyle w:val="BodyText"/>
              <w:spacing w:beforeLines="40" w:before="96" w:afterLines="40" w:after="96" w:line="240" w:lineRule="auto"/>
              <w:ind w:left="0" w:firstLine="0"/>
            </w:pPr>
            <w:r w:rsidRPr="0076424C">
              <w:t xml:space="preserve">An </w:t>
            </w:r>
            <w:r w:rsidR="008572B5">
              <w:fldChar w:fldCharType="begin"/>
            </w:r>
            <w:r w:rsidR="008572B5">
              <w:instrText xml:space="preserve"> REF OffshoreTransmisisonSystem \h  \* MERGEFORMAT </w:instrText>
            </w:r>
            <w:r w:rsidR="008572B5">
              <w:fldChar w:fldCharType="separate"/>
            </w:r>
            <w:r w:rsidR="0011775B" w:rsidRPr="0076424C">
              <w:rPr>
                <w:b/>
              </w:rPr>
              <w:t xml:space="preserve">Offshore Transmission System </w:t>
            </w:r>
            <w:r w:rsidR="008572B5">
              <w:fldChar w:fldCharType="end"/>
            </w:r>
            <w:r w:rsidR="00B967DA" w:rsidRPr="0076424C">
              <w:t xml:space="preserve"> directly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B967DA" w:rsidRPr="0076424C">
              <w:rPr>
                <w:b/>
              </w:rPr>
              <w:t xml:space="preserve"> </w:t>
            </w:r>
            <w:r w:rsidR="00B967DA" w:rsidRPr="0076424C">
              <w:t xml:space="preserve">or to an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00B967DA" w:rsidRPr="0076424C">
              <w:rPr>
                <w:b/>
              </w:rPr>
              <w:t xml:space="preserve"> </w:t>
            </w:r>
            <w:r w:rsidR="00B967DA" w:rsidRPr="0076424C">
              <w:t xml:space="preserve">connected to the </w:t>
            </w:r>
            <w:hyperlink w:anchor="DNOsDistributionSystem" w:history="1">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hyperlink>
            <w:r w:rsidR="00B967DA" w:rsidRPr="0076424C">
              <w:rPr>
                <w:b/>
              </w:rPr>
              <w:t xml:space="preserve">. </w:t>
            </w:r>
          </w:p>
        </w:tc>
      </w:tr>
      <w:tr w:rsidR="00B967DA" w:rsidRPr="0076424C" w14:paraId="6E861063" w14:textId="77777777">
        <w:trPr>
          <w:cantSplit/>
        </w:trPr>
        <w:tc>
          <w:tcPr>
            <w:tcW w:w="2658" w:type="dxa"/>
          </w:tcPr>
          <w:p w14:paraId="6E861061" w14:textId="77777777" w:rsidR="00B967DA" w:rsidRPr="0076424C" w:rsidRDefault="00B967DA" w:rsidP="00C623DB">
            <w:pPr>
              <w:pStyle w:val="BodyText"/>
              <w:spacing w:beforeLines="40" w:before="96" w:afterLines="40" w:after="96" w:line="240" w:lineRule="auto"/>
              <w:ind w:left="0" w:firstLine="0"/>
              <w:jc w:val="left"/>
              <w:rPr>
                <w:b/>
              </w:rPr>
            </w:pPr>
            <w:bookmarkStart w:id="131" w:name="EntryPoint"/>
            <w:r w:rsidRPr="0076424C">
              <w:rPr>
                <w:b/>
              </w:rPr>
              <w:t>Entry Point</w:t>
            </w:r>
            <w:bookmarkEnd w:id="131"/>
          </w:p>
        </w:tc>
        <w:tc>
          <w:tcPr>
            <w:tcW w:w="6675" w:type="dxa"/>
            <w:gridSpan w:val="3"/>
          </w:tcPr>
          <w:p w14:paraId="6E861062" w14:textId="0ED4B8CA" w:rsidR="00B967DA" w:rsidRPr="0076424C" w:rsidRDefault="00B967DA" w:rsidP="00C623DB">
            <w:pPr>
              <w:pStyle w:val="BodyText"/>
              <w:spacing w:beforeLines="40" w:before="96" w:afterLines="40" w:after="96" w:line="240" w:lineRule="auto"/>
              <w:ind w:left="0" w:firstLine="0"/>
            </w:pPr>
            <w:r w:rsidRPr="0076424C">
              <w:t xml:space="preserve">The point at which an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or other </w:t>
            </w:r>
            <w:r w:rsidRPr="0076424C">
              <w:rPr>
                <w:b/>
              </w:rPr>
              <w:t>Users</w:t>
            </w:r>
            <w:r w:rsidRPr="0076424C">
              <w:t xml:space="preserve"> connect to the</w:t>
            </w:r>
            <w:r w:rsidR="008B67E3"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Pr="0076424C">
              <w:rPr>
                <w:b/>
              </w:rPr>
              <w:t xml:space="preserve"> </w:t>
            </w:r>
            <w:r w:rsidRPr="0076424C">
              <w:t xml:space="preserve">where power flows into the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66" w14:textId="77777777">
        <w:trPr>
          <w:cantSplit/>
        </w:trPr>
        <w:tc>
          <w:tcPr>
            <w:tcW w:w="2658" w:type="dxa"/>
          </w:tcPr>
          <w:p w14:paraId="6E861064" w14:textId="77777777" w:rsidR="00B967DA" w:rsidRPr="0076424C" w:rsidRDefault="00B967DA" w:rsidP="00C623DB">
            <w:pPr>
              <w:pStyle w:val="BodyText"/>
              <w:spacing w:beforeLines="40" w:before="96" w:afterLines="40" w:after="96" w:line="240" w:lineRule="auto"/>
              <w:ind w:left="0" w:firstLine="0"/>
              <w:jc w:val="left"/>
              <w:rPr>
                <w:b/>
              </w:rPr>
            </w:pPr>
            <w:bookmarkStart w:id="132" w:name="Equipment"/>
            <w:r w:rsidRPr="0076424C">
              <w:rPr>
                <w:b/>
              </w:rPr>
              <w:t>Equipment</w:t>
            </w:r>
            <w:bookmarkEnd w:id="132"/>
          </w:p>
        </w:tc>
        <w:tc>
          <w:tcPr>
            <w:tcW w:w="6675" w:type="dxa"/>
            <w:gridSpan w:val="3"/>
          </w:tcPr>
          <w:p w14:paraId="6E861065" w14:textId="4454AF25" w:rsidR="00B967DA" w:rsidRPr="0076424C" w:rsidRDefault="008572B5" w:rsidP="00C623DB">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11775B" w:rsidRPr="0076424C">
              <w:rPr>
                <w:b/>
              </w:rPr>
              <w:t>Plant</w:t>
            </w:r>
            <w:r>
              <w:fldChar w:fldCharType="end"/>
            </w:r>
            <w:r w:rsidR="00B967DA" w:rsidRPr="0076424C">
              <w:t xml:space="preserve"> and/or</w:t>
            </w:r>
            <w:r w:rsidR="00B967DA" w:rsidRPr="0076424C">
              <w:rPr>
                <w:b/>
              </w:rPr>
              <w:t xml:space="preserve"> </w:t>
            </w:r>
            <w:r>
              <w:fldChar w:fldCharType="begin"/>
            </w:r>
            <w:r>
              <w:instrText xml:space="preserve"> REF Apparatus \h  \* MERGEFORMAT </w:instrText>
            </w:r>
            <w:r>
              <w:fldChar w:fldCharType="separate"/>
            </w:r>
            <w:r w:rsidR="0011775B" w:rsidRPr="0076424C">
              <w:rPr>
                <w:b/>
              </w:rPr>
              <w:t>Apparatus</w:t>
            </w:r>
            <w:r>
              <w:fldChar w:fldCharType="end"/>
            </w:r>
            <w:r w:rsidR="00B967DA" w:rsidRPr="0076424C">
              <w:rPr>
                <w:b/>
              </w:rPr>
              <w:t>.</w:t>
            </w:r>
          </w:p>
        </w:tc>
      </w:tr>
      <w:tr w:rsidR="00B967DA" w:rsidRPr="0076424C" w14:paraId="6E861069" w14:textId="77777777">
        <w:trPr>
          <w:cantSplit/>
        </w:trPr>
        <w:tc>
          <w:tcPr>
            <w:tcW w:w="2658" w:type="dxa"/>
          </w:tcPr>
          <w:p w14:paraId="6E861067" w14:textId="77777777" w:rsidR="00B967DA" w:rsidRPr="0076424C" w:rsidRDefault="00B967DA" w:rsidP="00C623DB">
            <w:pPr>
              <w:pStyle w:val="BodyText"/>
              <w:spacing w:beforeLines="40" w:before="96" w:afterLines="40" w:after="96" w:line="240" w:lineRule="auto"/>
              <w:ind w:left="0" w:firstLine="0"/>
              <w:jc w:val="left"/>
              <w:rPr>
                <w:b/>
              </w:rPr>
            </w:pPr>
            <w:bookmarkStart w:id="133" w:name="ElectricitySupplyIndustry"/>
            <w:bookmarkStart w:id="134" w:name="ESI"/>
            <w:r w:rsidRPr="0076424C">
              <w:rPr>
                <w:b/>
              </w:rPr>
              <w:t>Electricity Supply Industry</w:t>
            </w:r>
            <w:bookmarkEnd w:id="133"/>
            <w:r w:rsidRPr="0076424C">
              <w:rPr>
                <w:b/>
              </w:rPr>
              <w:t xml:space="preserve"> (</w:t>
            </w:r>
            <w:smartTag w:uri="urn:schemas-microsoft-com:office:smarttags" w:element="stockticker">
              <w:r w:rsidRPr="0076424C">
                <w:rPr>
                  <w:b/>
                </w:rPr>
                <w:t>ESI</w:t>
              </w:r>
            </w:smartTag>
            <w:r w:rsidRPr="0076424C">
              <w:rPr>
                <w:b/>
              </w:rPr>
              <w:t>)</w:t>
            </w:r>
            <w:bookmarkEnd w:id="134"/>
          </w:p>
        </w:tc>
        <w:tc>
          <w:tcPr>
            <w:tcW w:w="6675" w:type="dxa"/>
            <w:gridSpan w:val="3"/>
          </w:tcPr>
          <w:p w14:paraId="6E861068" w14:textId="77777777" w:rsidR="00B967DA" w:rsidRPr="0076424C" w:rsidRDefault="00B967DA" w:rsidP="00C623DB">
            <w:pPr>
              <w:pStyle w:val="BodyText"/>
              <w:spacing w:beforeLines="40" w:before="96" w:afterLines="40" w:after="96" w:line="240" w:lineRule="auto"/>
              <w:ind w:left="0" w:firstLine="0"/>
            </w:pPr>
            <w:r w:rsidRPr="0076424C">
              <w:t>Electricity Supply Industry.</w:t>
            </w:r>
          </w:p>
        </w:tc>
      </w:tr>
      <w:tr w:rsidR="00B967DA" w:rsidRPr="0076424C" w14:paraId="6E86106C" w14:textId="77777777">
        <w:trPr>
          <w:cantSplit/>
        </w:trPr>
        <w:tc>
          <w:tcPr>
            <w:tcW w:w="2658" w:type="dxa"/>
          </w:tcPr>
          <w:p w14:paraId="6E86106A" w14:textId="77777777" w:rsidR="00B967DA" w:rsidRPr="0076424C" w:rsidRDefault="00B967DA" w:rsidP="00C623DB">
            <w:pPr>
              <w:pStyle w:val="BodyText"/>
              <w:spacing w:beforeLines="40" w:before="96" w:afterLines="40" w:after="96" w:line="240" w:lineRule="auto"/>
              <w:ind w:left="0" w:firstLine="0"/>
              <w:jc w:val="left"/>
              <w:rPr>
                <w:b/>
              </w:rPr>
            </w:pPr>
            <w:bookmarkStart w:id="135" w:name="Event"/>
            <w:r w:rsidRPr="0076424C">
              <w:rPr>
                <w:b/>
              </w:rPr>
              <w:t>Event</w:t>
            </w:r>
            <w:bookmarkEnd w:id="135"/>
          </w:p>
        </w:tc>
        <w:tc>
          <w:tcPr>
            <w:tcW w:w="6675" w:type="dxa"/>
            <w:gridSpan w:val="3"/>
          </w:tcPr>
          <w:p w14:paraId="6E86106B" w14:textId="61A21D69" w:rsidR="00B967DA" w:rsidRPr="0076424C" w:rsidRDefault="00B967DA" w:rsidP="002B5983">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including, without limiting that general description, faults, incidents and breakdowns and adverse weather conditions being experienced.</w:t>
            </w:r>
            <w:r w:rsidR="002B5983">
              <w:t xml:space="preserve"> It includes an occurrence where the compliance of </w:t>
            </w:r>
            <w:r w:rsidR="002B5983" w:rsidRPr="002B5983">
              <w:rPr>
                <w:b/>
              </w:rPr>
              <w:t>Customer’s</w:t>
            </w:r>
            <w:r w:rsidR="002B5983">
              <w:t xml:space="preserve"> </w:t>
            </w:r>
            <w:r w:rsidR="002B5983" w:rsidRPr="002B5983">
              <w:rPr>
                <w:b/>
              </w:rPr>
              <w:t>Equipment</w:t>
            </w:r>
            <w:r w:rsidR="002B5983">
              <w:t xml:space="preserve"> with this </w:t>
            </w:r>
            <w:r w:rsidR="002B5983" w:rsidRPr="002B5983">
              <w:rPr>
                <w:b/>
              </w:rPr>
              <w:t>Distribution Code</w:t>
            </w:r>
            <w:r w:rsidR="002B5983">
              <w:t xml:space="preserve"> or where rel</w:t>
            </w:r>
            <w:r w:rsidR="007D0331">
              <w:t>e</w:t>
            </w:r>
            <w:r w:rsidR="002B5983">
              <w:t xml:space="preserve">vant the </w:t>
            </w:r>
            <w:r w:rsidR="002B5983" w:rsidRPr="002B5983">
              <w:rPr>
                <w:b/>
              </w:rPr>
              <w:t>Grid Code</w:t>
            </w:r>
            <w:r w:rsidR="002B5983">
              <w:t xml:space="preserve"> is or might be compromised.</w:t>
            </w:r>
          </w:p>
        </w:tc>
      </w:tr>
      <w:tr w:rsidR="00F03B94" w:rsidRPr="0076424C" w14:paraId="6E86106F" w14:textId="77777777" w:rsidTr="00400809">
        <w:trPr>
          <w:cantSplit/>
        </w:trPr>
        <w:tc>
          <w:tcPr>
            <w:tcW w:w="2658" w:type="dxa"/>
          </w:tcPr>
          <w:p w14:paraId="6E86106D" w14:textId="77777777" w:rsidR="00F03B94" w:rsidRPr="0076424C" w:rsidRDefault="00F03B94" w:rsidP="00C623DB">
            <w:pPr>
              <w:pStyle w:val="BodyText"/>
              <w:spacing w:beforeLines="40" w:before="96" w:afterLines="40" w:after="96" w:line="240" w:lineRule="auto"/>
              <w:ind w:left="0" w:firstLine="0"/>
              <w:jc w:val="left"/>
              <w:rPr>
                <w:b/>
              </w:rPr>
            </w:pPr>
            <w:bookmarkStart w:id="136" w:name="ExistingOFG"/>
            <w:r w:rsidRPr="0076424C">
              <w:lastRenderedPageBreak/>
              <w:t xml:space="preserve"> </w:t>
            </w:r>
            <w:r w:rsidRPr="0076424C">
              <w:rPr>
                <w:b/>
              </w:rPr>
              <w:t>Existing Offshore Generators</w:t>
            </w:r>
            <w:bookmarkEnd w:id="136"/>
            <w:r w:rsidRPr="0076424C">
              <w:rPr>
                <w:b/>
              </w:rPr>
              <w:t xml:space="preserve"> </w:t>
            </w:r>
          </w:p>
        </w:tc>
        <w:tc>
          <w:tcPr>
            <w:tcW w:w="6675" w:type="dxa"/>
            <w:gridSpan w:val="3"/>
          </w:tcPr>
          <w:p w14:paraId="6E86106E" w14:textId="50869E75" w:rsidR="00F03B94" w:rsidRPr="0076424C" w:rsidRDefault="00F03B94"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with a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B5EC9">
              <w:t>y</w:t>
            </w:r>
            <w:r w:rsidRPr="0076424C">
              <w:t xml:space="preserve"> located in offshore waters that has an agreement for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via lines of 132kV or above that are wholly or partly in offshore waters.</w:t>
            </w:r>
          </w:p>
        </w:tc>
      </w:tr>
      <w:tr w:rsidR="00B967DA" w:rsidRPr="0076424C" w14:paraId="6E861072" w14:textId="77777777">
        <w:trPr>
          <w:cantSplit/>
        </w:trPr>
        <w:tc>
          <w:tcPr>
            <w:tcW w:w="2658" w:type="dxa"/>
          </w:tcPr>
          <w:p w14:paraId="6E861070" w14:textId="77777777" w:rsidR="00B967DA" w:rsidRPr="0076424C" w:rsidRDefault="00B967DA" w:rsidP="00C623DB">
            <w:pPr>
              <w:pStyle w:val="BodyText"/>
              <w:spacing w:beforeLines="40" w:before="96" w:afterLines="40" w:after="96" w:line="240" w:lineRule="auto"/>
              <w:ind w:left="0" w:firstLine="0"/>
              <w:jc w:val="left"/>
              <w:rPr>
                <w:b/>
              </w:rPr>
            </w:pPr>
            <w:bookmarkStart w:id="137" w:name="ExitPoint"/>
            <w:r w:rsidRPr="0076424C">
              <w:rPr>
                <w:b/>
              </w:rPr>
              <w:t>Exit Point</w:t>
            </w:r>
            <w:bookmarkEnd w:id="137"/>
          </w:p>
        </w:tc>
        <w:tc>
          <w:tcPr>
            <w:tcW w:w="6675" w:type="dxa"/>
            <w:gridSpan w:val="3"/>
          </w:tcPr>
          <w:p w14:paraId="6E861071" w14:textId="2FC3A0AC" w:rsidR="00B967DA" w:rsidRPr="0076424C" w:rsidRDefault="00B967DA" w:rsidP="00C623DB">
            <w:pPr>
              <w:pStyle w:val="BodyText"/>
              <w:spacing w:beforeLines="40" w:before="96" w:afterLines="40" w:after="96" w:line="240" w:lineRule="auto"/>
              <w:ind w:left="0" w:firstLine="0"/>
            </w:pPr>
            <w:r w:rsidRPr="0076424C">
              <w:t xml:space="preserve">The point of supply from the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Pr="0076424C">
              <w:rPr>
                <w:b/>
              </w:rPr>
              <w:t xml:space="preserve"> </w:t>
            </w:r>
            <w:r w:rsidRPr="0076424C">
              <w:t xml:space="preserve">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where power flows out from the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Pr="0076424C">
              <w:t xml:space="preserve"> under normal circumstances</w:t>
            </w:r>
            <w:r w:rsidRPr="0076424C">
              <w:rPr>
                <w:b/>
              </w:rPr>
              <w:t>.</w:t>
            </w:r>
          </w:p>
        </w:tc>
      </w:tr>
      <w:tr w:rsidR="00B967DA" w:rsidRPr="0076424C" w14:paraId="6E861075" w14:textId="77777777">
        <w:trPr>
          <w:cantSplit/>
        </w:trPr>
        <w:tc>
          <w:tcPr>
            <w:tcW w:w="2658" w:type="dxa"/>
          </w:tcPr>
          <w:p w14:paraId="6E861073" w14:textId="77777777" w:rsidR="00B967DA" w:rsidRPr="0076424C" w:rsidRDefault="00B967DA" w:rsidP="00C623DB">
            <w:pPr>
              <w:pStyle w:val="BodyText"/>
              <w:spacing w:beforeLines="40" w:before="96" w:afterLines="40" w:after="96" w:line="240" w:lineRule="auto"/>
              <w:ind w:left="0" w:firstLine="0"/>
              <w:jc w:val="left"/>
              <w:rPr>
                <w:b/>
              </w:rPr>
            </w:pPr>
            <w:bookmarkStart w:id="138" w:name="ExternalInterconnection"/>
            <w:r w:rsidRPr="0076424C">
              <w:rPr>
                <w:b/>
              </w:rPr>
              <w:t>External Interconnection</w:t>
            </w:r>
            <w:bookmarkEnd w:id="138"/>
          </w:p>
        </w:tc>
        <w:tc>
          <w:tcPr>
            <w:tcW w:w="6675" w:type="dxa"/>
            <w:gridSpan w:val="3"/>
          </w:tcPr>
          <w:p w14:paraId="6E861074" w14:textId="420EBDFF" w:rsidR="00B967DA" w:rsidRPr="0076424C" w:rsidRDefault="00B967DA" w:rsidP="00C623DB">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rPr>
                <w:b/>
              </w:rPr>
              <w:t>.</w:t>
            </w:r>
            <w:r w:rsidR="00A725F7" w:rsidRPr="0076424C">
              <w:rPr>
                <w:b/>
              </w:rPr>
              <w:t xml:space="preserve"> </w:t>
            </w:r>
          </w:p>
        </w:tc>
      </w:tr>
      <w:tr w:rsidR="00B967DA" w:rsidRPr="0076424C" w14:paraId="6E861078" w14:textId="77777777">
        <w:trPr>
          <w:cantSplit/>
        </w:trPr>
        <w:tc>
          <w:tcPr>
            <w:tcW w:w="2658" w:type="dxa"/>
          </w:tcPr>
          <w:p w14:paraId="6E861076" w14:textId="77777777" w:rsidR="00B967DA" w:rsidRPr="0076424C" w:rsidRDefault="00B967DA" w:rsidP="00C623DB">
            <w:pPr>
              <w:pStyle w:val="BodyText"/>
              <w:spacing w:beforeLines="40" w:before="96" w:afterLines="40" w:after="96" w:line="240" w:lineRule="auto"/>
              <w:ind w:left="0" w:firstLine="0"/>
              <w:jc w:val="left"/>
              <w:rPr>
                <w:b/>
              </w:rPr>
            </w:pPr>
            <w:bookmarkStart w:id="139" w:name="FaultLevel"/>
            <w:r w:rsidRPr="0076424C">
              <w:rPr>
                <w:b/>
              </w:rPr>
              <w:t>Fault Level</w:t>
            </w:r>
            <w:bookmarkEnd w:id="139"/>
          </w:p>
        </w:tc>
        <w:tc>
          <w:tcPr>
            <w:tcW w:w="6675" w:type="dxa"/>
            <w:gridSpan w:val="3"/>
          </w:tcPr>
          <w:p w14:paraId="6E861077" w14:textId="11A5937C" w:rsidR="00B967DA" w:rsidRPr="0076424C" w:rsidRDefault="00B967DA" w:rsidP="00C623DB">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which may be expressed in kA or, if referred to a particular voltage, in MVA.</w:t>
            </w:r>
          </w:p>
        </w:tc>
      </w:tr>
      <w:tr w:rsidR="00B967DA" w:rsidRPr="0076424C" w14:paraId="6E86107B" w14:textId="77777777">
        <w:trPr>
          <w:cantSplit/>
        </w:trPr>
        <w:tc>
          <w:tcPr>
            <w:tcW w:w="2658" w:type="dxa"/>
          </w:tcPr>
          <w:p w14:paraId="6E861079" w14:textId="77777777" w:rsidR="00B967DA" w:rsidRPr="0076424C" w:rsidRDefault="00B967DA" w:rsidP="00C623DB">
            <w:pPr>
              <w:pStyle w:val="BodyText"/>
              <w:spacing w:beforeLines="40" w:before="96" w:afterLines="40" w:after="96" w:line="240" w:lineRule="auto"/>
              <w:ind w:left="0" w:firstLine="0"/>
              <w:jc w:val="left"/>
              <w:rPr>
                <w:b/>
              </w:rPr>
            </w:pPr>
            <w:bookmarkStart w:id="140" w:name="FeasibilityProjectPlanningData"/>
            <w:r w:rsidRPr="0076424C">
              <w:rPr>
                <w:b/>
              </w:rPr>
              <w:t>Feasibility Project Planning Data</w:t>
            </w:r>
            <w:bookmarkEnd w:id="140"/>
          </w:p>
        </w:tc>
        <w:tc>
          <w:tcPr>
            <w:tcW w:w="6675" w:type="dxa"/>
            <w:gridSpan w:val="3"/>
          </w:tcPr>
          <w:p w14:paraId="6E86107A" w14:textId="6745AB19" w:rsidR="00B967DA" w:rsidRPr="0076424C" w:rsidRDefault="00B967DA" w:rsidP="00C623DB">
            <w:pPr>
              <w:pStyle w:val="BodyText"/>
              <w:spacing w:beforeLines="40" w:before="96" w:afterLines="40" w:after="96" w:line="240" w:lineRule="auto"/>
              <w:ind w:left="0" w:firstLine="0"/>
            </w:pPr>
            <w:r w:rsidRPr="0076424C">
              <w:rPr>
                <w:sz w:val="22"/>
                <w:lang w:val="en-US"/>
              </w:rPr>
              <w:t xml:space="preserve">Data relating to a proposed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b/>
                <w:sz w:val="22"/>
                <w:lang w:val="en-US"/>
              </w:rPr>
              <w:t xml:space="preserve"> </w:t>
            </w:r>
            <w:r w:rsidRPr="0076424C">
              <w:rPr>
                <w:sz w:val="22"/>
                <w:lang w:val="en-US"/>
              </w:rPr>
              <w:t xml:space="preserve">until such time that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sz w:val="22"/>
                <w:lang w:val="en-US"/>
              </w:rPr>
              <w:t xml:space="preserve"> </w:t>
            </w:r>
            <w:r w:rsidRPr="0076424C">
              <w:rPr>
                <w:sz w:val="22"/>
                <w:lang w:val="en-US"/>
              </w:rPr>
              <w:t xml:space="preserve">applies for a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sz w:val="22"/>
                <w:lang w:val="en-US"/>
              </w:rPr>
              <w:t xml:space="preserve">. </w:t>
            </w:r>
          </w:p>
        </w:tc>
      </w:tr>
      <w:tr w:rsidR="00B967DA" w:rsidRPr="0076424C" w14:paraId="6E86107E" w14:textId="77777777">
        <w:trPr>
          <w:cantSplit/>
        </w:trPr>
        <w:tc>
          <w:tcPr>
            <w:tcW w:w="2658" w:type="dxa"/>
          </w:tcPr>
          <w:p w14:paraId="6E86107C" w14:textId="77777777" w:rsidR="00B967DA" w:rsidRPr="0076424C" w:rsidRDefault="00B967DA" w:rsidP="00C623DB">
            <w:pPr>
              <w:pStyle w:val="BodyText"/>
              <w:spacing w:beforeLines="40" w:before="96" w:afterLines="40" w:after="96" w:line="240" w:lineRule="auto"/>
              <w:ind w:left="0" w:firstLine="0"/>
              <w:jc w:val="left"/>
              <w:rPr>
                <w:b/>
              </w:rPr>
            </w:pPr>
            <w:bookmarkStart w:id="141" w:name="Frequency"/>
            <w:r w:rsidRPr="0076424C">
              <w:rPr>
                <w:b/>
              </w:rPr>
              <w:t>Frequency</w:t>
            </w:r>
            <w:bookmarkEnd w:id="141"/>
          </w:p>
        </w:tc>
        <w:tc>
          <w:tcPr>
            <w:tcW w:w="6675" w:type="dxa"/>
            <w:gridSpan w:val="3"/>
          </w:tcPr>
          <w:p w14:paraId="6E86107D" w14:textId="5BF4F632" w:rsidR="00B967DA" w:rsidRPr="0076424C" w:rsidRDefault="00B967DA" w:rsidP="00C623DB">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sz w:val="22"/>
                <w:lang w:val="en-US"/>
              </w:rPr>
              <w:t xml:space="preserve"> is running.</w:t>
            </w:r>
          </w:p>
        </w:tc>
      </w:tr>
      <w:tr w:rsidR="00B967DA" w:rsidRPr="0076424C" w14:paraId="6E861081" w14:textId="77777777">
        <w:trPr>
          <w:cantSplit/>
        </w:trPr>
        <w:tc>
          <w:tcPr>
            <w:tcW w:w="2658" w:type="dxa"/>
          </w:tcPr>
          <w:p w14:paraId="6E86107F" w14:textId="77777777" w:rsidR="00B967DA" w:rsidRPr="0076424C" w:rsidRDefault="00B967DA" w:rsidP="00C623DB">
            <w:pPr>
              <w:pStyle w:val="BodyText"/>
              <w:spacing w:beforeLines="40" w:before="96" w:afterLines="40" w:after="96" w:line="240" w:lineRule="auto"/>
              <w:ind w:left="0" w:firstLine="0"/>
              <w:jc w:val="left"/>
              <w:rPr>
                <w:b/>
              </w:rPr>
            </w:pPr>
            <w:bookmarkStart w:id="142" w:name="FSC"/>
            <w:r w:rsidRPr="0076424C">
              <w:rPr>
                <w:b/>
              </w:rPr>
              <w:t>Fuel Security Code</w:t>
            </w:r>
            <w:bookmarkEnd w:id="142"/>
          </w:p>
        </w:tc>
        <w:tc>
          <w:tcPr>
            <w:tcW w:w="6675" w:type="dxa"/>
            <w:gridSpan w:val="3"/>
          </w:tcPr>
          <w:p w14:paraId="6E861080" w14:textId="5BF95B5F" w:rsidR="00B967DA" w:rsidRPr="0076424C" w:rsidRDefault="00B967DA" w:rsidP="00C623DB">
            <w:pPr>
              <w:pStyle w:val="BodyText"/>
              <w:spacing w:beforeLines="40" w:before="96" w:afterLines="40" w:after="96" w:line="240" w:lineRule="auto"/>
              <w:ind w:left="0" w:firstLine="0"/>
            </w:pPr>
            <w:r w:rsidRPr="0076424C">
              <w:rPr>
                <w:lang w:val="en-US"/>
              </w:rPr>
              <w:t xml:space="preserve">The document of that title designated as such by the </w:t>
            </w:r>
            <w:r w:rsidR="008572B5">
              <w:fldChar w:fldCharType="begin"/>
            </w:r>
            <w:r w:rsidR="008572B5">
              <w:instrText xml:space="preserve"> REF SecretaryofState \h  \* MERGEFORMAT </w:instrText>
            </w:r>
            <w:r w:rsidR="008572B5">
              <w:fldChar w:fldCharType="separate"/>
            </w:r>
            <w:r w:rsidR="0011775B" w:rsidRPr="0076424C">
              <w:rPr>
                <w:b/>
              </w:rPr>
              <w:t>Secretary of State</w:t>
            </w:r>
            <w:r w:rsidR="008572B5">
              <w:fldChar w:fldCharType="end"/>
            </w:r>
            <w:r w:rsidRPr="0076424C">
              <w:rPr>
                <w:lang w:val="en-US"/>
              </w:rPr>
              <w:t>, as from time to time amended.</w:t>
            </w:r>
          </w:p>
        </w:tc>
      </w:tr>
      <w:tr w:rsidR="00B967DA" w:rsidRPr="0076424C" w14:paraId="6E86108E" w14:textId="77777777">
        <w:trPr>
          <w:cantSplit/>
        </w:trPr>
        <w:tc>
          <w:tcPr>
            <w:tcW w:w="2658" w:type="dxa"/>
          </w:tcPr>
          <w:p w14:paraId="6E86108B" w14:textId="77777777" w:rsidR="00B967DA" w:rsidRPr="0076424C" w:rsidRDefault="00B967DA" w:rsidP="00C623DB">
            <w:pPr>
              <w:pStyle w:val="BodyText"/>
              <w:spacing w:beforeLines="40" w:before="96" w:afterLines="40" w:after="96" w:line="240" w:lineRule="auto"/>
              <w:ind w:left="0" w:firstLine="0"/>
              <w:jc w:val="left"/>
              <w:rPr>
                <w:b/>
              </w:rPr>
            </w:pPr>
            <w:bookmarkStart w:id="143" w:name="_Hlt41008014"/>
            <w:bookmarkStart w:id="144" w:name="_Hlt41007733"/>
            <w:bookmarkStart w:id="145" w:name="Generator"/>
            <w:bookmarkEnd w:id="143"/>
            <w:bookmarkEnd w:id="144"/>
            <w:r w:rsidRPr="0076424C">
              <w:rPr>
                <w:b/>
              </w:rPr>
              <w:t>Generator</w:t>
            </w:r>
            <w:bookmarkEnd w:id="145"/>
          </w:p>
        </w:tc>
        <w:tc>
          <w:tcPr>
            <w:tcW w:w="6675" w:type="dxa"/>
            <w:gridSpan w:val="3"/>
          </w:tcPr>
          <w:p w14:paraId="6E86108C" w14:textId="4DF583ED" w:rsidR="00BF4FBD" w:rsidRPr="0076424C" w:rsidRDefault="00BF4FBD" w:rsidP="00C623DB">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r w:rsidRPr="0076424C">
              <w:rPr>
                <w:b/>
              </w:rPr>
              <w:t>.</w:t>
            </w:r>
          </w:p>
          <w:p w14:paraId="6E86108D" w14:textId="6028BA98" w:rsidR="00B967DA" w:rsidRPr="0076424C" w:rsidRDefault="00BF4FBD" w:rsidP="00C623DB">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b/>
              </w:rPr>
              <w:t>(s)</w:t>
            </w:r>
            <w:r w:rsidRPr="0076424C">
              <w:t xml:space="preserve"> in accordance with Item </w:t>
            </w:r>
            <w:r w:rsidR="00F56231">
              <w:t>12</w:t>
            </w:r>
            <w:r w:rsidR="00F56231" w:rsidRPr="0076424C">
              <w:t xml:space="preserve"> </w:t>
            </w:r>
            <w:r w:rsidRPr="0076424C">
              <w:t>Engineering Recommendation G83/</w:t>
            </w:r>
            <w:r w:rsidR="004F2652" w:rsidRPr="0076424C">
              <w:t>2</w:t>
            </w:r>
            <w:r w:rsidRPr="0076424C">
              <w:t xml:space="preserve"> </w:t>
            </w:r>
            <w:r w:rsidRPr="0076424C">
              <w:rPr>
                <w:snapToGrid w:val="0"/>
                <w:lang w:val="en-US"/>
              </w:rPr>
              <w:t>(“</w:t>
            </w:r>
            <w:r w:rsidR="004C1231" w:rsidRPr="0076424C">
              <w:rPr>
                <w:snapToGrid w:val="0"/>
                <w:lang w:val="en-US"/>
              </w:rPr>
              <w:t>Recommendations For The Connection of Type Tested Small-Scale Embedded</w:t>
            </w:r>
            <w:r w:rsidRPr="0076424C">
              <w:rPr>
                <w:snapToGrid w:val="0"/>
                <w:lang w:val="en-US"/>
              </w:rPr>
              <w:t xml:space="preserve"> Generators (Up To 16 A Per Phase) in Parallel With Public Low-Voltage Distribution Networks”)</w:t>
            </w:r>
            <w:r w:rsidR="00F56231">
              <w:rPr>
                <w:snapToGrid w:val="0"/>
                <w:lang w:val="en-US"/>
              </w:rPr>
              <w:t xml:space="preserve"> </w:t>
            </w:r>
            <w:r w:rsidR="00F56231" w:rsidRPr="00FC4250">
              <w:rPr>
                <w:snapToGrid w:val="0"/>
                <w:lang w:val="en-US"/>
              </w:rPr>
              <w:t>or with</w:t>
            </w:r>
            <w:r w:rsidR="00F56231">
              <w:t xml:space="preserve"> Item 13 Engineering Recommendation G9</w:t>
            </w:r>
            <w:r w:rsidR="0057326A">
              <w:t>8</w:t>
            </w:r>
            <w:r w:rsidR="00F56231">
              <w:t xml:space="preserve"> (Requirements for the connection of t</w:t>
            </w:r>
            <w:r w:rsidR="00F56231" w:rsidRPr="0076424C">
              <w:t>ype</w:t>
            </w:r>
            <w:r w:rsidR="00F56231">
              <w:t>-tested micro g</w:t>
            </w:r>
            <w:r w:rsidR="00F56231" w:rsidRPr="0076424C">
              <w:t>enerators</w:t>
            </w:r>
            <w:r w:rsidR="00F56231">
              <w:t xml:space="preserve"> </w:t>
            </w:r>
            <w:r w:rsidR="00F56231" w:rsidRPr="0076424C">
              <w:t>(</w:t>
            </w:r>
            <w:r w:rsidR="00F56231">
              <w:t>u</w:t>
            </w:r>
            <w:r w:rsidR="00F56231" w:rsidRPr="0076424C">
              <w:t xml:space="preserve">p </w:t>
            </w:r>
            <w:r w:rsidR="00F56231">
              <w:t>to and including 16 A p</w:t>
            </w:r>
            <w:r w:rsidR="00F56231" w:rsidRPr="0076424C">
              <w:t xml:space="preserve">er </w:t>
            </w:r>
            <w:r w:rsidR="00F56231">
              <w:t>p</w:t>
            </w:r>
            <w:r w:rsidR="00F56231" w:rsidRPr="0076424C">
              <w:t>hase)</w:t>
            </w:r>
            <w:r w:rsidR="00F56231">
              <w:t xml:space="preserve"> i</w:t>
            </w:r>
            <w:r w:rsidR="00F56231" w:rsidRPr="0076424C">
              <w:t xml:space="preserve">n </w:t>
            </w:r>
            <w:r w:rsidR="00F56231">
              <w:t>p</w:t>
            </w:r>
            <w:r w:rsidR="00F56231" w:rsidRPr="0076424C">
              <w:t xml:space="preserve">arallel </w:t>
            </w:r>
            <w:r w:rsidR="00F56231">
              <w:t>w</w:t>
            </w:r>
            <w:r w:rsidR="00F56231" w:rsidRPr="0076424C">
              <w:t xml:space="preserve">ith </w:t>
            </w:r>
            <w:r w:rsidR="00F56231">
              <w:t>p</w:t>
            </w:r>
            <w:r w:rsidR="00F56231" w:rsidRPr="0076424C">
              <w:t xml:space="preserve">ublic </w:t>
            </w:r>
            <w:r w:rsidR="00F56231">
              <w:t>l</w:t>
            </w:r>
            <w:r w:rsidR="00F56231" w:rsidRPr="0076424C">
              <w:t>o</w:t>
            </w:r>
            <w:r w:rsidR="00F56231">
              <w:t xml:space="preserve">w voltage distribution networks on or after </w:t>
            </w:r>
            <w:r w:rsidR="00DE5F7F">
              <w:rPr>
                <w:rFonts w:eastAsia="Batang"/>
                <w:szCs w:val="22"/>
                <w:lang w:eastAsia="en-GB"/>
              </w:rPr>
              <w:t>17 May 2019</w:t>
            </w:r>
            <w:r w:rsidR="00F56231">
              <w:t>)</w:t>
            </w:r>
            <w:r w:rsidRPr="0076424C">
              <w:rPr>
                <w:rFonts w:ascii="Arial" w:hAnsi="Arial"/>
                <w:snapToGrid w:val="0"/>
                <w:lang w:val="en-US"/>
              </w:rPr>
              <w:t xml:space="preserve"> </w:t>
            </w:r>
            <w:r w:rsidRPr="0076424C">
              <w:t xml:space="preserve">and where this is (are) their only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b/>
              </w:rPr>
              <w:t>(s)</w:t>
            </w:r>
            <w:r w:rsidRPr="0076424C">
              <w:t xml:space="preserve">, is not classed as 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for the purpose of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p>
        </w:tc>
      </w:tr>
      <w:tr w:rsidR="00B967DA" w:rsidRPr="0076424C" w14:paraId="6E861091" w14:textId="77777777">
        <w:trPr>
          <w:cantSplit/>
        </w:trPr>
        <w:tc>
          <w:tcPr>
            <w:tcW w:w="2658" w:type="dxa"/>
          </w:tcPr>
          <w:p w14:paraId="6E86108F" w14:textId="77777777" w:rsidR="00B967DA" w:rsidRPr="0076424C" w:rsidRDefault="00B967DA" w:rsidP="00C623DB">
            <w:pPr>
              <w:pStyle w:val="BodyText"/>
              <w:spacing w:beforeLines="40" w:before="96" w:afterLines="40" w:after="96" w:line="240" w:lineRule="auto"/>
              <w:ind w:left="0" w:firstLine="0"/>
              <w:jc w:val="left"/>
              <w:rPr>
                <w:b/>
              </w:rPr>
            </w:pPr>
            <w:bookmarkStart w:id="146" w:name="GreatBritain"/>
            <w:r w:rsidRPr="0076424C">
              <w:rPr>
                <w:b/>
              </w:rPr>
              <w:t xml:space="preserve">Great Britain </w:t>
            </w:r>
            <w:bookmarkEnd w:id="146"/>
            <w:r w:rsidRPr="0076424C">
              <w:rPr>
                <w:b/>
              </w:rPr>
              <w:t xml:space="preserve">or </w:t>
            </w:r>
            <w:bookmarkStart w:id="147" w:name="GB"/>
            <w:r w:rsidRPr="0076424C">
              <w:rPr>
                <w:b/>
              </w:rPr>
              <w:t>GB</w:t>
            </w:r>
            <w:bookmarkEnd w:id="147"/>
          </w:p>
        </w:tc>
        <w:tc>
          <w:tcPr>
            <w:tcW w:w="6675" w:type="dxa"/>
            <w:gridSpan w:val="3"/>
          </w:tcPr>
          <w:p w14:paraId="6E861090" w14:textId="77777777" w:rsidR="00B967DA" w:rsidRPr="0076424C" w:rsidRDefault="00797402" w:rsidP="00C623DB">
            <w:pPr>
              <w:pStyle w:val="BodyText"/>
              <w:spacing w:beforeLines="40" w:before="96" w:afterLines="40" w:after="96"/>
              <w:ind w:left="42" w:hanging="42"/>
            </w:pPr>
            <w:r w:rsidRPr="0076424C">
              <w:t>“The landmass of England &amp;</w:t>
            </w:r>
            <w:r w:rsidR="00031BA0" w:rsidRPr="0076424C">
              <w:t xml:space="preserve"> Wales and Scotland, including internal w</w:t>
            </w:r>
            <w:r w:rsidRPr="0076424C">
              <w:t xml:space="preserve">aters”.  </w:t>
            </w:r>
          </w:p>
        </w:tc>
      </w:tr>
      <w:tr w:rsidR="00B967DA" w:rsidRPr="0076424C" w14:paraId="6E861094" w14:textId="77777777">
        <w:trPr>
          <w:cantSplit/>
        </w:trPr>
        <w:tc>
          <w:tcPr>
            <w:tcW w:w="2658" w:type="dxa"/>
          </w:tcPr>
          <w:p w14:paraId="6E861092" w14:textId="77777777" w:rsidR="00B967DA" w:rsidRPr="0076424C" w:rsidRDefault="00B967DA" w:rsidP="00C623DB">
            <w:pPr>
              <w:pStyle w:val="BodyText"/>
              <w:spacing w:beforeLines="40" w:before="96" w:afterLines="40" w:after="96" w:line="240" w:lineRule="auto"/>
              <w:ind w:left="0" w:firstLine="0"/>
              <w:jc w:val="left"/>
              <w:rPr>
                <w:b/>
              </w:rPr>
            </w:pPr>
            <w:bookmarkStart w:id="148" w:name="GridCode"/>
            <w:r w:rsidRPr="0076424C">
              <w:rPr>
                <w:b/>
              </w:rPr>
              <w:t>Grid Code</w:t>
            </w:r>
            <w:bookmarkEnd w:id="148"/>
          </w:p>
        </w:tc>
        <w:tc>
          <w:tcPr>
            <w:tcW w:w="6675" w:type="dxa"/>
            <w:gridSpan w:val="3"/>
          </w:tcPr>
          <w:p w14:paraId="6E861093" w14:textId="701211E5" w:rsidR="00B967DA" w:rsidRPr="0076424C" w:rsidRDefault="00B967DA" w:rsidP="00C623DB">
            <w:pPr>
              <w:pStyle w:val="BodyText"/>
              <w:spacing w:beforeLines="40" w:before="96" w:afterLines="40" w:after="96" w:line="240" w:lineRule="auto"/>
              <w:ind w:left="0" w:firstLine="0"/>
              <w:rPr>
                <w:b/>
              </w:rPr>
            </w:pPr>
            <w:r w:rsidRPr="0076424C">
              <w:t xml:space="preserve">The code which </w:t>
            </w:r>
            <w:r w:rsidR="008572B5">
              <w:fldChar w:fldCharType="begin"/>
            </w:r>
            <w:r w:rsidR="008572B5">
              <w:instrText xml:space="preserve"> REF NGC \h  \* MERGEFORMAT </w:instrText>
            </w:r>
            <w:r w:rsidR="008572B5">
              <w:fldChar w:fldCharType="separate"/>
            </w:r>
            <w:del w:id="149" w:author="National Grid" w:date="2018-05-30T17:36:00Z">
              <w:r w:rsidR="0011775B" w:rsidRPr="0076424C" w:rsidDel="00186A88">
                <w:rPr>
                  <w:b/>
                </w:rPr>
                <w:delText>NGC</w:delText>
              </w:r>
            </w:del>
            <w:ins w:id="150" w:author="National Grid" w:date="2018-05-30T17:36:00Z">
              <w:r w:rsidR="00186A88">
                <w:rPr>
                  <w:b/>
                </w:rPr>
                <w:t>NGESO</w:t>
              </w:r>
            </w:ins>
            <w:r w:rsidR="008572B5">
              <w:fldChar w:fldCharType="end"/>
            </w:r>
            <w:r w:rsidRPr="0076424C">
              <w:rPr>
                <w:b/>
                <w:bCs/>
              </w:rPr>
              <w:t xml:space="preserve"> </w:t>
            </w:r>
            <w:r w:rsidRPr="0076424C">
              <w:t xml:space="preserve">is required to prepare under its </w:t>
            </w:r>
            <w:r w:rsidR="008572B5">
              <w:fldChar w:fldCharType="begin"/>
            </w:r>
            <w:r w:rsidR="008572B5">
              <w:instrText xml:space="preserve"> REF TransmissionLicence \h  \* MERGEFORMAT </w:instrText>
            </w:r>
            <w:r w:rsidR="008572B5">
              <w:fldChar w:fldCharType="separate"/>
            </w:r>
            <w:r w:rsidR="0011775B" w:rsidRPr="0076424C">
              <w:rPr>
                <w:b/>
              </w:rPr>
              <w:t>Transmission Licence</w:t>
            </w:r>
            <w:r w:rsidR="008572B5">
              <w:fldChar w:fldCharType="end"/>
            </w:r>
            <w:r w:rsidRPr="0076424C">
              <w:t xml:space="preserve"> and have approved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b/>
              </w:rPr>
              <w:t xml:space="preserve"> </w:t>
            </w:r>
            <w:r w:rsidRPr="0076424C">
              <w:t xml:space="preserve">as from time to time revised with the approval of, or by the direction of,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 xml:space="preserve">. </w:t>
            </w:r>
          </w:p>
        </w:tc>
      </w:tr>
      <w:tr w:rsidR="00B967DA" w:rsidRPr="0076424C" w14:paraId="6E861097" w14:textId="77777777">
        <w:trPr>
          <w:cantSplit/>
        </w:trPr>
        <w:tc>
          <w:tcPr>
            <w:tcW w:w="2658" w:type="dxa"/>
          </w:tcPr>
          <w:p w14:paraId="6E861095" w14:textId="77777777" w:rsidR="00B967DA" w:rsidRPr="0076424C" w:rsidRDefault="00B967DA" w:rsidP="00C623DB">
            <w:pPr>
              <w:pStyle w:val="BodyText"/>
              <w:spacing w:beforeLines="40" w:before="96" w:afterLines="40" w:after="96" w:line="240" w:lineRule="auto"/>
              <w:ind w:left="0" w:firstLine="0"/>
              <w:jc w:val="left"/>
              <w:rPr>
                <w:b/>
              </w:rPr>
            </w:pPr>
            <w:bookmarkStart w:id="151" w:name="GSP"/>
            <w:r w:rsidRPr="0076424C">
              <w:rPr>
                <w:b/>
              </w:rPr>
              <w:t>Grid Supply Point</w:t>
            </w:r>
            <w:bookmarkEnd w:id="151"/>
          </w:p>
        </w:tc>
        <w:tc>
          <w:tcPr>
            <w:tcW w:w="6675" w:type="dxa"/>
            <w:gridSpan w:val="3"/>
          </w:tcPr>
          <w:p w14:paraId="6E861096" w14:textId="7CB236EC" w:rsidR="00B967DA" w:rsidRPr="0076424C" w:rsidRDefault="002A3417" w:rsidP="00C623DB">
            <w:pPr>
              <w:pStyle w:val="BodyText"/>
              <w:spacing w:beforeLines="40" w:before="96" w:afterLines="40" w:after="96" w:line="240" w:lineRule="auto"/>
              <w:ind w:left="0" w:firstLine="0"/>
            </w:pPr>
            <w:r w:rsidRPr="0076424C">
              <w:t>Any point at which electricity is delivered from the</w:t>
            </w:r>
            <w:r w:rsidR="00B967DA" w:rsidRPr="0076424C">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00B967DA" w:rsidRPr="0076424C">
              <w:t>to the</w:t>
            </w:r>
            <w:r w:rsidRPr="0076424C">
              <w:t xml:space="preserve"> </w:t>
            </w:r>
            <w:hyperlink w:anchor="DNOsDistributionSystem" w:history="1">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B967DA"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hyperlink>
            <w:r w:rsidR="00B967DA" w:rsidRPr="0076424C">
              <w:rPr>
                <w:b/>
              </w:rPr>
              <w:t>.</w:t>
            </w:r>
          </w:p>
        </w:tc>
      </w:tr>
      <w:tr w:rsidR="00B967DA" w:rsidRPr="0076424C" w14:paraId="6E86109A" w14:textId="77777777">
        <w:trPr>
          <w:cantSplit/>
        </w:trPr>
        <w:tc>
          <w:tcPr>
            <w:tcW w:w="2658" w:type="dxa"/>
          </w:tcPr>
          <w:p w14:paraId="6E861098" w14:textId="77777777" w:rsidR="00B967DA" w:rsidRPr="0076424C" w:rsidRDefault="00B967DA" w:rsidP="00C623DB">
            <w:pPr>
              <w:pStyle w:val="BodyText"/>
              <w:spacing w:beforeLines="40" w:before="96" w:afterLines="40" w:after="96" w:line="240" w:lineRule="auto"/>
              <w:ind w:left="0" w:firstLine="0"/>
              <w:jc w:val="left"/>
              <w:rPr>
                <w:b/>
              </w:rPr>
            </w:pPr>
            <w:r w:rsidRPr="0076424C">
              <w:rPr>
                <w:b/>
              </w:rPr>
              <w:t>High Voltage  (</w:t>
            </w:r>
            <w:bookmarkStart w:id="152" w:name="HV"/>
            <w:r w:rsidRPr="0076424C">
              <w:rPr>
                <w:b/>
              </w:rPr>
              <w:t>HV</w:t>
            </w:r>
            <w:bookmarkEnd w:id="152"/>
            <w:r w:rsidRPr="0076424C">
              <w:rPr>
                <w:b/>
              </w:rPr>
              <w:t>)</w:t>
            </w:r>
          </w:p>
        </w:tc>
        <w:tc>
          <w:tcPr>
            <w:tcW w:w="6675" w:type="dxa"/>
            <w:gridSpan w:val="3"/>
          </w:tcPr>
          <w:p w14:paraId="6E861099" w14:textId="77777777" w:rsidR="00B967DA" w:rsidRPr="0076424C" w:rsidRDefault="00B967DA" w:rsidP="00C623DB">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B967DA" w:rsidRPr="0076424C" w14:paraId="6E86109D" w14:textId="77777777">
        <w:trPr>
          <w:cantSplit/>
        </w:trPr>
        <w:tc>
          <w:tcPr>
            <w:tcW w:w="2658" w:type="dxa"/>
          </w:tcPr>
          <w:p w14:paraId="6E86109B" w14:textId="77777777" w:rsidR="00B967DA" w:rsidRPr="0076424C" w:rsidRDefault="00B967DA" w:rsidP="00C623DB">
            <w:pPr>
              <w:spacing w:beforeLines="40" w:before="96" w:afterLines="40" w:after="96"/>
              <w:ind w:left="0" w:firstLine="0"/>
              <w:jc w:val="left"/>
              <w:rPr>
                <w:b/>
                <w:spacing w:val="5"/>
              </w:rPr>
            </w:pPr>
            <w:bookmarkStart w:id="153" w:name="HVCustomer"/>
            <w:r w:rsidRPr="0076424C">
              <w:rPr>
                <w:b/>
                <w:spacing w:val="5"/>
              </w:rPr>
              <w:lastRenderedPageBreak/>
              <w:t>High Voltage Customer</w:t>
            </w:r>
            <w:bookmarkEnd w:id="153"/>
          </w:p>
        </w:tc>
        <w:tc>
          <w:tcPr>
            <w:tcW w:w="6675" w:type="dxa"/>
            <w:gridSpan w:val="3"/>
          </w:tcPr>
          <w:p w14:paraId="6E86109C" w14:textId="0FCB5D76"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A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spacing w:val="5"/>
              </w:rPr>
              <w:t xml:space="preserve"> connected to a part of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spacing w:val="5"/>
              </w:rPr>
              <w:t xml:space="preserve"> </w:t>
            </w:r>
            <w:r w:rsidRPr="0076424C">
              <w:rPr>
                <w:spacing w:val="5"/>
              </w:rPr>
              <w:t xml:space="preserve">which is operating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spacing w:val="5"/>
              </w:rPr>
              <w:t>.</w:t>
            </w:r>
          </w:p>
        </w:tc>
      </w:tr>
      <w:tr w:rsidR="00B967DA" w:rsidRPr="0076424C" w14:paraId="6E8610A0" w14:textId="77777777">
        <w:trPr>
          <w:cantSplit/>
        </w:trPr>
        <w:tc>
          <w:tcPr>
            <w:tcW w:w="2658" w:type="dxa"/>
          </w:tcPr>
          <w:p w14:paraId="6E86109E" w14:textId="77777777" w:rsidR="00B967DA" w:rsidRPr="0076424C" w:rsidRDefault="00B967DA" w:rsidP="00C623DB">
            <w:pPr>
              <w:spacing w:beforeLines="40" w:before="96" w:afterLines="40" w:after="96"/>
              <w:ind w:left="0" w:firstLine="0"/>
              <w:jc w:val="left"/>
              <w:rPr>
                <w:b/>
                <w:spacing w:val="5"/>
              </w:rPr>
            </w:pPr>
            <w:bookmarkStart w:id="154" w:name="_Hlt40969418"/>
            <w:bookmarkStart w:id="155" w:name="ImplementingControlPerson"/>
            <w:bookmarkEnd w:id="154"/>
            <w:r w:rsidRPr="0076424C">
              <w:rPr>
                <w:b/>
                <w:spacing w:val="5"/>
              </w:rPr>
              <w:t>Implementing Control Person</w:t>
            </w:r>
            <w:bookmarkEnd w:id="155"/>
          </w:p>
        </w:tc>
        <w:tc>
          <w:tcPr>
            <w:tcW w:w="6675" w:type="dxa"/>
            <w:gridSpan w:val="3"/>
          </w:tcPr>
          <w:p w14:paraId="6E86109F" w14:textId="4CB456C5" w:rsidR="00B967DA" w:rsidRPr="0076424C" w:rsidRDefault="00B967DA" w:rsidP="00C623DB">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rPr>
                <w:spacing w:val="5"/>
              </w:rPr>
              <w:t xml:space="preserve"> at an Operational Boundary.</w:t>
            </w:r>
          </w:p>
        </w:tc>
      </w:tr>
      <w:tr w:rsidR="00B967DA" w:rsidRPr="0076424C" w14:paraId="6E8610A3" w14:textId="77777777">
        <w:trPr>
          <w:gridAfter w:val="1"/>
          <w:wAfter w:w="11" w:type="dxa"/>
          <w:cantSplit/>
        </w:trPr>
        <w:tc>
          <w:tcPr>
            <w:tcW w:w="2658" w:type="dxa"/>
          </w:tcPr>
          <w:p w14:paraId="6E8610A1" w14:textId="77777777" w:rsidR="00B967DA" w:rsidRPr="0076424C" w:rsidRDefault="00B967DA" w:rsidP="00C623DB">
            <w:pPr>
              <w:pStyle w:val="BodyText"/>
              <w:spacing w:beforeLines="40" w:before="96" w:afterLines="40" w:after="96" w:line="240" w:lineRule="auto"/>
              <w:ind w:left="0" w:firstLine="0"/>
              <w:jc w:val="left"/>
              <w:rPr>
                <w:b/>
              </w:rPr>
            </w:pPr>
            <w:bookmarkStart w:id="156" w:name="IndividualDNOStandard"/>
            <w:r w:rsidRPr="0076424C">
              <w:rPr>
                <w:b/>
              </w:rPr>
              <w:t>Individual DNO Standard</w:t>
            </w:r>
            <w:bookmarkEnd w:id="156"/>
          </w:p>
        </w:tc>
        <w:tc>
          <w:tcPr>
            <w:tcW w:w="6664" w:type="dxa"/>
            <w:gridSpan w:val="2"/>
          </w:tcPr>
          <w:p w14:paraId="6E8610A2" w14:textId="77D2F7C0" w:rsidR="00B967DA" w:rsidRPr="0076424C" w:rsidRDefault="00B967DA" w:rsidP="00C623DB">
            <w:pPr>
              <w:pStyle w:val="BodyText"/>
              <w:spacing w:beforeLines="40" w:before="96" w:afterLines="40" w:after="96" w:line="240" w:lineRule="auto"/>
              <w:ind w:left="0" w:firstLine="0"/>
            </w:pPr>
            <w:r w:rsidRPr="0076424C">
              <w:t xml:space="preserve">A standard adopted by an individual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and</w:t>
            </w:r>
            <w:r w:rsidRPr="0076424C">
              <w:rPr>
                <w:b/>
              </w:rPr>
              <w:t xml:space="preserve"> </w:t>
            </w:r>
            <w:r w:rsidRPr="0076424C">
              <w:t xml:space="preserve">which is published as such by an individual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that has a material effect on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tc>
      </w:tr>
      <w:tr w:rsidR="00B967DA" w:rsidRPr="0076424C" w14:paraId="6E8610A6" w14:textId="77777777">
        <w:trPr>
          <w:cantSplit/>
        </w:trPr>
        <w:tc>
          <w:tcPr>
            <w:tcW w:w="2658" w:type="dxa"/>
          </w:tcPr>
          <w:p w14:paraId="6E8610A4" w14:textId="77777777" w:rsidR="00B967DA" w:rsidRPr="0076424C" w:rsidRDefault="00B967DA" w:rsidP="00C623DB">
            <w:pPr>
              <w:pStyle w:val="BodyText"/>
              <w:spacing w:beforeLines="40" w:before="96" w:afterLines="40" w:after="96" w:line="240" w:lineRule="auto"/>
              <w:ind w:left="0" w:firstLine="0"/>
              <w:jc w:val="left"/>
              <w:rPr>
                <w:b/>
              </w:rPr>
            </w:pPr>
            <w:bookmarkStart w:id="157" w:name="IEC"/>
            <w:r w:rsidRPr="0076424C">
              <w:rPr>
                <w:b/>
              </w:rPr>
              <w:t>IEC</w:t>
            </w:r>
            <w:bookmarkEnd w:id="157"/>
          </w:p>
        </w:tc>
        <w:tc>
          <w:tcPr>
            <w:tcW w:w="6675" w:type="dxa"/>
            <w:gridSpan w:val="3"/>
          </w:tcPr>
          <w:p w14:paraId="6E8610A5" w14:textId="77777777" w:rsidR="00B967DA" w:rsidRPr="0076424C" w:rsidRDefault="00B967DA" w:rsidP="00C623DB">
            <w:pPr>
              <w:pStyle w:val="BodyText"/>
              <w:spacing w:beforeLines="40" w:before="96" w:afterLines="40" w:after="96" w:line="240" w:lineRule="auto"/>
              <w:ind w:left="0" w:firstLine="0"/>
            </w:pPr>
            <w:r w:rsidRPr="0076424C">
              <w:t>International Electrotechnical Commission.</w:t>
            </w:r>
          </w:p>
        </w:tc>
      </w:tr>
      <w:tr w:rsidR="00160676" w:rsidRPr="0076424C" w14:paraId="6E8610A9" w14:textId="77777777" w:rsidTr="00371CCC">
        <w:trPr>
          <w:cantSplit/>
        </w:trPr>
        <w:tc>
          <w:tcPr>
            <w:tcW w:w="2658" w:type="dxa"/>
          </w:tcPr>
          <w:p w14:paraId="6E8610A7" w14:textId="77777777" w:rsidR="00160676" w:rsidRPr="0076424C" w:rsidRDefault="00160676" w:rsidP="00C623DB">
            <w:pPr>
              <w:pStyle w:val="BodyText"/>
              <w:spacing w:beforeLines="40" w:before="96" w:afterLines="40" w:after="96" w:line="240" w:lineRule="auto"/>
              <w:ind w:left="0" w:firstLine="0"/>
              <w:jc w:val="left"/>
              <w:rPr>
                <w:b/>
              </w:rPr>
            </w:pPr>
            <w:bookmarkStart w:id="158" w:name="IDNO"/>
            <w:r w:rsidRPr="0076424C">
              <w:rPr>
                <w:b/>
              </w:rPr>
              <w:t>Independent Distribution Network Operator</w:t>
            </w:r>
            <w:bookmarkEnd w:id="158"/>
          </w:p>
        </w:tc>
        <w:tc>
          <w:tcPr>
            <w:tcW w:w="6675" w:type="dxa"/>
            <w:gridSpan w:val="3"/>
          </w:tcPr>
          <w:p w14:paraId="6E8610A8" w14:textId="043779DD" w:rsidR="00160676" w:rsidRPr="0076424C" w:rsidRDefault="00160676"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that does not have a Distribution Services Obligation Area in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and is not an ex Public Electricity Supplier</w:t>
            </w:r>
          </w:p>
        </w:tc>
      </w:tr>
      <w:tr w:rsidR="00160676" w:rsidRPr="0076424C" w14:paraId="6E8610AC" w14:textId="77777777" w:rsidTr="00371CCC">
        <w:trPr>
          <w:cantSplit/>
        </w:trPr>
        <w:tc>
          <w:tcPr>
            <w:tcW w:w="2658" w:type="dxa"/>
          </w:tcPr>
          <w:p w14:paraId="6E8610AA" w14:textId="77777777" w:rsidR="00160676" w:rsidRPr="0076424C" w:rsidRDefault="00160676" w:rsidP="00C623DB">
            <w:pPr>
              <w:pStyle w:val="BodyText"/>
              <w:spacing w:beforeLines="40" w:before="96" w:afterLines="40" w:after="96" w:line="240" w:lineRule="auto"/>
              <w:ind w:left="0" w:firstLine="0"/>
              <w:jc w:val="left"/>
              <w:rPr>
                <w:b/>
              </w:rPr>
            </w:pPr>
            <w:r w:rsidRPr="0076424C">
              <w:rPr>
                <w:b/>
              </w:rPr>
              <w:t>Industry Codes Technical Group (</w:t>
            </w:r>
            <w:bookmarkStart w:id="159" w:name="ITCG"/>
            <w:r w:rsidRPr="0076424C">
              <w:rPr>
                <w:b/>
              </w:rPr>
              <w:t>ITCG</w:t>
            </w:r>
            <w:bookmarkEnd w:id="159"/>
            <w:r w:rsidRPr="0076424C">
              <w:rPr>
                <w:b/>
              </w:rPr>
              <w:t>)</w:t>
            </w:r>
          </w:p>
        </w:tc>
        <w:tc>
          <w:tcPr>
            <w:tcW w:w="6675" w:type="dxa"/>
            <w:gridSpan w:val="3"/>
          </w:tcPr>
          <w:p w14:paraId="6E8610AB" w14:textId="370B3FEB" w:rsidR="00160676" w:rsidRPr="0076424C" w:rsidRDefault="00160676" w:rsidP="00C623DB">
            <w:pPr>
              <w:pStyle w:val="BodyText"/>
              <w:spacing w:beforeLines="40" w:before="96" w:afterLines="40" w:after="96" w:line="240" w:lineRule="auto"/>
              <w:ind w:left="0" w:firstLine="0"/>
            </w:pPr>
            <w:r w:rsidRPr="0076424C">
              <w:t xml:space="preserve">A standing body comprised of representatives of all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s to carry out the functions referred to in its own Constitution and Rules </w:t>
            </w:r>
          </w:p>
        </w:tc>
      </w:tr>
      <w:tr w:rsidR="00B967DA" w:rsidRPr="0076424C" w14:paraId="6E8610AF" w14:textId="77777777">
        <w:trPr>
          <w:cantSplit/>
        </w:trPr>
        <w:tc>
          <w:tcPr>
            <w:tcW w:w="2658" w:type="dxa"/>
          </w:tcPr>
          <w:p w14:paraId="6E8610AD" w14:textId="77777777" w:rsidR="00B967DA" w:rsidRPr="0076424C" w:rsidRDefault="00B967DA" w:rsidP="00C623DB">
            <w:pPr>
              <w:pStyle w:val="BodyText"/>
              <w:spacing w:beforeLines="40" w:before="96" w:afterLines="40" w:after="96" w:line="240" w:lineRule="auto"/>
              <w:ind w:left="0" w:firstLine="0"/>
              <w:jc w:val="left"/>
              <w:rPr>
                <w:b/>
              </w:rPr>
            </w:pPr>
            <w:bookmarkStart w:id="160" w:name="Isolated"/>
            <w:r w:rsidRPr="0076424C">
              <w:rPr>
                <w:b/>
              </w:rPr>
              <w:t>Isolated</w:t>
            </w:r>
            <w:bookmarkEnd w:id="160"/>
          </w:p>
        </w:tc>
        <w:tc>
          <w:tcPr>
            <w:tcW w:w="6675" w:type="dxa"/>
            <w:gridSpan w:val="3"/>
          </w:tcPr>
          <w:p w14:paraId="6E8610AE" w14:textId="14FA0D93" w:rsidR="00B967DA" w:rsidRPr="0076424C" w:rsidRDefault="00B967DA" w:rsidP="00C623DB">
            <w:pPr>
              <w:pStyle w:val="BodyText"/>
              <w:spacing w:beforeLines="40" w:before="96" w:afterLines="40" w:after="96" w:line="240" w:lineRule="auto"/>
              <w:ind w:left="0" w:firstLine="0"/>
              <w:rPr>
                <w:b/>
              </w:rPr>
            </w:pPr>
            <w:r w:rsidRPr="0076424C">
              <w:t>Disconnected from associated</w:t>
            </w:r>
            <w:r w:rsidRPr="0076424C">
              <w:rPr>
                <w:b/>
              </w:rPr>
              <w:t xml:space="preserv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by an</w:t>
            </w:r>
            <w:r w:rsidRPr="0076424C">
              <w:rPr>
                <w:b/>
              </w:rPr>
              <w:t xml:space="preserve"> </w:t>
            </w:r>
            <w:r w:rsidR="008572B5">
              <w:fldChar w:fldCharType="begin"/>
            </w:r>
            <w:r w:rsidR="008572B5">
              <w:instrText xml:space="preserve"> REF IsolatingDevice \h  \* MERGEFORMAT </w:instrText>
            </w:r>
            <w:r w:rsidR="008572B5">
              <w:fldChar w:fldCharType="separate"/>
            </w:r>
            <w:r w:rsidR="0011775B" w:rsidRPr="0076424C">
              <w:rPr>
                <w:b/>
              </w:rPr>
              <w:t>Isolating Device</w:t>
            </w:r>
            <w:r w:rsidR="008572B5">
              <w:fldChar w:fldCharType="end"/>
            </w:r>
            <w:r w:rsidRPr="0076424C">
              <w:rPr>
                <w:b/>
              </w:rPr>
              <w:t xml:space="preserve">(s) </w:t>
            </w:r>
            <w:r w:rsidRPr="0076424C">
              <w:t>in the isolating position or by adequate physical separation or sufficient gap.</w:t>
            </w:r>
          </w:p>
        </w:tc>
      </w:tr>
      <w:tr w:rsidR="00B967DA" w:rsidRPr="0076424C" w14:paraId="6E8610B2" w14:textId="77777777">
        <w:trPr>
          <w:cantSplit/>
        </w:trPr>
        <w:tc>
          <w:tcPr>
            <w:tcW w:w="2658" w:type="dxa"/>
          </w:tcPr>
          <w:p w14:paraId="6E8610B0" w14:textId="77777777" w:rsidR="00B967DA" w:rsidRPr="0076424C" w:rsidRDefault="00B967DA" w:rsidP="00C623DB">
            <w:pPr>
              <w:pStyle w:val="BodyText"/>
              <w:spacing w:beforeLines="40" w:before="96" w:afterLines="40" w:after="96" w:line="240" w:lineRule="auto"/>
              <w:ind w:left="0" w:firstLine="0"/>
              <w:jc w:val="left"/>
              <w:rPr>
                <w:b/>
              </w:rPr>
            </w:pPr>
            <w:bookmarkStart w:id="161" w:name="IsolatingDevice"/>
            <w:r w:rsidRPr="0076424C">
              <w:rPr>
                <w:b/>
              </w:rPr>
              <w:t>Isolating Device</w:t>
            </w:r>
            <w:bookmarkEnd w:id="161"/>
          </w:p>
        </w:tc>
        <w:tc>
          <w:tcPr>
            <w:tcW w:w="6675" w:type="dxa"/>
            <w:gridSpan w:val="3"/>
          </w:tcPr>
          <w:p w14:paraId="6E8610B1" w14:textId="469CA7A2" w:rsidR="00B967DA" w:rsidRPr="0076424C" w:rsidRDefault="00B967DA" w:rsidP="00C623DB">
            <w:pPr>
              <w:pStyle w:val="BodyText"/>
              <w:spacing w:beforeLines="40" w:before="96" w:afterLines="40" w:after="96" w:line="240" w:lineRule="auto"/>
              <w:ind w:left="0" w:firstLine="0"/>
            </w:pPr>
            <w:r w:rsidRPr="0076424C">
              <w:t>A device for rendering</w:t>
            </w:r>
            <w:r w:rsidRPr="0076424C">
              <w:rPr>
                <w:b/>
              </w:rPr>
              <w:t xml:space="preserv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t>
            </w:r>
            <w:r w:rsidR="008572B5">
              <w:fldChar w:fldCharType="begin"/>
            </w:r>
            <w:r w:rsidR="008572B5">
              <w:instrText xml:space="preserve"> REF Isolated \h  \* MERGEFORMAT </w:instrText>
            </w:r>
            <w:r w:rsidR="008572B5">
              <w:fldChar w:fldCharType="separate"/>
            </w:r>
            <w:r w:rsidR="0011775B" w:rsidRPr="0076424C">
              <w:rPr>
                <w:b/>
              </w:rPr>
              <w:t>Isolated</w:t>
            </w:r>
            <w:r w:rsidR="008572B5">
              <w:fldChar w:fldCharType="end"/>
            </w:r>
            <w:r w:rsidRPr="0076424C">
              <w:rPr>
                <w:b/>
              </w:rPr>
              <w:t>.</w:t>
            </w:r>
          </w:p>
        </w:tc>
      </w:tr>
      <w:tr w:rsidR="00B967DA" w:rsidRPr="0076424C" w14:paraId="6E8610B5" w14:textId="77777777">
        <w:trPr>
          <w:cantSplit/>
        </w:trPr>
        <w:tc>
          <w:tcPr>
            <w:tcW w:w="2658" w:type="dxa"/>
          </w:tcPr>
          <w:p w14:paraId="6E8610B3" w14:textId="77777777" w:rsidR="00B967DA" w:rsidRPr="0076424C" w:rsidRDefault="00B967DA" w:rsidP="00C623DB">
            <w:pPr>
              <w:pStyle w:val="BodyText"/>
              <w:spacing w:beforeLines="40" w:before="96" w:afterLines="40" w:after="96" w:line="240" w:lineRule="auto"/>
              <w:ind w:left="0" w:firstLine="0"/>
              <w:jc w:val="left"/>
              <w:rPr>
                <w:b/>
              </w:rPr>
            </w:pPr>
            <w:bookmarkStart w:id="162" w:name="JointSystemIncident"/>
            <w:r w:rsidRPr="0076424C">
              <w:rPr>
                <w:b/>
              </w:rPr>
              <w:t>Joint System Incident</w:t>
            </w:r>
            <w:bookmarkEnd w:id="162"/>
          </w:p>
        </w:tc>
        <w:tc>
          <w:tcPr>
            <w:tcW w:w="6675" w:type="dxa"/>
            <w:gridSpan w:val="3"/>
          </w:tcPr>
          <w:p w14:paraId="6E8610B4" w14:textId="1D925135" w:rsidR="00B967DA" w:rsidRPr="0076424C" w:rsidRDefault="00B967DA" w:rsidP="00C623DB">
            <w:pPr>
              <w:pStyle w:val="BodyText"/>
              <w:spacing w:beforeLines="40" w:before="96" w:afterLines="40" w:after="96" w:line="240" w:lineRule="auto"/>
              <w:ind w:left="0" w:firstLine="0"/>
            </w:pPr>
            <w:r w:rsidRPr="0076424C">
              <w:t xml:space="preserve">Is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installation, which, in the opinion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has or may have a serious and/or widespread effect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installation of another.</w:t>
            </w:r>
          </w:p>
        </w:tc>
      </w:tr>
      <w:tr w:rsidR="00B967DA" w:rsidRPr="0076424C" w14:paraId="6E8610BC" w14:textId="77777777">
        <w:trPr>
          <w:cantSplit/>
        </w:trPr>
        <w:tc>
          <w:tcPr>
            <w:tcW w:w="2658" w:type="dxa"/>
          </w:tcPr>
          <w:p w14:paraId="6E8610B6" w14:textId="3216BF95" w:rsidR="00B967DA" w:rsidRPr="0076424C" w:rsidRDefault="00B967DA" w:rsidP="00C623DB">
            <w:pPr>
              <w:pStyle w:val="BodyText"/>
              <w:spacing w:beforeLines="40" w:before="96" w:afterLines="40" w:after="96" w:line="240" w:lineRule="auto"/>
              <w:ind w:left="0" w:firstLine="0"/>
              <w:jc w:val="left"/>
              <w:rPr>
                <w:b/>
              </w:rPr>
            </w:pPr>
            <w:bookmarkStart w:id="163" w:name="LargePowerStation"/>
            <w:r w:rsidRPr="0076424C">
              <w:rPr>
                <w:b/>
              </w:rPr>
              <w:t>Large Power Station</w:t>
            </w:r>
            <w:bookmarkEnd w:id="163"/>
          </w:p>
        </w:tc>
        <w:tc>
          <w:tcPr>
            <w:tcW w:w="6675" w:type="dxa"/>
            <w:gridSpan w:val="3"/>
          </w:tcPr>
          <w:p w14:paraId="6E8610BB" w14:textId="16DD5A78" w:rsidR="00B967DA" w:rsidRPr="0076424C" w:rsidRDefault="004B09F8" w:rsidP="00C623DB">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11775B" w:rsidRPr="0076424C">
              <w:rPr>
                <w:b/>
              </w:rPr>
              <w:t>Grid Code</w:t>
            </w:r>
            <w:r>
              <w:fldChar w:fldCharType="end"/>
            </w:r>
            <w:r>
              <w:t>.</w:t>
            </w:r>
          </w:p>
        </w:tc>
      </w:tr>
      <w:tr w:rsidR="00B967DA" w:rsidRPr="0076424C" w14:paraId="6E8610C5" w14:textId="77777777">
        <w:trPr>
          <w:cantSplit/>
        </w:trPr>
        <w:tc>
          <w:tcPr>
            <w:tcW w:w="2658" w:type="dxa"/>
          </w:tcPr>
          <w:p w14:paraId="6E8610C3" w14:textId="77777777" w:rsidR="00B967DA" w:rsidRPr="0076424C" w:rsidRDefault="00B967DA" w:rsidP="00C623DB">
            <w:pPr>
              <w:pStyle w:val="BodyText"/>
              <w:spacing w:beforeLines="40" w:before="96" w:afterLines="40" w:after="96" w:line="240" w:lineRule="auto"/>
              <w:ind w:left="0" w:firstLine="0"/>
              <w:jc w:val="left"/>
              <w:rPr>
                <w:b/>
              </w:rPr>
            </w:pPr>
            <w:bookmarkStart w:id="164" w:name="LoadManagedArea"/>
            <w:r w:rsidRPr="0076424C">
              <w:rPr>
                <w:b/>
              </w:rPr>
              <w:t>Load Managed Area</w:t>
            </w:r>
            <w:bookmarkEnd w:id="164"/>
          </w:p>
        </w:tc>
        <w:tc>
          <w:tcPr>
            <w:tcW w:w="6675" w:type="dxa"/>
            <w:gridSpan w:val="3"/>
          </w:tcPr>
          <w:p w14:paraId="6E8610C4" w14:textId="2873FC4A" w:rsidR="00B967DA" w:rsidRPr="0076424C" w:rsidRDefault="00B967DA" w:rsidP="00C623DB">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Agreement</w:t>
            </w:r>
            <w:r w:rsidRPr="0076424C">
              <w:t>.</w:t>
            </w:r>
          </w:p>
        </w:tc>
      </w:tr>
      <w:tr w:rsidR="00B967DA" w:rsidRPr="0076424C" w14:paraId="6E8610C8" w14:textId="77777777">
        <w:trPr>
          <w:cantSplit/>
        </w:trPr>
        <w:tc>
          <w:tcPr>
            <w:tcW w:w="2658" w:type="dxa"/>
          </w:tcPr>
          <w:p w14:paraId="6E8610C6" w14:textId="77777777" w:rsidR="00B967DA" w:rsidRPr="0076424C" w:rsidRDefault="00B967DA" w:rsidP="00C623DB">
            <w:pPr>
              <w:pStyle w:val="BodyText"/>
              <w:spacing w:beforeLines="40" w:before="96" w:afterLines="40" w:after="96" w:line="240" w:lineRule="auto"/>
              <w:ind w:left="0" w:firstLine="0"/>
              <w:jc w:val="left"/>
              <w:rPr>
                <w:b/>
              </w:rPr>
            </w:pPr>
            <w:bookmarkStart w:id="165" w:name="LV"/>
            <w:r w:rsidRPr="0076424C">
              <w:rPr>
                <w:b/>
              </w:rPr>
              <w:t>Low Voltage</w:t>
            </w:r>
            <w:bookmarkEnd w:id="165"/>
            <w:r w:rsidRPr="0076424C">
              <w:rPr>
                <w:b/>
              </w:rPr>
              <w:t xml:space="preserve"> or LV</w:t>
            </w:r>
          </w:p>
        </w:tc>
        <w:tc>
          <w:tcPr>
            <w:tcW w:w="6675" w:type="dxa"/>
            <w:gridSpan w:val="3"/>
          </w:tcPr>
          <w:p w14:paraId="6E8610C7" w14:textId="77777777" w:rsidR="00B967DA" w:rsidRPr="0076424C" w:rsidRDefault="00B967DA" w:rsidP="00C623DB">
            <w:pPr>
              <w:pStyle w:val="BodyText"/>
              <w:spacing w:beforeLines="40" w:before="96" w:afterLines="40" w:after="96" w:line="240" w:lineRule="auto"/>
              <w:ind w:left="0" w:firstLine="0"/>
              <w:rPr>
                <w:b/>
              </w:rPr>
            </w:pPr>
            <w:r w:rsidRPr="0076424C">
              <w:t>In relation to alternating current</w:t>
            </w:r>
            <w:r w:rsidR="00514EC5" w:rsidRPr="0076424C">
              <w:t xml:space="preserve">, </w:t>
            </w:r>
            <w:r w:rsidRPr="0076424C">
              <w:t>a voltage exceeding 50 volts</w:t>
            </w:r>
            <w:r w:rsidRPr="0076424C">
              <w:rPr>
                <w:b/>
              </w:rPr>
              <w:t xml:space="preserve"> </w:t>
            </w:r>
            <w:r w:rsidRPr="0076424C">
              <w:t>but not exceeding 1 000 volts</w:t>
            </w:r>
            <w:r w:rsidRPr="0076424C">
              <w:rPr>
                <w:b/>
              </w:rPr>
              <w:t>.</w:t>
            </w:r>
          </w:p>
        </w:tc>
      </w:tr>
      <w:tr w:rsidR="00B967DA" w:rsidRPr="0076424C" w14:paraId="6E8610CB" w14:textId="77777777">
        <w:trPr>
          <w:cantSplit/>
        </w:trPr>
        <w:tc>
          <w:tcPr>
            <w:tcW w:w="2658" w:type="dxa"/>
          </w:tcPr>
          <w:p w14:paraId="6E8610C9" w14:textId="77777777" w:rsidR="00B967DA" w:rsidRPr="0076424C" w:rsidRDefault="00B967DA" w:rsidP="00C623DB">
            <w:pPr>
              <w:spacing w:beforeLines="40" w:before="96" w:afterLines="40" w:after="96"/>
              <w:jc w:val="left"/>
              <w:rPr>
                <w:b/>
                <w:sz w:val="22"/>
              </w:rPr>
            </w:pPr>
            <w:bookmarkStart w:id="166" w:name="MaximumGeneration"/>
            <w:r w:rsidRPr="0076424C">
              <w:rPr>
                <w:b/>
                <w:spacing w:val="5"/>
              </w:rPr>
              <w:t>Maximum Generation</w:t>
            </w:r>
            <w:bookmarkEnd w:id="166"/>
          </w:p>
        </w:tc>
        <w:tc>
          <w:tcPr>
            <w:tcW w:w="6675" w:type="dxa"/>
            <w:gridSpan w:val="3"/>
          </w:tcPr>
          <w:p w14:paraId="6E8610CA" w14:textId="743C02A7" w:rsidR="00B967DA" w:rsidRPr="0076424C" w:rsidRDefault="00B967DA" w:rsidP="00C623DB">
            <w:pPr>
              <w:spacing w:beforeLines="40" w:before="96" w:afterLines="40" w:after="96"/>
              <w:ind w:left="36" w:hanging="36"/>
              <w:jc w:val="left"/>
              <w:rPr>
                <w:spacing w:val="5"/>
              </w:rPr>
            </w:pPr>
            <w:r w:rsidRPr="0076424C">
              <w:rPr>
                <w:spacing w:val="5"/>
              </w:rPr>
              <w:t>The additional output obtainable from</w:t>
            </w:r>
            <w:r w:rsidR="00F56231">
              <w:rPr>
                <w:spacing w:val="5"/>
              </w:rPr>
              <w:t xml:space="preserve"> a</w:t>
            </w:r>
            <w:r w:rsidRPr="0076424C">
              <w:rPr>
                <w:spacing w:val="5"/>
              </w:rPr>
              <w:t xml:space="preserve"> </w:t>
            </w:r>
            <w:r w:rsidR="00F56231">
              <w:rPr>
                <w:spacing w:val="5"/>
              </w:rPr>
              <w:fldChar w:fldCharType="begin"/>
            </w:r>
            <w:r w:rsidR="00F56231">
              <w:rPr>
                <w:spacing w:val="5"/>
              </w:rPr>
              <w:instrText xml:space="preserve"> REF pgm \h </w:instrText>
            </w:r>
            <w:r w:rsidR="00F56231">
              <w:rPr>
                <w:spacing w:val="5"/>
              </w:rPr>
            </w:r>
            <w:r w:rsidR="00F56231">
              <w:rPr>
                <w:spacing w:val="5"/>
              </w:rPr>
              <w:fldChar w:fldCharType="separate"/>
            </w:r>
            <w:r w:rsidR="0011775B">
              <w:rPr>
                <w:b/>
              </w:rPr>
              <w:t>Power Generating Module</w:t>
            </w:r>
            <w:r w:rsidR="00F56231">
              <w:rPr>
                <w:spacing w:val="5"/>
              </w:rPr>
              <w:fldChar w:fldCharType="end"/>
            </w:r>
            <w:r w:rsidRPr="0076424C">
              <w:rPr>
                <w:spacing w:val="5"/>
              </w:rPr>
              <w:t xml:space="preserve"> in</w:t>
            </w:r>
            <w:r w:rsidR="00DA420E" w:rsidRPr="0076424C">
              <w:rPr>
                <w:spacing w:val="5"/>
              </w:rPr>
              <w:t xml:space="preserve"> </w:t>
            </w:r>
            <w:r w:rsidRPr="0076424C">
              <w:rPr>
                <w:spacing w:val="5"/>
              </w:rPr>
              <w:t xml:space="preserve">excess of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rPr>
                <w:b/>
                <w:spacing w:val="5"/>
              </w:rPr>
              <w:t>.</w:t>
            </w:r>
          </w:p>
        </w:tc>
      </w:tr>
      <w:tr w:rsidR="00B967DA" w:rsidRPr="0076424C" w14:paraId="6E8610CF" w14:textId="77777777">
        <w:trPr>
          <w:cantSplit/>
        </w:trPr>
        <w:tc>
          <w:tcPr>
            <w:tcW w:w="2658" w:type="dxa"/>
          </w:tcPr>
          <w:p w14:paraId="6E8610CC" w14:textId="77777777" w:rsidR="00B967DA" w:rsidRPr="0076424C" w:rsidRDefault="00B967DA" w:rsidP="00C623DB">
            <w:pPr>
              <w:pStyle w:val="BodyText"/>
              <w:spacing w:beforeLines="40" w:before="96" w:afterLines="40" w:after="96" w:line="240" w:lineRule="auto"/>
              <w:ind w:left="0" w:firstLine="0"/>
              <w:jc w:val="left"/>
              <w:rPr>
                <w:b/>
              </w:rPr>
            </w:pPr>
            <w:bookmarkStart w:id="167" w:name="MediumPowerStation"/>
            <w:r w:rsidRPr="0076424C">
              <w:rPr>
                <w:b/>
              </w:rPr>
              <w:t>Medium Power Station</w:t>
            </w:r>
            <w:bookmarkEnd w:id="167"/>
            <w:r w:rsidRPr="0076424C">
              <w:rPr>
                <w:b/>
              </w:rPr>
              <w:br/>
            </w:r>
          </w:p>
        </w:tc>
        <w:tc>
          <w:tcPr>
            <w:tcW w:w="6675" w:type="dxa"/>
            <w:gridSpan w:val="3"/>
          </w:tcPr>
          <w:p w14:paraId="6E8610CD" w14:textId="7CFD3479" w:rsidR="00B967DA" w:rsidRPr="0076424C" w:rsidRDefault="00B967DA" w:rsidP="00C623DB">
            <w:pPr>
              <w:pStyle w:val="BodyText"/>
              <w:spacing w:beforeLines="40" w:before="96" w:afterLines="40" w:after="96" w:line="240" w:lineRule="auto"/>
              <w:ind w:left="0" w:firstLine="0"/>
            </w:pPr>
            <w:r w:rsidRPr="0076424C">
              <w:t xml:space="preserve">A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 which is connected to a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notionally connected to a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t xml:space="preserve"> in </w:t>
            </w:r>
            <w:r w:rsidR="008572B5">
              <w:fldChar w:fldCharType="begin"/>
            </w:r>
            <w:r w:rsidR="008572B5">
              <w:instrText xml:space="preserve"> REF NGC \h  \* MERGEFORMAT </w:instrText>
            </w:r>
            <w:r w:rsidR="008572B5">
              <w:fldChar w:fldCharType="separate"/>
            </w:r>
            <w:r w:rsidR="0011775B" w:rsidRPr="0076424C">
              <w:rPr>
                <w:b/>
              </w:rPr>
              <w:t>NG</w:t>
            </w:r>
            <w:ins w:id="168" w:author="National Grid" w:date="2018-05-30T17:19:00Z">
              <w:r w:rsidR="00261CE1">
                <w:rPr>
                  <w:b/>
                </w:rPr>
                <w:t>ET</w:t>
              </w:r>
            </w:ins>
            <w:del w:id="169" w:author="National Grid" w:date="2018-05-30T17:19:00Z">
              <w:r w:rsidR="0011775B" w:rsidRPr="0076424C" w:rsidDel="00261CE1">
                <w:rPr>
                  <w:b/>
                </w:rPr>
                <w:delText>C</w:delText>
              </w:r>
            </w:del>
            <w:r w:rsidR="008572B5">
              <w:fldChar w:fldCharType="end"/>
            </w:r>
            <w:r w:rsidRPr="0076424C">
              <w:t xml:space="preserve">’s Transmission Area with a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t xml:space="preserve"> of 50 MW or more but less than 100 MW.  </w:t>
            </w:r>
          </w:p>
          <w:p w14:paraId="6E8610CE" w14:textId="1EF11D0F" w:rsidR="00B967DA" w:rsidRPr="0076424C" w:rsidRDefault="00B967DA" w:rsidP="00C623DB">
            <w:pPr>
              <w:pStyle w:val="BodyText"/>
              <w:spacing w:beforeLines="40" w:before="96" w:afterLines="40" w:after="96" w:line="240" w:lineRule="auto"/>
              <w:ind w:left="0" w:firstLine="0"/>
            </w:pPr>
            <w:r w:rsidRPr="0076424C">
              <w:t xml:space="preserve">For the avoidance of doubt an installation comprising one or more </w:t>
            </w:r>
            <w:r w:rsidR="008572B5">
              <w:fldChar w:fldCharType="begin"/>
            </w:r>
            <w:r w:rsidR="008572B5">
              <w:instrText xml:space="preserve"> REF DCConverter \h  \* MERGEFORMAT </w:instrText>
            </w:r>
            <w:r w:rsidR="008572B5">
              <w:fldChar w:fldCharType="separate"/>
            </w:r>
            <w:r w:rsidR="0011775B" w:rsidRPr="0076424C">
              <w:rPr>
                <w:b/>
              </w:rPr>
              <w:t>DC Converter</w:t>
            </w:r>
            <w:r w:rsidR="008572B5">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B967DA" w:rsidRPr="0076424C" w14:paraId="6E8610D2" w14:textId="77777777">
        <w:trPr>
          <w:cantSplit/>
        </w:trPr>
        <w:tc>
          <w:tcPr>
            <w:tcW w:w="2658" w:type="dxa"/>
          </w:tcPr>
          <w:p w14:paraId="6E8610D0" w14:textId="77777777" w:rsidR="00B967DA" w:rsidRPr="0076424C" w:rsidRDefault="00B967DA" w:rsidP="00C623DB">
            <w:pPr>
              <w:pStyle w:val="BodyText"/>
              <w:spacing w:beforeLines="40" w:before="96" w:afterLines="40" w:after="96" w:line="240" w:lineRule="auto"/>
              <w:ind w:left="0" w:firstLine="0"/>
              <w:jc w:val="left"/>
              <w:rPr>
                <w:b/>
              </w:rPr>
            </w:pPr>
            <w:bookmarkStart w:id="170" w:name="MOCOPA"/>
            <w:r w:rsidRPr="0076424C">
              <w:rPr>
                <w:b/>
              </w:rPr>
              <w:t>Meter Operation Code of Practice Agreement</w:t>
            </w:r>
            <w:bookmarkEnd w:id="170"/>
          </w:p>
        </w:tc>
        <w:tc>
          <w:tcPr>
            <w:tcW w:w="6675" w:type="dxa"/>
            <w:gridSpan w:val="3"/>
          </w:tcPr>
          <w:p w14:paraId="6E8610D1" w14:textId="77777777" w:rsidR="00B967DA" w:rsidRPr="0076424C" w:rsidRDefault="00B967DA" w:rsidP="00C623DB">
            <w:pPr>
              <w:pStyle w:val="BodyText"/>
              <w:spacing w:beforeLines="40" w:before="96" w:afterLines="40" w:after="96" w:line="240" w:lineRule="auto"/>
              <w:ind w:left="0" w:firstLine="0"/>
            </w:pPr>
            <w:r w:rsidRPr="0076424C">
              <w:t>The agreement of that name, as amended from time to time.</w:t>
            </w:r>
          </w:p>
        </w:tc>
      </w:tr>
      <w:tr w:rsidR="00B967DA" w:rsidRPr="0076424C" w14:paraId="6E8610D6" w14:textId="77777777">
        <w:trPr>
          <w:cantSplit/>
        </w:trPr>
        <w:tc>
          <w:tcPr>
            <w:tcW w:w="2658" w:type="dxa"/>
          </w:tcPr>
          <w:p w14:paraId="6E8610D3" w14:textId="77777777" w:rsidR="00B967DA" w:rsidRPr="0076424C" w:rsidRDefault="00B967DA" w:rsidP="00C623DB">
            <w:pPr>
              <w:pStyle w:val="BodyText"/>
              <w:spacing w:beforeLines="40" w:before="96" w:afterLines="40" w:after="96" w:line="240" w:lineRule="auto"/>
              <w:jc w:val="left"/>
              <w:rPr>
                <w:b/>
                <w:u w:val="single"/>
              </w:rPr>
            </w:pPr>
            <w:bookmarkStart w:id="171" w:name="MO"/>
            <w:r w:rsidRPr="0076424C">
              <w:rPr>
                <w:b/>
              </w:rPr>
              <w:lastRenderedPageBreak/>
              <w:t>Meter Operator</w:t>
            </w:r>
            <w:bookmarkEnd w:id="171"/>
          </w:p>
          <w:p w14:paraId="6E8610D4" w14:textId="77777777" w:rsidR="00B967DA" w:rsidRPr="0076424C" w:rsidRDefault="00B967DA" w:rsidP="00C623DB">
            <w:pPr>
              <w:pStyle w:val="BodyText"/>
              <w:spacing w:beforeLines="40" w:before="96" w:afterLines="40" w:after="96" w:line="240" w:lineRule="auto"/>
              <w:ind w:left="0" w:firstLine="0"/>
              <w:jc w:val="left"/>
              <w:rPr>
                <w:b/>
                <w:u w:val="single"/>
              </w:rPr>
            </w:pPr>
          </w:p>
        </w:tc>
        <w:tc>
          <w:tcPr>
            <w:tcW w:w="6675" w:type="dxa"/>
            <w:gridSpan w:val="3"/>
          </w:tcPr>
          <w:p w14:paraId="6E8610D5" w14:textId="188B0CA4" w:rsidR="00B967DA" w:rsidRPr="0076424C" w:rsidRDefault="00B967DA" w:rsidP="00C623DB">
            <w:pPr>
              <w:pStyle w:val="BodyText"/>
              <w:spacing w:beforeLines="40" w:before="96" w:afterLines="40" w:after="96" w:line="240" w:lineRule="auto"/>
              <w:ind w:left="0" w:firstLine="0"/>
              <w:rPr>
                <w:u w:val="single"/>
              </w:rPr>
            </w:pPr>
            <w:r w:rsidRPr="0076424C">
              <w:t xml:space="preserve">A person, registered with the Registration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 xml:space="preserve">, appointed by either a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Pr="0076424C">
              <w:t xml:space="preserve">to provide electricity meter operation services.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does not place any direct obligation on </w:t>
            </w:r>
            <w:r w:rsidR="008572B5">
              <w:fldChar w:fldCharType="begin"/>
            </w:r>
            <w:r w:rsidR="008572B5">
              <w:instrText xml:space="preserve"> REF MO \h  \* MERGEFORMAT </w:instrText>
            </w:r>
            <w:r w:rsidR="008572B5">
              <w:fldChar w:fldCharType="separate"/>
            </w:r>
            <w:r w:rsidR="0011775B" w:rsidRPr="0076424C">
              <w:rPr>
                <w:b/>
              </w:rPr>
              <w:t>Meter Operator</w:t>
            </w:r>
            <w:r w:rsidR="008572B5">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t xml:space="preserve"> or a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t>.)</w:t>
            </w:r>
          </w:p>
        </w:tc>
      </w:tr>
      <w:tr w:rsidR="00B967DA" w:rsidRPr="0076424C" w14:paraId="6E8610D9" w14:textId="77777777">
        <w:trPr>
          <w:cantSplit/>
        </w:trPr>
        <w:tc>
          <w:tcPr>
            <w:tcW w:w="2658" w:type="dxa"/>
          </w:tcPr>
          <w:p w14:paraId="6E8610D7" w14:textId="77777777" w:rsidR="00B967DA" w:rsidRPr="0076424C" w:rsidRDefault="00B967DA" w:rsidP="00C623DB">
            <w:pPr>
              <w:pStyle w:val="BodyText"/>
              <w:spacing w:beforeLines="40" w:before="96" w:afterLines="40" w:after="96" w:line="240" w:lineRule="auto"/>
              <w:ind w:left="0" w:firstLine="0"/>
              <w:jc w:val="left"/>
              <w:rPr>
                <w:b/>
              </w:rPr>
            </w:pPr>
            <w:bookmarkStart w:id="172" w:name="MinimumGeneration"/>
            <w:r w:rsidRPr="0076424C">
              <w:rPr>
                <w:b/>
              </w:rPr>
              <w:t>Minimum Generation</w:t>
            </w:r>
            <w:bookmarkEnd w:id="172"/>
          </w:p>
        </w:tc>
        <w:tc>
          <w:tcPr>
            <w:tcW w:w="6675" w:type="dxa"/>
            <w:gridSpan w:val="3"/>
          </w:tcPr>
          <w:p w14:paraId="6E8610D8" w14:textId="3F84A880" w:rsidR="00B967DA" w:rsidRPr="0076424C" w:rsidRDefault="00B967DA" w:rsidP="00C623DB">
            <w:pPr>
              <w:pStyle w:val="BodyText"/>
              <w:spacing w:beforeLines="40" w:before="96" w:afterLines="40" w:after="96" w:line="240" w:lineRule="auto"/>
              <w:ind w:left="0" w:firstLine="0"/>
              <w:rPr>
                <w:b/>
              </w:rPr>
            </w:pPr>
            <w:r w:rsidRPr="0076424C">
              <w:t>The minimum output which a</w:t>
            </w:r>
            <w:r w:rsidRPr="0076424C">
              <w:rPr>
                <w:b/>
              </w:rPr>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t xml:space="preserve"> can reasonably generate as registered under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t xml:space="preserve">, </w:t>
            </w:r>
            <w:r w:rsidRPr="0076424C">
              <w:rPr>
                <w:b/>
              </w:rPr>
              <w:t xml:space="preserve"> </w:t>
            </w:r>
          </w:p>
        </w:tc>
      </w:tr>
      <w:tr w:rsidR="00256E55" w:rsidRPr="0076424C" w14:paraId="6E8610DC" w14:textId="77777777" w:rsidTr="00256E55">
        <w:trPr>
          <w:cantSplit/>
        </w:trPr>
        <w:tc>
          <w:tcPr>
            <w:tcW w:w="2658" w:type="dxa"/>
          </w:tcPr>
          <w:p w14:paraId="6E8610DA" w14:textId="77777777" w:rsidR="00256E55" w:rsidRPr="0076424C" w:rsidRDefault="00256E55" w:rsidP="00C623DB">
            <w:pPr>
              <w:pStyle w:val="BodyText"/>
              <w:spacing w:beforeLines="40" w:before="96" w:afterLines="40" w:after="96" w:line="240" w:lineRule="auto"/>
              <w:ind w:left="0" w:firstLine="0"/>
              <w:jc w:val="left"/>
              <w:rPr>
                <w:b/>
              </w:rPr>
            </w:pPr>
            <w:bookmarkStart w:id="173" w:name="NETS"/>
            <w:r w:rsidRPr="0076424C">
              <w:rPr>
                <w:b/>
              </w:rPr>
              <w:t>National Electricity Transmission System</w:t>
            </w:r>
            <w:bookmarkEnd w:id="173"/>
          </w:p>
        </w:tc>
        <w:tc>
          <w:tcPr>
            <w:tcW w:w="6675" w:type="dxa"/>
            <w:gridSpan w:val="3"/>
          </w:tcPr>
          <w:p w14:paraId="6E8610DB" w14:textId="49C4C307" w:rsidR="00256E55" w:rsidRPr="0076424C" w:rsidRDefault="00256E55" w:rsidP="00C623DB">
            <w:pPr>
              <w:pStyle w:val="BodyText"/>
              <w:spacing w:beforeLines="40" w:before="96" w:afterLines="40" w:after="96" w:line="240" w:lineRule="auto"/>
              <w:ind w:left="0" w:firstLine="0"/>
            </w:pPr>
            <w:r w:rsidRPr="0076424C">
              <w:t xml:space="preserve">The </w:t>
            </w:r>
            <w:r w:rsidR="008572B5">
              <w:fldChar w:fldCharType="begin"/>
            </w:r>
            <w:r w:rsidR="008572B5">
              <w:instrText xml:space="preserve"> REF OnshoreTransmissionSystem \h  \* MERGEFORMAT </w:instrText>
            </w:r>
            <w:r w:rsidR="008572B5">
              <w:fldChar w:fldCharType="separate"/>
            </w:r>
            <w:r w:rsidR="0011775B" w:rsidRPr="0076424C">
              <w:rPr>
                <w:b/>
              </w:rPr>
              <w:t>Onshore Transmission System</w:t>
            </w:r>
            <w:r w:rsidR="008572B5">
              <w:fldChar w:fldCharType="end"/>
            </w:r>
            <w:r w:rsidRPr="0076424C">
              <w:t xml:space="preserve"> and </w:t>
            </w:r>
            <w:r w:rsidR="00786E2C">
              <w:fldChar w:fldCharType="begin"/>
            </w:r>
            <w:r w:rsidR="00F60EFA">
              <w:instrText xml:space="preserve"> REF OffshoreTransmisisonSystem \h  \* MERGEFORMAT </w:instrText>
            </w:r>
            <w:r w:rsidR="00786E2C">
              <w:fldChar w:fldCharType="separate"/>
            </w:r>
            <w:r w:rsidR="0011775B" w:rsidRPr="0076424C">
              <w:rPr>
                <w:b/>
              </w:rPr>
              <w:t xml:space="preserve">Offshore Transmission System </w:t>
            </w:r>
            <w:r w:rsidR="00786E2C">
              <w:fldChar w:fldCharType="end"/>
            </w:r>
            <w:r w:rsidRPr="0076424C">
              <w:rPr>
                <w:b/>
              </w:rPr>
              <w:t>.</w:t>
            </w:r>
            <w:r w:rsidRPr="0076424C">
              <w:t xml:space="preserve"> </w:t>
            </w:r>
          </w:p>
        </w:tc>
      </w:tr>
      <w:tr w:rsidR="00256E55" w:rsidRPr="0076424C" w14:paraId="6E8610E3" w14:textId="77777777" w:rsidTr="00256E55">
        <w:trPr>
          <w:cantSplit/>
        </w:trPr>
        <w:tc>
          <w:tcPr>
            <w:tcW w:w="2658" w:type="dxa"/>
          </w:tcPr>
          <w:p w14:paraId="6E8610DD" w14:textId="77777777" w:rsidR="00256E55" w:rsidRPr="0076424C" w:rsidRDefault="00256E55" w:rsidP="00C623DB">
            <w:pPr>
              <w:pStyle w:val="BodyText"/>
              <w:spacing w:beforeLines="40" w:before="96" w:afterLines="40" w:after="96" w:line="240" w:lineRule="auto"/>
              <w:ind w:left="0" w:firstLine="0"/>
              <w:jc w:val="left"/>
              <w:rPr>
                <w:b/>
              </w:rPr>
            </w:pPr>
            <w:bookmarkStart w:id="174" w:name="NETSDemand"/>
            <w:r w:rsidRPr="0076424C">
              <w:rPr>
                <w:b/>
                <w:noProof/>
              </w:rPr>
              <w:t>National Electricity Transmission System Demand</w:t>
            </w:r>
            <w:bookmarkEnd w:id="174"/>
          </w:p>
        </w:tc>
        <w:tc>
          <w:tcPr>
            <w:tcW w:w="6675" w:type="dxa"/>
            <w:gridSpan w:val="3"/>
          </w:tcPr>
          <w:p w14:paraId="18AB4C89" w14:textId="77777777" w:rsidR="00480A29" w:rsidRDefault="00480A29" w:rsidP="00595463">
            <w:pPr>
              <w:autoSpaceDE w:val="0"/>
              <w:autoSpaceDN w:val="0"/>
              <w:adjustRightInd w:val="0"/>
              <w:spacing w:after="20"/>
              <w:ind w:left="0" w:firstLine="0"/>
              <w:rPr>
                <w:noProof/>
                <w:szCs w:val="22"/>
              </w:rPr>
            </w:pPr>
          </w:p>
          <w:p w14:paraId="6E8610E2" w14:textId="0C8C5EFB" w:rsidR="00842FE6" w:rsidRPr="0076424C" w:rsidRDefault="00F56231" w:rsidP="00595463">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11775B" w:rsidRPr="0076424C">
              <w:rPr>
                <w:b/>
              </w:rPr>
              <w:t>Grid Code</w:t>
            </w:r>
            <w:r>
              <w:rPr>
                <w:noProof/>
                <w:szCs w:val="22"/>
              </w:rPr>
              <w:fldChar w:fldCharType="end"/>
            </w:r>
            <w:r>
              <w:rPr>
                <w:noProof/>
                <w:szCs w:val="22"/>
              </w:rPr>
              <w:t>.</w:t>
            </w:r>
          </w:p>
        </w:tc>
      </w:tr>
      <w:tr w:rsidR="00261CE1" w:rsidRPr="0076424C" w14:paraId="14C6E433" w14:textId="77777777">
        <w:trPr>
          <w:cantSplit/>
          <w:ins w:id="175" w:author="National Grid" w:date="2018-05-30T17:23:00Z"/>
        </w:trPr>
        <w:tc>
          <w:tcPr>
            <w:tcW w:w="2658" w:type="dxa"/>
          </w:tcPr>
          <w:p w14:paraId="36DD7311" w14:textId="29FE481A" w:rsidR="00261CE1" w:rsidRPr="0076424C" w:rsidRDefault="00261CE1" w:rsidP="00261CE1">
            <w:pPr>
              <w:pStyle w:val="BodyText"/>
              <w:spacing w:beforeLines="40" w:before="96" w:afterLines="40" w:after="96" w:line="240" w:lineRule="auto"/>
              <w:ind w:left="0" w:firstLine="0"/>
              <w:jc w:val="left"/>
              <w:rPr>
                <w:ins w:id="176" w:author="National Grid" w:date="2018-05-30T17:23:00Z"/>
                <w:b/>
              </w:rPr>
            </w:pPr>
            <w:ins w:id="177" w:author="National Grid" w:date="2018-05-30T17:23:00Z">
              <w:r>
                <w:rPr>
                  <w:b/>
                </w:rPr>
                <w:t>NGESO</w:t>
              </w:r>
              <w:r w:rsidRPr="0076424C">
                <w:rPr>
                  <w:b/>
                </w:rPr>
                <w:br/>
              </w:r>
            </w:ins>
          </w:p>
        </w:tc>
        <w:tc>
          <w:tcPr>
            <w:tcW w:w="6675" w:type="dxa"/>
            <w:gridSpan w:val="3"/>
          </w:tcPr>
          <w:p w14:paraId="68941A6E" w14:textId="1B20E557" w:rsidR="00261CE1" w:rsidRPr="0076424C" w:rsidRDefault="00261CE1" w:rsidP="00C623DB">
            <w:pPr>
              <w:pStyle w:val="BodyText"/>
              <w:spacing w:beforeLines="40" w:before="96" w:afterLines="40" w:after="96" w:line="240" w:lineRule="auto"/>
              <w:ind w:left="0" w:firstLine="0"/>
              <w:rPr>
                <w:ins w:id="178" w:author="National Grid" w:date="2018-05-30T17:23:00Z"/>
              </w:rPr>
            </w:pPr>
            <w:ins w:id="179" w:author="National Grid" w:date="2018-05-30T17:23:00Z">
              <w:r w:rsidRPr="0076424C">
                <w:t xml:space="preserve">National Grid Electricity </w:t>
              </w:r>
              <w:r>
                <w:t>System Operator</w:t>
              </w:r>
              <w:r w:rsidRPr="0076424C">
                <w:t xml:space="preserve"> plc.</w:t>
              </w:r>
            </w:ins>
          </w:p>
        </w:tc>
      </w:tr>
      <w:tr w:rsidR="00261CE1" w:rsidRPr="0076424C" w14:paraId="6E8610E6" w14:textId="77777777">
        <w:trPr>
          <w:cantSplit/>
        </w:trPr>
        <w:tc>
          <w:tcPr>
            <w:tcW w:w="2658" w:type="dxa"/>
          </w:tcPr>
          <w:p w14:paraId="6E8610E4" w14:textId="72A3046F" w:rsidR="00261CE1" w:rsidRPr="0076424C" w:rsidRDefault="00261CE1" w:rsidP="004B417B">
            <w:pPr>
              <w:pStyle w:val="BodyText"/>
              <w:spacing w:beforeLines="40" w:before="96" w:afterLines="40" w:after="96" w:line="240" w:lineRule="auto"/>
              <w:ind w:left="0" w:firstLine="0"/>
              <w:jc w:val="left"/>
              <w:rPr>
                <w:b/>
              </w:rPr>
            </w:pPr>
            <w:bookmarkStart w:id="180" w:name="NGC"/>
            <w:r w:rsidRPr="0076424C">
              <w:rPr>
                <w:b/>
              </w:rPr>
              <w:t>NG</w:t>
            </w:r>
            <w:ins w:id="181" w:author="National Grid" w:date="2018-05-30T17:21:00Z">
              <w:r>
                <w:rPr>
                  <w:b/>
                </w:rPr>
                <w:t>ET</w:t>
              </w:r>
            </w:ins>
            <w:del w:id="182" w:author="National Grid" w:date="2018-05-30T17:21:00Z">
              <w:r w:rsidRPr="0076424C" w:rsidDel="00261CE1">
                <w:rPr>
                  <w:b/>
                </w:rPr>
                <w:delText>C</w:delText>
              </w:r>
            </w:del>
            <w:bookmarkEnd w:id="180"/>
            <w:r w:rsidRPr="0076424C">
              <w:rPr>
                <w:b/>
              </w:rPr>
              <w:br/>
            </w:r>
          </w:p>
        </w:tc>
        <w:tc>
          <w:tcPr>
            <w:tcW w:w="6675" w:type="dxa"/>
            <w:gridSpan w:val="3"/>
          </w:tcPr>
          <w:p w14:paraId="6E8610E5" w14:textId="77777777" w:rsidR="00261CE1" w:rsidRPr="0076424C" w:rsidRDefault="00261CE1" w:rsidP="00C623DB">
            <w:pPr>
              <w:pStyle w:val="BodyText"/>
              <w:spacing w:beforeLines="40" w:before="96" w:afterLines="40" w:after="96" w:line="240" w:lineRule="auto"/>
              <w:ind w:left="0" w:firstLine="0"/>
            </w:pPr>
            <w:r w:rsidRPr="0076424C">
              <w:t>National Grid Electricity Transmission plc.</w:t>
            </w:r>
          </w:p>
        </w:tc>
      </w:tr>
      <w:tr w:rsidR="00261CE1" w:rsidRPr="0076424C" w14:paraId="6E8610E9" w14:textId="77777777">
        <w:trPr>
          <w:cantSplit/>
        </w:trPr>
        <w:tc>
          <w:tcPr>
            <w:tcW w:w="2658" w:type="dxa"/>
          </w:tcPr>
          <w:p w14:paraId="6E8610E7" w14:textId="77777777" w:rsidR="00261CE1" w:rsidRPr="0076424C" w:rsidRDefault="00261CE1" w:rsidP="00C623DB">
            <w:pPr>
              <w:pStyle w:val="BodyText"/>
              <w:spacing w:beforeLines="40" w:before="96" w:afterLines="40" w:after="96" w:line="240" w:lineRule="auto"/>
              <w:ind w:left="0" w:firstLine="0"/>
              <w:jc w:val="left"/>
              <w:rPr>
                <w:b/>
              </w:rPr>
            </w:pPr>
            <w:bookmarkStart w:id="183" w:name="NormalOperatingFrequency"/>
            <w:r w:rsidRPr="0076424C">
              <w:rPr>
                <w:b/>
              </w:rPr>
              <w:t>Normal Operating Frequency</w:t>
            </w:r>
            <w:bookmarkEnd w:id="183"/>
          </w:p>
        </w:tc>
        <w:tc>
          <w:tcPr>
            <w:tcW w:w="6675" w:type="dxa"/>
            <w:gridSpan w:val="3"/>
          </w:tcPr>
          <w:p w14:paraId="6E8610E8" w14:textId="0A61C3A4" w:rsidR="00261CE1" w:rsidRPr="0076424C" w:rsidRDefault="00261CE1" w:rsidP="00C623DB">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Pr="0076424C">
              <w:rPr>
                <w:b/>
              </w:rPr>
              <w:t>System</w:t>
            </w:r>
            <w:r>
              <w:fldChar w:fldCharType="end"/>
            </w:r>
            <w:r w:rsidRPr="0076424C">
              <w:t xml:space="preserve"> normally operates, ie 50 Hertz.</w:t>
            </w:r>
          </w:p>
        </w:tc>
      </w:tr>
      <w:tr w:rsidR="00261CE1" w:rsidRPr="0076424C" w14:paraId="6E8610EC" w14:textId="77777777">
        <w:trPr>
          <w:cantSplit/>
        </w:trPr>
        <w:tc>
          <w:tcPr>
            <w:tcW w:w="2658" w:type="dxa"/>
          </w:tcPr>
          <w:p w14:paraId="6E8610EA" w14:textId="77777777" w:rsidR="00261CE1" w:rsidRPr="0076424C" w:rsidRDefault="00261CE1" w:rsidP="00C623DB">
            <w:pPr>
              <w:pStyle w:val="BodyText"/>
              <w:spacing w:beforeLines="40" w:before="96" w:afterLines="40" w:after="96" w:line="240" w:lineRule="auto"/>
              <w:ind w:left="0" w:firstLine="0"/>
              <w:jc w:val="left"/>
              <w:rPr>
                <w:b/>
              </w:rPr>
            </w:pPr>
            <w:bookmarkStart w:id="184" w:name="Offhsore"/>
            <w:r w:rsidRPr="0076424C">
              <w:rPr>
                <w:b/>
              </w:rPr>
              <w:t>Offshore</w:t>
            </w:r>
            <w:bookmarkEnd w:id="184"/>
          </w:p>
        </w:tc>
        <w:tc>
          <w:tcPr>
            <w:tcW w:w="6675" w:type="dxa"/>
            <w:gridSpan w:val="3"/>
          </w:tcPr>
          <w:p w14:paraId="6E8610EB" w14:textId="77777777" w:rsidR="00261CE1" w:rsidRPr="0076424C" w:rsidRDefault="00261CE1" w:rsidP="00C623DB">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261CE1" w:rsidRPr="0076424C" w14:paraId="6E8610EF" w14:textId="77777777" w:rsidTr="00400809">
        <w:trPr>
          <w:cantSplit/>
        </w:trPr>
        <w:tc>
          <w:tcPr>
            <w:tcW w:w="2658" w:type="dxa"/>
          </w:tcPr>
          <w:p w14:paraId="6E8610ED" w14:textId="77777777" w:rsidR="00261CE1" w:rsidRPr="0076424C" w:rsidRDefault="00261CE1" w:rsidP="00C623DB">
            <w:pPr>
              <w:pStyle w:val="BodyText"/>
              <w:spacing w:beforeLines="40" w:before="96" w:afterLines="40" w:after="96" w:line="240" w:lineRule="auto"/>
              <w:ind w:left="0" w:firstLine="0"/>
              <w:jc w:val="left"/>
              <w:rPr>
                <w:b/>
              </w:rPr>
            </w:pPr>
            <w:bookmarkStart w:id="185" w:name="OffshoreImplementationPlan"/>
            <w:r w:rsidRPr="0076424C">
              <w:rPr>
                <w:b/>
              </w:rPr>
              <w:t>Offshore Transmission Implementation Plan</w:t>
            </w:r>
            <w:bookmarkEnd w:id="185"/>
          </w:p>
        </w:tc>
        <w:tc>
          <w:tcPr>
            <w:tcW w:w="6675" w:type="dxa"/>
            <w:gridSpan w:val="3"/>
          </w:tcPr>
          <w:p w14:paraId="6E8610EE" w14:textId="237E430F" w:rsidR="00261CE1" w:rsidRPr="0076424C" w:rsidRDefault="00261CE1" w:rsidP="00C623DB">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Pr="0076424C">
              <w:rPr>
                <w:b/>
              </w:rPr>
              <w:t>Transmission Licence</w:t>
            </w:r>
            <w:r>
              <w:rPr>
                <w:szCs w:val="24"/>
              </w:rPr>
              <w:fldChar w:fldCharType="end"/>
            </w:r>
          </w:p>
        </w:tc>
      </w:tr>
      <w:tr w:rsidR="00261CE1" w:rsidRPr="0076424C" w14:paraId="6E8610F2" w14:textId="77777777">
        <w:trPr>
          <w:cantSplit/>
        </w:trPr>
        <w:tc>
          <w:tcPr>
            <w:tcW w:w="2658" w:type="dxa"/>
          </w:tcPr>
          <w:p w14:paraId="6E8610F0" w14:textId="77777777" w:rsidR="00261CE1" w:rsidRPr="0076424C" w:rsidRDefault="00261CE1" w:rsidP="00C623DB">
            <w:pPr>
              <w:pStyle w:val="BodyText"/>
              <w:spacing w:beforeLines="40" w:before="96" w:afterLines="40" w:after="96" w:line="240" w:lineRule="auto"/>
              <w:ind w:left="0" w:firstLine="0"/>
              <w:jc w:val="left"/>
              <w:rPr>
                <w:b/>
              </w:rPr>
            </w:pPr>
            <w:r w:rsidRPr="0076424C">
              <w:rPr>
                <w:b/>
              </w:rPr>
              <w:t>Offshore Transmission System Operator (</w:t>
            </w:r>
            <w:bookmarkStart w:id="186" w:name="OTSO"/>
            <w:r w:rsidRPr="0076424C">
              <w:rPr>
                <w:b/>
              </w:rPr>
              <w:t>OTSO</w:t>
            </w:r>
            <w:bookmarkEnd w:id="186"/>
            <w:r w:rsidRPr="0076424C">
              <w:rPr>
                <w:b/>
              </w:rPr>
              <w:t>)</w:t>
            </w:r>
          </w:p>
        </w:tc>
        <w:tc>
          <w:tcPr>
            <w:tcW w:w="6675" w:type="dxa"/>
            <w:gridSpan w:val="3"/>
          </w:tcPr>
          <w:p w14:paraId="6E8610F1" w14:textId="004572B6" w:rsidR="00261CE1" w:rsidRPr="0076424C" w:rsidRDefault="00261CE1" w:rsidP="00C623DB">
            <w:pPr>
              <w:pStyle w:val="BodyText"/>
              <w:spacing w:beforeLines="40" w:before="96" w:afterLines="40" w:after="96" w:line="240" w:lineRule="auto"/>
              <w:ind w:left="0" w:firstLine="0"/>
              <w:rPr>
                <w:szCs w:val="24"/>
              </w:rPr>
            </w:pPr>
            <w:r w:rsidRPr="0076424C">
              <w:rPr>
                <w:szCs w:val="24"/>
              </w:rPr>
              <w:t xml:space="preserve">The </w:t>
            </w:r>
            <w:r>
              <w:fldChar w:fldCharType="begin"/>
            </w:r>
            <w:r>
              <w:instrText xml:space="preserve"> REF NGC \h  \* MERGEFORMAT </w:instrText>
            </w:r>
            <w:r>
              <w:fldChar w:fldCharType="separate"/>
            </w:r>
            <w:del w:id="187" w:author="National Grid" w:date="2018-05-30T17:36:00Z">
              <w:r w:rsidRPr="0076424C" w:rsidDel="00186A88">
                <w:rPr>
                  <w:b/>
                </w:rPr>
                <w:delText>NGC</w:delText>
              </w:r>
            </w:del>
            <w:ins w:id="188" w:author="National Grid" w:date="2018-05-30T17:36:00Z">
              <w:r w:rsidR="00186A88">
                <w:rPr>
                  <w:b/>
                </w:rPr>
                <w:t>NGESO</w:t>
              </w:r>
            </w:ins>
            <w:r>
              <w:fldChar w:fldCharType="end"/>
            </w:r>
            <w:r w:rsidRPr="0076424C">
              <w:rPr>
                <w:szCs w:val="24"/>
              </w:rPr>
              <w:t xml:space="preserve"> acting as operator of an </w:t>
            </w:r>
            <w:r>
              <w:fldChar w:fldCharType="begin"/>
            </w:r>
            <w:r>
              <w:instrText xml:space="preserve"> REF OffshoreTransmisisonSystem \h  \* MERGEFORMAT </w:instrText>
            </w:r>
            <w:r>
              <w:fldChar w:fldCharType="separate"/>
            </w:r>
            <w:r w:rsidRPr="0076424C">
              <w:rPr>
                <w:b/>
              </w:rPr>
              <w:t xml:space="preserve">Offshore Transmission System </w:t>
            </w:r>
            <w:r>
              <w:fldChar w:fldCharType="end"/>
            </w:r>
            <w:r w:rsidRPr="0076424C">
              <w:rPr>
                <w:b/>
                <w:szCs w:val="24"/>
              </w:rPr>
              <w:t>.</w:t>
            </w:r>
          </w:p>
        </w:tc>
      </w:tr>
      <w:tr w:rsidR="00261CE1" w:rsidRPr="0076424C" w14:paraId="6E8610F5" w14:textId="77777777">
        <w:trPr>
          <w:cantSplit/>
        </w:trPr>
        <w:tc>
          <w:tcPr>
            <w:tcW w:w="2658" w:type="dxa"/>
          </w:tcPr>
          <w:p w14:paraId="6E8610F3" w14:textId="77777777" w:rsidR="00261CE1" w:rsidRPr="0076424C" w:rsidRDefault="00261CE1" w:rsidP="00C623DB">
            <w:pPr>
              <w:pStyle w:val="BodyText"/>
              <w:spacing w:beforeLines="40" w:before="96" w:afterLines="40" w:after="96" w:line="240" w:lineRule="auto"/>
              <w:ind w:left="0" w:firstLine="0"/>
              <w:jc w:val="left"/>
              <w:rPr>
                <w:b/>
              </w:rPr>
            </w:pPr>
            <w:bookmarkStart w:id="189" w:name="OffshoreTransmisisonLicensee"/>
            <w:smartTag w:uri="urn:schemas-microsoft-com:office:smarttags" w:element="PersonName">
              <w:r w:rsidRPr="0076424C">
                <w:rPr>
                  <w:b/>
                </w:rPr>
                <w:t>Offshore Transmission</w:t>
              </w:r>
            </w:smartTag>
            <w:r w:rsidRPr="0076424C">
              <w:rPr>
                <w:b/>
              </w:rPr>
              <w:t xml:space="preserve"> Licensee</w:t>
            </w:r>
            <w:bookmarkEnd w:id="189"/>
          </w:p>
        </w:tc>
        <w:tc>
          <w:tcPr>
            <w:tcW w:w="6675" w:type="dxa"/>
            <w:gridSpan w:val="3"/>
          </w:tcPr>
          <w:p w14:paraId="6E8610F4" w14:textId="1F5942E2" w:rsidR="00261CE1" w:rsidRPr="0076424C" w:rsidRDefault="00261CE1" w:rsidP="004B417B">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Pr="0076424C">
              <w:rPr>
                <w:b/>
              </w:rPr>
              <w:t>Act</w:t>
            </w:r>
            <w:r>
              <w:fldChar w:fldCharType="end"/>
            </w:r>
            <w:r w:rsidRPr="0076424C">
              <w:rPr>
                <w:b/>
                <w:szCs w:val="24"/>
              </w:rPr>
              <w:t xml:space="preserve"> </w:t>
            </w:r>
            <w:r w:rsidRPr="0076424C">
              <w:rPr>
                <w:szCs w:val="24"/>
              </w:rPr>
              <w:t xml:space="preserve">excluding </w:t>
            </w:r>
            <w:r>
              <w:fldChar w:fldCharType="begin"/>
            </w:r>
            <w:r>
              <w:instrText xml:space="preserve"> REF NGC \h  \* MERGEFORMAT </w:instrText>
            </w:r>
            <w:r>
              <w:fldChar w:fldCharType="separate"/>
            </w:r>
            <w:r w:rsidRPr="0076424C">
              <w:rPr>
                <w:b/>
              </w:rPr>
              <w:t>NG</w:t>
            </w:r>
            <w:del w:id="190" w:author="National Grid" w:date="2018-05-30T17:25:00Z">
              <w:r w:rsidRPr="0076424C" w:rsidDel="00186A88">
                <w:rPr>
                  <w:b/>
                </w:rPr>
                <w:delText>C</w:delText>
              </w:r>
            </w:del>
            <w:r>
              <w:fldChar w:fldCharType="end"/>
            </w:r>
            <w:ins w:id="191" w:author="National Grid" w:date="2018-05-30T17:25:00Z">
              <w:r w:rsidR="00186A88" w:rsidRPr="00186A88">
                <w:rPr>
                  <w:b/>
                  <w:rPrChange w:id="192" w:author="National Grid" w:date="2018-05-30T17:25:00Z">
                    <w:rPr/>
                  </w:rPrChange>
                </w:rPr>
                <w:t>ET</w:t>
              </w:r>
            </w:ins>
            <w:r w:rsidRPr="0076424C">
              <w:rPr>
                <w:szCs w:val="24"/>
              </w:rPr>
              <w:t xml:space="preserve">, </w:t>
            </w:r>
            <w:ins w:id="193" w:author="National Grid" w:date="2018-05-30T17:25:00Z">
              <w:r w:rsidR="00186A88">
                <w:rPr>
                  <w:b/>
                  <w:szCs w:val="24"/>
                </w:rPr>
                <w:t xml:space="preserve">NGESO, </w:t>
              </w:r>
            </w:ins>
            <w:r>
              <w:fldChar w:fldCharType="begin"/>
            </w:r>
            <w:r>
              <w:instrText xml:space="preserve"> REF SPT \h  \* MERGEFORMAT </w:instrText>
            </w:r>
            <w:r>
              <w:fldChar w:fldCharType="separate"/>
            </w:r>
            <w:r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Pr="0076424C">
              <w:rPr>
                <w:b/>
              </w:rPr>
              <w:t>SHETL</w:t>
            </w:r>
            <w:r>
              <w:fldChar w:fldCharType="end"/>
            </w:r>
            <w:r w:rsidRPr="0076424C">
              <w:rPr>
                <w:szCs w:val="24"/>
              </w:rPr>
              <w:t xml:space="preserve">. </w:t>
            </w:r>
          </w:p>
        </w:tc>
      </w:tr>
      <w:tr w:rsidR="00261CE1" w:rsidRPr="0076424C" w14:paraId="6E8610F9" w14:textId="77777777">
        <w:trPr>
          <w:cantSplit/>
        </w:trPr>
        <w:tc>
          <w:tcPr>
            <w:tcW w:w="2658" w:type="dxa"/>
          </w:tcPr>
          <w:p w14:paraId="6E8610F6" w14:textId="77777777" w:rsidR="00261CE1" w:rsidRPr="0076424C" w:rsidRDefault="00261CE1" w:rsidP="00C623DB">
            <w:pPr>
              <w:pStyle w:val="BodyText"/>
              <w:spacing w:beforeLines="40" w:before="96" w:afterLines="40" w:after="96" w:line="240" w:lineRule="auto"/>
              <w:ind w:left="0" w:firstLine="0"/>
              <w:jc w:val="left"/>
              <w:rPr>
                <w:b/>
              </w:rPr>
            </w:pPr>
            <w:bookmarkStart w:id="194" w:name="OffshoreTransmisisonSystem"/>
            <w:smartTag w:uri="urn:schemas-microsoft-com:office:smarttags" w:element="PersonName">
              <w:r w:rsidRPr="0076424C">
                <w:rPr>
                  <w:b/>
                </w:rPr>
                <w:t>Offshore Transmission</w:t>
              </w:r>
            </w:smartTag>
            <w:r w:rsidRPr="0076424C">
              <w:rPr>
                <w:b/>
              </w:rPr>
              <w:t xml:space="preserve"> System </w:t>
            </w:r>
            <w:bookmarkEnd w:id="194"/>
          </w:p>
        </w:tc>
        <w:tc>
          <w:tcPr>
            <w:tcW w:w="6675" w:type="dxa"/>
            <w:gridSpan w:val="3"/>
          </w:tcPr>
          <w:p w14:paraId="6E8610F7" w14:textId="5A43BF3B" w:rsidR="00261CE1" w:rsidRPr="0076424C" w:rsidRDefault="00261CE1" w:rsidP="00C623DB">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Pr="0076424C">
              <w:rPr>
                <w:b/>
              </w:rPr>
              <w:t>Grid Code</w:t>
            </w:r>
            <w:r>
              <w:fldChar w:fldCharType="end"/>
            </w:r>
            <w:r w:rsidRPr="0076424C">
              <w:t xml:space="preserve">. </w:t>
            </w:r>
          </w:p>
          <w:p w14:paraId="6E8610F8" w14:textId="77777777" w:rsidR="00261CE1" w:rsidRPr="0076424C" w:rsidRDefault="00261CE1" w:rsidP="00C623DB">
            <w:pPr>
              <w:pStyle w:val="BodyText"/>
              <w:spacing w:beforeLines="40" w:before="96" w:afterLines="40" w:after="96" w:line="240" w:lineRule="auto"/>
              <w:ind w:left="0" w:firstLine="0"/>
              <w:rPr>
                <w:szCs w:val="24"/>
              </w:rPr>
            </w:pPr>
            <w:r w:rsidRPr="0076424C">
              <w:rPr>
                <w:szCs w:val="24"/>
              </w:rPr>
              <w:t xml:space="preserve">    </w:t>
            </w:r>
          </w:p>
        </w:tc>
      </w:tr>
      <w:tr w:rsidR="00261CE1" w:rsidRPr="0076424C" w14:paraId="6E8610FC" w14:textId="77777777">
        <w:trPr>
          <w:cantSplit/>
        </w:trPr>
        <w:tc>
          <w:tcPr>
            <w:tcW w:w="2658" w:type="dxa"/>
          </w:tcPr>
          <w:p w14:paraId="6E8610FA" w14:textId="77777777" w:rsidR="00261CE1" w:rsidRPr="0076424C" w:rsidRDefault="00261CE1" w:rsidP="00C623DB">
            <w:pPr>
              <w:pStyle w:val="BodyText"/>
              <w:spacing w:beforeLines="40" w:before="96" w:afterLines="40" w:after="96" w:line="240" w:lineRule="auto"/>
              <w:ind w:left="0" w:firstLine="0"/>
              <w:jc w:val="left"/>
              <w:rPr>
                <w:b/>
              </w:rPr>
            </w:pPr>
            <w:bookmarkStart w:id="195" w:name="OnshoreTransmissionLicensee"/>
            <w:bookmarkStart w:id="196" w:name="OnshoreTransmissionLicensees"/>
            <w:r w:rsidRPr="0076424C">
              <w:rPr>
                <w:b/>
              </w:rPr>
              <w:t>Onshore Transmission Licensee</w:t>
            </w:r>
            <w:bookmarkEnd w:id="195"/>
            <w:r w:rsidRPr="0076424C">
              <w:rPr>
                <w:b/>
              </w:rPr>
              <w:t>s</w:t>
            </w:r>
            <w:bookmarkEnd w:id="196"/>
          </w:p>
        </w:tc>
        <w:tc>
          <w:tcPr>
            <w:tcW w:w="6675" w:type="dxa"/>
            <w:gridSpan w:val="3"/>
          </w:tcPr>
          <w:p w14:paraId="6E8610FB" w14:textId="09A36C10" w:rsidR="00261CE1" w:rsidRPr="0076424C" w:rsidRDefault="00261CE1" w:rsidP="004B417B">
            <w:pPr>
              <w:pStyle w:val="BodyText"/>
              <w:spacing w:beforeLines="40" w:before="96" w:afterLines="40" w:after="96" w:line="240" w:lineRule="auto"/>
              <w:ind w:left="0" w:firstLine="0"/>
              <w:rPr>
                <w:szCs w:val="24"/>
              </w:rPr>
            </w:pPr>
            <w:r>
              <w:fldChar w:fldCharType="begin"/>
            </w:r>
            <w:r>
              <w:instrText xml:space="preserve"> REF NGC \h  \* MERGEFORMAT </w:instrText>
            </w:r>
            <w:r>
              <w:fldChar w:fldCharType="separate"/>
            </w:r>
            <w:r w:rsidRPr="0076424C">
              <w:rPr>
                <w:b/>
              </w:rPr>
              <w:t>NG</w:t>
            </w:r>
            <w:del w:id="197" w:author="National Grid" w:date="2018-05-30T17:24:00Z">
              <w:r w:rsidRPr="0076424C" w:rsidDel="00186A88">
                <w:rPr>
                  <w:b/>
                </w:rPr>
                <w:delText>C</w:delText>
              </w:r>
            </w:del>
            <w:r>
              <w:fldChar w:fldCharType="end"/>
            </w:r>
            <w:ins w:id="198" w:author="National Grid" w:date="2018-05-30T17:24:00Z">
              <w:r w:rsidR="00186A88" w:rsidRPr="00186A88">
                <w:rPr>
                  <w:b/>
                  <w:rPrChange w:id="199" w:author="National Grid" w:date="2018-05-30T17:24:00Z">
                    <w:rPr/>
                  </w:rPrChange>
                </w:rPr>
                <w:t>ET</w:t>
              </w:r>
            </w:ins>
            <w:r w:rsidRPr="0076424C">
              <w:rPr>
                <w:szCs w:val="24"/>
              </w:rPr>
              <w:t xml:space="preserve">, </w:t>
            </w:r>
            <w:r>
              <w:fldChar w:fldCharType="begin"/>
            </w:r>
            <w:r>
              <w:instrText xml:space="preserve"> REF SHETL \h  \* MERGEFORMAT </w:instrText>
            </w:r>
            <w:r>
              <w:fldChar w:fldCharType="separate"/>
            </w:r>
            <w:r w:rsidRPr="0076424C">
              <w:rPr>
                <w:b/>
              </w:rPr>
              <w:t>SHETL</w:t>
            </w:r>
            <w:r>
              <w:fldChar w:fldCharType="end"/>
            </w:r>
            <w:r w:rsidRPr="0076424C">
              <w:rPr>
                <w:szCs w:val="24"/>
              </w:rPr>
              <w:t xml:space="preserve"> and </w:t>
            </w:r>
            <w:r>
              <w:fldChar w:fldCharType="begin"/>
            </w:r>
            <w:r>
              <w:instrText xml:space="preserve"> REF SPT \h  \* MERGEFORMAT </w:instrText>
            </w:r>
            <w:r>
              <w:fldChar w:fldCharType="separate"/>
            </w:r>
            <w:r w:rsidRPr="0076424C">
              <w:rPr>
                <w:b/>
              </w:rPr>
              <w:t>SPT</w:t>
            </w:r>
            <w:r>
              <w:fldChar w:fldCharType="end"/>
            </w:r>
            <w:r w:rsidRPr="0076424C">
              <w:rPr>
                <w:b/>
                <w:szCs w:val="24"/>
              </w:rPr>
              <w:t xml:space="preserve"> </w:t>
            </w:r>
          </w:p>
        </w:tc>
      </w:tr>
      <w:tr w:rsidR="00261CE1" w:rsidRPr="0076424C" w14:paraId="6E861100" w14:textId="77777777">
        <w:trPr>
          <w:cantSplit/>
        </w:trPr>
        <w:tc>
          <w:tcPr>
            <w:tcW w:w="2658" w:type="dxa"/>
          </w:tcPr>
          <w:p w14:paraId="6E8610FD" w14:textId="77777777" w:rsidR="00261CE1" w:rsidRPr="0076424C" w:rsidRDefault="00261CE1" w:rsidP="00C623DB">
            <w:pPr>
              <w:pStyle w:val="BodyText"/>
              <w:spacing w:beforeLines="40" w:before="96" w:afterLines="40" w:after="96" w:line="240" w:lineRule="auto"/>
              <w:ind w:left="0" w:firstLine="0"/>
              <w:jc w:val="left"/>
              <w:rPr>
                <w:b/>
              </w:rPr>
            </w:pPr>
            <w:bookmarkStart w:id="200" w:name="OnshoreTransmissionSystem"/>
            <w:r w:rsidRPr="0076424C">
              <w:rPr>
                <w:b/>
              </w:rPr>
              <w:t>Onshore Transmission System</w:t>
            </w:r>
            <w:bookmarkEnd w:id="200"/>
          </w:p>
        </w:tc>
        <w:tc>
          <w:tcPr>
            <w:tcW w:w="6675" w:type="dxa"/>
            <w:gridSpan w:val="3"/>
          </w:tcPr>
          <w:p w14:paraId="6E8610FE" w14:textId="7EEC7DA7" w:rsidR="00261CE1" w:rsidRPr="0076424C" w:rsidRDefault="00261CE1" w:rsidP="00C623DB">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Pr="0076424C">
              <w:rPr>
                <w:b/>
              </w:rPr>
              <w:t>Grid Code</w:t>
            </w:r>
            <w:r>
              <w:fldChar w:fldCharType="end"/>
            </w:r>
            <w:r w:rsidRPr="0076424C">
              <w:rPr>
                <w:b/>
                <w:szCs w:val="24"/>
              </w:rPr>
              <w:t xml:space="preserve">. </w:t>
            </w:r>
          </w:p>
          <w:p w14:paraId="6E8610FF" w14:textId="77777777" w:rsidR="00261CE1" w:rsidRPr="0076424C" w:rsidRDefault="00261CE1" w:rsidP="00C623DB">
            <w:pPr>
              <w:pStyle w:val="BodyText"/>
              <w:spacing w:beforeLines="40" w:before="96" w:afterLines="40" w:after="96" w:line="240" w:lineRule="auto"/>
              <w:ind w:left="0" w:firstLine="0"/>
              <w:rPr>
                <w:szCs w:val="24"/>
              </w:rPr>
            </w:pPr>
            <w:r w:rsidRPr="0076424C">
              <w:rPr>
                <w:szCs w:val="24"/>
              </w:rPr>
              <w:t xml:space="preserve"> </w:t>
            </w:r>
          </w:p>
        </w:tc>
      </w:tr>
      <w:tr w:rsidR="00261CE1" w:rsidRPr="0076424C" w14:paraId="6E861103" w14:textId="77777777">
        <w:trPr>
          <w:cantSplit/>
        </w:trPr>
        <w:tc>
          <w:tcPr>
            <w:tcW w:w="2658" w:type="dxa"/>
          </w:tcPr>
          <w:p w14:paraId="6E861101" w14:textId="77777777" w:rsidR="00261CE1" w:rsidRPr="0076424C" w:rsidRDefault="00261CE1" w:rsidP="00C623DB">
            <w:pPr>
              <w:pStyle w:val="BodyText"/>
              <w:spacing w:beforeLines="40" w:before="96" w:afterLines="40" w:after="96" w:line="240" w:lineRule="auto"/>
              <w:ind w:left="0" w:firstLine="0"/>
              <w:jc w:val="left"/>
              <w:rPr>
                <w:b/>
              </w:rPr>
            </w:pPr>
            <w:bookmarkStart w:id="201" w:name="Operation"/>
            <w:r w:rsidRPr="0076424C">
              <w:rPr>
                <w:b/>
              </w:rPr>
              <w:t>Operation</w:t>
            </w:r>
            <w:bookmarkEnd w:id="201"/>
          </w:p>
        </w:tc>
        <w:tc>
          <w:tcPr>
            <w:tcW w:w="6675" w:type="dxa"/>
            <w:gridSpan w:val="3"/>
          </w:tcPr>
          <w:p w14:paraId="6E861102" w14:textId="29C884EE" w:rsidR="00261CE1" w:rsidRPr="0076424C" w:rsidRDefault="00261CE1" w:rsidP="00C623DB">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Pr="0076424C">
              <w:rPr>
                <w:b/>
              </w:rPr>
              <w:t>System</w:t>
            </w:r>
            <w:r>
              <w:fldChar w:fldCharType="end"/>
            </w:r>
            <w:r w:rsidRPr="0076424C">
              <w:rPr>
                <w:b/>
              </w:rPr>
              <w:t>.</w:t>
            </w:r>
          </w:p>
        </w:tc>
      </w:tr>
      <w:tr w:rsidR="00261CE1" w:rsidRPr="0076424C" w14:paraId="6E861106" w14:textId="77777777">
        <w:trPr>
          <w:cantSplit/>
        </w:trPr>
        <w:tc>
          <w:tcPr>
            <w:tcW w:w="2658" w:type="dxa"/>
          </w:tcPr>
          <w:p w14:paraId="6E861104" w14:textId="77777777" w:rsidR="00261CE1" w:rsidRPr="0076424C" w:rsidRDefault="00261CE1" w:rsidP="00C623DB">
            <w:pPr>
              <w:pStyle w:val="BodyText"/>
              <w:spacing w:beforeLines="40" w:before="96" w:afterLines="40" w:after="96" w:line="240" w:lineRule="auto"/>
              <w:ind w:left="0" w:firstLine="0"/>
              <w:jc w:val="left"/>
              <w:rPr>
                <w:b/>
              </w:rPr>
            </w:pPr>
            <w:bookmarkStart w:id="202" w:name="_Hlt50256336"/>
            <w:bookmarkStart w:id="203" w:name="OperationDiagrams"/>
            <w:bookmarkEnd w:id="202"/>
            <w:r w:rsidRPr="0076424C">
              <w:rPr>
                <w:b/>
              </w:rPr>
              <w:lastRenderedPageBreak/>
              <w:t>Operation Diagrams</w:t>
            </w:r>
            <w:bookmarkEnd w:id="203"/>
          </w:p>
        </w:tc>
        <w:tc>
          <w:tcPr>
            <w:tcW w:w="6675" w:type="dxa"/>
            <w:gridSpan w:val="3"/>
          </w:tcPr>
          <w:p w14:paraId="6E861105" w14:textId="7889CE31" w:rsidR="00261CE1" w:rsidRPr="0076424C" w:rsidRDefault="00261CE1" w:rsidP="00C623DB">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204"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Pr="0076424C">
              <w:rPr>
                <w:b/>
              </w:rPr>
              <w:t>HV</w:t>
            </w:r>
            <w:r w:rsidRPr="0076424C">
              <w:rPr>
                <w:b/>
              </w:rPr>
              <w:fldChar w:fldCharType="end"/>
            </w:r>
            <w:bookmarkEnd w:id="204"/>
            <w:r w:rsidRPr="0076424C">
              <w:rPr>
                <w:b/>
              </w:rPr>
              <w:t xml:space="preserve"> </w:t>
            </w:r>
            <w:r>
              <w:fldChar w:fldCharType="begin"/>
            </w:r>
            <w:r>
              <w:instrText xml:space="preserve"> REF Apparatus \h  \* MERGEFORMAT </w:instrText>
            </w:r>
            <w:r>
              <w:fldChar w:fldCharType="separate"/>
            </w:r>
            <w:r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Pr="0076424C">
                <w:rPr>
                  <w:b/>
                </w:rPr>
                <w:t>Connection Point</w:t>
              </w:r>
              <w:r>
                <w:fldChar w:fldCharType="end"/>
              </w:r>
            </w:hyperlink>
            <w:r w:rsidRPr="0076424C">
              <w:rPr>
                <w:b/>
              </w:rPr>
              <w:t>,</w:t>
            </w:r>
            <w:r w:rsidRPr="0076424C">
              <w:t xml:space="preserve"> incorporating its numbering, nomenclature and labelling.</w:t>
            </w:r>
          </w:p>
        </w:tc>
      </w:tr>
      <w:tr w:rsidR="00261CE1" w:rsidRPr="0076424C" w14:paraId="6E861109" w14:textId="77777777">
        <w:trPr>
          <w:cantSplit/>
        </w:trPr>
        <w:tc>
          <w:tcPr>
            <w:tcW w:w="2658" w:type="dxa"/>
          </w:tcPr>
          <w:p w14:paraId="6E861107" w14:textId="77777777" w:rsidR="00261CE1" w:rsidRPr="0076424C" w:rsidRDefault="00261CE1" w:rsidP="00C623DB">
            <w:pPr>
              <w:pStyle w:val="BodyText"/>
              <w:spacing w:beforeLines="40" w:before="96" w:afterLines="40" w:after="96" w:line="240" w:lineRule="auto"/>
              <w:ind w:left="0" w:firstLine="0"/>
              <w:jc w:val="left"/>
              <w:rPr>
                <w:b/>
              </w:rPr>
            </w:pPr>
            <w:bookmarkStart w:id="205" w:name="OperationalBoundary"/>
            <w:r w:rsidRPr="0076424C">
              <w:rPr>
                <w:b/>
              </w:rPr>
              <w:t>Operational Boundary</w:t>
            </w:r>
            <w:bookmarkEnd w:id="205"/>
          </w:p>
        </w:tc>
        <w:tc>
          <w:tcPr>
            <w:tcW w:w="6675" w:type="dxa"/>
            <w:gridSpan w:val="3"/>
          </w:tcPr>
          <w:p w14:paraId="6E861108" w14:textId="0FC80DCF" w:rsidR="00261CE1" w:rsidRPr="0076424C" w:rsidRDefault="00261CE1" w:rsidP="00C623DB">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Pr="0076424C">
              <w:rPr>
                <w:b/>
              </w:rPr>
              <w:t>Site Responsibility Schedule</w:t>
            </w:r>
            <w:r>
              <w:fldChar w:fldCharType="end"/>
            </w:r>
            <w:r w:rsidRPr="0076424C">
              <w:t>.</w:t>
            </w:r>
          </w:p>
        </w:tc>
      </w:tr>
      <w:tr w:rsidR="00261CE1" w:rsidRPr="0076424C" w14:paraId="6E86110C" w14:textId="77777777">
        <w:trPr>
          <w:cantSplit/>
        </w:trPr>
        <w:tc>
          <w:tcPr>
            <w:tcW w:w="2658" w:type="dxa"/>
          </w:tcPr>
          <w:p w14:paraId="6E86110A" w14:textId="77777777" w:rsidR="00261CE1" w:rsidRPr="0076424C" w:rsidRDefault="00261CE1" w:rsidP="00C623DB">
            <w:pPr>
              <w:pStyle w:val="BodyText"/>
              <w:spacing w:beforeLines="40" w:before="96" w:afterLines="40" w:after="96" w:line="240" w:lineRule="auto"/>
              <w:ind w:left="0" w:firstLine="0"/>
              <w:jc w:val="left"/>
              <w:rPr>
                <w:b/>
              </w:rPr>
            </w:pPr>
            <w:bookmarkStart w:id="206" w:name="OperationalData"/>
            <w:r w:rsidRPr="0076424C">
              <w:rPr>
                <w:b/>
              </w:rPr>
              <w:t>Operational Data</w:t>
            </w:r>
            <w:bookmarkEnd w:id="206"/>
            <w:r w:rsidRPr="0076424C">
              <w:rPr>
                <w:b/>
              </w:rPr>
              <w:br/>
              <w:t>(</w:t>
            </w:r>
            <w:bookmarkStart w:id="207" w:name="_Hlt49084496"/>
            <w:bookmarkStart w:id="208" w:name="OD"/>
            <w:bookmarkEnd w:id="207"/>
            <w:r w:rsidRPr="0076424C">
              <w:rPr>
                <w:b/>
              </w:rPr>
              <w:t>OD</w:t>
            </w:r>
            <w:bookmarkEnd w:id="208"/>
            <w:r w:rsidRPr="0076424C">
              <w:rPr>
                <w:b/>
              </w:rPr>
              <w:t>)</w:t>
            </w:r>
          </w:p>
        </w:tc>
        <w:tc>
          <w:tcPr>
            <w:tcW w:w="6675" w:type="dxa"/>
            <w:gridSpan w:val="3"/>
          </w:tcPr>
          <w:p w14:paraId="6E86110B" w14:textId="20370FDF" w:rsidR="00261CE1" w:rsidRPr="0076424C" w:rsidRDefault="00261CE1" w:rsidP="00C623DB">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261CE1" w:rsidRPr="0076424C" w14:paraId="6E86110F" w14:textId="77777777">
        <w:trPr>
          <w:cantSplit/>
        </w:trPr>
        <w:tc>
          <w:tcPr>
            <w:tcW w:w="2658" w:type="dxa"/>
          </w:tcPr>
          <w:p w14:paraId="6E86110D" w14:textId="77777777" w:rsidR="00261CE1" w:rsidRPr="0076424C" w:rsidRDefault="00261CE1" w:rsidP="00C623DB">
            <w:pPr>
              <w:pStyle w:val="BodyText"/>
              <w:spacing w:beforeLines="40" w:before="96" w:afterLines="40" w:after="96" w:line="240" w:lineRule="auto"/>
              <w:ind w:left="0" w:firstLine="0"/>
              <w:jc w:val="left"/>
              <w:rPr>
                <w:b/>
              </w:rPr>
            </w:pPr>
            <w:bookmarkStart w:id="209" w:name="OperationalDay"/>
            <w:r w:rsidRPr="0076424C">
              <w:rPr>
                <w:b/>
              </w:rPr>
              <w:t>Operational Day</w:t>
            </w:r>
            <w:bookmarkEnd w:id="209"/>
            <w:r w:rsidRPr="0076424C">
              <w:rPr>
                <w:b/>
              </w:rPr>
              <w:br/>
            </w:r>
          </w:p>
        </w:tc>
        <w:tc>
          <w:tcPr>
            <w:tcW w:w="6675" w:type="dxa"/>
            <w:gridSpan w:val="3"/>
          </w:tcPr>
          <w:p w14:paraId="6E86110E" w14:textId="77777777" w:rsidR="00261CE1" w:rsidRPr="0076424C" w:rsidRDefault="00261CE1" w:rsidP="00C623DB">
            <w:pPr>
              <w:pStyle w:val="BodyText"/>
              <w:spacing w:beforeLines="40" w:before="96" w:afterLines="40" w:after="96" w:line="240" w:lineRule="auto"/>
              <w:ind w:left="0" w:firstLine="0"/>
            </w:pPr>
            <w:r w:rsidRPr="0076424C">
              <w:t>The period from 0500 hours on one day to 0500 on the following day.</w:t>
            </w:r>
          </w:p>
        </w:tc>
      </w:tr>
      <w:tr w:rsidR="00261CE1" w:rsidRPr="0076424C" w14:paraId="6E861112" w14:textId="77777777">
        <w:trPr>
          <w:cantSplit/>
        </w:trPr>
        <w:tc>
          <w:tcPr>
            <w:tcW w:w="2658" w:type="dxa"/>
          </w:tcPr>
          <w:p w14:paraId="6E861110" w14:textId="77777777" w:rsidR="00261CE1" w:rsidRPr="0076424C" w:rsidRDefault="00261CE1" w:rsidP="00C623DB">
            <w:pPr>
              <w:pStyle w:val="BodyText"/>
              <w:spacing w:beforeLines="40" w:before="96" w:afterLines="40" w:after="96" w:line="240" w:lineRule="auto"/>
              <w:ind w:left="0" w:firstLine="0"/>
              <w:jc w:val="left"/>
              <w:rPr>
                <w:b/>
              </w:rPr>
            </w:pPr>
            <w:bookmarkStart w:id="210" w:name="OperationalEffect"/>
            <w:r w:rsidRPr="0076424C">
              <w:rPr>
                <w:b/>
              </w:rPr>
              <w:t>Operational Effect</w:t>
            </w:r>
            <w:bookmarkEnd w:id="210"/>
          </w:p>
        </w:tc>
        <w:tc>
          <w:tcPr>
            <w:tcW w:w="6675" w:type="dxa"/>
            <w:gridSpan w:val="3"/>
          </w:tcPr>
          <w:p w14:paraId="6E861111" w14:textId="5ED625CB" w:rsidR="00261CE1" w:rsidRPr="0076424C" w:rsidRDefault="00261CE1" w:rsidP="00C623DB">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Pr="0076424C">
              <w:rPr>
                <w:b/>
              </w:rPr>
              <w:t>Distribution System</w:t>
            </w:r>
            <w:r>
              <w:fldChar w:fldCharType="end"/>
            </w:r>
            <w:r w:rsidRPr="0076424C">
              <w:t xml:space="preserve">or the </w:t>
            </w:r>
            <w:r>
              <w:fldChar w:fldCharType="begin"/>
            </w:r>
            <w:r>
              <w:instrText xml:space="preserve"> REF System \h  \* MERGEFORMAT </w:instrText>
            </w:r>
            <w:r>
              <w:fldChar w:fldCharType="separate"/>
            </w:r>
            <w:r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261CE1" w:rsidRPr="0076424C" w14:paraId="6E861115" w14:textId="77777777">
        <w:trPr>
          <w:cantSplit/>
        </w:trPr>
        <w:tc>
          <w:tcPr>
            <w:tcW w:w="2658" w:type="dxa"/>
          </w:tcPr>
          <w:p w14:paraId="6E861113" w14:textId="77777777" w:rsidR="00261CE1" w:rsidRPr="0076424C" w:rsidRDefault="00261CE1" w:rsidP="00C623DB">
            <w:pPr>
              <w:pStyle w:val="BodyText"/>
              <w:spacing w:beforeLines="40" w:before="96" w:afterLines="40" w:after="96" w:line="240" w:lineRule="auto"/>
              <w:ind w:left="0" w:firstLine="0"/>
              <w:jc w:val="left"/>
              <w:rPr>
                <w:b/>
              </w:rPr>
            </w:pPr>
            <w:bookmarkStart w:id="211" w:name="OperationalPlanning"/>
            <w:r w:rsidRPr="0076424C">
              <w:rPr>
                <w:b/>
              </w:rPr>
              <w:t>Operational Planning</w:t>
            </w:r>
            <w:bookmarkEnd w:id="211"/>
          </w:p>
        </w:tc>
        <w:tc>
          <w:tcPr>
            <w:tcW w:w="6675" w:type="dxa"/>
            <w:gridSpan w:val="3"/>
          </w:tcPr>
          <w:p w14:paraId="6E861114" w14:textId="5DFF7FFF" w:rsidR="00261CE1" w:rsidRPr="0076424C" w:rsidRDefault="00261CE1" w:rsidP="00C623DB">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Pr="0076424C">
              <w:rPr>
                <w:b/>
              </w:rPr>
              <w:t>Plant</w:t>
            </w:r>
            <w:r>
              <w:fldChar w:fldCharType="end"/>
            </w:r>
            <w:r w:rsidRPr="0076424C">
              <w:t xml:space="preserve"> and </w:t>
            </w:r>
            <w:r>
              <w:fldChar w:fldCharType="begin"/>
            </w:r>
            <w:r>
              <w:instrText xml:space="preserve"> REF Apparatus \h  \* MERGEFORMAT </w:instrText>
            </w:r>
            <w:r>
              <w:fldChar w:fldCharType="separate"/>
            </w:r>
            <w:r w:rsidRPr="0076424C">
              <w:rPr>
                <w:b/>
              </w:rPr>
              <w:t>Apparatus</w:t>
            </w:r>
            <w:r>
              <w:fldChar w:fldCharType="end"/>
            </w:r>
            <w:r w:rsidRPr="0076424C">
              <w:t>.</w:t>
            </w:r>
          </w:p>
        </w:tc>
      </w:tr>
      <w:tr w:rsidR="00261CE1" w:rsidRPr="0076424C" w14:paraId="6E861118" w14:textId="77777777">
        <w:trPr>
          <w:cantSplit/>
        </w:trPr>
        <w:tc>
          <w:tcPr>
            <w:tcW w:w="2658" w:type="dxa"/>
          </w:tcPr>
          <w:p w14:paraId="6E861116" w14:textId="77777777" w:rsidR="00261CE1" w:rsidRPr="0076424C" w:rsidRDefault="00261CE1" w:rsidP="00C623DB">
            <w:pPr>
              <w:pStyle w:val="BodyText"/>
              <w:spacing w:beforeLines="40" w:before="96" w:afterLines="40" w:after="96" w:line="240" w:lineRule="auto"/>
              <w:ind w:left="0" w:firstLine="0"/>
              <w:jc w:val="left"/>
              <w:rPr>
                <w:b/>
                <w:u w:val="single"/>
              </w:rPr>
            </w:pPr>
            <w:bookmarkStart w:id="212" w:name="OperationalPlanningPhase"/>
            <w:r w:rsidRPr="0076424C">
              <w:rPr>
                <w:b/>
              </w:rPr>
              <w:t>Operational Planning Phase</w:t>
            </w:r>
            <w:bookmarkEnd w:id="212"/>
          </w:p>
        </w:tc>
        <w:tc>
          <w:tcPr>
            <w:tcW w:w="6675" w:type="dxa"/>
            <w:gridSpan w:val="3"/>
          </w:tcPr>
          <w:p w14:paraId="6E861117" w14:textId="77777777" w:rsidR="00261CE1" w:rsidRPr="0076424C" w:rsidRDefault="00261CE1" w:rsidP="00C623DB">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261CE1" w:rsidRPr="0076424C" w14:paraId="6E86111B" w14:textId="77777777">
        <w:trPr>
          <w:cantSplit/>
        </w:trPr>
        <w:tc>
          <w:tcPr>
            <w:tcW w:w="2658" w:type="dxa"/>
          </w:tcPr>
          <w:p w14:paraId="6E861119" w14:textId="77777777" w:rsidR="00261CE1" w:rsidRPr="0076424C" w:rsidRDefault="00261CE1" w:rsidP="00C623DB">
            <w:pPr>
              <w:pStyle w:val="BodyText"/>
              <w:spacing w:beforeLines="40" w:before="96" w:afterLines="40" w:after="96" w:line="240" w:lineRule="auto"/>
              <w:ind w:left="0" w:firstLine="0"/>
              <w:jc w:val="left"/>
              <w:rPr>
                <w:b/>
              </w:rPr>
            </w:pPr>
            <w:bookmarkStart w:id="213" w:name="OtherAuthorisedDistributor"/>
            <w:r w:rsidRPr="0076424C">
              <w:rPr>
                <w:b/>
              </w:rPr>
              <w:t>Other Authorised Distributor</w:t>
            </w:r>
            <w:bookmarkEnd w:id="213"/>
          </w:p>
        </w:tc>
        <w:tc>
          <w:tcPr>
            <w:tcW w:w="6675" w:type="dxa"/>
            <w:gridSpan w:val="3"/>
          </w:tcPr>
          <w:p w14:paraId="6E86111A" w14:textId="2FB9BF97" w:rsidR="00261CE1" w:rsidRPr="0076424C" w:rsidRDefault="00261CE1" w:rsidP="00C623DB">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Pr="0076424C">
              <w:rPr>
                <w:b/>
              </w:rPr>
              <w:t>User</w:t>
            </w:r>
            <w:r>
              <w:fldChar w:fldCharType="end"/>
            </w:r>
            <w:r w:rsidRPr="0076424C">
              <w:rPr>
                <w:b/>
              </w:rPr>
              <w:t xml:space="preserve"> </w:t>
            </w:r>
            <w:r w:rsidRPr="0076424C">
              <w:t xml:space="preserve">authorised by Licence or exemption to distribute electricity and having a </w:t>
            </w:r>
            <w:bookmarkStart w:id="214"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Pr="0076424C">
              <w:rPr>
                <w:b/>
              </w:rPr>
              <w:t>User</w:t>
            </w:r>
            <w:r w:rsidRPr="0076424C">
              <w:rPr>
                <w:b/>
              </w:rPr>
              <w:fldChar w:fldCharType="end"/>
            </w:r>
            <w:bookmarkEnd w:id="214"/>
            <w:r w:rsidRPr="0076424C">
              <w:rPr>
                <w:b/>
              </w:rPr>
              <w:t xml:space="preserve"> </w:t>
            </w:r>
            <w:r>
              <w:fldChar w:fldCharType="begin"/>
            </w:r>
            <w:r>
              <w:instrText xml:space="preserve"> REF DistributionSystem \h  \* MERGEFORMAT </w:instrText>
            </w:r>
            <w:r>
              <w:fldChar w:fldCharType="separate"/>
            </w:r>
            <w:r w:rsidRPr="0076424C">
              <w:rPr>
                <w:b/>
              </w:rPr>
              <w:t>Distribution System</w:t>
            </w:r>
            <w:r>
              <w:fldChar w:fldCharType="end"/>
            </w:r>
            <w:r w:rsidRPr="0076424C">
              <w:rPr>
                <w:b/>
              </w:rPr>
              <w:t xml:space="preserve"> </w:t>
            </w:r>
            <w:r w:rsidRPr="0076424C">
              <w:t xml:space="preserve">connected to the </w:t>
            </w:r>
            <w:bookmarkStart w:id="215"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Pr="0076424C">
              <w:rPr>
                <w:b/>
              </w:rPr>
              <w:t>DNO’s Distribution System</w:t>
            </w:r>
            <w:r>
              <w:fldChar w:fldCharType="end"/>
            </w:r>
            <w:r w:rsidRPr="0076424C">
              <w:fldChar w:fldCharType="end"/>
            </w:r>
            <w:bookmarkEnd w:id="215"/>
            <w:r w:rsidRPr="0076424C">
              <w:rPr>
                <w:b/>
              </w:rPr>
              <w:t>.</w:t>
            </w:r>
          </w:p>
        </w:tc>
      </w:tr>
      <w:tr w:rsidR="00261CE1" w:rsidRPr="0076424C" w14:paraId="6E86111E" w14:textId="77777777">
        <w:trPr>
          <w:cantSplit/>
        </w:trPr>
        <w:tc>
          <w:tcPr>
            <w:tcW w:w="2658" w:type="dxa"/>
          </w:tcPr>
          <w:p w14:paraId="6E86111C" w14:textId="77777777" w:rsidR="00261CE1" w:rsidRPr="0076424C" w:rsidRDefault="00261CE1" w:rsidP="00C623DB">
            <w:pPr>
              <w:pStyle w:val="BodyText"/>
              <w:spacing w:beforeLines="40" w:before="96" w:afterLines="40" w:after="96" w:line="240" w:lineRule="auto"/>
              <w:ind w:left="0" w:firstLine="0"/>
              <w:jc w:val="left"/>
              <w:rPr>
                <w:b/>
              </w:rPr>
            </w:pPr>
            <w:bookmarkStart w:id="216" w:name="OutputUsable"/>
            <w:r w:rsidRPr="0076424C">
              <w:rPr>
                <w:b/>
              </w:rPr>
              <w:t xml:space="preserve">Output Usable </w:t>
            </w:r>
            <w:bookmarkEnd w:id="216"/>
            <w:r w:rsidRPr="0076424C">
              <w:rPr>
                <w:b/>
              </w:rPr>
              <w:t>or OU</w:t>
            </w:r>
          </w:p>
        </w:tc>
        <w:tc>
          <w:tcPr>
            <w:tcW w:w="6675" w:type="dxa"/>
            <w:gridSpan w:val="3"/>
          </w:tcPr>
          <w:p w14:paraId="6E86111D" w14:textId="264F0FC1" w:rsidR="00261CE1" w:rsidRPr="0076424C" w:rsidRDefault="00261CE1" w:rsidP="00C623DB">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Pr="0076424C">
              <w:rPr>
                <w:b/>
              </w:rPr>
              <w:t>Planned Outage</w:t>
            </w:r>
            <w:r>
              <w:fldChar w:fldCharType="end"/>
            </w:r>
            <w:r w:rsidRPr="0076424C">
              <w:t xml:space="preserve"> or breakdown.</w:t>
            </w:r>
          </w:p>
        </w:tc>
      </w:tr>
      <w:tr w:rsidR="00261CE1" w:rsidRPr="0076424C" w14:paraId="6E861121" w14:textId="77777777">
        <w:trPr>
          <w:cantSplit/>
        </w:trPr>
        <w:tc>
          <w:tcPr>
            <w:tcW w:w="2658" w:type="dxa"/>
          </w:tcPr>
          <w:p w14:paraId="6E86111F" w14:textId="77777777" w:rsidR="00261CE1" w:rsidRPr="0076424C" w:rsidRDefault="00261CE1" w:rsidP="00C623DB">
            <w:pPr>
              <w:pStyle w:val="BodyText"/>
              <w:spacing w:beforeLines="40" w:before="96" w:afterLines="40" w:after="96" w:line="240" w:lineRule="auto"/>
              <w:ind w:left="0" w:firstLine="0"/>
              <w:jc w:val="left"/>
              <w:rPr>
                <w:b/>
              </w:rPr>
            </w:pPr>
            <w:bookmarkStart w:id="217" w:name="OwnershipBoundary"/>
            <w:r w:rsidRPr="0076424C">
              <w:rPr>
                <w:b/>
              </w:rPr>
              <w:t>Ownership Boundary</w:t>
            </w:r>
            <w:bookmarkEnd w:id="217"/>
          </w:p>
        </w:tc>
        <w:tc>
          <w:tcPr>
            <w:tcW w:w="6675" w:type="dxa"/>
            <w:gridSpan w:val="3"/>
          </w:tcPr>
          <w:p w14:paraId="6E861120" w14:textId="3BC475F2" w:rsidR="00261CE1" w:rsidRPr="0076424C" w:rsidRDefault="00261CE1" w:rsidP="00C623DB">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Pr="0076424C">
              <w:rPr>
                <w:b/>
              </w:rPr>
              <w:t>DNO</w:t>
            </w:r>
            <w:r>
              <w:fldChar w:fldCharType="end"/>
            </w:r>
            <w:r w:rsidRPr="0076424C">
              <w:t xml:space="preserve"> or </w:t>
            </w:r>
            <w:r>
              <w:fldChar w:fldCharType="begin"/>
            </w:r>
            <w:r>
              <w:instrText xml:space="preserve"> REF User \h  \* MERGEFORMAT </w:instrText>
            </w:r>
            <w:r>
              <w:fldChar w:fldCharType="separate"/>
            </w:r>
            <w:r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Pr="0076424C">
              <w:rPr>
                <w:b/>
              </w:rPr>
              <w:t>User</w:t>
            </w:r>
            <w:r>
              <w:fldChar w:fldCharType="end"/>
            </w:r>
            <w:r w:rsidRPr="0076424C">
              <w:t>.</w:t>
            </w:r>
          </w:p>
        </w:tc>
      </w:tr>
      <w:tr w:rsidR="00261CE1" w:rsidRPr="0076424C" w14:paraId="6E861124" w14:textId="77777777">
        <w:trPr>
          <w:cantSplit/>
        </w:trPr>
        <w:tc>
          <w:tcPr>
            <w:tcW w:w="2658" w:type="dxa"/>
          </w:tcPr>
          <w:p w14:paraId="6E861122" w14:textId="77777777" w:rsidR="00261CE1" w:rsidRPr="0076424C" w:rsidRDefault="00261CE1" w:rsidP="00C623DB">
            <w:pPr>
              <w:pStyle w:val="BodyText"/>
              <w:spacing w:beforeLines="40" w:before="96" w:afterLines="40" w:after="96" w:line="240" w:lineRule="auto"/>
              <w:ind w:left="0" w:firstLine="0"/>
              <w:jc w:val="left"/>
              <w:rPr>
                <w:b/>
              </w:rPr>
            </w:pPr>
            <w:bookmarkStart w:id="218" w:name="PartialShutdown"/>
            <w:r w:rsidRPr="0076424C">
              <w:rPr>
                <w:b/>
              </w:rPr>
              <w:t>Partial Shutdown</w:t>
            </w:r>
            <w:bookmarkEnd w:id="218"/>
          </w:p>
        </w:tc>
        <w:tc>
          <w:tcPr>
            <w:tcW w:w="6675" w:type="dxa"/>
            <w:gridSpan w:val="3"/>
          </w:tcPr>
          <w:p w14:paraId="6E861123" w14:textId="034E4E9E" w:rsidR="00261CE1" w:rsidRPr="0076424C" w:rsidRDefault="00261CE1" w:rsidP="00C623DB">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del w:id="219" w:author="National Grid" w:date="2018-05-30T17:36:00Z">
              <w:r w:rsidRPr="0076424C" w:rsidDel="00186A88">
                <w:rPr>
                  <w:b/>
                  <w:bCs/>
                  <w:noProof/>
                  <w:szCs w:val="22"/>
                </w:rPr>
                <w:delText>NGC</w:delText>
              </w:r>
            </w:del>
            <w:ins w:id="220" w:author="National Grid" w:date="2018-05-30T17:36:00Z">
              <w:r w:rsidR="00186A88">
                <w:rPr>
                  <w:b/>
                  <w:bCs/>
                  <w:noProof/>
                  <w:szCs w:val="22"/>
                </w:rPr>
                <w:t>NGESO</w:t>
              </w:r>
            </w:ins>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Pr="0076424C">
              <w:rPr>
                <w:b/>
              </w:rPr>
              <w:t>Black Start</w:t>
            </w:r>
            <w:r>
              <w:fldChar w:fldCharType="end"/>
            </w:r>
            <w:r w:rsidRPr="0076424C">
              <w:rPr>
                <w:noProof/>
                <w:szCs w:val="22"/>
              </w:rPr>
              <w:t>.</w:t>
            </w:r>
          </w:p>
        </w:tc>
      </w:tr>
      <w:tr w:rsidR="00261CE1" w:rsidRPr="0076424C" w14:paraId="6E861127" w14:textId="77777777">
        <w:trPr>
          <w:cantSplit/>
        </w:trPr>
        <w:tc>
          <w:tcPr>
            <w:tcW w:w="2658" w:type="dxa"/>
          </w:tcPr>
          <w:p w14:paraId="6E861125" w14:textId="77777777" w:rsidR="00261CE1" w:rsidRPr="0076424C" w:rsidRDefault="00261CE1" w:rsidP="00C623DB">
            <w:pPr>
              <w:spacing w:beforeLines="40" w:before="96" w:afterLines="40" w:after="96"/>
              <w:jc w:val="left"/>
              <w:rPr>
                <w:b/>
                <w:sz w:val="22"/>
              </w:rPr>
            </w:pPr>
            <w:bookmarkStart w:id="221" w:name="_Hlt41031108"/>
            <w:bookmarkStart w:id="222" w:name="PeakDemand"/>
            <w:bookmarkEnd w:id="221"/>
            <w:r w:rsidRPr="0076424C">
              <w:rPr>
                <w:b/>
                <w:spacing w:val="5"/>
              </w:rPr>
              <w:t>Peak Demand</w:t>
            </w:r>
            <w:bookmarkEnd w:id="222"/>
          </w:p>
        </w:tc>
        <w:tc>
          <w:tcPr>
            <w:tcW w:w="6675" w:type="dxa"/>
            <w:gridSpan w:val="3"/>
          </w:tcPr>
          <w:p w14:paraId="6E861126" w14:textId="48436FAA" w:rsidR="00261CE1" w:rsidRPr="0076424C" w:rsidRDefault="00261CE1" w:rsidP="00C623DB">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261CE1" w:rsidRPr="0076424C" w14:paraId="6E86112A" w14:textId="77777777">
        <w:trPr>
          <w:cantSplit/>
        </w:trPr>
        <w:tc>
          <w:tcPr>
            <w:tcW w:w="2658" w:type="dxa"/>
          </w:tcPr>
          <w:p w14:paraId="6E861128" w14:textId="77777777" w:rsidR="00261CE1" w:rsidRPr="0076424C" w:rsidRDefault="00261CE1" w:rsidP="00C623DB">
            <w:pPr>
              <w:spacing w:beforeLines="40" w:before="96" w:afterLines="40" w:after="96"/>
              <w:ind w:left="4" w:hanging="4"/>
              <w:jc w:val="left"/>
              <w:rPr>
                <w:b/>
                <w:spacing w:val="5"/>
              </w:rPr>
            </w:pPr>
            <w:bookmarkStart w:id="223" w:name="PhaseVoltageUnbalance"/>
            <w:r w:rsidRPr="0076424C">
              <w:rPr>
                <w:b/>
                <w:spacing w:val="5"/>
              </w:rPr>
              <w:lastRenderedPageBreak/>
              <w:t>Phase (Voltage) Unbalance</w:t>
            </w:r>
            <w:bookmarkEnd w:id="223"/>
          </w:p>
        </w:tc>
        <w:tc>
          <w:tcPr>
            <w:tcW w:w="6675" w:type="dxa"/>
            <w:gridSpan w:val="3"/>
          </w:tcPr>
          <w:p w14:paraId="6E861129" w14:textId="77777777" w:rsidR="00261CE1" w:rsidRPr="0076424C" w:rsidRDefault="00261CE1" w:rsidP="00C623DB">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261CE1" w:rsidRPr="0076424C" w14:paraId="6E86112D" w14:textId="77777777">
        <w:trPr>
          <w:cantSplit/>
        </w:trPr>
        <w:tc>
          <w:tcPr>
            <w:tcW w:w="2658" w:type="dxa"/>
          </w:tcPr>
          <w:p w14:paraId="6E86112B" w14:textId="77777777" w:rsidR="00261CE1" w:rsidRPr="0076424C" w:rsidRDefault="00261CE1" w:rsidP="00C623DB">
            <w:pPr>
              <w:pStyle w:val="BodyText"/>
              <w:spacing w:beforeLines="40" w:before="96" w:afterLines="40" w:after="96" w:line="240" w:lineRule="auto"/>
              <w:ind w:left="0" w:firstLine="0"/>
              <w:jc w:val="left"/>
              <w:rPr>
                <w:b/>
              </w:rPr>
            </w:pPr>
            <w:bookmarkStart w:id="224" w:name="PlannedOutage"/>
            <w:r w:rsidRPr="0076424C">
              <w:rPr>
                <w:b/>
              </w:rPr>
              <w:t>Planned Outage</w:t>
            </w:r>
            <w:bookmarkEnd w:id="224"/>
          </w:p>
        </w:tc>
        <w:tc>
          <w:tcPr>
            <w:tcW w:w="6675" w:type="dxa"/>
            <w:gridSpan w:val="3"/>
          </w:tcPr>
          <w:p w14:paraId="6E86112C" w14:textId="0E9C0261" w:rsidR="00261CE1" w:rsidRPr="0076424C" w:rsidRDefault="00261CE1" w:rsidP="00C623DB">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Pr>
                <w:b/>
              </w:rPr>
              <w:t>Power Generating Module</w:t>
            </w:r>
            <w:r>
              <w:fldChar w:fldCharType="end"/>
            </w:r>
            <w:r>
              <w:t>, its contsitutent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Pr="0076424C">
              <w:rPr>
                <w:b/>
              </w:rPr>
              <w:t>User</w:t>
            </w:r>
            <w:r>
              <w:fldChar w:fldCharType="end"/>
            </w:r>
            <w:r>
              <w:t xml:space="preserve">’s </w:t>
            </w:r>
            <w:r>
              <w:fldChar w:fldCharType="begin"/>
            </w:r>
            <w:r>
              <w:instrText xml:space="preserve"> REF System \h </w:instrText>
            </w:r>
            <w:r>
              <w:fldChar w:fldCharType="separate"/>
            </w:r>
            <w:r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Pr="0076424C">
              <w:rPr>
                <w:b/>
              </w:rPr>
              <w:t>Distribution System</w:t>
            </w:r>
            <w:r>
              <w:fldChar w:fldCharType="end"/>
            </w:r>
            <w:r w:rsidRPr="0076424C">
              <w:rPr>
                <w:b/>
              </w:rPr>
              <w:t>.</w:t>
            </w:r>
          </w:p>
        </w:tc>
      </w:tr>
      <w:tr w:rsidR="00261CE1" w:rsidRPr="0076424C" w14:paraId="6E861130" w14:textId="77777777">
        <w:trPr>
          <w:cantSplit/>
        </w:trPr>
        <w:tc>
          <w:tcPr>
            <w:tcW w:w="2658" w:type="dxa"/>
          </w:tcPr>
          <w:p w14:paraId="6E86112E" w14:textId="77777777" w:rsidR="00261CE1" w:rsidRPr="0076424C" w:rsidRDefault="00261CE1" w:rsidP="00C623DB">
            <w:pPr>
              <w:pStyle w:val="BodyText"/>
              <w:spacing w:beforeLines="40" w:before="96" w:afterLines="40" w:after="96" w:line="240" w:lineRule="auto"/>
              <w:ind w:left="0" w:firstLine="0"/>
              <w:jc w:val="left"/>
              <w:rPr>
                <w:b/>
              </w:rPr>
            </w:pPr>
            <w:bookmarkStart w:id="225" w:name="_Hlt41004556"/>
            <w:bookmarkStart w:id="226" w:name="Plant"/>
            <w:bookmarkEnd w:id="225"/>
            <w:r w:rsidRPr="0076424C">
              <w:rPr>
                <w:b/>
              </w:rPr>
              <w:t>Plant</w:t>
            </w:r>
            <w:bookmarkEnd w:id="226"/>
          </w:p>
        </w:tc>
        <w:tc>
          <w:tcPr>
            <w:tcW w:w="6675" w:type="dxa"/>
            <w:gridSpan w:val="3"/>
          </w:tcPr>
          <w:p w14:paraId="6E86112F" w14:textId="2AD46C17" w:rsidR="00261CE1" w:rsidRPr="0076424C" w:rsidRDefault="00261CE1" w:rsidP="00C623DB">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Pr="0076424C">
              <w:rPr>
                <w:b/>
              </w:rPr>
              <w:t>Apparatus</w:t>
            </w:r>
            <w:r>
              <w:fldChar w:fldCharType="end"/>
            </w:r>
            <w:r w:rsidRPr="0076424C">
              <w:t>.</w:t>
            </w:r>
          </w:p>
        </w:tc>
      </w:tr>
      <w:tr w:rsidR="00261CE1" w:rsidRPr="0076424C" w14:paraId="6E861133" w14:textId="77777777">
        <w:trPr>
          <w:cantSplit/>
        </w:trPr>
        <w:tc>
          <w:tcPr>
            <w:tcW w:w="2658" w:type="dxa"/>
          </w:tcPr>
          <w:p w14:paraId="6E861131" w14:textId="77777777" w:rsidR="00261CE1" w:rsidRPr="0076424C" w:rsidRDefault="00261CE1" w:rsidP="00C623DB">
            <w:pPr>
              <w:pStyle w:val="BodyText"/>
              <w:spacing w:beforeLines="40" w:before="96" w:afterLines="40" w:after="96" w:line="240" w:lineRule="auto"/>
              <w:ind w:left="0" w:firstLine="0"/>
              <w:jc w:val="left"/>
              <w:rPr>
                <w:b/>
              </w:rPr>
            </w:pPr>
            <w:bookmarkStart w:id="227" w:name="PowerFactor"/>
            <w:r w:rsidRPr="0076424C">
              <w:rPr>
                <w:b/>
              </w:rPr>
              <w:t>Power Factor</w:t>
            </w:r>
            <w:bookmarkEnd w:id="227"/>
          </w:p>
        </w:tc>
        <w:tc>
          <w:tcPr>
            <w:tcW w:w="6675" w:type="dxa"/>
            <w:gridSpan w:val="3"/>
          </w:tcPr>
          <w:p w14:paraId="6E861132" w14:textId="4B2137BA" w:rsidR="00261CE1" w:rsidRPr="0076424C" w:rsidRDefault="00261CE1" w:rsidP="00C623DB">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Pr="0076424C">
                <w:rPr>
                  <w:b/>
                </w:rPr>
                <w:t>Active Power</w:t>
              </w:r>
              <w:r>
                <w:fldChar w:fldCharType="end"/>
              </w:r>
            </w:hyperlink>
            <w:r w:rsidRPr="0076424C">
              <w:t xml:space="preserve"> to apparent power (apparent power being the product of voltage and alternating current measured in volt-amperes and standard multiples thereof, ie VA, kVA, MVA).</w:t>
            </w:r>
          </w:p>
        </w:tc>
      </w:tr>
      <w:tr w:rsidR="00261CE1" w:rsidRPr="0076424C" w14:paraId="7313C087" w14:textId="77777777">
        <w:trPr>
          <w:cantSplit/>
        </w:trPr>
        <w:tc>
          <w:tcPr>
            <w:tcW w:w="2658" w:type="dxa"/>
          </w:tcPr>
          <w:p w14:paraId="12B8BC0C" w14:textId="7C685DBA" w:rsidR="00261CE1" w:rsidRPr="0076424C" w:rsidRDefault="00261CE1" w:rsidP="00C623DB">
            <w:pPr>
              <w:pStyle w:val="BodyText"/>
              <w:spacing w:beforeLines="40" w:before="96" w:afterLines="40" w:after="96" w:line="240" w:lineRule="auto"/>
              <w:ind w:left="0" w:firstLine="0"/>
              <w:jc w:val="left"/>
              <w:rPr>
                <w:b/>
              </w:rPr>
            </w:pPr>
            <w:bookmarkStart w:id="228" w:name="pgm"/>
            <w:r>
              <w:rPr>
                <w:b/>
              </w:rPr>
              <w:t>Power Generating Module</w:t>
            </w:r>
            <w:bookmarkEnd w:id="228"/>
          </w:p>
        </w:tc>
        <w:tc>
          <w:tcPr>
            <w:tcW w:w="6675" w:type="dxa"/>
            <w:gridSpan w:val="3"/>
          </w:tcPr>
          <w:p w14:paraId="5412DF77" w14:textId="4E9915DA" w:rsidR="00261CE1" w:rsidRDefault="00261CE1" w:rsidP="00C623DB">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Pr="0076424C">
              <w:rPr>
                <w:b/>
              </w:rPr>
              <w:t>Apparatus</w:t>
            </w:r>
            <w:r>
              <w:fldChar w:fldCharType="end"/>
            </w:r>
            <w:r>
              <w:t xml:space="preserve"> which produces electricity</w:t>
            </w:r>
          </w:p>
        </w:tc>
      </w:tr>
      <w:tr w:rsidR="00261CE1" w:rsidRPr="0076424C" w14:paraId="6E861136" w14:textId="77777777">
        <w:trPr>
          <w:cantSplit/>
        </w:trPr>
        <w:tc>
          <w:tcPr>
            <w:tcW w:w="2658" w:type="dxa"/>
          </w:tcPr>
          <w:p w14:paraId="6E861134" w14:textId="77777777" w:rsidR="00261CE1" w:rsidRPr="0076424C" w:rsidRDefault="00261CE1" w:rsidP="00C623DB">
            <w:pPr>
              <w:pStyle w:val="BodyText"/>
              <w:spacing w:beforeLines="40" w:before="96" w:afterLines="40" w:after="96" w:line="240" w:lineRule="auto"/>
              <w:ind w:left="0" w:firstLine="0"/>
              <w:jc w:val="left"/>
              <w:rPr>
                <w:b/>
              </w:rPr>
            </w:pPr>
            <w:bookmarkStart w:id="229" w:name="PowerIsland"/>
            <w:r w:rsidRPr="0076424C">
              <w:rPr>
                <w:b/>
              </w:rPr>
              <w:t>Power Island</w:t>
            </w:r>
            <w:bookmarkEnd w:id="229"/>
          </w:p>
        </w:tc>
        <w:tc>
          <w:tcPr>
            <w:tcW w:w="6675" w:type="dxa"/>
            <w:gridSpan w:val="3"/>
          </w:tcPr>
          <w:p w14:paraId="6E861135" w14:textId="20E7E713" w:rsidR="00261CE1" w:rsidRPr="0076424C" w:rsidRDefault="00261CE1" w:rsidP="00C623DB">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Pr="0076424C">
              <w:rPr>
                <w:b/>
              </w:rPr>
              <w:t>Power Station</w:t>
            </w:r>
            <w:r>
              <w:fldChar w:fldCharType="end"/>
            </w:r>
            <w:r w:rsidRPr="0076424C">
              <w:rPr>
                <w:bCs/>
              </w:rPr>
              <w:t>.</w:t>
            </w:r>
          </w:p>
        </w:tc>
      </w:tr>
      <w:tr w:rsidR="00261CE1" w:rsidRPr="0076424C" w14:paraId="6E861139" w14:textId="77777777">
        <w:trPr>
          <w:cantSplit/>
        </w:trPr>
        <w:tc>
          <w:tcPr>
            <w:tcW w:w="2658" w:type="dxa"/>
          </w:tcPr>
          <w:p w14:paraId="6E861137" w14:textId="77777777" w:rsidR="00261CE1" w:rsidRPr="0076424C" w:rsidRDefault="00261CE1" w:rsidP="00C623DB">
            <w:pPr>
              <w:pStyle w:val="BodyText"/>
              <w:spacing w:beforeLines="40" w:before="96" w:afterLines="40" w:after="96" w:line="240" w:lineRule="auto"/>
              <w:ind w:left="0" w:firstLine="0"/>
              <w:jc w:val="left"/>
              <w:rPr>
                <w:b/>
              </w:rPr>
            </w:pPr>
            <w:bookmarkStart w:id="230" w:name="_Hlt41008274"/>
            <w:bookmarkStart w:id="231" w:name="PowerStation"/>
            <w:bookmarkEnd w:id="230"/>
            <w:r w:rsidRPr="0076424C">
              <w:rPr>
                <w:b/>
              </w:rPr>
              <w:t>Power Station</w:t>
            </w:r>
            <w:bookmarkEnd w:id="231"/>
          </w:p>
        </w:tc>
        <w:tc>
          <w:tcPr>
            <w:tcW w:w="6675" w:type="dxa"/>
            <w:gridSpan w:val="3"/>
          </w:tcPr>
          <w:p w14:paraId="6E861138" w14:textId="6483A06B" w:rsidR="00261CE1" w:rsidRPr="0076424C" w:rsidRDefault="00261CE1" w:rsidP="00C623DB">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Pr>
                <w:b/>
              </w:rPr>
              <w:t>Power Generating Facilit</w:t>
            </w:r>
            <w:r>
              <w:fldChar w:fldCharType="end"/>
            </w:r>
            <w:r>
              <w:t>y</w:t>
            </w:r>
          </w:p>
        </w:tc>
      </w:tr>
      <w:tr w:rsidR="00261CE1" w:rsidRPr="0076424C" w14:paraId="631054B4" w14:textId="77777777">
        <w:trPr>
          <w:cantSplit/>
        </w:trPr>
        <w:tc>
          <w:tcPr>
            <w:tcW w:w="2658" w:type="dxa"/>
          </w:tcPr>
          <w:p w14:paraId="5E4760BB" w14:textId="1AB5D473" w:rsidR="00261CE1" w:rsidRPr="0076424C" w:rsidRDefault="00261CE1" w:rsidP="004F4987">
            <w:pPr>
              <w:pStyle w:val="BodyText"/>
              <w:spacing w:beforeLines="40" w:before="96" w:afterLines="40" w:after="96" w:line="240" w:lineRule="auto"/>
              <w:ind w:left="0" w:firstLine="0"/>
              <w:jc w:val="left"/>
              <w:rPr>
                <w:b/>
              </w:rPr>
            </w:pPr>
            <w:bookmarkStart w:id="232" w:name="PGF"/>
            <w:r>
              <w:rPr>
                <w:b/>
              </w:rPr>
              <w:t>Power Generating Facilit</w:t>
            </w:r>
            <w:bookmarkEnd w:id="232"/>
            <w:r>
              <w:rPr>
                <w:b/>
              </w:rPr>
              <w:t>y</w:t>
            </w:r>
          </w:p>
        </w:tc>
        <w:tc>
          <w:tcPr>
            <w:tcW w:w="6675" w:type="dxa"/>
            <w:gridSpan w:val="3"/>
          </w:tcPr>
          <w:p w14:paraId="7356C6AA" w14:textId="705DEBA8" w:rsidR="00261CE1" w:rsidRPr="0076424C" w:rsidRDefault="00261CE1" w:rsidP="004F4987">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Pr>
                <w:b/>
              </w:rPr>
              <w:t>Power Generating Facilit</w:t>
            </w:r>
            <w:r>
              <w:rPr>
                <w:b/>
              </w:rPr>
              <w:fldChar w:fldCharType="end"/>
            </w:r>
            <w:r>
              <w:rPr>
                <w:b/>
              </w:rPr>
              <w:t>y</w:t>
            </w:r>
          </w:p>
        </w:tc>
      </w:tr>
      <w:tr w:rsidR="00261CE1" w:rsidRPr="0076424C" w14:paraId="6E86113C" w14:textId="77777777">
        <w:trPr>
          <w:cantSplit/>
        </w:trPr>
        <w:tc>
          <w:tcPr>
            <w:tcW w:w="2658" w:type="dxa"/>
          </w:tcPr>
          <w:p w14:paraId="6E86113A" w14:textId="77777777" w:rsidR="00261CE1" w:rsidRPr="0076424C" w:rsidRDefault="00261CE1" w:rsidP="004F4987">
            <w:pPr>
              <w:pStyle w:val="BodyText"/>
              <w:spacing w:beforeLines="40" w:before="96" w:afterLines="40" w:after="96" w:line="240" w:lineRule="auto"/>
              <w:ind w:left="0" w:firstLine="0"/>
              <w:jc w:val="left"/>
              <w:rPr>
                <w:b/>
              </w:rPr>
            </w:pPr>
            <w:bookmarkStart w:id="233" w:name="PreliminaryProjectPlanningData"/>
            <w:r w:rsidRPr="0076424C">
              <w:rPr>
                <w:b/>
              </w:rPr>
              <w:t>Preliminary Project Planning Data</w:t>
            </w:r>
            <w:bookmarkEnd w:id="233"/>
          </w:p>
        </w:tc>
        <w:tc>
          <w:tcPr>
            <w:tcW w:w="6675" w:type="dxa"/>
            <w:gridSpan w:val="3"/>
          </w:tcPr>
          <w:p w14:paraId="6E86113B" w14:textId="11E449BF" w:rsidR="00261CE1" w:rsidRPr="0076424C" w:rsidRDefault="00261CE1" w:rsidP="004F498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Pr="0076424C">
              <w:rPr>
                <w:b/>
              </w:rPr>
              <w:t>Connection Agreement</w:t>
            </w:r>
            <w:r>
              <w:fldChar w:fldCharType="end"/>
            </w:r>
            <w:r w:rsidRPr="0076424C">
              <w:rPr>
                <w:sz w:val="22"/>
                <w:lang w:val="en-US"/>
              </w:rPr>
              <w:t xml:space="preserve"> but before an offer is made. </w:t>
            </w:r>
          </w:p>
        </w:tc>
      </w:tr>
      <w:tr w:rsidR="00261CE1" w:rsidRPr="0076424C" w14:paraId="6E86113F" w14:textId="77777777">
        <w:trPr>
          <w:cantSplit/>
        </w:trPr>
        <w:tc>
          <w:tcPr>
            <w:tcW w:w="2658" w:type="dxa"/>
          </w:tcPr>
          <w:p w14:paraId="6E86113D" w14:textId="77777777" w:rsidR="00261CE1" w:rsidRPr="0076424C" w:rsidRDefault="00261CE1" w:rsidP="004F4987">
            <w:pPr>
              <w:pStyle w:val="BodyText"/>
              <w:spacing w:beforeLines="40" w:before="96" w:afterLines="40" w:after="96" w:line="240" w:lineRule="auto"/>
              <w:ind w:left="0" w:firstLine="0"/>
              <w:jc w:val="left"/>
              <w:rPr>
                <w:b/>
              </w:rPr>
            </w:pPr>
            <w:bookmarkStart w:id="234" w:name="ProgrammingPhase"/>
            <w:r w:rsidRPr="0076424C">
              <w:rPr>
                <w:b/>
              </w:rPr>
              <w:t>Programming Phase</w:t>
            </w:r>
            <w:bookmarkEnd w:id="234"/>
          </w:p>
        </w:tc>
        <w:tc>
          <w:tcPr>
            <w:tcW w:w="6675" w:type="dxa"/>
            <w:gridSpan w:val="3"/>
          </w:tcPr>
          <w:p w14:paraId="6E86113E" w14:textId="3F8B566C" w:rsidR="00261CE1" w:rsidRPr="0076424C" w:rsidRDefault="00261CE1" w:rsidP="004F4987">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Pr="0076424C">
              <w:rPr>
                <w:b/>
              </w:rPr>
              <w:t>Control Phase</w:t>
            </w:r>
            <w:r>
              <w:fldChar w:fldCharType="end"/>
            </w:r>
            <w:r w:rsidRPr="0076424C">
              <w:rPr>
                <w:noProof/>
                <w:szCs w:val="22"/>
              </w:rPr>
              <w:t>. It starts at the 8 weeks ahead stage and finishes at 17:00 on the day ahead of real time</w:t>
            </w:r>
          </w:p>
        </w:tc>
      </w:tr>
      <w:tr w:rsidR="00261CE1" w:rsidRPr="0076424C" w14:paraId="6E861142" w14:textId="77777777">
        <w:trPr>
          <w:cantSplit/>
        </w:trPr>
        <w:tc>
          <w:tcPr>
            <w:tcW w:w="2658" w:type="dxa"/>
          </w:tcPr>
          <w:p w14:paraId="6E861140" w14:textId="77777777" w:rsidR="00261CE1" w:rsidRPr="0076424C" w:rsidRDefault="00261CE1" w:rsidP="004F4987">
            <w:pPr>
              <w:pStyle w:val="BodyText"/>
              <w:spacing w:beforeLines="40" w:before="96" w:afterLines="40" w:after="96" w:line="240" w:lineRule="auto"/>
              <w:ind w:left="0" w:firstLine="0"/>
              <w:jc w:val="left"/>
              <w:rPr>
                <w:b/>
              </w:rPr>
            </w:pPr>
            <w:bookmarkStart w:id="235" w:name="Protection"/>
            <w:r w:rsidRPr="0076424C">
              <w:rPr>
                <w:b/>
              </w:rPr>
              <w:t>Protection</w:t>
            </w:r>
            <w:bookmarkEnd w:id="235"/>
          </w:p>
        </w:tc>
        <w:tc>
          <w:tcPr>
            <w:tcW w:w="6675" w:type="dxa"/>
            <w:gridSpan w:val="3"/>
          </w:tcPr>
          <w:p w14:paraId="6E861141" w14:textId="2D22788F" w:rsidR="00261CE1" w:rsidRPr="0076424C" w:rsidRDefault="00261CE1" w:rsidP="004F4987">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Pr="0076424C">
              <w:rPr>
                <w:b/>
              </w:rPr>
              <w:t>System</w:t>
            </w:r>
            <w:r>
              <w:fldChar w:fldCharType="end"/>
            </w:r>
            <w:r w:rsidRPr="0076424C">
              <w:t xml:space="preserve"> and initiating fault clearance or actuating signals or indications.</w:t>
            </w:r>
          </w:p>
        </w:tc>
      </w:tr>
      <w:tr w:rsidR="00261CE1" w:rsidRPr="0076424C" w14:paraId="6E861148" w14:textId="77777777">
        <w:trPr>
          <w:gridAfter w:val="1"/>
          <w:wAfter w:w="11" w:type="dxa"/>
          <w:cantSplit/>
        </w:trPr>
        <w:tc>
          <w:tcPr>
            <w:tcW w:w="2658" w:type="dxa"/>
          </w:tcPr>
          <w:p w14:paraId="6E861143" w14:textId="77777777" w:rsidR="00261CE1" w:rsidRPr="0076424C" w:rsidRDefault="00261CE1" w:rsidP="004F4987">
            <w:pPr>
              <w:pStyle w:val="BodyText"/>
              <w:spacing w:beforeLines="40" w:before="96" w:afterLines="40" w:after="96" w:line="240" w:lineRule="auto"/>
              <w:ind w:left="0" w:firstLine="0"/>
              <w:jc w:val="left"/>
              <w:rPr>
                <w:b/>
              </w:rPr>
            </w:pPr>
            <w:bookmarkStart w:id="236" w:name="QualifyingStandard"/>
            <w:r w:rsidRPr="0076424C">
              <w:rPr>
                <w:b/>
              </w:rPr>
              <w:t>Qualifying Standard</w:t>
            </w:r>
            <w:bookmarkEnd w:id="236"/>
          </w:p>
        </w:tc>
        <w:tc>
          <w:tcPr>
            <w:tcW w:w="6664" w:type="dxa"/>
            <w:gridSpan w:val="2"/>
          </w:tcPr>
          <w:p w14:paraId="6E861144" w14:textId="64B903E0" w:rsidR="00261CE1" w:rsidRPr="0076424C" w:rsidRDefault="00261CE1" w:rsidP="004F4987">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6E861145" w14:textId="7C66BC42" w:rsidR="00261CE1" w:rsidRPr="0076053E" w:rsidRDefault="00261CE1" w:rsidP="004F4987">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Pr="0076424C">
              <w:rPr>
                <w:b/>
              </w:rPr>
              <w:t>Annex 1 Standard</w:t>
            </w:r>
            <w:r>
              <w:fldChar w:fldCharType="end"/>
            </w:r>
          </w:p>
          <w:p w14:paraId="758B0335" w14:textId="51DEEA8C" w:rsidR="00261CE1" w:rsidRPr="0076424C" w:rsidRDefault="00261CE1" w:rsidP="004F4987">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Pr>
                <w:b/>
              </w:rPr>
              <w:t>Annex</w:t>
            </w:r>
            <w:r w:rsidRPr="0076424C">
              <w:rPr>
                <w:b/>
              </w:rPr>
              <w:t xml:space="preserve"> 2 Standard</w:t>
            </w:r>
            <w:r>
              <w:fldChar w:fldCharType="end"/>
            </w:r>
          </w:p>
          <w:p w14:paraId="6E861147" w14:textId="2269B2D0" w:rsidR="00261CE1" w:rsidRPr="0076424C" w:rsidRDefault="00261CE1" w:rsidP="004F4987">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Pr="0076424C">
              <w:rPr>
                <w:b/>
              </w:rPr>
              <w:t>Individual DNO Standard</w:t>
            </w:r>
            <w:r>
              <w:fldChar w:fldCharType="end"/>
            </w:r>
          </w:p>
        </w:tc>
      </w:tr>
      <w:tr w:rsidR="00261CE1" w:rsidRPr="0076424C" w14:paraId="6E86114B" w14:textId="77777777">
        <w:trPr>
          <w:gridAfter w:val="2"/>
          <w:wAfter w:w="153" w:type="dxa"/>
          <w:cantSplit/>
        </w:trPr>
        <w:tc>
          <w:tcPr>
            <w:tcW w:w="2658" w:type="dxa"/>
          </w:tcPr>
          <w:p w14:paraId="6E861149" w14:textId="77777777" w:rsidR="00261CE1" w:rsidRPr="0076424C" w:rsidRDefault="00261CE1" w:rsidP="004F4987">
            <w:pPr>
              <w:pStyle w:val="BodyText"/>
              <w:spacing w:beforeLines="40" w:before="96" w:afterLines="40" w:after="96" w:line="240" w:lineRule="auto"/>
              <w:ind w:left="0" w:firstLine="0"/>
              <w:jc w:val="left"/>
              <w:rPr>
                <w:b/>
              </w:rPr>
            </w:pPr>
            <w:bookmarkStart w:id="237" w:name="ReactivePower"/>
            <w:r w:rsidRPr="0076424C">
              <w:rPr>
                <w:b/>
              </w:rPr>
              <w:t>Reactive Power</w:t>
            </w:r>
            <w:bookmarkEnd w:id="237"/>
          </w:p>
        </w:tc>
        <w:tc>
          <w:tcPr>
            <w:tcW w:w="6522" w:type="dxa"/>
          </w:tcPr>
          <w:p w14:paraId="6E86114A" w14:textId="77777777" w:rsidR="00261CE1" w:rsidRPr="0076424C" w:rsidRDefault="00261CE1" w:rsidP="004F4987">
            <w:pPr>
              <w:pStyle w:val="BodyText"/>
              <w:spacing w:beforeLines="40" w:before="96" w:afterLines="40" w:after="96" w:line="240" w:lineRule="auto"/>
              <w:ind w:left="0" w:firstLine="0"/>
            </w:pPr>
            <w:r w:rsidRPr="0076424C">
              <w:t>The product of voltage and current and the sine of the phase angle between them which is normally measured in kilovar (kVAr) or megavar (MVAr).</w:t>
            </w:r>
          </w:p>
        </w:tc>
      </w:tr>
      <w:tr w:rsidR="00261CE1" w:rsidRPr="0076424C" w14:paraId="6E86114F" w14:textId="77777777">
        <w:trPr>
          <w:gridAfter w:val="2"/>
          <w:wAfter w:w="153" w:type="dxa"/>
          <w:cantSplit/>
        </w:trPr>
        <w:tc>
          <w:tcPr>
            <w:tcW w:w="2658" w:type="dxa"/>
          </w:tcPr>
          <w:p w14:paraId="6E86114C" w14:textId="77777777" w:rsidR="00261CE1" w:rsidRPr="0076424C" w:rsidRDefault="00261CE1" w:rsidP="004F4987">
            <w:pPr>
              <w:pStyle w:val="BodyText"/>
              <w:spacing w:beforeLines="40" w:before="96" w:afterLines="40" w:after="96" w:line="240" w:lineRule="auto"/>
              <w:ind w:left="0" w:firstLine="0"/>
              <w:jc w:val="left"/>
              <w:rPr>
                <w:b/>
              </w:rPr>
            </w:pPr>
            <w:bookmarkStart w:id="238" w:name="RegisteredCapacity"/>
            <w:r w:rsidRPr="0076424C">
              <w:rPr>
                <w:b/>
              </w:rPr>
              <w:lastRenderedPageBreak/>
              <w:t>Registered Capacity</w:t>
            </w:r>
            <w:bookmarkEnd w:id="238"/>
          </w:p>
        </w:tc>
        <w:tc>
          <w:tcPr>
            <w:tcW w:w="6522" w:type="dxa"/>
          </w:tcPr>
          <w:p w14:paraId="6E86114D" w14:textId="6F7096C5" w:rsidR="00261CE1" w:rsidRPr="0076424C" w:rsidRDefault="00261CE1" w:rsidP="004F4987">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Pr="0076424C">
              <w:rPr>
                <w:b/>
              </w:rPr>
              <w:t>Active Power</w:t>
            </w:r>
            <w:r>
              <w:fldChar w:fldCharType="end"/>
            </w:r>
            <w:r w:rsidRPr="0076424C">
              <w:rPr>
                <w:spacing w:val="0"/>
              </w:rPr>
              <w:t xml:space="preserve"> deliverable </w:t>
            </w:r>
            <w:r w:rsidRPr="0076424C">
              <w:t xml:space="preserve">to the </w:t>
            </w:r>
            <w:bookmarkStart w:id="239"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Pr="0076424C">
              <w:rPr>
                <w:b/>
              </w:rPr>
              <w:t>DNO’s Distribution System</w:t>
            </w:r>
            <w:r>
              <w:fldChar w:fldCharType="end"/>
            </w:r>
            <w:r w:rsidRPr="0076424C">
              <w:fldChar w:fldCharType="end"/>
            </w:r>
            <w:bookmarkEnd w:id="239"/>
            <w:r w:rsidRPr="0076424C">
              <w:t xml:space="preserve">. </w:t>
            </w:r>
          </w:p>
          <w:p w14:paraId="6E86114E" w14:textId="36AC56E0" w:rsidR="00261CE1" w:rsidRPr="0076424C" w:rsidRDefault="00261CE1" w:rsidP="004F4987">
            <w:pPr>
              <w:ind w:left="0" w:firstLine="0"/>
              <w:rPr>
                <w:b/>
              </w:rPr>
            </w:pPr>
            <w:r w:rsidRPr="0076424C">
              <w:t xml:space="preserve">For </w:t>
            </w:r>
            <w:r>
              <w:fldChar w:fldCharType="begin"/>
            </w:r>
            <w:r>
              <w:instrText xml:space="preserve"> REF pgm \h </w:instrText>
            </w:r>
            <w:r>
              <w:fldChar w:fldCharType="separate"/>
            </w:r>
            <w:r>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Pr="0076424C">
              <w:rPr>
                <w:b/>
              </w:rPr>
              <w:t>DNO’s Distribution System</w:t>
            </w:r>
            <w:r>
              <w:fldChar w:fldCharType="end"/>
            </w:r>
            <w:r w:rsidRPr="0076424C">
              <w:t xml:space="preserve">via an inverter, the inverter rating is deemed to be the </w:t>
            </w:r>
            <w:r>
              <w:fldChar w:fldCharType="begin"/>
            </w:r>
            <w:r>
              <w:instrText xml:space="preserve"> REF pgm \h </w:instrText>
            </w:r>
            <w:r>
              <w:fldChar w:fldCharType="separate"/>
            </w:r>
            <w:r>
              <w:rPr>
                <w:b/>
              </w:rPr>
              <w:t>Power Generating Module</w:t>
            </w:r>
            <w:r>
              <w:fldChar w:fldCharType="end"/>
            </w:r>
            <w:r w:rsidRPr="0076424C">
              <w:rPr>
                <w:b/>
              </w:rPr>
              <w:t>’s</w:t>
            </w:r>
            <w:r w:rsidRPr="0076424C">
              <w:t xml:space="preserve"> rating.</w:t>
            </w:r>
          </w:p>
        </w:tc>
      </w:tr>
      <w:tr w:rsidR="00261CE1" w:rsidRPr="0076424C" w14:paraId="6E861152" w14:textId="77777777">
        <w:trPr>
          <w:gridAfter w:val="2"/>
          <w:wAfter w:w="153" w:type="dxa"/>
          <w:cantSplit/>
        </w:trPr>
        <w:tc>
          <w:tcPr>
            <w:tcW w:w="2658" w:type="dxa"/>
          </w:tcPr>
          <w:p w14:paraId="6E861150" w14:textId="77777777" w:rsidR="00261CE1" w:rsidRPr="0076424C" w:rsidRDefault="00261CE1" w:rsidP="004F4987">
            <w:pPr>
              <w:pStyle w:val="BodyText"/>
              <w:spacing w:beforeLines="40" w:before="96" w:afterLines="40" w:after="96" w:line="240" w:lineRule="auto"/>
              <w:ind w:left="0" w:firstLine="0"/>
              <w:jc w:val="left"/>
              <w:rPr>
                <w:b/>
              </w:rPr>
            </w:pPr>
            <w:bookmarkStart w:id="240" w:name="RegisteredData"/>
            <w:r w:rsidRPr="0076424C">
              <w:rPr>
                <w:b/>
              </w:rPr>
              <w:t>Registered Data</w:t>
            </w:r>
            <w:bookmarkEnd w:id="240"/>
          </w:p>
        </w:tc>
        <w:tc>
          <w:tcPr>
            <w:tcW w:w="6522" w:type="dxa"/>
          </w:tcPr>
          <w:p w14:paraId="6E861151" w14:textId="52A6799A" w:rsidR="00261CE1" w:rsidRPr="0076424C" w:rsidRDefault="00261CE1" w:rsidP="004F4987">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Pr="0076424C">
              <w:rPr>
                <w:b/>
              </w:rPr>
              <w:t>Distribution Data Registration Code</w:t>
            </w:r>
            <w:r>
              <w:fldChar w:fldCharType="end"/>
            </w:r>
            <w:r w:rsidRPr="0076424C">
              <w:rPr>
                <w:b/>
              </w:rPr>
              <w:t>.</w:t>
            </w:r>
          </w:p>
        </w:tc>
      </w:tr>
      <w:tr w:rsidR="00261CE1" w:rsidRPr="0076424C" w14:paraId="6E861158" w14:textId="77777777">
        <w:trPr>
          <w:gridAfter w:val="2"/>
          <w:wAfter w:w="153" w:type="dxa"/>
          <w:cantSplit/>
        </w:trPr>
        <w:tc>
          <w:tcPr>
            <w:tcW w:w="2658" w:type="dxa"/>
          </w:tcPr>
          <w:p w14:paraId="6E861153" w14:textId="77777777" w:rsidR="00261CE1" w:rsidRPr="0076424C" w:rsidRDefault="00261CE1" w:rsidP="004F4987">
            <w:pPr>
              <w:pStyle w:val="BodyText"/>
              <w:spacing w:beforeLines="40" w:before="96" w:afterLines="40" w:after="96" w:line="240" w:lineRule="auto"/>
              <w:ind w:left="0" w:firstLine="0"/>
              <w:jc w:val="left"/>
              <w:rPr>
                <w:b/>
              </w:rPr>
            </w:pPr>
            <w:bookmarkStart w:id="241" w:name="RTA"/>
            <w:bookmarkStart w:id="242" w:name="RemoteTransmissionAssets"/>
            <w:r w:rsidRPr="0076424C">
              <w:rPr>
                <w:b/>
              </w:rPr>
              <w:t>Remote Transmission Assets</w:t>
            </w:r>
            <w:bookmarkEnd w:id="241"/>
            <w:bookmarkEnd w:id="242"/>
            <w:r w:rsidRPr="0076424C">
              <w:rPr>
                <w:b/>
              </w:rPr>
              <w:t>.</w:t>
            </w:r>
          </w:p>
        </w:tc>
        <w:tc>
          <w:tcPr>
            <w:tcW w:w="6522" w:type="dxa"/>
          </w:tcPr>
          <w:p w14:paraId="6E861154" w14:textId="26AD0F91" w:rsidR="00261CE1" w:rsidRPr="0076424C" w:rsidRDefault="00261CE1" w:rsidP="004F4987">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Pr="0076424C">
              <w:rPr>
                <w:b/>
              </w:rPr>
              <w:t>Apparatus</w:t>
            </w:r>
            <w:r>
              <w:fldChar w:fldCharType="end"/>
            </w:r>
            <w:r w:rsidRPr="0076424C">
              <w:rPr>
                <w:b/>
                <w:bCs/>
                <w:noProof/>
                <w:szCs w:val="22"/>
              </w:rPr>
              <w:t xml:space="preserve"> </w:t>
            </w:r>
            <w:r w:rsidRPr="0076424C">
              <w:rPr>
                <w:noProof/>
                <w:szCs w:val="22"/>
              </w:rPr>
              <w:t xml:space="preserve">or meters owned by </w:t>
            </w:r>
            <w:r>
              <w:fldChar w:fldCharType="begin"/>
            </w:r>
            <w:r>
              <w:instrText xml:space="preserve"> REF NGC \h  \* MERGEFORMAT </w:instrText>
            </w:r>
            <w:r>
              <w:fldChar w:fldCharType="separate"/>
            </w:r>
            <w:r w:rsidRPr="0076424C">
              <w:rPr>
                <w:b/>
              </w:rPr>
              <w:t>NG</w:t>
            </w:r>
            <w:del w:id="243" w:author="National Grid" w:date="2018-05-30T17:26:00Z">
              <w:r w:rsidRPr="0076424C" w:rsidDel="00186A88">
                <w:rPr>
                  <w:b/>
                </w:rPr>
                <w:delText>C</w:delText>
              </w:r>
            </w:del>
            <w:r>
              <w:fldChar w:fldCharType="end"/>
            </w:r>
            <w:ins w:id="244" w:author="National Grid" w:date="2018-05-30T17:26:00Z">
              <w:r w:rsidR="00186A88" w:rsidRPr="00186A88">
                <w:rPr>
                  <w:b/>
                  <w:rPrChange w:id="245" w:author="National Grid" w:date="2018-05-30T17:26:00Z">
                    <w:rPr/>
                  </w:rPrChange>
                </w:rPr>
                <w:t>ET</w:t>
              </w:r>
            </w:ins>
            <w:r w:rsidRPr="0076424C">
              <w:rPr>
                <w:b/>
                <w:bCs/>
                <w:noProof/>
                <w:szCs w:val="22"/>
              </w:rPr>
              <w:t xml:space="preserve"> </w:t>
            </w:r>
            <w:r w:rsidRPr="0076424C">
              <w:rPr>
                <w:noProof/>
                <w:szCs w:val="22"/>
              </w:rPr>
              <w:t>which:</w:t>
            </w:r>
          </w:p>
          <w:p w14:paraId="6E861155" w14:textId="2640EB43" w:rsidR="00261CE1" w:rsidRPr="0076424C" w:rsidRDefault="00261CE1" w:rsidP="004F4987">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Pr="0076424C">
              <w:rPr>
                <w:b/>
              </w:rPr>
              <w:t>Apparatus</w:t>
            </w:r>
            <w:r>
              <w:fldChar w:fldCharType="end"/>
            </w:r>
            <w:r w:rsidRPr="0076424C">
              <w:rPr>
                <w:b/>
                <w:bCs/>
                <w:noProof/>
                <w:szCs w:val="22"/>
              </w:rPr>
              <w:t xml:space="preserve"> </w:t>
            </w:r>
            <w:r w:rsidRPr="0076424C">
              <w:rPr>
                <w:noProof/>
                <w:szCs w:val="22"/>
              </w:rPr>
              <w:t xml:space="preserve">owned by </w:t>
            </w:r>
            <w:r>
              <w:fldChar w:fldCharType="begin"/>
            </w:r>
            <w:r>
              <w:instrText xml:space="preserve"> REF NGC \h  \* MERGEFORMAT </w:instrText>
            </w:r>
            <w:r>
              <w:fldChar w:fldCharType="separate"/>
            </w:r>
            <w:r w:rsidRPr="0076424C">
              <w:rPr>
                <w:b/>
              </w:rPr>
              <w:t>NG</w:t>
            </w:r>
            <w:del w:id="246" w:author="National Grid" w:date="2018-05-30T17:26:00Z">
              <w:r w:rsidRPr="0076424C" w:rsidDel="00186A88">
                <w:rPr>
                  <w:b/>
                </w:rPr>
                <w:delText>C</w:delText>
              </w:r>
            </w:del>
            <w:r>
              <w:fldChar w:fldCharType="end"/>
            </w:r>
            <w:ins w:id="247" w:author="National Grid" w:date="2018-05-30T17:26:00Z">
              <w:r w:rsidR="00186A88" w:rsidRPr="00186A88">
                <w:rPr>
                  <w:b/>
                  <w:rPrChange w:id="248" w:author="National Grid" w:date="2018-05-30T17:26:00Z">
                    <w:rPr/>
                  </w:rPrChange>
                </w:rPr>
                <w:t>ET</w:t>
              </w:r>
            </w:ins>
            <w:r w:rsidRPr="0076424C">
              <w:rPr>
                <w:b/>
                <w:bCs/>
                <w:noProof/>
                <w:szCs w:val="22"/>
              </w:rPr>
              <w:t xml:space="preserve"> </w:t>
            </w:r>
            <w:r w:rsidRPr="0076424C">
              <w:rPr>
                <w:noProof/>
                <w:szCs w:val="22"/>
              </w:rPr>
              <w:t xml:space="preserve">to a sub-station owned by </w:t>
            </w:r>
            <w:r>
              <w:fldChar w:fldCharType="begin"/>
            </w:r>
            <w:r>
              <w:instrText xml:space="preserve"> REF NGC \h  \* MERGEFORMAT </w:instrText>
            </w:r>
            <w:r>
              <w:fldChar w:fldCharType="separate"/>
            </w:r>
            <w:r w:rsidRPr="0076424C">
              <w:rPr>
                <w:b/>
              </w:rPr>
              <w:t>NG</w:t>
            </w:r>
            <w:del w:id="249" w:author="National Grid" w:date="2018-05-30T17:26:00Z">
              <w:r w:rsidRPr="0076424C" w:rsidDel="00186A88">
                <w:rPr>
                  <w:b/>
                </w:rPr>
                <w:delText>C</w:delText>
              </w:r>
            </w:del>
            <w:r>
              <w:fldChar w:fldCharType="end"/>
            </w:r>
            <w:ins w:id="250" w:author="National Grid" w:date="2018-05-30T17:26:00Z">
              <w:r w:rsidR="00186A88" w:rsidRPr="00186A88">
                <w:rPr>
                  <w:b/>
                  <w:rPrChange w:id="251" w:author="National Grid" w:date="2018-05-30T17:26:00Z">
                    <w:rPr/>
                  </w:rPrChange>
                </w:rPr>
                <w:t>ET</w:t>
              </w:r>
            </w:ins>
            <w:r w:rsidRPr="0076424C">
              <w:rPr>
                <w:noProof/>
                <w:szCs w:val="22"/>
              </w:rPr>
              <w:t xml:space="preserve">; and </w:t>
            </w:r>
          </w:p>
          <w:p w14:paraId="6E861156" w14:textId="228BFAB5" w:rsidR="00261CE1" w:rsidRPr="0076424C" w:rsidRDefault="00261CE1" w:rsidP="004F4987">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fldChar w:fldCharType="begin"/>
            </w:r>
            <w:r>
              <w:instrText xml:space="preserve"> REF NGC \h  \* MERGEFORMAT </w:instrText>
            </w:r>
            <w:r>
              <w:fldChar w:fldCharType="separate"/>
            </w:r>
            <w:r w:rsidRPr="0076424C">
              <w:rPr>
                <w:b/>
              </w:rPr>
              <w:t>NG</w:t>
            </w:r>
            <w:del w:id="252" w:author="National Grid" w:date="2018-05-30T17:26:00Z">
              <w:r w:rsidRPr="0076424C" w:rsidDel="00186A88">
                <w:rPr>
                  <w:b/>
                </w:rPr>
                <w:delText>C</w:delText>
              </w:r>
            </w:del>
            <w:r>
              <w:fldChar w:fldCharType="end"/>
            </w:r>
            <w:ins w:id="253" w:author="National Grid" w:date="2018-05-30T17:26:00Z">
              <w:r w:rsidR="00186A88" w:rsidRPr="00186A88">
                <w:rPr>
                  <w:b/>
                  <w:rPrChange w:id="254" w:author="National Grid" w:date="2018-05-30T17:26:00Z">
                    <w:rPr/>
                  </w:rPrChange>
                </w:rPr>
                <w:t>ET</w:t>
              </w:r>
            </w:ins>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Pr="0076424C">
              <w:rPr>
                <w:b/>
              </w:rPr>
              <w:t>DNO</w:t>
            </w:r>
            <w:r>
              <w:fldChar w:fldCharType="end"/>
            </w:r>
            <w:r w:rsidRPr="0076424C">
              <w:rPr>
                <w:b/>
                <w:bCs/>
                <w:noProof/>
                <w:szCs w:val="22"/>
              </w:rPr>
              <w:t>.</w:t>
            </w:r>
          </w:p>
          <w:p w14:paraId="6E861157" w14:textId="77777777" w:rsidR="00261CE1" w:rsidRPr="0076424C" w:rsidRDefault="00261CE1" w:rsidP="004F4987">
            <w:pPr>
              <w:pStyle w:val="BodyText"/>
              <w:spacing w:beforeLines="40" w:before="96" w:afterLines="40" w:after="96" w:line="240" w:lineRule="auto"/>
              <w:ind w:left="717" w:hanging="681"/>
            </w:pPr>
          </w:p>
        </w:tc>
      </w:tr>
      <w:tr w:rsidR="00261CE1" w:rsidRPr="0076424C" w14:paraId="6E86115B" w14:textId="77777777">
        <w:trPr>
          <w:gridAfter w:val="2"/>
          <w:wAfter w:w="153" w:type="dxa"/>
          <w:cantSplit/>
        </w:trPr>
        <w:tc>
          <w:tcPr>
            <w:tcW w:w="2658" w:type="dxa"/>
          </w:tcPr>
          <w:p w14:paraId="6E861159" w14:textId="77777777" w:rsidR="00261CE1" w:rsidRPr="0076424C" w:rsidRDefault="00261CE1" w:rsidP="004F4987">
            <w:pPr>
              <w:spacing w:beforeLines="40" w:before="96" w:afterLines="40" w:after="96"/>
              <w:ind w:left="0" w:firstLine="0"/>
              <w:jc w:val="left"/>
              <w:rPr>
                <w:b/>
                <w:spacing w:val="5"/>
              </w:rPr>
            </w:pPr>
            <w:bookmarkStart w:id="255" w:name="RequestingControlPerson"/>
            <w:r w:rsidRPr="0076424C">
              <w:rPr>
                <w:b/>
                <w:spacing w:val="5"/>
              </w:rPr>
              <w:t>Requesting Control Person</w:t>
            </w:r>
            <w:bookmarkEnd w:id="255"/>
          </w:p>
        </w:tc>
        <w:tc>
          <w:tcPr>
            <w:tcW w:w="6522" w:type="dxa"/>
          </w:tcPr>
          <w:p w14:paraId="6E86115A" w14:textId="5C2A03B0" w:rsidR="00261CE1" w:rsidRPr="0076424C" w:rsidRDefault="00261CE1" w:rsidP="004F4987">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Pr="0076424C">
              <w:rPr>
                <w:b/>
              </w:rPr>
              <w:t>Operational Boundary</w:t>
            </w:r>
            <w:r>
              <w:fldChar w:fldCharType="end"/>
            </w:r>
            <w:r w:rsidRPr="0076424C">
              <w:t>.</w:t>
            </w:r>
          </w:p>
        </w:tc>
      </w:tr>
      <w:tr w:rsidR="00261CE1" w:rsidRPr="0076424C" w14:paraId="6E86115E" w14:textId="77777777">
        <w:trPr>
          <w:gridAfter w:val="2"/>
          <w:wAfter w:w="153" w:type="dxa"/>
          <w:cantSplit/>
        </w:trPr>
        <w:tc>
          <w:tcPr>
            <w:tcW w:w="2658" w:type="dxa"/>
          </w:tcPr>
          <w:p w14:paraId="6E86115C" w14:textId="77777777" w:rsidR="00261CE1" w:rsidRPr="0076424C" w:rsidRDefault="00261CE1" w:rsidP="004F4987">
            <w:pPr>
              <w:pStyle w:val="BodyText"/>
              <w:spacing w:beforeLines="40" w:before="96" w:afterLines="40" w:after="96" w:line="240" w:lineRule="auto"/>
              <w:ind w:left="0" w:firstLine="0"/>
              <w:jc w:val="left"/>
              <w:rPr>
                <w:b/>
              </w:rPr>
            </w:pPr>
            <w:bookmarkStart w:id="256" w:name="SafetyfromtheSystem"/>
            <w:r w:rsidRPr="0076424C">
              <w:rPr>
                <w:b/>
              </w:rPr>
              <w:t>Safety From The System</w:t>
            </w:r>
            <w:bookmarkEnd w:id="256"/>
          </w:p>
        </w:tc>
        <w:tc>
          <w:tcPr>
            <w:tcW w:w="6522" w:type="dxa"/>
          </w:tcPr>
          <w:p w14:paraId="6E86115D" w14:textId="7A07B8AA" w:rsidR="00261CE1" w:rsidRPr="0076424C" w:rsidRDefault="00261CE1" w:rsidP="004F4987">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261CE1" w:rsidRPr="0076424C" w14:paraId="6E861161" w14:textId="77777777">
        <w:trPr>
          <w:gridAfter w:val="2"/>
          <w:wAfter w:w="153" w:type="dxa"/>
          <w:cantSplit/>
        </w:trPr>
        <w:tc>
          <w:tcPr>
            <w:tcW w:w="2658" w:type="dxa"/>
          </w:tcPr>
          <w:p w14:paraId="6E86115F" w14:textId="77777777" w:rsidR="00261CE1" w:rsidRPr="0076424C" w:rsidRDefault="00261CE1" w:rsidP="004F4987">
            <w:pPr>
              <w:pStyle w:val="BodyText"/>
              <w:spacing w:beforeLines="40" w:before="96" w:afterLines="40" w:after="96" w:line="240" w:lineRule="auto"/>
              <w:ind w:left="0" w:firstLine="0"/>
              <w:jc w:val="left"/>
              <w:rPr>
                <w:b/>
              </w:rPr>
            </w:pPr>
            <w:bookmarkStart w:id="257" w:name="SafetySystemManagement"/>
            <w:r w:rsidRPr="0076424C">
              <w:rPr>
                <w:b/>
              </w:rPr>
              <w:t>Safety Management System</w:t>
            </w:r>
            <w:bookmarkEnd w:id="257"/>
          </w:p>
        </w:tc>
        <w:tc>
          <w:tcPr>
            <w:tcW w:w="6522" w:type="dxa"/>
          </w:tcPr>
          <w:p w14:paraId="6E861160" w14:textId="45B43D94" w:rsidR="00261CE1" w:rsidRPr="0076424C" w:rsidRDefault="00261CE1" w:rsidP="004F4987">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Pr="0076424C">
              <w:rPr>
                <w:b/>
              </w:rPr>
              <w:t>DNO</w:t>
            </w:r>
            <w:r>
              <w:fldChar w:fldCharType="end"/>
            </w:r>
            <w:r w:rsidRPr="0076424C">
              <w:t xml:space="preserve"> or a </w:t>
            </w:r>
            <w:r>
              <w:fldChar w:fldCharType="begin"/>
            </w:r>
            <w:r>
              <w:instrText xml:space="preserve"> REF User \h  \* MERGEFORMAT </w:instrText>
            </w:r>
            <w:r>
              <w:fldChar w:fldCharType="separate"/>
            </w:r>
            <w:r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Pr="0076424C">
              <w:rPr>
                <w:b/>
              </w:rPr>
              <w:t>System</w:t>
            </w:r>
            <w:r>
              <w:fldChar w:fldCharType="end"/>
            </w:r>
            <w:r w:rsidRPr="0076424C">
              <w:t>.</w:t>
            </w:r>
          </w:p>
        </w:tc>
      </w:tr>
      <w:tr w:rsidR="00261CE1" w:rsidRPr="0076424C" w14:paraId="6E861164" w14:textId="77777777">
        <w:trPr>
          <w:gridAfter w:val="2"/>
          <w:wAfter w:w="153" w:type="dxa"/>
          <w:cantSplit/>
        </w:trPr>
        <w:tc>
          <w:tcPr>
            <w:tcW w:w="2658" w:type="dxa"/>
          </w:tcPr>
          <w:p w14:paraId="6E861162" w14:textId="77777777" w:rsidR="00261CE1" w:rsidRPr="0076424C" w:rsidRDefault="00261CE1" w:rsidP="004F4987">
            <w:pPr>
              <w:pStyle w:val="BodyText"/>
              <w:spacing w:beforeLines="40" w:before="96" w:afterLines="40" w:after="96" w:line="240" w:lineRule="auto"/>
              <w:ind w:left="0" w:firstLine="0"/>
              <w:jc w:val="left"/>
              <w:rPr>
                <w:b/>
              </w:rPr>
            </w:pPr>
            <w:bookmarkStart w:id="258" w:name="_Hlt41000669"/>
            <w:bookmarkStart w:id="259" w:name="SafetyPrecautions"/>
            <w:bookmarkEnd w:id="258"/>
            <w:r w:rsidRPr="0076424C">
              <w:rPr>
                <w:b/>
              </w:rPr>
              <w:t>Safety Precautions</w:t>
            </w:r>
            <w:bookmarkEnd w:id="259"/>
          </w:p>
        </w:tc>
        <w:tc>
          <w:tcPr>
            <w:tcW w:w="6522" w:type="dxa"/>
          </w:tcPr>
          <w:p w14:paraId="6E861163" w14:textId="290B4C70" w:rsidR="00261CE1" w:rsidRPr="0076424C" w:rsidRDefault="00261CE1" w:rsidP="004F4987">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Pr="0076424C">
              <w:rPr>
                <w:b/>
              </w:rPr>
              <w:t>Safety Management System</w:t>
            </w:r>
            <w:r>
              <w:fldChar w:fldCharType="end"/>
            </w:r>
            <w:r w:rsidRPr="0076424C">
              <w:rPr>
                <w:b/>
              </w:rPr>
              <w:t>.</w:t>
            </w:r>
          </w:p>
        </w:tc>
      </w:tr>
      <w:tr w:rsidR="00261CE1" w:rsidRPr="0076424C" w14:paraId="6E861167" w14:textId="77777777">
        <w:trPr>
          <w:gridAfter w:val="2"/>
          <w:wAfter w:w="153" w:type="dxa"/>
          <w:cantSplit/>
        </w:trPr>
        <w:tc>
          <w:tcPr>
            <w:tcW w:w="2658" w:type="dxa"/>
          </w:tcPr>
          <w:p w14:paraId="6E861165" w14:textId="77777777" w:rsidR="00261CE1" w:rsidRPr="0076424C" w:rsidRDefault="00261CE1" w:rsidP="004F4987">
            <w:pPr>
              <w:spacing w:beforeLines="40" w:before="96" w:afterLines="40" w:after="96"/>
              <w:jc w:val="left"/>
              <w:rPr>
                <w:b/>
              </w:rPr>
            </w:pPr>
            <w:bookmarkStart w:id="260" w:name="SafetyRules"/>
            <w:r w:rsidRPr="0076424C">
              <w:rPr>
                <w:b/>
              </w:rPr>
              <w:t>Safety Rules</w:t>
            </w:r>
            <w:bookmarkEnd w:id="260"/>
          </w:p>
        </w:tc>
        <w:tc>
          <w:tcPr>
            <w:tcW w:w="6522" w:type="dxa"/>
          </w:tcPr>
          <w:p w14:paraId="6E861166" w14:textId="0261829C" w:rsidR="00261CE1" w:rsidRPr="0076424C" w:rsidRDefault="00261CE1" w:rsidP="004F4987">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Pr="0076424C">
              <w:rPr>
                <w:b/>
              </w:rPr>
              <w:t>DNO</w:t>
            </w:r>
            <w:r>
              <w:fldChar w:fldCharType="end"/>
            </w:r>
            <w:r w:rsidRPr="0076424C">
              <w:t xml:space="preserve"> or a </w:t>
            </w:r>
            <w:r>
              <w:fldChar w:fldCharType="begin"/>
            </w:r>
            <w:r>
              <w:instrText xml:space="preserve"> REF User \h  \* MERGEFORMAT </w:instrText>
            </w:r>
            <w:r>
              <w:fldChar w:fldCharType="separate"/>
            </w:r>
            <w:r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Pr="0076424C">
              <w:rPr>
                <w:b/>
              </w:rPr>
              <w:t>Safety From The System</w:t>
            </w:r>
            <w:r>
              <w:fldChar w:fldCharType="end"/>
            </w:r>
            <w:r w:rsidRPr="0076424C">
              <w:t>.</w:t>
            </w:r>
          </w:p>
        </w:tc>
      </w:tr>
      <w:tr w:rsidR="00261CE1" w:rsidRPr="0076424C" w14:paraId="6E86116A" w14:textId="77777777">
        <w:trPr>
          <w:gridAfter w:val="2"/>
          <w:wAfter w:w="153" w:type="dxa"/>
          <w:cantSplit/>
        </w:trPr>
        <w:tc>
          <w:tcPr>
            <w:tcW w:w="2658" w:type="dxa"/>
          </w:tcPr>
          <w:p w14:paraId="6E861168" w14:textId="77777777" w:rsidR="00261CE1" w:rsidRPr="0076424C" w:rsidRDefault="00261CE1" w:rsidP="004F4987">
            <w:pPr>
              <w:pStyle w:val="BodyText"/>
              <w:spacing w:beforeLines="40" w:before="96" w:afterLines="40" w:after="96" w:line="240" w:lineRule="auto"/>
              <w:ind w:left="0" w:firstLine="0"/>
              <w:jc w:val="left"/>
              <w:rPr>
                <w:b/>
              </w:rPr>
            </w:pPr>
            <w:bookmarkStart w:id="261" w:name="Scheduling"/>
            <w:r w:rsidRPr="0076424C">
              <w:rPr>
                <w:b/>
              </w:rPr>
              <w:t>Scheduling</w:t>
            </w:r>
            <w:bookmarkEnd w:id="261"/>
            <w:r w:rsidRPr="0076424C">
              <w:rPr>
                <w:b/>
              </w:rPr>
              <w:t xml:space="preserve"> </w:t>
            </w:r>
            <w:r w:rsidRPr="0076424C">
              <w:rPr>
                <w:b/>
              </w:rPr>
              <w:br/>
            </w:r>
          </w:p>
        </w:tc>
        <w:tc>
          <w:tcPr>
            <w:tcW w:w="6522" w:type="dxa"/>
          </w:tcPr>
          <w:p w14:paraId="6E861169" w14:textId="3255173B" w:rsidR="00261CE1" w:rsidRPr="0076424C" w:rsidRDefault="00261CE1" w:rsidP="004F4987">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Pr>
                <w:b/>
              </w:rPr>
              <w:t>Power Generating Module</w:t>
            </w:r>
            <w:r>
              <w:fldChar w:fldCharType="end"/>
            </w:r>
            <w:r>
              <w:t>s</w:t>
            </w:r>
            <w:r w:rsidRPr="0076424C">
              <w:rPr>
                <w:b/>
              </w:rPr>
              <w:t>.</w:t>
            </w:r>
          </w:p>
        </w:tc>
      </w:tr>
      <w:tr w:rsidR="00261CE1" w:rsidRPr="0076424C" w14:paraId="6E86116D" w14:textId="77777777">
        <w:trPr>
          <w:gridAfter w:val="2"/>
          <w:wAfter w:w="153" w:type="dxa"/>
          <w:cantSplit/>
        </w:trPr>
        <w:tc>
          <w:tcPr>
            <w:tcW w:w="2658" w:type="dxa"/>
          </w:tcPr>
          <w:p w14:paraId="6E86116B" w14:textId="77777777" w:rsidR="00261CE1" w:rsidRPr="0076424C" w:rsidRDefault="00261CE1" w:rsidP="004F4987">
            <w:pPr>
              <w:pStyle w:val="BodyText"/>
              <w:spacing w:beforeLines="40" w:before="96" w:afterLines="40" w:after="96" w:line="240" w:lineRule="auto"/>
              <w:ind w:left="0" w:firstLine="0"/>
              <w:jc w:val="left"/>
              <w:rPr>
                <w:b/>
              </w:rPr>
            </w:pPr>
            <w:bookmarkStart w:id="262" w:name="_Hlt41000369"/>
            <w:bookmarkStart w:id="263" w:name="SecretaryofState"/>
            <w:bookmarkEnd w:id="262"/>
            <w:r w:rsidRPr="0076424C">
              <w:rPr>
                <w:b/>
              </w:rPr>
              <w:t>Secretary of State</w:t>
            </w:r>
            <w:bookmarkEnd w:id="263"/>
          </w:p>
        </w:tc>
        <w:tc>
          <w:tcPr>
            <w:tcW w:w="6522" w:type="dxa"/>
          </w:tcPr>
          <w:p w14:paraId="6E86116C" w14:textId="0064CAF6" w:rsidR="00261CE1" w:rsidRPr="0076424C" w:rsidRDefault="00261CE1" w:rsidP="004F4987">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Pr="0076424C">
              <w:rPr>
                <w:b/>
              </w:rPr>
              <w:t>Act</w:t>
            </w:r>
            <w:r>
              <w:fldChar w:fldCharType="end"/>
            </w:r>
            <w:r w:rsidRPr="0076424C">
              <w:t>.</w:t>
            </w:r>
          </w:p>
        </w:tc>
      </w:tr>
      <w:tr w:rsidR="00261CE1" w:rsidRPr="0076424C" w14:paraId="6E861170" w14:textId="77777777">
        <w:trPr>
          <w:gridAfter w:val="2"/>
          <w:wAfter w:w="153" w:type="dxa"/>
          <w:cantSplit/>
        </w:trPr>
        <w:tc>
          <w:tcPr>
            <w:tcW w:w="2658" w:type="dxa"/>
          </w:tcPr>
          <w:p w14:paraId="6E86116E" w14:textId="77777777" w:rsidR="00261CE1" w:rsidRPr="0076424C" w:rsidRDefault="00261CE1" w:rsidP="004F4987">
            <w:pPr>
              <w:pStyle w:val="BodyText"/>
              <w:spacing w:beforeLines="40" w:before="96" w:afterLines="40" w:after="96" w:line="240" w:lineRule="auto"/>
              <w:ind w:left="0" w:firstLine="0"/>
              <w:jc w:val="left"/>
              <w:rPr>
                <w:b/>
              </w:rPr>
            </w:pPr>
            <w:bookmarkStart w:id="264" w:name="SHETL"/>
            <w:r w:rsidRPr="0076424C">
              <w:rPr>
                <w:b/>
              </w:rPr>
              <w:t>SHETL</w:t>
            </w:r>
            <w:bookmarkEnd w:id="264"/>
          </w:p>
        </w:tc>
        <w:tc>
          <w:tcPr>
            <w:tcW w:w="6522" w:type="dxa"/>
          </w:tcPr>
          <w:p w14:paraId="6E86116F" w14:textId="77777777" w:rsidR="00261CE1" w:rsidRPr="0076424C" w:rsidRDefault="00261CE1" w:rsidP="004F4987">
            <w:pPr>
              <w:pStyle w:val="BodyText"/>
              <w:spacing w:beforeLines="40" w:before="96" w:afterLines="40" w:after="96" w:line="240" w:lineRule="auto"/>
              <w:ind w:left="0" w:firstLine="0"/>
            </w:pPr>
            <w:r w:rsidRPr="0076424C">
              <w:t xml:space="preserve">Scottish Hydro-Electric Transmission Limited </w:t>
            </w:r>
          </w:p>
        </w:tc>
      </w:tr>
      <w:tr w:rsidR="00261CE1" w:rsidRPr="0076424C" w14:paraId="6E861173" w14:textId="77777777">
        <w:trPr>
          <w:gridAfter w:val="2"/>
          <w:wAfter w:w="153" w:type="dxa"/>
          <w:cantSplit/>
        </w:trPr>
        <w:tc>
          <w:tcPr>
            <w:tcW w:w="2658" w:type="dxa"/>
          </w:tcPr>
          <w:p w14:paraId="6E861171" w14:textId="77777777" w:rsidR="00261CE1" w:rsidRPr="0076424C" w:rsidRDefault="00261CE1" w:rsidP="004F4987">
            <w:pPr>
              <w:pStyle w:val="BodyText"/>
              <w:spacing w:beforeLines="40" w:before="96" w:afterLines="40" w:after="96" w:line="240" w:lineRule="auto"/>
              <w:ind w:left="0" w:firstLine="0"/>
              <w:jc w:val="left"/>
              <w:rPr>
                <w:b/>
              </w:rPr>
            </w:pPr>
            <w:bookmarkStart w:id="265" w:name="SignificantIncident"/>
            <w:r w:rsidRPr="0076424C">
              <w:rPr>
                <w:b/>
              </w:rPr>
              <w:t>Significant Incident</w:t>
            </w:r>
            <w:bookmarkEnd w:id="265"/>
          </w:p>
        </w:tc>
        <w:tc>
          <w:tcPr>
            <w:tcW w:w="6522" w:type="dxa"/>
          </w:tcPr>
          <w:p w14:paraId="6E861172" w14:textId="340D4E5E" w:rsidR="00261CE1" w:rsidRPr="0076424C" w:rsidRDefault="00261CE1" w:rsidP="004F4987">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Pr="0076424C">
              <w:rPr>
                <w:b/>
              </w:rPr>
              <w:t>System</w:t>
            </w:r>
            <w:r>
              <w:fldChar w:fldCharType="end"/>
            </w:r>
            <w:r w:rsidRPr="0076424C">
              <w:t xml:space="preserve"> of others.</w:t>
            </w:r>
          </w:p>
        </w:tc>
      </w:tr>
      <w:tr w:rsidR="00261CE1" w:rsidRPr="0076424C" w14:paraId="6E861176" w14:textId="77777777">
        <w:trPr>
          <w:gridAfter w:val="2"/>
          <w:wAfter w:w="153" w:type="dxa"/>
          <w:cantSplit/>
        </w:trPr>
        <w:tc>
          <w:tcPr>
            <w:tcW w:w="2658" w:type="dxa"/>
          </w:tcPr>
          <w:p w14:paraId="6E861174" w14:textId="77777777" w:rsidR="00261CE1" w:rsidRPr="0076424C" w:rsidRDefault="00261CE1" w:rsidP="004F4987">
            <w:pPr>
              <w:pStyle w:val="BodyText"/>
              <w:spacing w:beforeLines="40" w:before="96" w:afterLines="40" w:after="96" w:line="240" w:lineRule="auto"/>
              <w:ind w:left="0" w:firstLine="0"/>
              <w:jc w:val="left"/>
              <w:rPr>
                <w:b/>
              </w:rPr>
            </w:pPr>
            <w:bookmarkStart w:id="266" w:name="SiteResponsibilitySchedule"/>
            <w:r w:rsidRPr="0076424C">
              <w:rPr>
                <w:b/>
              </w:rPr>
              <w:lastRenderedPageBreak/>
              <w:t>Site Responsibility Schedule</w:t>
            </w:r>
            <w:bookmarkEnd w:id="266"/>
          </w:p>
        </w:tc>
        <w:tc>
          <w:tcPr>
            <w:tcW w:w="6522" w:type="dxa"/>
          </w:tcPr>
          <w:p w14:paraId="6E861175" w14:textId="3705C145" w:rsidR="00261CE1" w:rsidRPr="0076424C" w:rsidRDefault="00261CE1" w:rsidP="004F4987">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Pr="0076424C">
              <w:rPr>
                <w:b/>
              </w:rPr>
              <w:t>Plant</w:t>
            </w:r>
            <w:r>
              <w:fldChar w:fldCharType="end"/>
            </w:r>
            <w:r w:rsidRPr="0076424C">
              <w:t xml:space="preserve"> and </w:t>
            </w:r>
            <w:r>
              <w:fldChar w:fldCharType="begin"/>
            </w:r>
            <w:r>
              <w:instrText xml:space="preserve"> REF Apparatus \h  \* MERGEFORMAT </w:instrText>
            </w:r>
            <w:r>
              <w:fldChar w:fldCharType="separate"/>
            </w:r>
            <w:r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Pr="0076424C">
              <w:rPr>
                <w:b/>
              </w:rPr>
              <w:t>DNO</w:t>
            </w:r>
            <w:r>
              <w:fldChar w:fldCharType="end"/>
            </w:r>
            <w:r w:rsidRPr="0076424C">
              <w:t>.</w:t>
            </w:r>
          </w:p>
        </w:tc>
      </w:tr>
      <w:tr w:rsidR="00261CE1" w:rsidRPr="0076424C" w14:paraId="6E86117C" w14:textId="77777777">
        <w:trPr>
          <w:gridAfter w:val="2"/>
          <w:wAfter w:w="153" w:type="dxa"/>
          <w:cantSplit/>
        </w:trPr>
        <w:tc>
          <w:tcPr>
            <w:tcW w:w="2658" w:type="dxa"/>
          </w:tcPr>
          <w:p w14:paraId="6E861177" w14:textId="12FA1291" w:rsidR="00261CE1" w:rsidRPr="0076424C" w:rsidRDefault="00261CE1" w:rsidP="004F4987">
            <w:pPr>
              <w:pStyle w:val="BodyText"/>
              <w:spacing w:beforeLines="40" w:before="96" w:afterLines="40" w:after="96" w:line="240" w:lineRule="auto"/>
              <w:ind w:left="0" w:firstLine="0"/>
              <w:jc w:val="left"/>
              <w:rPr>
                <w:b/>
              </w:rPr>
            </w:pPr>
            <w:bookmarkStart w:id="267" w:name="SmallPowerStation"/>
            <w:r w:rsidRPr="0076424C">
              <w:rPr>
                <w:b/>
              </w:rPr>
              <w:t>Small Power Station</w:t>
            </w:r>
            <w:bookmarkEnd w:id="267"/>
            <w:r w:rsidRPr="0076424C">
              <w:rPr>
                <w:b/>
              </w:rPr>
              <w:br/>
            </w:r>
          </w:p>
        </w:tc>
        <w:tc>
          <w:tcPr>
            <w:tcW w:w="6522" w:type="dxa"/>
          </w:tcPr>
          <w:p w14:paraId="6E86117B" w14:textId="44A92C60" w:rsidR="00261CE1" w:rsidRPr="0076424C" w:rsidRDefault="00261CE1" w:rsidP="00A607B7">
            <w:pPr>
              <w:spacing w:beforeLines="40" w:before="96" w:afterLines="40" w:after="96"/>
            </w:pPr>
            <w:r>
              <w:t xml:space="preserve">As defined in the </w:t>
            </w:r>
            <w:r>
              <w:fldChar w:fldCharType="begin"/>
            </w:r>
            <w:r>
              <w:instrText xml:space="preserve"> REF GridCode \h </w:instrText>
            </w:r>
            <w:r>
              <w:fldChar w:fldCharType="separate"/>
            </w:r>
            <w:r w:rsidRPr="0076424C">
              <w:rPr>
                <w:b/>
              </w:rPr>
              <w:t>Grid Code</w:t>
            </w:r>
            <w:r>
              <w:fldChar w:fldCharType="end"/>
            </w:r>
            <w:r>
              <w:t>.</w:t>
            </w:r>
          </w:p>
        </w:tc>
      </w:tr>
      <w:tr w:rsidR="00261CE1" w:rsidRPr="0076424C" w14:paraId="6E86117F" w14:textId="77777777">
        <w:trPr>
          <w:gridAfter w:val="2"/>
          <w:wAfter w:w="153" w:type="dxa"/>
          <w:cantSplit/>
        </w:trPr>
        <w:tc>
          <w:tcPr>
            <w:tcW w:w="2658" w:type="dxa"/>
          </w:tcPr>
          <w:p w14:paraId="6E86117D" w14:textId="77777777" w:rsidR="00261CE1" w:rsidRPr="0076424C" w:rsidRDefault="00261CE1" w:rsidP="004F4987">
            <w:pPr>
              <w:pStyle w:val="BodyText"/>
              <w:spacing w:beforeLines="40" w:before="96" w:afterLines="40" w:after="96" w:line="240" w:lineRule="auto"/>
              <w:ind w:left="0" w:firstLine="0"/>
              <w:jc w:val="left"/>
              <w:rPr>
                <w:b/>
              </w:rPr>
            </w:pPr>
            <w:bookmarkStart w:id="268" w:name="SPT"/>
            <w:r w:rsidRPr="0076424C">
              <w:rPr>
                <w:b/>
              </w:rPr>
              <w:t>SPT</w:t>
            </w:r>
            <w:bookmarkEnd w:id="268"/>
          </w:p>
        </w:tc>
        <w:tc>
          <w:tcPr>
            <w:tcW w:w="6522" w:type="dxa"/>
          </w:tcPr>
          <w:p w14:paraId="6E86117E" w14:textId="77777777" w:rsidR="00261CE1" w:rsidRPr="0076424C" w:rsidRDefault="00261CE1" w:rsidP="004F4987">
            <w:pPr>
              <w:pStyle w:val="BodyText"/>
              <w:spacing w:beforeLines="40" w:before="96" w:afterLines="40" w:after="96"/>
              <w:ind w:left="0" w:firstLine="0"/>
            </w:pPr>
            <w:r w:rsidRPr="0076424C">
              <w:t xml:space="preserve">Scottish Power Transmission Limited </w:t>
            </w:r>
          </w:p>
        </w:tc>
      </w:tr>
      <w:tr w:rsidR="00261CE1" w:rsidRPr="0076424C" w14:paraId="6E861182" w14:textId="77777777">
        <w:trPr>
          <w:gridAfter w:val="2"/>
          <w:wAfter w:w="153" w:type="dxa"/>
          <w:cantSplit/>
        </w:trPr>
        <w:tc>
          <w:tcPr>
            <w:tcW w:w="2658" w:type="dxa"/>
          </w:tcPr>
          <w:p w14:paraId="6E861180" w14:textId="77777777" w:rsidR="00261CE1" w:rsidRPr="0076424C" w:rsidRDefault="00261CE1" w:rsidP="004F4987">
            <w:pPr>
              <w:pStyle w:val="BodyText"/>
              <w:spacing w:beforeLines="40" w:before="96" w:afterLines="40" w:after="96" w:line="240" w:lineRule="auto"/>
              <w:ind w:left="0" w:firstLine="0"/>
              <w:jc w:val="left"/>
              <w:rPr>
                <w:b/>
              </w:rPr>
            </w:pPr>
            <w:bookmarkStart w:id="269" w:name="StandardPlanningData"/>
            <w:r w:rsidRPr="0076424C">
              <w:rPr>
                <w:b/>
              </w:rPr>
              <w:t>Standard Planning Data</w:t>
            </w:r>
            <w:bookmarkEnd w:id="269"/>
            <w:r w:rsidRPr="0076424C">
              <w:rPr>
                <w:b/>
              </w:rPr>
              <w:br/>
              <w:t>(</w:t>
            </w:r>
            <w:bookmarkStart w:id="270" w:name="_Hlt41012131"/>
            <w:bookmarkStart w:id="271" w:name="SPD"/>
            <w:bookmarkEnd w:id="270"/>
            <w:r w:rsidRPr="0076424C">
              <w:rPr>
                <w:b/>
              </w:rPr>
              <w:t>SPD</w:t>
            </w:r>
            <w:bookmarkEnd w:id="271"/>
            <w:r w:rsidRPr="0076424C">
              <w:rPr>
                <w:b/>
              </w:rPr>
              <w:t>)</w:t>
            </w:r>
          </w:p>
        </w:tc>
        <w:tc>
          <w:tcPr>
            <w:tcW w:w="6522" w:type="dxa"/>
          </w:tcPr>
          <w:p w14:paraId="6E861181" w14:textId="430F9CF6" w:rsidR="00261CE1" w:rsidRPr="0076424C" w:rsidRDefault="00261CE1" w:rsidP="004F4987">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261CE1" w:rsidRPr="0076424C" w14:paraId="6E861185" w14:textId="77777777">
        <w:trPr>
          <w:gridAfter w:val="2"/>
          <w:wAfter w:w="153" w:type="dxa"/>
          <w:cantSplit/>
        </w:trPr>
        <w:tc>
          <w:tcPr>
            <w:tcW w:w="2658" w:type="dxa"/>
          </w:tcPr>
          <w:p w14:paraId="6E861183" w14:textId="77777777" w:rsidR="00261CE1" w:rsidRPr="0076424C" w:rsidRDefault="00261CE1" w:rsidP="004F4987">
            <w:pPr>
              <w:pStyle w:val="BodyText"/>
              <w:spacing w:beforeLines="40" w:before="96" w:afterLines="40" w:after="96" w:line="240" w:lineRule="auto"/>
              <w:ind w:left="0" w:firstLine="0"/>
              <w:jc w:val="left"/>
              <w:rPr>
                <w:b/>
              </w:rPr>
            </w:pPr>
            <w:bookmarkStart w:id="272" w:name="Standby"/>
            <w:r w:rsidRPr="0076424C">
              <w:rPr>
                <w:b/>
              </w:rPr>
              <w:t>Standby</w:t>
            </w:r>
            <w:bookmarkEnd w:id="272"/>
          </w:p>
        </w:tc>
        <w:tc>
          <w:tcPr>
            <w:tcW w:w="6522" w:type="dxa"/>
          </w:tcPr>
          <w:p w14:paraId="6E861184" w14:textId="5BBC3669" w:rsidR="00261CE1" w:rsidRPr="0076424C" w:rsidRDefault="00261CE1" w:rsidP="004F4987">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261CE1" w:rsidRPr="0076424C" w14:paraId="6E861188" w14:textId="77777777">
        <w:trPr>
          <w:gridAfter w:val="2"/>
          <w:wAfter w:w="153" w:type="dxa"/>
          <w:cantSplit/>
        </w:trPr>
        <w:tc>
          <w:tcPr>
            <w:tcW w:w="2658" w:type="dxa"/>
          </w:tcPr>
          <w:p w14:paraId="6E861186" w14:textId="77777777" w:rsidR="00261CE1" w:rsidRPr="0076424C" w:rsidRDefault="00261CE1" w:rsidP="004F4987">
            <w:pPr>
              <w:pStyle w:val="BodyText"/>
              <w:spacing w:beforeLines="40" w:before="96" w:afterLines="40" w:after="96" w:line="240" w:lineRule="auto"/>
              <w:ind w:left="0" w:firstLine="0"/>
              <w:jc w:val="left"/>
              <w:rPr>
                <w:b/>
              </w:rPr>
            </w:pPr>
            <w:bookmarkStart w:id="273" w:name="SuperimposedSignals"/>
            <w:r w:rsidRPr="0076424C">
              <w:rPr>
                <w:b/>
              </w:rPr>
              <w:t>Superimposed Signals</w:t>
            </w:r>
            <w:bookmarkEnd w:id="273"/>
          </w:p>
        </w:tc>
        <w:tc>
          <w:tcPr>
            <w:tcW w:w="6522" w:type="dxa"/>
          </w:tcPr>
          <w:p w14:paraId="6E861187" w14:textId="7096C5A8" w:rsidR="00261CE1" w:rsidRPr="0076424C" w:rsidRDefault="00261CE1" w:rsidP="004F4987">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Pr="0076424C">
              <w:rPr>
                <w:b/>
              </w:rPr>
              <w:t>Distribution System</w:t>
            </w:r>
            <w:r>
              <w:fldChar w:fldCharType="end"/>
            </w:r>
            <w:r w:rsidRPr="0076424C">
              <w:t xml:space="preserve"> for the purposes of information transfer.</w:t>
            </w:r>
          </w:p>
        </w:tc>
      </w:tr>
      <w:tr w:rsidR="00261CE1" w:rsidRPr="0076424C" w14:paraId="6E86118C" w14:textId="77777777">
        <w:trPr>
          <w:gridAfter w:val="2"/>
          <w:wAfter w:w="153" w:type="dxa"/>
          <w:cantSplit/>
        </w:trPr>
        <w:tc>
          <w:tcPr>
            <w:tcW w:w="2658" w:type="dxa"/>
          </w:tcPr>
          <w:p w14:paraId="6E861189" w14:textId="77777777" w:rsidR="00261CE1" w:rsidRPr="0076424C" w:rsidRDefault="00261CE1" w:rsidP="004F4987">
            <w:pPr>
              <w:pStyle w:val="BodyText"/>
              <w:spacing w:beforeLines="40" w:before="96" w:afterLines="40" w:after="96" w:line="240" w:lineRule="auto"/>
              <w:ind w:left="0" w:firstLine="0"/>
              <w:jc w:val="left"/>
              <w:rPr>
                <w:b/>
              </w:rPr>
            </w:pPr>
            <w:bookmarkStart w:id="274" w:name="Supplier"/>
            <w:r w:rsidRPr="0076424C">
              <w:rPr>
                <w:b/>
              </w:rPr>
              <w:t>Supplier</w:t>
            </w:r>
            <w:bookmarkEnd w:id="274"/>
          </w:p>
        </w:tc>
        <w:tc>
          <w:tcPr>
            <w:tcW w:w="6522" w:type="dxa"/>
          </w:tcPr>
          <w:p w14:paraId="6E86118A" w14:textId="77777777" w:rsidR="00261CE1" w:rsidRPr="0076424C" w:rsidRDefault="00261CE1" w:rsidP="004F4987">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E86118B" w14:textId="28665AE5" w:rsidR="00261CE1" w:rsidRPr="0076424C" w:rsidRDefault="00261CE1" w:rsidP="004F4987">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Pr="0076424C">
              <w:rPr>
                <w:b/>
              </w:rPr>
              <w:t xml:space="preserve">Great Britain </w:t>
            </w:r>
            <w:r>
              <w:fldChar w:fldCharType="end"/>
            </w:r>
            <w:r w:rsidRPr="0076424C">
              <w:rPr>
                <w:noProof/>
                <w:szCs w:val="22"/>
              </w:rPr>
              <w:t>.</w:t>
            </w:r>
          </w:p>
        </w:tc>
      </w:tr>
      <w:tr w:rsidR="00261CE1" w:rsidRPr="0076424C" w14:paraId="6E86118F" w14:textId="77777777">
        <w:trPr>
          <w:gridAfter w:val="2"/>
          <w:wAfter w:w="153" w:type="dxa"/>
          <w:cantSplit/>
        </w:trPr>
        <w:tc>
          <w:tcPr>
            <w:tcW w:w="2658" w:type="dxa"/>
          </w:tcPr>
          <w:p w14:paraId="6E86118D" w14:textId="77777777" w:rsidR="00261CE1" w:rsidRPr="0076424C" w:rsidRDefault="00261CE1" w:rsidP="004F4987">
            <w:pPr>
              <w:pStyle w:val="BodyText"/>
              <w:spacing w:beforeLines="40" w:before="96" w:afterLines="40" w:after="96" w:line="240" w:lineRule="auto"/>
              <w:ind w:left="0" w:firstLine="0"/>
              <w:jc w:val="left"/>
              <w:rPr>
                <w:b/>
              </w:rPr>
            </w:pPr>
            <w:bookmarkStart w:id="275" w:name="SupplyAgreement"/>
            <w:r w:rsidRPr="0076424C">
              <w:rPr>
                <w:b/>
              </w:rPr>
              <w:t>Supply Agreement</w:t>
            </w:r>
            <w:bookmarkEnd w:id="275"/>
          </w:p>
        </w:tc>
        <w:tc>
          <w:tcPr>
            <w:tcW w:w="6522" w:type="dxa"/>
          </w:tcPr>
          <w:p w14:paraId="6E86118E" w14:textId="1E2D6F4D" w:rsidR="00261CE1" w:rsidRPr="0076424C" w:rsidRDefault="00261CE1" w:rsidP="004F4987">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Pr="0076424C">
              <w:rPr>
                <w:b/>
              </w:rPr>
              <w:t>Supplier</w:t>
            </w:r>
            <w:r>
              <w:fldChar w:fldCharType="end"/>
            </w:r>
            <w:r w:rsidRPr="0076424C">
              <w:t xml:space="preserve"> and a consumer of electricity.</w:t>
            </w:r>
          </w:p>
        </w:tc>
      </w:tr>
      <w:tr w:rsidR="00261CE1" w:rsidRPr="0076424C" w14:paraId="6E861192" w14:textId="77777777">
        <w:trPr>
          <w:gridAfter w:val="2"/>
          <w:wAfter w:w="153" w:type="dxa"/>
          <w:cantSplit/>
        </w:trPr>
        <w:tc>
          <w:tcPr>
            <w:tcW w:w="2658" w:type="dxa"/>
          </w:tcPr>
          <w:p w14:paraId="6E861190" w14:textId="77777777" w:rsidR="00261CE1" w:rsidRPr="0076424C" w:rsidRDefault="00261CE1" w:rsidP="004F4987">
            <w:pPr>
              <w:pStyle w:val="BodyText"/>
              <w:spacing w:beforeLines="40" w:before="96" w:afterLines="40" w:after="96" w:line="240" w:lineRule="auto"/>
              <w:ind w:left="0" w:firstLine="0"/>
              <w:jc w:val="left"/>
              <w:rPr>
                <w:b/>
              </w:rPr>
            </w:pPr>
            <w:bookmarkStart w:id="276" w:name="_Hlt40969998"/>
            <w:bookmarkStart w:id="277" w:name="System"/>
            <w:bookmarkEnd w:id="276"/>
            <w:r w:rsidRPr="0076424C">
              <w:rPr>
                <w:b/>
              </w:rPr>
              <w:t>System</w:t>
            </w:r>
            <w:bookmarkEnd w:id="277"/>
          </w:p>
        </w:tc>
        <w:tc>
          <w:tcPr>
            <w:tcW w:w="6522" w:type="dxa"/>
          </w:tcPr>
          <w:p w14:paraId="6E861191" w14:textId="77777777" w:rsidR="00261CE1" w:rsidRPr="0076424C" w:rsidRDefault="00261CE1" w:rsidP="004F4987">
            <w:pPr>
              <w:pStyle w:val="BodyText"/>
              <w:spacing w:beforeLines="40" w:before="96" w:afterLines="40" w:after="96" w:line="240" w:lineRule="auto"/>
              <w:ind w:left="0" w:firstLine="0"/>
            </w:pPr>
            <w:r w:rsidRPr="0076424C">
              <w:t>An electrical network running at various voltages.</w:t>
            </w:r>
          </w:p>
        </w:tc>
      </w:tr>
      <w:tr w:rsidR="00261CE1" w:rsidRPr="0076424C" w14:paraId="6E861195" w14:textId="77777777">
        <w:trPr>
          <w:gridAfter w:val="2"/>
          <w:wAfter w:w="153" w:type="dxa"/>
          <w:cantSplit/>
        </w:trPr>
        <w:tc>
          <w:tcPr>
            <w:tcW w:w="2658" w:type="dxa"/>
          </w:tcPr>
          <w:p w14:paraId="6E861193" w14:textId="77777777" w:rsidR="00261CE1" w:rsidRPr="0076424C" w:rsidRDefault="00261CE1" w:rsidP="004F4987">
            <w:pPr>
              <w:pStyle w:val="BodyText"/>
              <w:spacing w:beforeLines="40" w:before="96" w:afterLines="40" w:after="96" w:line="240" w:lineRule="auto"/>
              <w:ind w:left="0" w:firstLine="0"/>
              <w:jc w:val="left"/>
              <w:rPr>
                <w:b/>
              </w:rPr>
            </w:pPr>
            <w:bookmarkStart w:id="278" w:name="SystemControl"/>
            <w:r w:rsidRPr="0076424C">
              <w:rPr>
                <w:b/>
              </w:rPr>
              <w:t>System Control</w:t>
            </w:r>
            <w:bookmarkEnd w:id="278"/>
          </w:p>
        </w:tc>
        <w:tc>
          <w:tcPr>
            <w:tcW w:w="6522" w:type="dxa"/>
          </w:tcPr>
          <w:p w14:paraId="6E861194" w14:textId="556007F2" w:rsidR="00261CE1" w:rsidRPr="0076424C" w:rsidRDefault="00261CE1" w:rsidP="004F4987">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Pr="0076424C">
              <w:rPr>
                <w:b/>
              </w:rPr>
              <w:t>System</w:t>
            </w:r>
            <w:r>
              <w:fldChar w:fldCharType="end"/>
            </w:r>
            <w:r w:rsidRPr="0076424C">
              <w:t>.</w:t>
            </w:r>
          </w:p>
        </w:tc>
      </w:tr>
      <w:tr w:rsidR="00261CE1" w:rsidRPr="0076424C" w14:paraId="6E861198" w14:textId="77777777">
        <w:trPr>
          <w:gridAfter w:val="2"/>
          <w:wAfter w:w="153" w:type="dxa"/>
          <w:cantSplit/>
        </w:trPr>
        <w:tc>
          <w:tcPr>
            <w:tcW w:w="2658" w:type="dxa"/>
          </w:tcPr>
          <w:p w14:paraId="6E861196" w14:textId="77777777" w:rsidR="00261CE1" w:rsidRPr="0076424C" w:rsidRDefault="00261CE1" w:rsidP="004F4987">
            <w:pPr>
              <w:pStyle w:val="BodyText"/>
              <w:spacing w:beforeLines="40" w:before="96" w:afterLines="40" w:after="96" w:line="240" w:lineRule="auto"/>
              <w:ind w:left="0" w:firstLine="0"/>
              <w:jc w:val="left"/>
              <w:rPr>
                <w:b/>
              </w:rPr>
            </w:pPr>
            <w:bookmarkStart w:id="279" w:name="_Hlt40998515"/>
            <w:bookmarkStart w:id="280" w:name="SystemIncidentCentre"/>
            <w:bookmarkEnd w:id="279"/>
            <w:r w:rsidRPr="0076424C">
              <w:rPr>
                <w:b/>
              </w:rPr>
              <w:t>System Incident Centre</w:t>
            </w:r>
            <w:bookmarkEnd w:id="280"/>
          </w:p>
        </w:tc>
        <w:tc>
          <w:tcPr>
            <w:tcW w:w="6522" w:type="dxa"/>
          </w:tcPr>
          <w:p w14:paraId="6E861197" w14:textId="57C0D1A4" w:rsidR="00261CE1" w:rsidRPr="0076424C" w:rsidRDefault="00261CE1" w:rsidP="004F4987">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261CE1" w:rsidRPr="0076424C" w14:paraId="6E86119B" w14:textId="77777777">
        <w:trPr>
          <w:gridAfter w:val="2"/>
          <w:wAfter w:w="153" w:type="dxa"/>
          <w:cantSplit/>
        </w:trPr>
        <w:tc>
          <w:tcPr>
            <w:tcW w:w="2658" w:type="dxa"/>
          </w:tcPr>
          <w:p w14:paraId="6E861199" w14:textId="77777777" w:rsidR="00261CE1" w:rsidRPr="0076424C" w:rsidRDefault="00261CE1" w:rsidP="004F4987">
            <w:pPr>
              <w:pStyle w:val="BodyText"/>
              <w:spacing w:beforeLines="40" w:before="96" w:afterLines="40" w:after="96" w:line="240" w:lineRule="auto"/>
              <w:ind w:left="0" w:firstLine="0"/>
              <w:jc w:val="left"/>
              <w:rPr>
                <w:b/>
              </w:rPr>
            </w:pPr>
            <w:bookmarkStart w:id="281" w:name="SystemStability"/>
            <w:r w:rsidRPr="0076424C">
              <w:rPr>
                <w:b/>
              </w:rPr>
              <w:t>System Stability</w:t>
            </w:r>
            <w:bookmarkEnd w:id="281"/>
          </w:p>
        </w:tc>
        <w:tc>
          <w:tcPr>
            <w:tcW w:w="6522" w:type="dxa"/>
          </w:tcPr>
          <w:p w14:paraId="6E86119A" w14:textId="17949A53" w:rsidR="00261CE1" w:rsidRPr="0076424C" w:rsidRDefault="00261CE1" w:rsidP="004F4987">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Pr="0011775B">
              <w:rPr>
                <w:b/>
                <w:spacing w:val="0"/>
              </w:rPr>
              <w:t>System</w:t>
            </w:r>
            <w:r>
              <w:fldChar w:fldCharType="end"/>
            </w:r>
            <w:r w:rsidRPr="0076424C">
              <w:rPr>
                <w:spacing w:val="0"/>
              </w:rPr>
              <w:t xml:space="preserve"> remains intact</w:t>
            </w:r>
            <w:r w:rsidRPr="0076424C">
              <w:t>.</w:t>
            </w:r>
          </w:p>
        </w:tc>
      </w:tr>
      <w:tr w:rsidR="00261CE1" w:rsidRPr="0076424C" w14:paraId="6E86119E" w14:textId="77777777">
        <w:trPr>
          <w:gridAfter w:val="2"/>
          <w:wAfter w:w="153" w:type="dxa"/>
          <w:cantSplit/>
        </w:trPr>
        <w:tc>
          <w:tcPr>
            <w:tcW w:w="2658" w:type="dxa"/>
          </w:tcPr>
          <w:p w14:paraId="6E86119C" w14:textId="77777777" w:rsidR="00261CE1" w:rsidRPr="0076424C" w:rsidRDefault="00261CE1" w:rsidP="004F4987">
            <w:pPr>
              <w:pStyle w:val="BodyText"/>
              <w:spacing w:beforeLines="40" w:before="96" w:afterLines="40" w:after="96" w:line="240" w:lineRule="auto"/>
              <w:ind w:left="0" w:firstLine="0"/>
              <w:jc w:val="left"/>
              <w:rPr>
                <w:b/>
              </w:rPr>
            </w:pPr>
            <w:bookmarkStart w:id="282" w:name="_Hlt41001096"/>
            <w:bookmarkStart w:id="283" w:name="SystemTests"/>
            <w:bookmarkEnd w:id="282"/>
            <w:r w:rsidRPr="0076424C">
              <w:rPr>
                <w:b/>
              </w:rPr>
              <w:t>System Test</w:t>
            </w:r>
            <w:bookmarkEnd w:id="283"/>
          </w:p>
        </w:tc>
        <w:tc>
          <w:tcPr>
            <w:tcW w:w="6522" w:type="dxa"/>
          </w:tcPr>
          <w:p w14:paraId="6E86119D" w14:textId="753A9ABF" w:rsidR="00261CE1" w:rsidRPr="0076424C" w:rsidRDefault="00261CE1" w:rsidP="004F4987">
            <w:pPr>
              <w:pStyle w:val="BodyText"/>
              <w:spacing w:beforeLines="40" w:before="96" w:afterLines="40" w:after="96" w:line="240" w:lineRule="auto"/>
              <w:ind w:left="0" w:firstLine="0"/>
            </w:pPr>
            <w:r w:rsidRPr="0076424C">
              <w:t>That test or</w:t>
            </w:r>
            <w:bookmarkStart w:id="284" w:name="_Hlt41001060"/>
            <w:bookmarkEnd w:id="284"/>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Pr="0076424C">
              <w:rPr>
                <w:b/>
              </w:rPr>
              <w:t>Total System</w:t>
            </w:r>
            <w:r>
              <w:fldChar w:fldCharType="end"/>
            </w:r>
            <w:r w:rsidRPr="0076424C">
              <w:t xml:space="preserve"> or any part of it, but not including routine testing, commissioning or recommissioning tests.</w:t>
            </w:r>
          </w:p>
        </w:tc>
      </w:tr>
      <w:tr w:rsidR="00261CE1" w:rsidRPr="0076424C" w14:paraId="6E8611A1" w14:textId="77777777">
        <w:trPr>
          <w:gridAfter w:val="2"/>
          <w:wAfter w:w="153" w:type="dxa"/>
          <w:cantSplit/>
        </w:trPr>
        <w:tc>
          <w:tcPr>
            <w:tcW w:w="2658" w:type="dxa"/>
          </w:tcPr>
          <w:p w14:paraId="6E86119F" w14:textId="77777777" w:rsidR="00261CE1" w:rsidRPr="0076424C" w:rsidRDefault="00261CE1" w:rsidP="004F4987">
            <w:pPr>
              <w:pStyle w:val="BodyText"/>
              <w:spacing w:beforeLines="40" w:before="96" w:afterLines="40" w:after="96" w:line="240" w:lineRule="auto"/>
              <w:ind w:left="0" w:firstLine="0"/>
              <w:jc w:val="left"/>
              <w:rPr>
                <w:b/>
              </w:rPr>
            </w:pPr>
            <w:bookmarkStart w:id="285" w:name="TestCoordinator"/>
            <w:r w:rsidRPr="0076424C">
              <w:rPr>
                <w:b/>
              </w:rPr>
              <w:t>Test Coordinator</w:t>
            </w:r>
            <w:bookmarkEnd w:id="285"/>
          </w:p>
        </w:tc>
        <w:tc>
          <w:tcPr>
            <w:tcW w:w="6522" w:type="dxa"/>
          </w:tcPr>
          <w:p w14:paraId="6E8611A0" w14:textId="5E420704" w:rsidR="00261CE1" w:rsidRPr="0076424C" w:rsidRDefault="00261CE1" w:rsidP="004F4987">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261CE1" w:rsidRPr="0076424C" w14:paraId="6E8611A4" w14:textId="77777777">
        <w:trPr>
          <w:gridAfter w:val="2"/>
          <w:wAfter w:w="153" w:type="dxa"/>
          <w:cantSplit/>
        </w:trPr>
        <w:tc>
          <w:tcPr>
            <w:tcW w:w="2658" w:type="dxa"/>
          </w:tcPr>
          <w:p w14:paraId="6E8611A2" w14:textId="77777777" w:rsidR="00261CE1" w:rsidRPr="0076424C" w:rsidRDefault="00261CE1" w:rsidP="004F4987">
            <w:pPr>
              <w:pStyle w:val="BodyText"/>
              <w:spacing w:beforeLines="40" w:before="96" w:afterLines="40" w:after="96" w:line="240" w:lineRule="auto"/>
              <w:ind w:left="0" w:firstLine="0"/>
              <w:jc w:val="left"/>
              <w:rPr>
                <w:b/>
              </w:rPr>
            </w:pPr>
            <w:bookmarkStart w:id="286" w:name="TestPanel"/>
            <w:bookmarkStart w:id="287" w:name="_Hlt41000950"/>
            <w:r w:rsidRPr="0076424C">
              <w:rPr>
                <w:b/>
              </w:rPr>
              <w:lastRenderedPageBreak/>
              <w:t>Test Panel</w:t>
            </w:r>
            <w:bookmarkEnd w:id="286"/>
          </w:p>
        </w:tc>
        <w:tc>
          <w:tcPr>
            <w:tcW w:w="6522" w:type="dxa"/>
          </w:tcPr>
          <w:p w14:paraId="6E8611A3" w14:textId="0D8B8642" w:rsidR="00261CE1" w:rsidRPr="0076424C" w:rsidRDefault="00261CE1" w:rsidP="004F4987">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Pr="0076424C">
              <w:rPr>
                <w:b/>
              </w:rPr>
              <w:t>System Test</w:t>
            </w:r>
            <w:r>
              <w:fldChar w:fldCharType="end"/>
            </w:r>
            <w:r w:rsidRPr="0076424C">
              <w:rPr>
                <w:b/>
              </w:rPr>
              <w:t xml:space="preserve"> </w:t>
            </w:r>
            <w:r w:rsidRPr="0076424C">
              <w:t>proposals and submitting a test programme.</w:t>
            </w:r>
          </w:p>
        </w:tc>
      </w:tr>
      <w:tr w:rsidR="00261CE1" w:rsidRPr="0076424C" w14:paraId="6E8611A7" w14:textId="77777777">
        <w:trPr>
          <w:gridAfter w:val="2"/>
          <w:wAfter w:w="153" w:type="dxa"/>
          <w:cantSplit/>
        </w:trPr>
        <w:tc>
          <w:tcPr>
            <w:tcW w:w="2658" w:type="dxa"/>
          </w:tcPr>
          <w:p w14:paraId="6E8611A5" w14:textId="506A4670" w:rsidR="00261CE1" w:rsidRPr="0076424C" w:rsidRDefault="00261CE1" w:rsidP="004F4987">
            <w:pPr>
              <w:pStyle w:val="BodyText"/>
              <w:spacing w:beforeLines="40" w:before="96" w:afterLines="40" w:after="96" w:line="240" w:lineRule="auto"/>
              <w:ind w:left="0" w:firstLine="0"/>
              <w:jc w:val="left"/>
              <w:rPr>
                <w:b/>
              </w:rPr>
            </w:pPr>
            <w:bookmarkStart w:id="288" w:name="TopUp"/>
            <w:bookmarkEnd w:id="287"/>
            <w:r w:rsidRPr="0076424C">
              <w:rPr>
                <w:b/>
              </w:rPr>
              <w:t>Top - Up</w:t>
            </w:r>
            <w:bookmarkEnd w:id="288"/>
          </w:p>
        </w:tc>
        <w:tc>
          <w:tcPr>
            <w:tcW w:w="6522" w:type="dxa"/>
          </w:tcPr>
          <w:p w14:paraId="6E8611A6" w14:textId="0C4315F2" w:rsidR="00261CE1" w:rsidRPr="0076424C" w:rsidRDefault="00261CE1" w:rsidP="004F4987">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261CE1" w:rsidRPr="0076424C" w14:paraId="6E8611AA" w14:textId="77777777">
        <w:trPr>
          <w:gridAfter w:val="2"/>
          <w:wAfter w:w="153" w:type="dxa"/>
          <w:cantSplit/>
        </w:trPr>
        <w:tc>
          <w:tcPr>
            <w:tcW w:w="2658" w:type="dxa"/>
          </w:tcPr>
          <w:p w14:paraId="6E8611A8" w14:textId="77777777" w:rsidR="00261CE1" w:rsidRPr="0076424C" w:rsidRDefault="00261CE1" w:rsidP="004F4987">
            <w:pPr>
              <w:pStyle w:val="BodyText"/>
              <w:spacing w:beforeLines="40" w:before="96" w:afterLines="40" w:after="96" w:line="240" w:lineRule="auto"/>
              <w:ind w:left="0" w:firstLine="0"/>
              <w:jc w:val="left"/>
              <w:rPr>
                <w:b/>
              </w:rPr>
            </w:pPr>
            <w:bookmarkStart w:id="289" w:name="TotalShutdown"/>
            <w:r w:rsidRPr="0076424C">
              <w:rPr>
                <w:b/>
              </w:rPr>
              <w:t>Total Shutdown</w:t>
            </w:r>
            <w:bookmarkEnd w:id="289"/>
          </w:p>
        </w:tc>
        <w:tc>
          <w:tcPr>
            <w:tcW w:w="6522" w:type="dxa"/>
          </w:tcPr>
          <w:p w14:paraId="6E8611A9" w14:textId="6E2AB41A" w:rsidR="00261CE1" w:rsidRPr="0076424C" w:rsidRDefault="00261CE1" w:rsidP="004F4987">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Pr="0076424C">
              <w:rPr>
                <w:b/>
              </w:rPr>
              <w:t>Total System</w:t>
            </w:r>
            <w:r>
              <w:fldChar w:fldCharType="end"/>
            </w:r>
            <w:r w:rsidRPr="0076424C">
              <w:t xml:space="preserve"> to begin to function again without </w:t>
            </w:r>
            <w:r>
              <w:fldChar w:fldCharType="begin"/>
            </w:r>
            <w:r>
              <w:instrText xml:space="preserve"> REF NGC \h  \* MERGEFORMAT </w:instrText>
            </w:r>
            <w:r>
              <w:fldChar w:fldCharType="separate"/>
            </w:r>
            <w:del w:id="290" w:author="National Grid" w:date="2018-05-30T17:36:00Z">
              <w:r w:rsidRPr="0076424C" w:rsidDel="00186A88">
                <w:rPr>
                  <w:b/>
                </w:rPr>
                <w:delText>NGC</w:delText>
              </w:r>
            </w:del>
            <w:ins w:id="291" w:author="National Grid" w:date="2018-05-30T17:36:00Z">
              <w:r w:rsidR="00186A88">
                <w:rPr>
                  <w:b/>
                </w:rPr>
                <w:t>NGESO</w:t>
              </w:r>
            </w:ins>
            <w:r>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Pr="0076424C">
              <w:rPr>
                <w:b/>
              </w:rPr>
              <w:t>Black Start</w:t>
            </w:r>
            <w:r>
              <w:fldChar w:fldCharType="end"/>
            </w:r>
            <w:r w:rsidRPr="0076424C">
              <w:t xml:space="preserve"> .</w:t>
            </w:r>
          </w:p>
        </w:tc>
      </w:tr>
      <w:tr w:rsidR="00261CE1" w:rsidRPr="0076424C" w14:paraId="6E8611AD" w14:textId="77777777">
        <w:trPr>
          <w:gridAfter w:val="2"/>
          <w:wAfter w:w="153" w:type="dxa"/>
          <w:cantSplit/>
        </w:trPr>
        <w:tc>
          <w:tcPr>
            <w:tcW w:w="2658" w:type="dxa"/>
          </w:tcPr>
          <w:p w14:paraId="6E8611AB" w14:textId="77777777" w:rsidR="00261CE1" w:rsidRPr="0076424C" w:rsidRDefault="00261CE1" w:rsidP="004F4987">
            <w:pPr>
              <w:pStyle w:val="BodyText"/>
              <w:spacing w:beforeLines="40" w:before="96" w:afterLines="40" w:after="96" w:line="240" w:lineRule="auto"/>
              <w:ind w:left="0" w:firstLine="0"/>
              <w:jc w:val="left"/>
              <w:rPr>
                <w:b/>
              </w:rPr>
            </w:pPr>
            <w:bookmarkStart w:id="292" w:name="TotalSystem"/>
            <w:r w:rsidRPr="0076424C">
              <w:rPr>
                <w:b/>
              </w:rPr>
              <w:t>Total System</w:t>
            </w:r>
            <w:bookmarkEnd w:id="292"/>
          </w:p>
        </w:tc>
        <w:tc>
          <w:tcPr>
            <w:tcW w:w="6522" w:type="dxa"/>
          </w:tcPr>
          <w:p w14:paraId="6E8611AC" w14:textId="1181818E" w:rsidR="00261CE1" w:rsidRPr="0076424C" w:rsidRDefault="00261CE1" w:rsidP="004F4987">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Pr="0076424C">
              <w:rPr>
                <w:b/>
              </w:rPr>
              <w:t>Offshore</w:t>
            </w:r>
            <w:r>
              <w:fldChar w:fldCharType="end"/>
            </w:r>
            <w:r w:rsidRPr="0076424C">
              <w:rPr>
                <w:b/>
              </w:rPr>
              <w:t>.</w:t>
            </w:r>
          </w:p>
        </w:tc>
      </w:tr>
      <w:tr w:rsidR="00261CE1" w:rsidRPr="0076424C" w14:paraId="6E8611B0" w14:textId="77777777">
        <w:trPr>
          <w:gridAfter w:val="2"/>
          <w:wAfter w:w="153" w:type="dxa"/>
          <w:cantSplit/>
        </w:trPr>
        <w:tc>
          <w:tcPr>
            <w:tcW w:w="2658" w:type="dxa"/>
          </w:tcPr>
          <w:p w14:paraId="6E8611AE" w14:textId="77777777" w:rsidR="00261CE1" w:rsidRPr="0076424C" w:rsidRDefault="00261CE1" w:rsidP="004F4987">
            <w:pPr>
              <w:pStyle w:val="BodyText"/>
              <w:spacing w:beforeLines="40" w:before="96" w:afterLines="40" w:after="96" w:line="240" w:lineRule="auto"/>
              <w:ind w:left="0" w:firstLine="0"/>
              <w:jc w:val="left"/>
              <w:rPr>
                <w:b/>
              </w:rPr>
            </w:pPr>
            <w:bookmarkStart w:id="293" w:name="TransmissionLicence"/>
            <w:r w:rsidRPr="0076424C">
              <w:rPr>
                <w:b/>
              </w:rPr>
              <w:t>Transmission Licence</w:t>
            </w:r>
            <w:bookmarkEnd w:id="293"/>
          </w:p>
        </w:tc>
        <w:tc>
          <w:tcPr>
            <w:tcW w:w="6522" w:type="dxa"/>
          </w:tcPr>
          <w:p w14:paraId="6E8611AF" w14:textId="7779A14B" w:rsidR="00261CE1" w:rsidRPr="0076424C" w:rsidRDefault="00261CE1" w:rsidP="004F4987">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Pr="0076424C">
              <w:rPr>
                <w:b/>
              </w:rPr>
              <w:t>Act</w:t>
            </w:r>
            <w:r>
              <w:fldChar w:fldCharType="end"/>
            </w:r>
            <w:r w:rsidRPr="0076424C">
              <w:t>.</w:t>
            </w:r>
          </w:p>
        </w:tc>
      </w:tr>
      <w:tr w:rsidR="00261CE1" w:rsidRPr="0076424C" w14:paraId="6E8611B3" w14:textId="77777777">
        <w:trPr>
          <w:gridAfter w:val="2"/>
          <w:wAfter w:w="153" w:type="dxa"/>
          <w:cantSplit/>
        </w:trPr>
        <w:tc>
          <w:tcPr>
            <w:tcW w:w="2658" w:type="dxa"/>
          </w:tcPr>
          <w:p w14:paraId="6E8611B1" w14:textId="77777777" w:rsidR="00261CE1" w:rsidRPr="0076424C" w:rsidRDefault="00261CE1" w:rsidP="004F4987">
            <w:pPr>
              <w:pStyle w:val="BodyText"/>
              <w:spacing w:beforeLines="40" w:before="96" w:afterLines="40" w:after="96" w:line="240" w:lineRule="auto"/>
              <w:ind w:left="0" w:firstLine="0"/>
              <w:jc w:val="left"/>
              <w:rPr>
                <w:b/>
              </w:rPr>
            </w:pPr>
            <w:bookmarkStart w:id="294" w:name="TransmissionLicensee"/>
            <w:r w:rsidRPr="0076424C">
              <w:rPr>
                <w:b/>
              </w:rPr>
              <w:t>Transmission Licensee</w:t>
            </w:r>
            <w:bookmarkEnd w:id="294"/>
          </w:p>
        </w:tc>
        <w:tc>
          <w:tcPr>
            <w:tcW w:w="6522" w:type="dxa"/>
          </w:tcPr>
          <w:p w14:paraId="6E8611B2" w14:textId="026357E9" w:rsidR="00261CE1" w:rsidRPr="0076424C" w:rsidRDefault="00261CE1" w:rsidP="004B417B">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Pr="0076424C">
              <w:rPr>
                <w:b/>
              </w:rPr>
              <w:t>Onshore Transmission Licensee</w:t>
            </w:r>
            <w:r>
              <w:fldChar w:fldCharType="end"/>
            </w:r>
            <w:ins w:id="295" w:author="National Grid" w:date="2018-05-30T17:41:00Z">
              <w:r w:rsidR="004B417B">
                <w:t xml:space="preserve">, </w:t>
              </w:r>
            </w:ins>
            <w:del w:id="296" w:author="National Grid" w:date="2018-05-30T17:41:00Z">
              <w:r w:rsidRPr="0076424C" w:rsidDel="004B417B">
                <w:delText xml:space="preserve"> or </w:delText>
              </w:r>
            </w:del>
            <w:r>
              <w:fldChar w:fldCharType="begin"/>
            </w:r>
            <w:r>
              <w:instrText xml:space="preserve"> REF OffshoreTransmisisonLicensee \h  \* MERGEFORMAT </w:instrText>
            </w:r>
            <w:r>
              <w:fldChar w:fldCharType="separate"/>
            </w:r>
            <w:r w:rsidRPr="0076424C">
              <w:rPr>
                <w:b/>
              </w:rPr>
              <w:t>Offshore Transmission Licensee</w:t>
            </w:r>
            <w:r>
              <w:fldChar w:fldCharType="end"/>
            </w:r>
            <w:ins w:id="297" w:author="National Grid" w:date="2018-05-30T17:41:00Z">
              <w:r w:rsidR="004B417B">
                <w:t xml:space="preserve"> or </w:t>
              </w:r>
              <w:r w:rsidR="004B417B" w:rsidRPr="004B417B">
                <w:rPr>
                  <w:b/>
                  <w:rPrChange w:id="298" w:author="National Grid" w:date="2018-05-30T17:41:00Z">
                    <w:rPr/>
                  </w:rPrChange>
                </w:rPr>
                <w:t>NGESO</w:t>
              </w:r>
            </w:ins>
            <w:r w:rsidRPr="0076424C">
              <w:t>.</w:t>
            </w:r>
          </w:p>
        </w:tc>
      </w:tr>
      <w:tr w:rsidR="00261CE1" w:rsidRPr="0076424C" w14:paraId="6E8611B6" w14:textId="77777777">
        <w:trPr>
          <w:gridAfter w:val="2"/>
          <w:wAfter w:w="153" w:type="dxa"/>
          <w:cantSplit/>
        </w:trPr>
        <w:tc>
          <w:tcPr>
            <w:tcW w:w="2658" w:type="dxa"/>
          </w:tcPr>
          <w:p w14:paraId="6E8611B4" w14:textId="77777777" w:rsidR="00261CE1" w:rsidRPr="0076424C" w:rsidRDefault="00261CE1" w:rsidP="004F4987">
            <w:pPr>
              <w:pStyle w:val="BodyText"/>
              <w:spacing w:beforeLines="40" w:before="96" w:afterLines="40" w:after="96" w:line="240" w:lineRule="auto"/>
              <w:ind w:left="0" w:firstLine="0"/>
              <w:jc w:val="left"/>
              <w:rPr>
                <w:b/>
              </w:rPr>
            </w:pPr>
            <w:bookmarkStart w:id="299" w:name="_Hlt40998617"/>
            <w:bookmarkStart w:id="300" w:name="TransmissionSystem"/>
            <w:bookmarkEnd w:id="299"/>
            <w:r w:rsidRPr="0076424C">
              <w:rPr>
                <w:b/>
              </w:rPr>
              <w:t>Transmission System</w:t>
            </w:r>
            <w:bookmarkEnd w:id="300"/>
          </w:p>
        </w:tc>
        <w:tc>
          <w:tcPr>
            <w:tcW w:w="6522" w:type="dxa"/>
          </w:tcPr>
          <w:p w14:paraId="6E8611B5" w14:textId="775F28F5" w:rsidR="00261CE1" w:rsidRPr="0076424C" w:rsidRDefault="00261CE1" w:rsidP="004F4987">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Pr="0076424C">
              <w:rPr>
                <w:b/>
              </w:rPr>
              <w:t>Transmission Licensee</w:t>
            </w:r>
            <w:r>
              <w:fldChar w:fldCharType="end"/>
            </w:r>
            <w:r w:rsidRPr="0076424C">
              <w:rPr>
                <w:noProof/>
                <w:szCs w:val="22"/>
              </w:rPr>
              <w:t>.</w:t>
            </w:r>
          </w:p>
        </w:tc>
      </w:tr>
      <w:tr w:rsidR="00261CE1" w:rsidRPr="0076424C" w14:paraId="6E8611B9" w14:textId="77777777">
        <w:trPr>
          <w:gridAfter w:val="2"/>
          <w:wAfter w:w="153" w:type="dxa"/>
          <w:cantSplit/>
        </w:trPr>
        <w:tc>
          <w:tcPr>
            <w:tcW w:w="2658" w:type="dxa"/>
          </w:tcPr>
          <w:p w14:paraId="6E8611B7" w14:textId="77777777" w:rsidR="00261CE1" w:rsidRPr="0076424C" w:rsidRDefault="00261CE1" w:rsidP="004F4987">
            <w:pPr>
              <w:pStyle w:val="BodyText"/>
              <w:spacing w:beforeLines="40" w:before="96" w:afterLines="40" w:after="96" w:line="240" w:lineRule="auto"/>
              <w:ind w:left="0" w:firstLine="0"/>
              <w:jc w:val="left"/>
              <w:rPr>
                <w:b/>
              </w:rPr>
            </w:pPr>
            <w:bookmarkStart w:id="301" w:name="_Hlt41056058"/>
            <w:bookmarkStart w:id="302" w:name="UnmeteredSupply"/>
            <w:bookmarkEnd w:id="301"/>
            <w:r w:rsidRPr="0076424C">
              <w:rPr>
                <w:b/>
              </w:rPr>
              <w:t>U</w:t>
            </w:r>
            <w:bookmarkStart w:id="303" w:name="_Hlt40999080"/>
            <w:r w:rsidRPr="0076424C">
              <w:rPr>
                <w:b/>
              </w:rPr>
              <w:t>nmetered Supply</w:t>
            </w:r>
            <w:bookmarkEnd w:id="302"/>
            <w:bookmarkEnd w:id="303"/>
          </w:p>
        </w:tc>
        <w:tc>
          <w:tcPr>
            <w:tcW w:w="6522" w:type="dxa"/>
          </w:tcPr>
          <w:p w14:paraId="6E8611B8" w14:textId="523A4679" w:rsidR="00261CE1" w:rsidRPr="0076424C" w:rsidRDefault="00261CE1" w:rsidP="004F4987">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Pr="0076424C">
              <w:rPr>
                <w:b/>
              </w:rPr>
              <w:t>Customer</w:t>
            </w:r>
            <w:r>
              <w:fldChar w:fldCharType="end"/>
            </w:r>
            <w:r w:rsidRPr="0076424C">
              <w:t xml:space="preserve"> at such premises, measured by metering equipment.</w:t>
            </w:r>
          </w:p>
        </w:tc>
      </w:tr>
      <w:tr w:rsidR="00261CE1" w:rsidRPr="0076424C" w14:paraId="6E8611BC" w14:textId="77777777">
        <w:trPr>
          <w:gridAfter w:val="2"/>
          <w:wAfter w:w="153" w:type="dxa"/>
          <w:cantSplit/>
        </w:trPr>
        <w:tc>
          <w:tcPr>
            <w:tcW w:w="2658" w:type="dxa"/>
          </w:tcPr>
          <w:p w14:paraId="6E8611BA" w14:textId="77777777" w:rsidR="00261CE1" w:rsidRPr="0076424C" w:rsidRDefault="00261CE1" w:rsidP="004F4987">
            <w:pPr>
              <w:pStyle w:val="BodyText"/>
              <w:spacing w:beforeLines="40" w:before="96" w:afterLines="40" w:after="96" w:line="240" w:lineRule="auto"/>
              <w:ind w:left="0" w:firstLine="0"/>
              <w:jc w:val="left"/>
              <w:rPr>
                <w:b/>
              </w:rPr>
            </w:pPr>
            <w:bookmarkStart w:id="304" w:name="_Hlt41016466"/>
            <w:bookmarkStart w:id="305" w:name="User"/>
            <w:bookmarkEnd w:id="304"/>
            <w:r w:rsidRPr="0076424C">
              <w:rPr>
                <w:b/>
              </w:rPr>
              <w:t>User</w:t>
            </w:r>
            <w:bookmarkEnd w:id="305"/>
          </w:p>
        </w:tc>
        <w:tc>
          <w:tcPr>
            <w:tcW w:w="6522" w:type="dxa"/>
          </w:tcPr>
          <w:p w14:paraId="6E8611BB" w14:textId="2FF74E66" w:rsidR="00261CE1" w:rsidRPr="0076424C" w:rsidRDefault="00261CE1" w:rsidP="004F4987">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Pr="0076424C">
              <w:rPr>
                <w:b/>
              </w:rPr>
              <w:t>Distribution Code</w:t>
            </w:r>
            <w:r>
              <w:fldChar w:fldCharType="end"/>
            </w:r>
            <w:r w:rsidRPr="0076424C">
              <w:t xml:space="preserve"> to refer to the persons using the </w:t>
            </w:r>
            <w:bookmarkStart w:id="306"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Pr="0076424C">
              <w:rPr>
                <w:b/>
              </w:rPr>
              <w:t>DNO’s Distribution System</w:t>
            </w:r>
            <w:r>
              <w:fldChar w:fldCharType="end"/>
            </w:r>
            <w:r w:rsidRPr="0076424C">
              <w:fldChar w:fldCharType="end"/>
            </w:r>
            <w:bookmarkEnd w:id="306"/>
            <w:r w:rsidRPr="0076424C">
              <w:t xml:space="preserve">, more particularly identified in each section of the </w:t>
            </w:r>
            <w:r>
              <w:fldChar w:fldCharType="begin"/>
            </w:r>
            <w:r>
              <w:instrText xml:space="preserve"> REF DistributionCode \h  \* MERGEFORMAT </w:instrText>
            </w:r>
            <w:r>
              <w:fldChar w:fldCharType="separate"/>
            </w:r>
            <w:r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Pr="0076424C">
              <w:rPr>
                <w:b/>
              </w:rPr>
              <w:t>Embedded Transmission System</w:t>
            </w:r>
            <w:r>
              <w:fldChar w:fldCharType="end"/>
            </w:r>
            <w:r w:rsidRPr="0076424C">
              <w:rPr>
                <w:b/>
                <w:szCs w:val="24"/>
              </w:rPr>
              <w:t>.</w:t>
            </w:r>
          </w:p>
        </w:tc>
      </w:tr>
      <w:tr w:rsidR="00261CE1" w:rsidRPr="0076424C" w14:paraId="6E8611BF" w14:textId="77777777">
        <w:trPr>
          <w:gridAfter w:val="2"/>
          <w:wAfter w:w="153" w:type="dxa"/>
          <w:cantSplit/>
        </w:trPr>
        <w:tc>
          <w:tcPr>
            <w:tcW w:w="2658" w:type="dxa"/>
          </w:tcPr>
          <w:p w14:paraId="6E8611BD" w14:textId="77777777" w:rsidR="00261CE1" w:rsidRPr="0076424C" w:rsidRDefault="00261CE1" w:rsidP="004F4987">
            <w:pPr>
              <w:pStyle w:val="BodyText"/>
              <w:spacing w:beforeLines="40" w:before="96" w:afterLines="40" w:after="96" w:line="240" w:lineRule="auto"/>
              <w:ind w:left="0" w:firstLine="0"/>
              <w:jc w:val="left"/>
              <w:rPr>
                <w:b/>
              </w:rPr>
            </w:pPr>
            <w:bookmarkStart w:id="307" w:name="UserDevelopment"/>
            <w:r w:rsidRPr="0076424C">
              <w:rPr>
                <w:b/>
              </w:rPr>
              <w:t>User Development</w:t>
            </w:r>
            <w:bookmarkEnd w:id="307"/>
          </w:p>
        </w:tc>
        <w:tc>
          <w:tcPr>
            <w:tcW w:w="6522" w:type="dxa"/>
          </w:tcPr>
          <w:p w14:paraId="6E8611BE" w14:textId="22A90BC6" w:rsidR="00261CE1" w:rsidRPr="0076424C" w:rsidRDefault="00261CE1" w:rsidP="004F4987">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Pr="0076424C">
              <w:rPr>
                <w:b/>
              </w:rPr>
              <w:t>System</w:t>
            </w:r>
            <w:r>
              <w:fldChar w:fldCharType="end"/>
            </w:r>
            <w:r w:rsidRPr="0076424C">
              <w:t>.</w:t>
            </w:r>
          </w:p>
        </w:tc>
      </w:tr>
      <w:tr w:rsidR="00261CE1" w:rsidRPr="0076424C" w14:paraId="6E8611C2" w14:textId="77777777">
        <w:trPr>
          <w:gridAfter w:val="2"/>
          <w:wAfter w:w="153" w:type="dxa"/>
          <w:cantSplit/>
        </w:trPr>
        <w:tc>
          <w:tcPr>
            <w:tcW w:w="2658" w:type="dxa"/>
          </w:tcPr>
          <w:p w14:paraId="6E8611C0" w14:textId="77777777" w:rsidR="00261CE1" w:rsidRPr="0076424C" w:rsidRDefault="00261CE1" w:rsidP="004F4987">
            <w:pPr>
              <w:pStyle w:val="BodyText"/>
              <w:spacing w:beforeLines="40" w:before="96" w:afterLines="40" w:after="96" w:line="240" w:lineRule="auto"/>
              <w:ind w:left="0" w:firstLine="0"/>
              <w:jc w:val="left"/>
              <w:rPr>
                <w:b/>
              </w:rPr>
            </w:pPr>
            <w:bookmarkStart w:id="308" w:name="VoltageReduction"/>
            <w:r w:rsidRPr="0076424C">
              <w:rPr>
                <w:b/>
              </w:rPr>
              <w:t>Voltage Reduction</w:t>
            </w:r>
            <w:bookmarkEnd w:id="308"/>
          </w:p>
        </w:tc>
        <w:tc>
          <w:tcPr>
            <w:tcW w:w="6522" w:type="dxa"/>
          </w:tcPr>
          <w:p w14:paraId="6E8611C1" w14:textId="24F83BE6" w:rsidR="00261CE1" w:rsidRPr="0076424C" w:rsidRDefault="00261CE1" w:rsidP="004F4987">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Pr="0076424C">
              <w:rPr>
                <w:b/>
              </w:rPr>
              <w:t>System</w:t>
            </w:r>
            <w:r>
              <w:fldChar w:fldCharType="end"/>
            </w:r>
            <w:r w:rsidRPr="0076424C">
              <w:t xml:space="preserve"> voltage.</w:t>
            </w:r>
          </w:p>
        </w:tc>
      </w:tr>
      <w:tr w:rsidR="00261CE1" w:rsidRPr="0076424C" w14:paraId="6E8611C5" w14:textId="77777777">
        <w:trPr>
          <w:gridAfter w:val="2"/>
          <w:wAfter w:w="153" w:type="dxa"/>
          <w:cantSplit/>
        </w:trPr>
        <w:tc>
          <w:tcPr>
            <w:tcW w:w="2658" w:type="dxa"/>
          </w:tcPr>
          <w:p w14:paraId="6E8611C3" w14:textId="0175CD35" w:rsidR="00261CE1" w:rsidRPr="0076424C" w:rsidRDefault="00261CE1" w:rsidP="004F4987">
            <w:pPr>
              <w:pStyle w:val="BodyText"/>
              <w:spacing w:beforeLines="40" w:before="96" w:afterLines="40" w:after="96" w:line="240" w:lineRule="auto"/>
              <w:ind w:left="0" w:firstLine="0"/>
              <w:jc w:val="left"/>
              <w:rPr>
                <w:b/>
              </w:rPr>
            </w:pPr>
            <w:bookmarkStart w:id="309" w:name="WACSC"/>
            <w:r w:rsidRPr="0076424C">
              <w:rPr>
                <w:b/>
              </w:rPr>
              <w:lastRenderedPageBreak/>
              <w:t>Weekly Average Cold Spell (</w:t>
            </w:r>
            <w:r>
              <w:fldChar w:fldCharType="begin"/>
            </w:r>
            <w:r>
              <w:instrText xml:space="preserve"> REF ACS \h  \* MERGEFORMAT </w:instrText>
            </w:r>
            <w:r>
              <w:fldChar w:fldCharType="separate"/>
            </w:r>
            <w:smartTag w:uri="urn:schemas-microsoft-com:office:smarttags" w:element="stockticker">
              <w:r w:rsidRPr="0076424C">
                <w:rPr>
                  <w:b/>
                </w:rPr>
                <w:t>ACS</w:t>
              </w:r>
            </w:smartTag>
            <w:r>
              <w:fldChar w:fldCharType="end"/>
            </w:r>
            <w:r w:rsidRPr="0076424C">
              <w:rPr>
                <w:b/>
              </w:rPr>
              <w:t>) Condition</w:t>
            </w:r>
            <w:bookmarkEnd w:id="309"/>
          </w:p>
        </w:tc>
        <w:tc>
          <w:tcPr>
            <w:tcW w:w="6522" w:type="dxa"/>
          </w:tcPr>
          <w:p w14:paraId="6E8611C4" w14:textId="4C153674" w:rsidR="00261CE1" w:rsidRPr="0076424C" w:rsidRDefault="00261CE1" w:rsidP="004F4987">
            <w:pPr>
              <w:pStyle w:val="BodyText"/>
              <w:spacing w:beforeLines="40" w:before="96" w:afterLines="40" w:after="96" w:line="240" w:lineRule="auto"/>
              <w:ind w:left="0" w:firstLine="0"/>
            </w:pPr>
            <w:r w:rsidRPr="0076424C">
              <w:t xml:space="preserve">That particular combination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Pr="0076424C">
                <w:rPr>
                  <w:b/>
                </w:rPr>
                <w:t>ACS</w:t>
              </w:r>
            </w:smartTag>
            <w:r>
              <w:fldChar w:fldCharType="end"/>
            </w:r>
            <w:r w:rsidRPr="0076424C">
              <w:rPr>
                <w:b/>
              </w:rPr>
              <w:t xml:space="preserve"> Conditions.</w:t>
            </w:r>
          </w:p>
        </w:tc>
      </w:tr>
    </w:tbl>
    <w:p w14:paraId="6E8611C6" w14:textId="77777777" w:rsidR="00314B36" w:rsidRPr="0076424C" w:rsidRDefault="00314B36" w:rsidP="00EF446E">
      <w:pPr>
        <w:ind w:left="0" w:firstLine="0"/>
      </w:pPr>
    </w:p>
    <w:p w14:paraId="6E8611C7" w14:textId="77777777" w:rsidR="00314B36" w:rsidRPr="0076424C" w:rsidRDefault="00314B36">
      <w:pPr>
        <w:pStyle w:val="Heading1"/>
        <w:ind w:left="1134" w:hanging="1134"/>
        <w:rPr>
          <w:u w:val="single"/>
        </w:rPr>
      </w:pPr>
      <w:bookmarkStart w:id="310" w:name="_Toc501209730"/>
      <w:r w:rsidRPr="0076424C">
        <w:t>DGD 2.</w:t>
      </w:r>
      <w:r w:rsidRPr="0076424C">
        <w:tab/>
      </w:r>
      <w:bookmarkStart w:id="311" w:name="DGD2"/>
      <w:bookmarkEnd w:id="311"/>
      <w:r w:rsidRPr="0076424C">
        <w:t>CONSTRUCTION OF REFERENCES</w:t>
      </w:r>
      <w:bookmarkEnd w:id="310"/>
    </w:p>
    <w:p w14:paraId="6E8611C8" w14:textId="76FD1BF3" w:rsidR="00314B36" w:rsidRPr="0076424C" w:rsidRDefault="00314B36">
      <w:pPr>
        <w:pStyle w:val="BodyText"/>
        <w:ind w:left="283" w:firstLine="851"/>
      </w:pPr>
      <w:r w:rsidRPr="0076424C">
        <w:t xml:space="preserve">In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p w14:paraId="6E8611C9" w14:textId="19E3D194" w:rsidR="00314B36" w:rsidRPr="0076424C" w:rsidRDefault="00314B36" w:rsidP="00314B36">
      <w:pPr>
        <w:pStyle w:val="Indent1"/>
        <w:numPr>
          <w:ilvl w:val="0"/>
          <w:numId w:val="19"/>
        </w:numPr>
        <w:tabs>
          <w:tab w:val="clear" w:pos="1854"/>
        </w:tabs>
        <w:ind w:left="1725" w:hanging="741"/>
      </w:pPr>
      <w:r w:rsidRPr="0076424C">
        <w:t xml:space="preserve">The Table of contents, the Guide and headings are inserted for convenience only and shall be ignored in construing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p w14:paraId="6E8611CA" w14:textId="6FA37FCE" w:rsidR="00314B36" w:rsidRPr="0076424C" w:rsidRDefault="00314B36" w:rsidP="00314B36">
      <w:pPr>
        <w:pStyle w:val="Indent1"/>
        <w:numPr>
          <w:ilvl w:val="0"/>
          <w:numId w:val="19"/>
        </w:numPr>
        <w:tabs>
          <w:tab w:val="clear" w:pos="1854"/>
        </w:tabs>
        <w:ind w:left="1725" w:hanging="741"/>
      </w:pPr>
      <w:r w:rsidRPr="0076424C">
        <w:t xml:space="preserve">Unless the context otherwise requires, all references to a particular paragraph, sub-paragraph, Annex, Appendix or Schedule shall be a reference to that paragraph, sub-paragraph, Annex, Appendix or Schedule in or to that part of the </w:t>
      </w:r>
      <w:bookmarkStart w:id="312" w:name="_Hlt51672961"/>
      <w:r w:rsidR="00786E2C" w:rsidRPr="0076424C">
        <w:rPr>
          <w:b/>
        </w:rPr>
        <w:fldChar w:fldCharType="begin"/>
      </w:r>
      <w:r w:rsidRPr="0076424C">
        <w:instrText xml:space="preserve"> REF DistributionCode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Distribution Code</w:t>
      </w:r>
      <w:r w:rsidR="00786E2C" w:rsidRPr="0076424C">
        <w:rPr>
          <w:b/>
        </w:rPr>
        <w:fldChar w:fldCharType="end"/>
      </w:r>
      <w:bookmarkEnd w:id="312"/>
      <w:r w:rsidRPr="0076424C">
        <w:t xml:space="preserve"> in which the reference is made.</w:t>
      </w:r>
    </w:p>
    <w:p w14:paraId="6E8611CB" w14:textId="77777777" w:rsidR="00314B36" w:rsidRPr="0076424C" w:rsidRDefault="00314B36" w:rsidP="00314B36">
      <w:pPr>
        <w:pStyle w:val="Indent1"/>
        <w:numPr>
          <w:ilvl w:val="0"/>
          <w:numId w:val="19"/>
        </w:numPr>
        <w:tabs>
          <w:tab w:val="clear" w:pos="1854"/>
        </w:tabs>
        <w:ind w:left="1725" w:hanging="741"/>
      </w:pPr>
      <w:r w:rsidRPr="0076424C">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76424C" w:rsidRDefault="00314B36" w:rsidP="00314B36">
      <w:pPr>
        <w:pStyle w:val="Indent1"/>
        <w:numPr>
          <w:ilvl w:val="0"/>
          <w:numId w:val="19"/>
        </w:numPr>
        <w:tabs>
          <w:tab w:val="clear" w:pos="1854"/>
        </w:tabs>
        <w:ind w:left="1725" w:hanging="741"/>
      </w:pPr>
      <w:r w:rsidRPr="0076424C">
        <w:t>References to the words “include” or “including” are to be construed without limitation to the generality of the preceding words.</w:t>
      </w:r>
    </w:p>
    <w:p w14:paraId="6E8611CD" w14:textId="77777777" w:rsidR="00314B36" w:rsidRPr="0076424C" w:rsidRDefault="00314B36" w:rsidP="00314B36">
      <w:pPr>
        <w:pStyle w:val="Indent1"/>
        <w:numPr>
          <w:ilvl w:val="0"/>
          <w:numId w:val="19"/>
        </w:numPr>
        <w:tabs>
          <w:tab w:val="clear" w:pos="1854"/>
        </w:tabs>
        <w:ind w:left="1725" w:hanging="741"/>
      </w:pPr>
      <w:r w:rsidRPr="0076424C">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or deriving validity from the relevant Act of Parliament.</w:t>
      </w:r>
    </w:p>
    <w:p w14:paraId="6E8611CE" w14:textId="02BB7927" w:rsidR="00314B36" w:rsidRPr="0076424C" w:rsidRDefault="00314B36" w:rsidP="00314B36">
      <w:pPr>
        <w:pStyle w:val="Indent1"/>
        <w:numPr>
          <w:ilvl w:val="0"/>
          <w:numId w:val="19"/>
        </w:numPr>
        <w:tabs>
          <w:tab w:val="clear" w:pos="1854"/>
        </w:tabs>
        <w:ind w:left="1725" w:hanging="741"/>
      </w:pPr>
      <w:r w:rsidRPr="0076424C">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the sender shall be able to confirm receipt of the information by the recipient. In the case of electronic transfer the sender and recipient shall be able to reproduce the information in non-transitory form.</w:t>
      </w:r>
    </w:p>
    <w:p w14:paraId="6E8611CF" w14:textId="72A3D532" w:rsidR="00314B36" w:rsidRPr="0076424C" w:rsidRDefault="00314B36" w:rsidP="00314B36">
      <w:pPr>
        <w:pStyle w:val="Indent1"/>
        <w:numPr>
          <w:ilvl w:val="0"/>
          <w:numId w:val="19"/>
        </w:numPr>
        <w:tabs>
          <w:tab w:val="clear" w:pos="1854"/>
        </w:tabs>
        <w:ind w:left="1725" w:hanging="741"/>
      </w:pPr>
      <w:r w:rsidRPr="0076424C">
        <w:t xml:space="preserve">Where 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t xml:space="preserve"> refers to any word or term which is more particularly defined in a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 definition in that part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will prevail over the definition in 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t xml:space="preserve"> in the event of any inconsistency.</w:t>
      </w:r>
    </w:p>
    <w:p w14:paraId="6E8611D0" w14:textId="108A0419" w:rsidR="00314B36" w:rsidRPr="0076424C" w:rsidRDefault="00314B36" w:rsidP="00314B36">
      <w:pPr>
        <w:pStyle w:val="Indent1"/>
        <w:numPr>
          <w:ilvl w:val="0"/>
          <w:numId w:val="19"/>
        </w:numPr>
        <w:tabs>
          <w:tab w:val="clear" w:pos="1854"/>
        </w:tabs>
        <w:ind w:left="1725" w:hanging="741"/>
      </w:pPr>
      <w:r w:rsidRPr="0076424C">
        <w:lastRenderedPageBreak/>
        <w:t>A cross reference to another document or part of the</w:t>
      </w:r>
      <w:r w:rsidRPr="0076424C">
        <w:rPr>
          <w:b/>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shall not of itself impose any additional or further or co-existent right in the part of the text where such cross-reference is contained.</w:t>
      </w:r>
    </w:p>
    <w:p w14:paraId="6E8611D1" w14:textId="4650CF87" w:rsidR="00314B36" w:rsidRPr="0076424C" w:rsidRDefault="00314B36" w:rsidP="00314B36">
      <w:pPr>
        <w:pStyle w:val="Indent1"/>
        <w:numPr>
          <w:ilvl w:val="0"/>
          <w:numId w:val="19"/>
        </w:numPr>
        <w:tabs>
          <w:tab w:val="clear" w:pos="1854"/>
        </w:tabs>
        <w:ind w:left="1725" w:hanging="741"/>
      </w:pPr>
      <w:r w:rsidRPr="0076424C">
        <w:t xml:space="preserve">Nothing in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is intended to or shall derogate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statutory or licence obligations.</w:t>
      </w:r>
    </w:p>
    <w:p w14:paraId="6E8611D2" w14:textId="77777777" w:rsidR="00314B36" w:rsidRPr="0076424C" w:rsidRDefault="00314B36">
      <w:pPr>
        <w:pStyle w:val="Indent1"/>
        <w:jc w:val="left"/>
      </w:pPr>
    </w:p>
    <w:p w14:paraId="6E8611D3" w14:textId="77777777" w:rsidR="00314B36" w:rsidRPr="0076424C" w:rsidRDefault="00314B36">
      <w:pPr>
        <w:pStyle w:val="Indent1"/>
        <w:ind w:left="1463" w:hanging="754"/>
        <w:jc w:val="left"/>
        <w:sectPr w:rsidR="00314B36" w:rsidRPr="0076424C">
          <w:headerReference w:type="even" r:id="rId25"/>
          <w:headerReference w:type="default" r:id="rId26"/>
          <w:headerReference w:type="first" r:id="rId27"/>
          <w:footnotePr>
            <w:numFmt w:val="chicago"/>
          </w:footnotePr>
          <w:pgSz w:w="11907" w:h="16840" w:code="9"/>
          <w:pgMar w:top="1134" w:right="1134" w:bottom="993" w:left="1418" w:header="567" w:footer="340" w:gutter="0"/>
          <w:cols w:space="720"/>
          <w:noEndnote/>
        </w:sectPr>
      </w:pPr>
    </w:p>
    <w:p w14:paraId="6E8611D4" w14:textId="77777777" w:rsidR="00314B36" w:rsidRPr="00295E3A" w:rsidRDefault="00314B36" w:rsidP="00DB06DC">
      <w:pPr>
        <w:pStyle w:val="Heading1"/>
        <w:rPr>
          <w:sz w:val="28"/>
          <w:szCs w:val="28"/>
        </w:rPr>
      </w:pPr>
      <w:bookmarkStart w:id="313" w:name="_Hlt2399742"/>
      <w:bookmarkStart w:id="314" w:name="_Toc501209731"/>
      <w:bookmarkEnd w:id="313"/>
      <w:r w:rsidRPr="00295E3A">
        <w:rPr>
          <w:sz w:val="28"/>
          <w:szCs w:val="28"/>
        </w:rPr>
        <w:lastRenderedPageBreak/>
        <w:t>ANNEX 1</w:t>
      </w:r>
      <w:bookmarkStart w:id="315" w:name="_Hlt40998754"/>
      <w:bookmarkEnd w:id="315"/>
      <w:r w:rsidR="00A104A4">
        <w:rPr>
          <w:sz w:val="28"/>
          <w:szCs w:val="28"/>
        </w:rPr>
        <w:t xml:space="preserve"> - Qualifying Standards</w:t>
      </w:r>
      <w:bookmarkEnd w:id="314"/>
    </w:p>
    <w:p w14:paraId="6E8611D5" w14:textId="142256B4" w:rsidR="00314B36" w:rsidRPr="004D0EBF"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76424C">
        <w:t xml:space="preserve">This Annex forms part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00E563D3">
        <w:t>technical requirements.</w:t>
      </w:r>
    </w:p>
    <w:p w14:paraId="6E8611D6" w14:textId="6559B369" w:rsidR="004D0EBF" w:rsidRPr="004D0EBF" w:rsidRDefault="008572B5">
      <w:pPr>
        <w:ind w:left="0" w:firstLine="0"/>
        <w:rPr>
          <w:u w:val="single"/>
        </w:rPr>
      </w:pPr>
      <w:r w:rsidRPr="004D0EBF">
        <w:rPr>
          <w:u w:val="single"/>
        </w:rPr>
        <w:fldChar w:fldCharType="begin"/>
      </w:r>
      <w:r w:rsidRPr="004D0EBF">
        <w:rPr>
          <w:u w:val="single"/>
        </w:rPr>
        <w:instrText xml:space="preserve"> REF DistributionCode \h  \* MERGEFORMAT </w:instrText>
      </w:r>
      <w:r w:rsidRPr="004D0EBF">
        <w:rPr>
          <w:u w:val="single"/>
        </w:rPr>
      </w:r>
      <w:r w:rsidRPr="004D0EBF">
        <w:rPr>
          <w:u w:val="single"/>
        </w:rPr>
        <w:fldChar w:fldCharType="separate"/>
      </w:r>
      <w:r w:rsidR="0011775B" w:rsidRPr="0011775B">
        <w:rPr>
          <w:b/>
          <w:u w:val="single"/>
        </w:rPr>
        <w:t>Distribution Code</w:t>
      </w:r>
      <w:r w:rsidRPr="004D0EBF">
        <w:rPr>
          <w:u w:val="single"/>
        </w:rPr>
        <w:fldChar w:fldCharType="end"/>
      </w:r>
      <w:r w:rsidR="004D0EBF">
        <w:rPr>
          <w:u w:val="single"/>
        </w:rPr>
        <w:t xml:space="preserve"> Requirements Implemented v</w:t>
      </w:r>
      <w:r w:rsidR="004D0EBF" w:rsidRPr="004D0EBF">
        <w:rPr>
          <w:u w:val="single"/>
        </w:rPr>
        <w:t xml:space="preserve">ia Electricity Supply Standards </w:t>
      </w:r>
      <w:r w:rsidR="00314B36" w:rsidRPr="004D0EBF">
        <w:rPr>
          <w:b/>
          <w:caps/>
          <w:u w:val="single"/>
        </w:rPr>
        <w:t xml:space="preserve"> </w:t>
      </w:r>
    </w:p>
    <w:p w14:paraId="6E8611D7" w14:textId="7089BDB3" w:rsidR="00314B36" w:rsidRPr="0076424C" w:rsidRDefault="00760804" w:rsidP="00480A29">
      <w:pPr>
        <w:ind w:left="0" w:firstLine="0"/>
        <w:jc w:val="left"/>
      </w:pPr>
      <w:r w:rsidRPr="0076424C">
        <w:t>Copies</w:t>
      </w:r>
      <w:r w:rsidR="00314B36" w:rsidRPr="0076424C">
        <w:t xml:space="preserve"> of the </w:t>
      </w:r>
      <w:r w:rsidR="004D0EBF">
        <w:t xml:space="preserve">following </w:t>
      </w:r>
      <w:r w:rsidR="00314B36" w:rsidRPr="0076424C">
        <w:t>Engineering Recommendations and Technic</w:t>
      </w:r>
      <w:r w:rsidR="004D0EBF">
        <w:t xml:space="preserve">al Specifications are freely available </w:t>
      </w:r>
      <w:r w:rsidR="00314B36" w:rsidRPr="0076424C">
        <w:t xml:space="preserve">from the </w:t>
      </w:r>
      <w:r w:rsidR="004D0EBF" w:rsidRPr="00E563D3">
        <w:rPr>
          <w:b/>
        </w:rPr>
        <w:t>Distribution Code</w:t>
      </w:r>
      <w:r w:rsidR="004D0EBF">
        <w:t xml:space="preserve"> website at </w:t>
      </w:r>
      <w:hyperlink r:id="rId28" w:history="1">
        <w:r w:rsidR="004D0EBF" w:rsidRPr="007D6A50">
          <w:rPr>
            <w:rStyle w:val="Hyperlink"/>
          </w:rPr>
          <w:t>http://www.dcode.org.uk/</w:t>
        </w:r>
      </w:hyperlink>
      <w:r w:rsidR="004D0EBF">
        <w:t xml:space="preserve"> or from </w:t>
      </w:r>
      <w:r w:rsidR="00314B36" w:rsidRPr="0076424C">
        <w:t xml:space="preserve">Energy Networks Association, </w:t>
      </w:r>
      <w:r w:rsidR="00480A29">
        <w:t>4 More London Riverside, London SE1 2AU</w:t>
      </w:r>
      <w:r w:rsidR="00314B36" w:rsidRPr="0076424C">
        <w:t>,</w:t>
      </w:r>
      <w:r w:rsidR="004D0EBF" w:rsidRPr="004D0EBF">
        <w:t xml:space="preserve"> http://</w:t>
      </w:r>
      <w:hyperlink r:id="rId29" w:history="1">
        <w:r w:rsidR="004D0EBF" w:rsidRPr="004D0EBF">
          <w:rPr>
            <w:rStyle w:val="Hyperlink"/>
          </w:rPr>
          <w:t>www.energynetworks.org</w:t>
        </w:r>
      </w:hyperlink>
      <w:r w:rsidR="004D0EBF" w:rsidRPr="004D0EBF">
        <w:t>/</w:t>
      </w:r>
      <w:r w:rsidR="00314B36" w:rsidRPr="0076424C">
        <w:t>.  A cop</w:t>
      </w:r>
      <w:r w:rsidR="00480A29">
        <w:t>y of Engineering Memorandum PO-PS-037</w:t>
      </w:r>
      <w:r w:rsidR="00314B36" w:rsidRPr="0076424C">
        <w:t xml:space="preserve"> is available from Scottish Hydro Electric Power Distribution Ltd on request. </w:t>
      </w:r>
    </w:p>
    <w:p w14:paraId="6E8611D8"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1</w:t>
      </w:r>
      <w:r w:rsidRPr="0076424C">
        <w:tab/>
      </w:r>
      <w:r w:rsidRPr="0076424C">
        <w:rPr>
          <w:b/>
        </w:rPr>
        <w:t xml:space="preserve">Engineering Recommendation </w:t>
      </w:r>
      <w:r w:rsidR="00916787" w:rsidRPr="0076424C">
        <w:rPr>
          <w:b/>
        </w:rPr>
        <w:t>G5/4-1</w:t>
      </w:r>
    </w:p>
    <w:p w14:paraId="6E8611D9"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 xml:space="preserve"> </w:t>
      </w:r>
      <w:r w:rsidRPr="0076424C">
        <w:tab/>
        <w:t>Planning levels for harmonic voltage distortion and the connection of non-linear equipment to transmission and distribution systems in the United Kingdom.</w:t>
      </w:r>
    </w:p>
    <w:p w14:paraId="6E8611DA" w14:textId="77777777" w:rsidR="00314B36" w:rsidRPr="0076424C" w:rsidRDefault="00314B36">
      <w:pPr>
        <w:pStyle w:val="BodyText"/>
        <w:keepLines w:val="0"/>
        <w:tabs>
          <w:tab w:val="left" w:pos="709"/>
          <w:tab w:val="left" w:pos="948"/>
          <w:tab w:val="right" w:pos="10032"/>
        </w:tabs>
        <w:spacing w:after="80" w:line="240" w:lineRule="atLeast"/>
        <w:ind w:left="685" w:hanging="685"/>
      </w:pPr>
      <w:r w:rsidRPr="0076424C">
        <w:t>2</w:t>
      </w:r>
      <w:r w:rsidRPr="0076424C">
        <w:tab/>
      </w:r>
      <w:r w:rsidRPr="0076424C">
        <w:rPr>
          <w:b/>
        </w:rPr>
        <w:t xml:space="preserve">Engineering Recommendation </w:t>
      </w:r>
      <w:r w:rsidR="00F6289F">
        <w:rPr>
          <w:b/>
        </w:rPr>
        <w:t>G12/4</w:t>
      </w:r>
      <w:r w:rsidR="00EF446E">
        <w:rPr>
          <w:b/>
        </w:rPr>
        <w:t>-1</w:t>
      </w:r>
    </w:p>
    <w:p w14:paraId="6E8611DB" w14:textId="77777777" w:rsidR="00314B36" w:rsidRPr="0076424C" w:rsidRDefault="00314B36">
      <w:pPr>
        <w:pStyle w:val="BodyText"/>
        <w:keepLines w:val="0"/>
        <w:tabs>
          <w:tab w:val="left" w:pos="709"/>
          <w:tab w:val="left" w:pos="948"/>
          <w:tab w:val="right" w:pos="10032"/>
        </w:tabs>
        <w:spacing w:after="200" w:line="240" w:lineRule="atLeast"/>
        <w:ind w:left="686" w:hanging="686"/>
      </w:pPr>
      <w:r w:rsidRPr="0076424C">
        <w:tab/>
        <w:t>Requirements for the application of protective multiple earthing to low voltage networks.</w:t>
      </w:r>
    </w:p>
    <w:p w14:paraId="6E8611DC" w14:textId="63EDBB89" w:rsidR="00314B36" w:rsidRPr="0076424C" w:rsidRDefault="00314B36">
      <w:pPr>
        <w:pStyle w:val="BodyText"/>
        <w:keepLines w:val="0"/>
        <w:tabs>
          <w:tab w:val="left" w:pos="709"/>
          <w:tab w:val="left" w:pos="948"/>
          <w:tab w:val="right" w:pos="10032"/>
        </w:tabs>
        <w:spacing w:after="80" w:line="240" w:lineRule="atLeast"/>
        <w:ind w:left="685" w:hanging="685"/>
      </w:pPr>
      <w:r w:rsidRPr="0076424C">
        <w:t>3</w:t>
      </w:r>
      <w:r w:rsidRPr="0076424C">
        <w:tab/>
      </w:r>
      <w:r w:rsidRPr="0076424C">
        <w:rPr>
          <w:b/>
        </w:rPr>
        <w:t xml:space="preserve">Engineering Recommendation </w:t>
      </w:r>
      <w:r w:rsidR="0098205F">
        <w:rPr>
          <w:b/>
        </w:rPr>
        <w:t>G59/3</w:t>
      </w:r>
      <w:r w:rsidR="00EF446E">
        <w:rPr>
          <w:b/>
        </w:rPr>
        <w:t>-</w:t>
      </w:r>
      <w:r w:rsidR="00425DAC">
        <w:rPr>
          <w:b/>
        </w:rPr>
        <w:t>4</w:t>
      </w:r>
    </w:p>
    <w:p w14:paraId="6E8611DD" w14:textId="77777777" w:rsidR="00314B36" w:rsidRPr="0076424C" w:rsidRDefault="008644B5">
      <w:pPr>
        <w:pStyle w:val="BodyText"/>
        <w:keepLines w:val="0"/>
        <w:tabs>
          <w:tab w:val="left" w:pos="709"/>
          <w:tab w:val="left" w:pos="948"/>
          <w:tab w:val="right" w:pos="10032"/>
        </w:tabs>
        <w:spacing w:after="200" w:line="240" w:lineRule="atLeast"/>
        <w:ind w:left="686" w:hanging="686"/>
      </w:pPr>
      <w:r w:rsidRPr="0076424C">
        <w:tab/>
        <w:t>Recommendation for the connection of generating plant to the distribution systems of licensed distribution network operators</w:t>
      </w:r>
    </w:p>
    <w:p w14:paraId="6E8611DE" w14:textId="77777777" w:rsidR="00314B36" w:rsidRPr="0076424C" w:rsidRDefault="00770684">
      <w:pPr>
        <w:pStyle w:val="BodyText"/>
        <w:keepLines w:val="0"/>
        <w:tabs>
          <w:tab w:val="left" w:pos="685"/>
          <w:tab w:val="left" w:pos="1284"/>
          <w:tab w:val="right" w:pos="10032"/>
        </w:tabs>
        <w:spacing w:after="80" w:line="240" w:lineRule="atLeast"/>
        <w:ind w:left="1284" w:hanging="1284"/>
        <w:rPr>
          <w:b/>
        </w:rPr>
      </w:pPr>
      <w:r w:rsidRPr="0076424C">
        <w:t>4</w:t>
      </w:r>
      <w:r w:rsidR="00314B36" w:rsidRPr="0076424C">
        <w:tab/>
        <w:t>(a)</w:t>
      </w:r>
      <w:r w:rsidR="00314B36" w:rsidRPr="0076424C">
        <w:tab/>
      </w:r>
      <w:r w:rsidR="00314B36" w:rsidRPr="0076424C">
        <w:rPr>
          <w:b/>
        </w:rPr>
        <w:t xml:space="preserve">Engineering Recommendation </w:t>
      </w:r>
      <w:r w:rsidR="009E2DFC" w:rsidRPr="0076424C">
        <w:rPr>
          <w:b/>
        </w:rPr>
        <w:t>P2/</w:t>
      </w:r>
      <w:r w:rsidR="003B3441" w:rsidRPr="0076424C">
        <w:rPr>
          <w:b/>
        </w:rPr>
        <w:t>6</w:t>
      </w:r>
    </w:p>
    <w:p w14:paraId="6E8611DF" w14:textId="77777777" w:rsidR="00314B36" w:rsidRPr="0076424C" w:rsidRDefault="00314B36">
      <w:pPr>
        <w:pStyle w:val="BodyText"/>
        <w:keepLines w:val="0"/>
        <w:tabs>
          <w:tab w:val="left" w:pos="685"/>
          <w:tab w:val="left" w:pos="1284"/>
          <w:tab w:val="right" w:pos="10032"/>
        </w:tabs>
        <w:spacing w:after="80" w:line="240" w:lineRule="atLeast"/>
        <w:ind w:left="1284" w:hanging="1284"/>
      </w:pPr>
      <w:r w:rsidRPr="0076424C">
        <w:rPr>
          <w:b/>
        </w:rPr>
        <w:tab/>
      </w:r>
      <w:r w:rsidRPr="0076424C">
        <w:rPr>
          <w:b/>
        </w:rPr>
        <w:tab/>
      </w:r>
      <w:r w:rsidRPr="0076424C">
        <w:t>Security of Supply.</w:t>
      </w:r>
    </w:p>
    <w:p w14:paraId="6E8611E0" w14:textId="7134991D" w:rsidR="00314B36" w:rsidRPr="0076424C" w:rsidRDefault="00314B36">
      <w:pPr>
        <w:pStyle w:val="BodyText"/>
        <w:keepLines w:val="0"/>
        <w:tabs>
          <w:tab w:val="left" w:pos="0"/>
          <w:tab w:val="left" w:pos="685"/>
          <w:tab w:val="left" w:pos="1284"/>
          <w:tab w:val="left" w:pos="1440"/>
        </w:tabs>
        <w:spacing w:after="80" w:line="240" w:lineRule="atLeast"/>
        <w:ind w:left="1284" w:hanging="1284"/>
      </w:pPr>
      <w:r w:rsidRPr="0076424C">
        <w:tab/>
        <w:t>(b)</w:t>
      </w:r>
      <w:r w:rsidRPr="0076424C">
        <w:tab/>
      </w:r>
      <w:r w:rsidR="00480A29">
        <w:rPr>
          <w:b/>
        </w:rPr>
        <w:t>EM PO-PS-037</w:t>
      </w:r>
    </w:p>
    <w:p w14:paraId="6E8611E1" w14:textId="77777777" w:rsidR="00314B36" w:rsidRPr="0076424C" w:rsidRDefault="00314B36" w:rsidP="003F60B5">
      <w:pPr>
        <w:pStyle w:val="BodyText"/>
        <w:keepLines w:val="0"/>
        <w:tabs>
          <w:tab w:val="left" w:pos="0"/>
          <w:tab w:val="left" w:pos="685"/>
          <w:tab w:val="left" w:pos="1284"/>
          <w:tab w:val="left" w:pos="1440"/>
        </w:tabs>
        <w:spacing w:after="200" w:line="240" w:lineRule="atLeast"/>
        <w:ind w:left="1281" w:hanging="1281"/>
      </w:pPr>
      <w:r w:rsidRPr="0076424C">
        <w:tab/>
      </w:r>
      <w:r w:rsidRPr="0076424C">
        <w:tab/>
        <w:t>Distribution planning standards of voltage and of security of supply.  (Parts of Scottish Hydro Electric Power Distribution Ltd Area)</w:t>
      </w:r>
    </w:p>
    <w:p w14:paraId="6E8611E2" w14:textId="77777777" w:rsidR="00314B36" w:rsidRPr="0076424C" w:rsidRDefault="003F60B5">
      <w:pPr>
        <w:pStyle w:val="BodyText"/>
        <w:keepLines w:val="0"/>
        <w:tabs>
          <w:tab w:val="left" w:pos="0"/>
          <w:tab w:val="left" w:pos="685"/>
          <w:tab w:val="left" w:pos="1284"/>
          <w:tab w:val="left" w:pos="1440"/>
        </w:tabs>
        <w:spacing w:after="80" w:line="240" w:lineRule="atLeast"/>
        <w:ind w:left="685" w:hanging="685"/>
      </w:pPr>
      <w:r>
        <w:t>5</w:t>
      </w:r>
      <w:r w:rsidR="00314B36" w:rsidRPr="0076424C">
        <w:tab/>
      </w:r>
      <w:r w:rsidR="00314B36" w:rsidRPr="0076424C">
        <w:rPr>
          <w:b/>
        </w:rPr>
        <w:t>Engineering Recommendation P24</w:t>
      </w:r>
    </w:p>
    <w:p w14:paraId="6E8611E3"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tab/>
        <w:t>AC traction supplies to British Rail.</w:t>
      </w:r>
    </w:p>
    <w:p w14:paraId="6E8611E4" w14:textId="2F24A0D2" w:rsidR="00314B36" w:rsidRPr="0076424C" w:rsidRDefault="003F60B5">
      <w:pPr>
        <w:pStyle w:val="BodyText"/>
        <w:keepLines w:val="0"/>
        <w:tabs>
          <w:tab w:val="left" w:pos="709"/>
          <w:tab w:val="left" w:pos="948"/>
          <w:tab w:val="right" w:pos="10032"/>
        </w:tabs>
        <w:spacing w:after="80" w:line="240" w:lineRule="atLeast"/>
        <w:ind w:left="685" w:hanging="685"/>
        <w:rPr>
          <w:b/>
        </w:rPr>
      </w:pPr>
      <w:r>
        <w:t>6</w:t>
      </w:r>
      <w:r w:rsidR="00314B36" w:rsidRPr="0076424C">
        <w:tab/>
      </w:r>
      <w:r w:rsidR="00314B36" w:rsidRPr="0076424C">
        <w:rPr>
          <w:b/>
        </w:rPr>
        <w:t>Engineering Recommendation P25</w:t>
      </w:r>
    </w:p>
    <w:p w14:paraId="1FB4A77D" w14:textId="2FE1A486" w:rsidR="009452DF" w:rsidRDefault="00314B36" w:rsidP="009452DF">
      <w:pPr>
        <w:pStyle w:val="BodyText"/>
        <w:keepLines w:val="0"/>
        <w:tabs>
          <w:tab w:val="left" w:pos="709"/>
          <w:tab w:val="left" w:pos="948"/>
          <w:tab w:val="right" w:pos="10032"/>
        </w:tabs>
        <w:spacing w:after="200" w:line="240" w:lineRule="atLeast"/>
        <w:ind w:left="686" w:hanging="686"/>
      </w:pPr>
      <w:r w:rsidRPr="0076424C">
        <w:rPr>
          <w:b/>
        </w:rPr>
        <w:tab/>
      </w:r>
      <w:r w:rsidR="009452DF" w:rsidRPr="006B7F84">
        <w:rPr>
          <w:spacing w:val="0"/>
          <w:szCs w:val="24"/>
          <w:lang w:eastAsia="en-GB"/>
        </w:rPr>
        <w:t>The short-circuit characteristics of single-phase and three-phase low voltage distribution networks</w:t>
      </w:r>
      <w:r w:rsidR="009452DF" w:rsidRPr="0076424C" w:rsidDel="0065259B">
        <w:t xml:space="preserve"> </w:t>
      </w:r>
    </w:p>
    <w:p w14:paraId="6E8611E8" w14:textId="579E6188" w:rsidR="00314B36" w:rsidRPr="0076424C" w:rsidRDefault="009452DF">
      <w:pPr>
        <w:pStyle w:val="BodyText"/>
        <w:keepNext/>
        <w:keepLines w:val="0"/>
        <w:tabs>
          <w:tab w:val="left" w:pos="685"/>
          <w:tab w:val="right" w:pos="10032"/>
        </w:tabs>
        <w:spacing w:after="80" w:line="240" w:lineRule="atLeast"/>
        <w:ind w:left="686" w:hanging="686"/>
      </w:pPr>
      <w:r>
        <w:t>7</w:t>
      </w:r>
      <w:r w:rsidR="00314B36" w:rsidRPr="0076424C">
        <w:tab/>
      </w:r>
      <w:r w:rsidR="00314B36" w:rsidRPr="0076424C">
        <w:rPr>
          <w:b/>
        </w:rPr>
        <w:t>Engineering Recommendation P28</w:t>
      </w:r>
    </w:p>
    <w:p w14:paraId="6E8611E9" w14:textId="77777777" w:rsidR="00314B36" w:rsidRPr="0076424C" w:rsidRDefault="00314B36">
      <w:pPr>
        <w:pStyle w:val="BodyText"/>
        <w:keepLines w:val="0"/>
        <w:tabs>
          <w:tab w:val="left" w:pos="685"/>
          <w:tab w:val="right" w:pos="10032"/>
        </w:tabs>
        <w:spacing w:after="200" w:line="240" w:lineRule="atLeast"/>
        <w:ind w:left="686" w:hanging="686"/>
      </w:pPr>
      <w:r w:rsidRPr="0076424C">
        <w:tab/>
        <w:t>Planning limits for voltage fluctuations caused by industrial, commercial and domestic equipment in the United Kingdom.</w:t>
      </w:r>
    </w:p>
    <w:p w14:paraId="6E8611EA" w14:textId="0B48177E" w:rsidR="00314B36" w:rsidRPr="0076424C" w:rsidRDefault="009452DF">
      <w:pPr>
        <w:pStyle w:val="BodyText"/>
        <w:keepNext/>
        <w:keepLines w:val="0"/>
        <w:tabs>
          <w:tab w:val="left" w:pos="685"/>
          <w:tab w:val="right" w:pos="10032"/>
        </w:tabs>
        <w:spacing w:after="80" w:line="240" w:lineRule="atLeast"/>
        <w:ind w:left="686" w:hanging="686"/>
      </w:pPr>
      <w:r>
        <w:t>8</w:t>
      </w:r>
      <w:r w:rsidR="00314B36" w:rsidRPr="0076424C">
        <w:tab/>
      </w:r>
      <w:r w:rsidR="00314B36" w:rsidRPr="0076424C">
        <w:rPr>
          <w:b/>
        </w:rPr>
        <w:t>Engineering Recommendation P29</w:t>
      </w:r>
    </w:p>
    <w:p w14:paraId="6E8611EB" w14:textId="77777777" w:rsidR="00314B36" w:rsidRPr="0076424C" w:rsidRDefault="00314B36">
      <w:pPr>
        <w:pStyle w:val="BodyText"/>
        <w:keepLines w:val="0"/>
        <w:tabs>
          <w:tab w:val="left" w:pos="685"/>
          <w:tab w:val="right" w:pos="10032"/>
        </w:tabs>
        <w:spacing w:after="200" w:line="240" w:lineRule="atLeast"/>
        <w:ind w:left="686" w:hanging="686"/>
      </w:pPr>
      <w:r w:rsidRPr="0076424C">
        <w:tab/>
        <w:t xml:space="preserve">Planning limits for voltage unbalance in the United Kingdom for 132kV and below. </w:t>
      </w:r>
    </w:p>
    <w:p w14:paraId="6E8611EC" w14:textId="0264A9B1" w:rsidR="00314B36" w:rsidRPr="0076424C" w:rsidRDefault="009452DF">
      <w:pPr>
        <w:pStyle w:val="BodyText"/>
        <w:keepNext/>
        <w:keepLines w:val="0"/>
        <w:tabs>
          <w:tab w:val="left" w:pos="0"/>
          <w:tab w:val="left" w:pos="685"/>
          <w:tab w:val="left" w:pos="1284"/>
          <w:tab w:val="left" w:pos="1440"/>
        </w:tabs>
        <w:spacing w:after="80" w:line="240" w:lineRule="atLeast"/>
        <w:ind w:left="686" w:hanging="686"/>
      </w:pPr>
      <w:r>
        <w:t>9</w:t>
      </w:r>
      <w:r w:rsidR="00314B36" w:rsidRPr="0076424C">
        <w:tab/>
      </w:r>
      <w:r w:rsidR="00314B36" w:rsidRPr="0076424C">
        <w:rPr>
          <w:b/>
        </w:rPr>
        <w:t>Technical Specification 41-24</w:t>
      </w:r>
      <w:r w:rsidR="00DB06DC" w:rsidRPr="0076424C">
        <w:rPr>
          <w:b/>
        </w:rPr>
        <w:t xml:space="preserve"> </w:t>
      </w:r>
    </w:p>
    <w:p w14:paraId="6E8611ED" w14:textId="77777777" w:rsidR="00314B36" w:rsidRPr="0076424C" w:rsidRDefault="00314B36">
      <w:pPr>
        <w:pStyle w:val="BodyText"/>
        <w:keepLines w:val="0"/>
        <w:tabs>
          <w:tab w:val="left" w:pos="0"/>
          <w:tab w:val="left" w:pos="685"/>
          <w:tab w:val="left" w:pos="1284"/>
          <w:tab w:val="left" w:pos="1440"/>
        </w:tabs>
        <w:spacing w:after="200" w:line="240" w:lineRule="atLeast"/>
        <w:ind w:left="686" w:hanging="686"/>
      </w:pPr>
      <w:r w:rsidRPr="0076424C">
        <w:rPr>
          <w:b/>
        </w:rPr>
        <w:tab/>
      </w:r>
      <w:r w:rsidRPr="0076424C">
        <w:t>Guidance for the design, installation, testing and maintenance of main earthing systems in substations</w:t>
      </w:r>
    </w:p>
    <w:p w14:paraId="6E8611EE" w14:textId="48F15515" w:rsidR="00314B36" w:rsidRPr="0076424C" w:rsidRDefault="00314B36">
      <w:pPr>
        <w:pStyle w:val="BodyText"/>
        <w:keepNext/>
        <w:keepLines w:val="0"/>
        <w:tabs>
          <w:tab w:val="left" w:pos="685"/>
          <w:tab w:val="right" w:pos="10032"/>
        </w:tabs>
        <w:spacing w:after="80" w:line="240" w:lineRule="atLeast"/>
        <w:ind w:left="686" w:hanging="686"/>
      </w:pPr>
      <w:r w:rsidRPr="0076424C">
        <w:t>1</w:t>
      </w:r>
      <w:r w:rsidR="009452DF">
        <w:t>0</w:t>
      </w:r>
      <w:r w:rsidRPr="0076424C">
        <w:tab/>
      </w:r>
      <w:r w:rsidRPr="0076424C">
        <w:rPr>
          <w:b/>
        </w:rPr>
        <w:t>Engineering Recommendation S34</w:t>
      </w:r>
    </w:p>
    <w:p w14:paraId="6E8611EF" w14:textId="77777777" w:rsidR="00314B36" w:rsidRPr="0076424C" w:rsidRDefault="00314B36">
      <w:pPr>
        <w:pStyle w:val="BodyText"/>
        <w:keepLines w:val="0"/>
        <w:tabs>
          <w:tab w:val="left" w:pos="685"/>
          <w:tab w:val="right" w:pos="10032"/>
        </w:tabs>
        <w:spacing w:after="200" w:line="240" w:lineRule="atLeast"/>
        <w:ind w:left="686" w:hanging="686"/>
      </w:pPr>
      <w:r w:rsidRPr="0076424C">
        <w:tab/>
        <w:t>A guide for assessing the rise of earth potential at substation sites.</w:t>
      </w:r>
    </w:p>
    <w:p w14:paraId="6E8611F0" w14:textId="6921D9AD" w:rsidR="00314B36" w:rsidRPr="0076424C" w:rsidRDefault="003F60B5" w:rsidP="00955502">
      <w:pPr>
        <w:pStyle w:val="BodyText"/>
        <w:keepNext/>
        <w:keepLines w:val="0"/>
        <w:tabs>
          <w:tab w:val="left" w:pos="685"/>
          <w:tab w:val="right" w:pos="10032"/>
        </w:tabs>
        <w:spacing w:after="200" w:line="240" w:lineRule="atLeast"/>
        <w:ind w:left="686" w:hanging="686"/>
      </w:pPr>
      <w:r>
        <w:lastRenderedPageBreak/>
        <w:t>1</w:t>
      </w:r>
      <w:r w:rsidR="009452DF">
        <w:t>1</w:t>
      </w:r>
      <w:r w:rsidR="00314B36" w:rsidRPr="0076424C">
        <w:tab/>
      </w:r>
      <w:r w:rsidR="00314B36" w:rsidRPr="0076424C">
        <w:rPr>
          <w:b/>
        </w:rPr>
        <w:t xml:space="preserve">Engineering Recommendation </w:t>
      </w:r>
      <w:r w:rsidR="004F2652" w:rsidRPr="0076424C">
        <w:rPr>
          <w:b/>
        </w:rPr>
        <w:t>G83/2</w:t>
      </w:r>
      <w:r w:rsidR="00425DAC">
        <w:rPr>
          <w:b/>
        </w:rPr>
        <w:t>-1</w:t>
      </w:r>
    </w:p>
    <w:p w14:paraId="6E8611F1" w14:textId="77777777" w:rsidR="00314B36" w:rsidRPr="0076424C" w:rsidRDefault="00314B36">
      <w:pPr>
        <w:pStyle w:val="BodyText"/>
        <w:keepLines w:val="0"/>
        <w:tabs>
          <w:tab w:val="left" w:pos="685"/>
          <w:tab w:val="right" w:pos="10032"/>
        </w:tabs>
        <w:spacing w:after="200" w:line="240" w:lineRule="atLeast"/>
        <w:ind w:left="686" w:hanging="686"/>
      </w:pPr>
      <w:r w:rsidRPr="0076424C">
        <w:tab/>
      </w:r>
      <w:bookmarkStart w:id="316" w:name="_Hlt51654938"/>
      <w:r w:rsidR="004C1231" w:rsidRPr="0076424C">
        <w:t>Recommendations For The Connection of Type Tested Small-Scale Embedded</w:t>
      </w:r>
      <w:r w:rsidRPr="0076424C">
        <w:t xml:space="preserve"> Generators (Up To 16 A Per Phase) In Parallel With Public Low-Voltage Distribution Networks.</w:t>
      </w:r>
      <w:bookmarkEnd w:id="316"/>
    </w:p>
    <w:p w14:paraId="762A7E80" w14:textId="55563439" w:rsidR="0059239F" w:rsidRPr="0076424C" w:rsidRDefault="0059239F" w:rsidP="0059239F">
      <w:pPr>
        <w:pStyle w:val="BodyText"/>
        <w:keepLines w:val="0"/>
        <w:tabs>
          <w:tab w:val="left" w:pos="709"/>
          <w:tab w:val="left" w:pos="948"/>
          <w:tab w:val="right" w:pos="10032"/>
        </w:tabs>
        <w:spacing w:after="80" w:line="240" w:lineRule="atLeast"/>
        <w:ind w:left="685" w:hanging="685"/>
      </w:pPr>
      <w:r>
        <w:t>1</w:t>
      </w:r>
      <w:r w:rsidR="009452DF">
        <w:t>2</w:t>
      </w:r>
      <w:r w:rsidRPr="0076424C">
        <w:tab/>
      </w:r>
      <w:r w:rsidRPr="0076424C">
        <w:rPr>
          <w:b/>
        </w:rPr>
        <w:t xml:space="preserve">Engineering Recommendation </w:t>
      </w:r>
      <w:r>
        <w:rPr>
          <w:b/>
        </w:rPr>
        <w:t>G98</w:t>
      </w:r>
    </w:p>
    <w:p w14:paraId="5743E052" w14:textId="49AF80B4" w:rsidR="0059239F" w:rsidRDefault="0059239F" w:rsidP="0059239F">
      <w:pPr>
        <w:pStyle w:val="BodyText"/>
        <w:keepLines w:val="0"/>
        <w:tabs>
          <w:tab w:val="left" w:pos="709"/>
          <w:tab w:val="left" w:pos="948"/>
          <w:tab w:val="right" w:pos="10032"/>
        </w:tabs>
        <w:spacing w:after="200" w:line="240" w:lineRule="atLeast"/>
        <w:ind w:left="686" w:hanging="686"/>
      </w:pPr>
      <w:r w:rsidRPr="0076424C">
        <w:tab/>
      </w:r>
      <w:r>
        <w:t>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sidR="00DE5F7F">
        <w:rPr>
          <w:rFonts w:eastAsia="Batang"/>
          <w:szCs w:val="22"/>
          <w:lang w:eastAsia="en-GB"/>
        </w:rPr>
        <w:t>17 May 2019</w:t>
      </w:r>
      <w:r>
        <w:tab/>
      </w:r>
    </w:p>
    <w:p w14:paraId="62019250" w14:textId="5F06B1DE" w:rsidR="0059239F" w:rsidRPr="0076424C" w:rsidRDefault="0059239F" w:rsidP="0059239F">
      <w:pPr>
        <w:pStyle w:val="BodyText"/>
        <w:keepLines w:val="0"/>
        <w:tabs>
          <w:tab w:val="left" w:pos="709"/>
          <w:tab w:val="left" w:pos="948"/>
          <w:tab w:val="right" w:pos="10032"/>
        </w:tabs>
        <w:spacing w:after="200" w:line="240" w:lineRule="atLeast"/>
        <w:ind w:left="686" w:hanging="686"/>
      </w:pPr>
      <w:r>
        <w:t>1</w:t>
      </w:r>
      <w:r w:rsidR="009452DF">
        <w:t>3</w:t>
      </w:r>
      <w:r w:rsidRPr="0076424C">
        <w:tab/>
      </w:r>
      <w:r w:rsidRPr="0076424C">
        <w:rPr>
          <w:b/>
        </w:rPr>
        <w:t xml:space="preserve">Engineering Recommendation </w:t>
      </w:r>
      <w:r>
        <w:rPr>
          <w:b/>
        </w:rPr>
        <w:t>G99</w:t>
      </w:r>
    </w:p>
    <w:p w14:paraId="7156EFCF" w14:textId="4FABFEC6" w:rsidR="0059239F" w:rsidRDefault="0059239F" w:rsidP="0059239F">
      <w:pPr>
        <w:pStyle w:val="BodyText"/>
        <w:keepLines w:val="0"/>
        <w:tabs>
          <w:tab w:val="left" w:pos="709"/>
          <w:tab w:val="left" w:pos="948"/>
          <w:tab w:val="right" w:pos="10032"/>
        </w:tabs>
        <w:spacing w:after="200" w:line="240" w:lineRule="atLeast"/>
        <w:ind w:left="686" w:hanging="686"/>
      </w:pPr>
      <w:bookmarkStart w:id="317" w:name="_Hlk498235776"/>
      <w:r>
        <w:tab/>
        <w:t xml:space="preserve">Requirements </w:t>
      </w:r>
      <w:r w:rsidRPr="0076424C">
        <w:t xml:space="preserve">for the connection of </w:t>
      </w:r>
      <w:r>
        <w:t>generating equipment in parallel with</w:t>
      </w:r>
      <w:r w:rsidRPr="0076424C">
        <w:t xml:space="preserve"> </w:t>
      </w:r>
      <w:r>
        <w:t xml:space="preserve">public distribution networks on or after </w:t>
      </w:r>
      <w:r w:rsidR="00DE5F7F">
        <w:rPr>
          <w:rFonts w:eastAsia="Batang"/>
          <w:szCs w:val="22"/>
          <w:lang w:eastAsia="en-GB"/>
        </w:rPr>
        <w:t>17 May 2019</w:t>
      </w:r>
      <w:bookmarkEnd w:id="317"/>
    </w:p>
    <w:p w14:paraId="6E8611F2" w14:textId="77777777" w:rsidR="00314B36" w:rsidRPr="0076424C" w:rsidRDefault="00314B36">
      <w:pPr>
        <w:pStyle w:val="BodyText"/>
        <w:keepLines w:val="0"/>
        <w:tabs>
          <w:tab w:val="left" w:pos="685"/>
          <w:tab w:val="right" w:pos="10032"/>
        </w:tabs>
        <w:spacing w:after="200" w:line="240" w:lineRule="atLeast"/>
        <w:ind w:left="686" w:hanging="686"/>
      </w:pPr>
    </w:p>
    <w:p w14:paraId="6E8611F3" w14:textId="77777777" w:rsidR="00314B36" w:rsidRPr="0076424C" w:rsidRDefault="00314B36">
      <w:pPr>
        <w:keepLines w:val="0"/>
        <w:widowControl w:val="0"/>
        <w:ind w:left="721"/>
      </w:pPr>
    </w:p>
    <w:p w14:paraId="6E8611F4" w14:textId="77777777" w:rsidR="00314B36" w:rsidRPr="0076424C" w:rsidRDefault="00314B36">
      <w:pPr>
        <w:ind w:left="720"/>
      </w:pPr>
    </w:p>
    <w:p w14:paraId="6E8611F5" w14:textId="77777777" w:rsidR="00314B36" w:rsidRPr="0076424C" w:rsidRDefault="00314B36">
      <w:pPr>
        <w:ind w:left="720"/>
        <w:sectPr w:rsidR="00314B36" w:rsidRPr="0076424C">
          <w:headerReference w:type="even" r:id="rId30"/>
          <w:headerReference w:type="default" r:id="rId31"/>
          <w:headerReference w:type="first" r:id="rId32"/>
          <w:pgSz w:w="11907" w:h="16840" w:code="9"/>
          <w:pgMar w:top="1134" w:right="1134" w:bottom="1134" w:left="1418" w:header="567" w:footer="340" w:gutter="0"/>
          <w:cols w:space="720"/>
          <w:noEndnote/>
          <w:titlePg/>
        </w:sectPr>
      </w:pPr>
    </w:p>
    <w:p w14:paraId="6E8611F6" w14:textId="77777777" w:rsidR="00314B36" w:rsidRPr="0076424C" w:rsidRDefault="00314B36">
      <w:pPr>
        <w:keepLines w:val="0"/>
        <w:widowControl w:val="0"/>
        <w:ind w:left="721"/>
      </w:pPr>
    </w:p>
    <w:p w14:paraId="6E8611F7" w14:textId="77777777" w:rsidR="00314B36" w:rsidRPr="0076424C" w:rsidRDefault="00314B36">
      <w:pPr>
        <w:keepLines w:val="0"/>
        <w:widowControl w:val="0"/>
        <w:ind w:left="721"/>
      </w:pPr>
    </w:p>
    <w:p w14:paraId="6E8611F8" w14:textId="77777777" w:rsidR="00314B36" w:rsidRPr="0076424C" w:rsidRDefault="00314B36">
      <w:pPr>
        <w:keepLines w:val="0"/>
        <w:widowControl w:val="0"/>
        <w:ind w:left="721"/>
      </w:pPr>
    </w:p>
    <w:p w14:paraId="6E8611F9" w14:textId="77777777" w:rsidR="00314B36" w:rsidRPr="0076424C" w:rsidRDefault="00314B36">
      <w:pPr>
        <w:ind w:left="720"/>
      </w:pPr>
    </w:p>
    <w:p w14:paraId="6E8611FA" w14:textId="77777777" w:rsidR="00314B36" w:rsidRPr="0076424C" w:rsidRDefault="00314B36">
      <w:pPr>
        <w:ind w:left="720"/>
      </w:pPr>
    </w:p>
    <w:p w14:paraId="6E8611FB" w14:textId="77777777" w:rsidR="00314B36" w:rsidRPr="006C7693" w:rsidRDefault="00314B36">
      <w:pPr>
        <w:pStyle w:val="Header"/>
        <w:jc w:val="center"/>
        <w:rPr>
          <w:rFonts w:ascii="Times New Roman" w:hAnsi="Times New Roman"/>
          <w:lang w:val="fr-FR"/>
        </w:rPr>
      </w:pPr>
      <w:r w:rsidRPr="006C7693">
        <w:rPr>
          <w:rFonts w:ascii="Times New Roman" w:hAnsi="Times New Roman"/>
          <w:lang w:val="fr-FR"/>
        </w:rPr>
        <w:t>dISTRIBUTION cODE INTRODUCTION (</w:t>
      </w:r>
      <w:smartTag w:uri="urn:schemas-microsoft-com:office:smarttags" w:element="stockticker">
        <w:r w:rsidRPr="006C7693">
          <w:rPr>
            <w:rFonts w:ascii="Times New Roman" w:hAnsi="Times New Roman"/>
            <w:lang w:val="fr-FR"/>
          </w:rPr>
          <w:t>din</w:t>
        </w:r>
      </w:smartTag>
      <w:r w:rsidRPr="006C7693">
        <w:rPr>
          <w:rFonts w:ascii="Times New Roman" w:hAnsi="Times New Roman"/>
          <w:lang w:val="fr-FR"/>
        </w:rPr>
        <w:t>)</w:t>
      </w:r>
    </w:p>
    <w:p w14:paraId="6E8611FC" w14:textId="77777777" w:rsidR="00314B36" w:rsidRPr="0076424C" w:rsidRDefault="00314B36">
      <w:pPr>
        <w:ind w:left="0" w:firstLine="0"/>
        <w:rPr>
          <w:lang w:val="fr-FR"/>
        </w:rPr>
        <w:sectPr w:rsidR="00314B36" w:rsidRPr="0076424C">
          <w:headerReference w:type="even" r:id="rId33"/>
          <w:headerReference w:type="default" r:id="rId34"/>
          <w:headerReference w:type="first" r:id="rId35"/>
          <w:pgSz w:w="11907" w:h="16840" w:code="9"/>
          <w:pgMar w:top="1134" w:right="1134" w:bottom="1134" w:left="1418" w:header="567" w:footer="340" w:gutter="0"/>
          <w:cols w:space="720"/>
          <w:noEndnote/>
        </w:sectPr>
      </w:pPr>
    </w:p>
    <w:p w14:paraId="6E8611FD" w14:textId="77777777" w:rsidR="00314B36" w:rsidRPr="0076424C" w:rsidRDefault="00314B36">
      <w:pPr>
        <w:pStyle w:val="Heading1"/>
        <w:rPr>
          <w:lang w:val="fr-FR"/>
        </w:rPr>
      </w:pPr>
      <w:bookmarkStart w:id="318" w:name="_Toc501209732"/>
      <w:smartTag w:uri="urn:schemas-microsoft-com:office:smarttags" w:element="stockticker">
        <w:r w:rsidRPr="0076424C">
          <w:rPr>
            <w:lang w:val="fr-FR"/>
          </w:rPr>
          <w:lastRenderedPageBreak/>
          <w:t>DIn</w:t>
        </w:r>
      </w:smartTag>
      <w:r w:rsidRPr="0076424C">
        <w:rPr>
          <w:lang w:val="fr-FR"/>
        </w:rPr>
        <w:t>1</w:t>
      </w:r>
      <w:r w:rsidRPr="0076424C">
        <w:rPr>
          <w:lang w:val="fr-FR"/>
        </w:rPr>
        <w:tab/>
        <w:t>INTERPRETATION</w:t>
      </w:r>
      <w:bookmarkEnd w:id="318"/>
    </w:p>
    <w:p w14:paraId="6E8611FE" w14:textId="3F5095D8" w:rsidR="00314B36" w:rsidRPr="0076424C" w:rsidRDefault="00314B36">
      <w:pPr>
        <w:rPr>
          <w:sz w:val="22"/>
        </w:rPr>
      </w:pPr>
      <w:smartTag w:uri="urn:schemas-microsoft-com:office:smarttags" w:element="stockticker">
        <w:r w:rsidRPr="0076424C">
          <w:t>DIN</w:t>
        </w:r>
      </w:smartTag>
      <w:r w:rsidRPr="0076424C">
        <w:t>1.1</w:t>
      </w:r>
      <w:r w:rsidRPr="0076424C">
        <w:tab/>
      </w:r>
      <w:r w:rsidRPr="0076424C">
        <w:rPr>
          <w:sz w:val="22"/>
        </w:rPr>
        <w:t xml:space="preserve">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2"/>
        </w:rPr>
        <w:t xml:space="preserve"> has been prepared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z w:val="22"/>
        </w:rPr>
        <w:t>s</w:t>
      </w:r>
      <w:r w:rsidRPr="0076424C">
        <w:rPr>
          <w:sz w:val="22"/>
        </w:rPr>
        <w:t xml:space="preserve">.  Words and expressions printed in bold type are listed in 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rPr>
          <w:b/>
          <w:sz w:val="22"/>
        </w:rPr>
        <w:t>.</w:t>
      </w:r>
    </w:p>
    <w:p w14:paraId="6E8611FF" w14:textId="28010BD0" w:rsidR="00314B36" w:rsidRPr="0076424C" w:rsidRDefault="00314B36">
      <w:smartTag w:uri="urn:schemas-microsoft-com:office:smarttags" w:element="stockticker">
        <w:r w:rsidRPr="0076424C">
          <w:t>DIN</w:t>
        </w:r>
      </w:smartTag>
      <w:r w:rsidRPr="0076424C">
        <w:t>1.2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unless indicated otherwise, shall be construed as acting in its </w:t>
      </w:r>
      <w:r w:rsidR="008572B5">
        <w:fldChar w:fldCharType="begin"/>
      </w:r>
      <w:r w:rsidR="008572B5">
        <w:instrText xml:space="preserve"> REF DistributionBusiness \h  \* MERGEFORMAT </w:instrText>
      </w:r>
      <w:r w:rsidR="008572B5">
        <w:fldChar w:fldCharType="separate"/>
      </w:r>
      <w:r w:rsidR="0011775B" w:rsidRPr="0076424C">
        <w:rPr>
          <w:b/>
        </w:rPr>
        <w:t>Distribution Business</w:t>
      </w:r>
      <w:r w:rsidR="008572B5">
        <w:fldChar w:fldCharType="end"/>
      </w:r>
      <w:r w:rsidRPr="0076424C">
        <w:t xml:space="preserve"> capacity</w:t>
      </w:r>
      <w:r w:rsidRPr="0076424C">
        <w:rPr>
          <w:b/>
        </w:rPr>
        <w:t>.</w:t>
      </w:r>
      <w:r w:rsidRPr="0076424C">
        <w:t xml:space="preserve"> </w:t>
      </w:r>
    </w:p>
    <w:p w14:paraId="6E861200" w14:textId="39566E05" w:rsidR="00314B36" w:rsidRPr="0076424C" w:rsidRDefault="00314B36">
      <w:pPr>
        <w:pStyle w:val="Heading1"/>
      </w:pPr>
      <w:bookmarkStart w:id="319" w:name="_Hlt1806640"/>
      <w:bookmarkStart w:id="320" w:name="_Toc501209733"/>
      <w:bookmarkEnd w:id="319"/>
      <w:smartTag w:uri="urn:schemas-microsoft-com:office:smarttags" w:element="stockticker">
        <w:r w:rsidRPr="0076424C">
          <w:t>DIn</w:t>
        </w:r>
      </w:smartTag>
      <w:r w:rsidRPr="0076424C">
        <w:t>2</w:t>
      </w:r>
      <w:r w:rsidRPr="0076424C">
        <w:tab/>
      </w:r>
      <w:r w:rsidR="008572B5">
        <w:fldChar w:fldCharType="begin"/>
      </w:r>
      <w:r w:rsidR="008572B5">
        <w:instrText xml:space="preserve"> REF DistributionLicence \h  \* MERGEFORMAT </w:instrText>
      </w:r>
      <w:r w:rsidR="008572B5">
        <w:fldChar w:fldCharType="separate"/>
      </w:r>
      <w:r w:rsidR="0011775B" w:rsidRPr="0076424C">
        <w:t>Distribution Licence</w:t>
      </w:r>
      <w:r w:rsidR="008572B5">
        <w:fldChar w:fldCharType="end"/>
      </w:r>
      <w:r w:rsidRPr="0076424C">
        <w:t xml:space="preserve"> DUTY</w:t>
      </w:r>
      <w:bookmarkEnd w:id="320"/>
    </w:p>
    <w:p w14:paraId="6E861201" w14:textId="6B07A891" w:rsidR="00314B36" w:rsidRPr="0076424C" w:rsidRDefault="00314B36">
      <w:smartTag w:uri="urn:schemas-microsoft-com:office:smarttags" w:element="stockticker">
        <w:r w:rsidRPr="0076424C">
          <w:t>DIN</w:t>
        </w:r>
      </w:smartTag>
      <w:r w:rsidRPr="0076424C">
        <w:t>2.1</w:t>
      </w:r>
      <w:r w:rsidRPr="0076424C">
        <w:tab/>
        <w:t xml:space="preserve">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(Condition </w:t>
      </w:r>
      <w:r w:rsidR="00E7412A" w:rsidRPr="0076424C">
        <w:t>21</w:t>
      </w:r>
      <w:r w:rsidRPr="0076424C">
        <w:t>) requires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in consultation with </w:t>
      </w:r>
      <w:r w:rsidR="008572B5">
        <w:fldChar w:fldCharType="begin"/>
      </w:r>
      <w:r w:rsidR="008572B5">
        <w:instrText xml:space="preserve"> REF AEO \h  \* MERGEFORMAT </w:instrText>
      </w:r>
      <w:r w:rsidR="008572B5">
        <w:fldChar w:fldCharType="separate"/>
      </w:r>
      <w:r w:rsidR="0011775B" w:rsidRPr="0076424C">
        <w:rPr>
          <w:b/>
        </w:rPr>
        <w:t>Authorised Electricity Operator</w:t>
      </w:r>
      <w:r w:rsidR="008572B5">
        <w:fldChar w:fldCharType="end"/>
      </w:r>
      <w:r w:rsidRPr="0076424C">
        <w:rPr>
          <w:b/>
        </w:rPr>
        <w:t>s</w:t>
      </w:r>
      <w:r w:rsidRPr="0076424C">
        <w:t xml:space="preserve"> liable to be materially affected thereby to prepare and at all times have in force and implement and comply with a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which:</w:t>
      </w:r>
    </w:p>
    <w:p w14:paraId="6E861202" w14:textId="1E1423EF" w:rsidR="00314B36" w:rsidRPr="0076424C" w:rsidRDefault="00314B36">
      <w:pPr>
        <w:pStyle w:val="Indent1"/>
      </w:pPr>
      <w:r w:rsidRPr="0076424C">
        <w:t>(a)</w:t>
      </w:r>
      <w:r w:rsidRPr="0076424C">
        <w:tab/>
        <w:t xml:space="preserve">Covers all material technical aspects relating to connections to and the operation and use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and the operation of electric lines and electrical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connected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The </w:t>
      </w:r>
      <w:r w:rsidRPr="0076424C">
        <w:rPr>
          <w:b/>
        </w:rPr>
        <w:t>Distribution</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any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t xml:space="preserve"> shall comply with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at the point of connection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w:t>
      </w:r>
    </w:p>
    <w:p w14:paraId="6E861203" w14:textId="77777777" w:rsidR="00314B36" w:rsidRPr="0076424C" w:rsidRDefault="00314B36">
      <w:pPr>
        <w:pStyle w:val="Indent1"/>
      </w:pPr>
      <w:r w:rsidRPr="0076424C">
        <w:t>(b)</w:t>
      </w:r>
      <w:r w:rsidRPr="0076424C">
        <w:tab/>
        <w:t>Is designed so as to:</w:t>
      </w:r>
    </w:p>
    <w:p w14:paraId="6E861204" w14:textId="2806764D" w:rsidR="00314B36" w:rsidRPr="0076424C" w:rsidRDefault="00314B36" w:rsidP="00EF446E">
      <w:pPr>
        <w:pStyle w:val="Indent2"/>
      </w:pPr>
      <w:r w:rsidRPr="0076424C">
        <w:t>(i)</w:t>
      </w:r>
      <w:r w:rsidRPr="0076424C">
        <w:tab/>
        <w:t xml:space="preserve">Permit the development, maintenance, and operation of an efficient, coordinated and economical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for the distribution of electricity.</w:t>
      </w:r>
    </w:p>
    <w:p w14:paraId="6E861205" w14:textId="77777777" w:rsidR="007D7935" w:rsidRPr="0076424C" w:rsidRDefault="00314B36" w:rsidP="00EF446E">
      <w:pPr>
        <w:pStyle w:val="Indent2"/>
      </w:pPr>
      <w:r w:rsidRPr="0076424C">
        <w:t>(ii)</w:t>
      </w:r>
      <w:r w:rsidRPr="0076424C">
        <w:tab/>
        <w:t>Facilitate competition in the generation and supply of electricity.</w:t>
      </w:r>
    </w:p>
    <w:p w14:paraId="6E861206" w14:textId="0174A717" w:rsidR="009D20AA" w:rsidRPr="00EF446E" w:rsidRDefault="009D20AA" w:rsidP="00EF446E">
      <w:pPr>
        <w:keepLines w:val="0"/>
        <w:autoSpaceDE w:val="0"/>
        <w:autoSpaceDN w:val="0"/>
        <w:adjustRightInd w:val="0"/>
        <w:spacing w:after="220"/>
        <w:ind w:left="2268" w:hanging="425"/>
        <w:rPr>
          <w:szCs w:val="24"/>
          <w:lang w:eastAsia="en-GB"/>
        </w:rPr>
      </w:pPr>
      <w:r w:rsidRPr="0076424C">
        <w:rPr>
          <w:sz w:val="22"/>
          <w:szCs w:val="22"/>
          <w:lang w:eastAsia="en-GB"/>
        </w:rPr>
        <w:t>(iii)</w:t>
      </w:r>
      <w:r w:rsidRPr="0076424C">
        <w:rPr>
          <w:sz w:val="22"/>
          <w:szCs w:val="22"/>
          <w:lang w:eastAsia="en-GB"/>
        </w:rPr>
        <w:tab/>
      </w:r>
      <w:r w:rsidRPr="00EF446E">
        <w:rPr>
          <w:szCs w:val="24"/>
          <w:lang w:eastAsia="en-GB"/>
        </w:rPr>
        <w:t xml:space="preserve">Efficiently discharge the obligations imposed upon </w:t>
      </w:r>
      <w:r w:rsidRPr="00EF446E">
        <w:rPr>
          <w:b/>
          <w:bCs/>
          <w:szCs w:val="24"/>
          <w:lang w:eastAsia="en-GB"/>
        </w:rPr>
        <w:t xml:space="preserve">DNOs </w:t>
      </w:r>
      <w:r w:rsidRPr="00EF446E">
        <w:rPr>
          <w:szCs w:val="24"/>
          <w:lang w:eastAsia="en-GB"/>
        </w:rPr>
        <w:t xml:space="preserve">by the </w:t>
      </w:r>
      <w:r w:rsidRPr="00EF446E">
        <w:rPr>
          <w:b/>
          <w:bCs/>
          <w:szCs w:val="24"/>
          <w:lang w:eastAsia="en-GB"/>
        </w:rPr>
        <w:t xml:space="preserve">Distribution Licence </w:t>
      </w:r>
      <w:r w:rsidRPr="00EF446E">
        <w:rPr>
          <w:szCs w:val="24"/>
          <w:lang w:eastAsia="en-GB"/>
        </w:rPr>
        <w:t xml:space="preserve">and comply with the </w:t>
      </w:r>
      <w:r w:rsidRPr="00EF446E">
        <w:rPr>
          <w:bCs/>
          <w:szCs w:val="24"/>
          <w:lang w:eastAsia="en-GB"/>
        </w:rPr>
        <w:t xml:space="preserve">Regulation (where Regulation has the meaning defined in the </w:t>
      </w:r>
      <w:r w:rsidR="008572B5" w:rsidRPr="00EF446E">
        <w:rPr>
          <w:szCs w:val="24"/>
        </w:rPr>
        <w:fldChar w:fldCharType="begin"/>
      </w:r>
      <w:r w:rsidR="008572B5" w:rsidRPr="00EF446E">
        <w:rPr>
          <w:szCs w:val="24"/>
        </w:rPr>
        <w:instrText xml:space="preserve"> REF DistributionLicence \h  \* MERGEFORMAT </w:instrText>
      </w:r>
      <w:r w:rsidR="008572B5" w:rsidRPr="00EF446E">
        <w:rPr>
          <w:szCs w:val="24"/>
        </w:rPr>
      </w:r>
      <w:r w:rsidR="008572B5" w:rsidRPr="00EF446E">
        <w:rPr>
          <w:szCs w:val="24"/>
        </w:rPr>
        <w:fldChar w:fldCharType="separate"/>
      </w:r>
      <w:r w:rsidR="0011775B" w:rsidRPr="0011775B">
        <w:rPr>
          <w:b/>
          <w:szCs w:val="24"/>
        </w:rPr>
        <w:t>Distribution Licence</w:t>
      </w:r>
      <w:r w:rsidR="008572B5" w:rsidRPr="00EF446E">
        <w:rPr>
          <w:szCs w:val="24"/>
        </w:rPr>
        <w:fldChar w:fldCharType="end"/>
      </w:r>
      <w:r w:rsidRPr="00EF446E">
        <w:rPr>
          <w:bCs/>
          <w:szCs w:val="24"/>
          <w:lang w:eastAsia="en-GB"/>
        </w:rPr>
        <w:t>)</w:t>
      </w:r>
      <w:r w:rsidRPr="00EF446E">
        <w:rPr>
          <w:b/>
          <w:bCs/>
          <w:szCs w:val="24"/>
          <w:lang w:eastAsia="en-GB"/>
        </w:rPr>
        <w:t xml:space="preserve"> </w:t>
      </w:r>
      <w:r w:rsidRPr="00EF446E">
        <w:rPr>
          <w:szCs w:val="24"/>
          <w:lang w:eastAsia="en-GB"/>
        </w:rPr>
        <w:t>and any relevant legally binding decision of the European Commission and/or Agency for the Co-operation of Energy Regulators.</w:t>
      </w:r>
    </w:p>
    <w:p w14:paraId="6E861207" w14:textId="77777777" w:rsidR="008572B5" w:rsidRPr="008572B5" w:rsidRDefault="008572B5" w:rsidP="00EF446E">
      <w:pPr>
        <w:keepLines w:val="0"/>
        <w:autoSpaceDE w:val="0"/>
        <w:autoSpaceDN w:val="0"/>
        <w:adjustRightInd w:val="0"/>
        <w:spacing w:after="220"/>
        <w:ind w:left="2268" w:hanging="425"/>
        <w:rPr>
          <w:b/>
        </w:rPr>
      </w:pPr>
      <w:r>
        <w:rPr>
          <w:sz w:val="22"/>
          <w:szCs w:val="22"/>
          <w:lang w:eastAsia="en-GB"/>
        </w:rPr>
        <w:t xml:space="preserve">(iv) </w:t>
      </w:r>
      <w:r w:rsidRPr="00EF446E">
        <w:rPr>
          <w:szCs w:val="24"/>
          <w:lang w:eastAsia="en-GB"/>
        </w:rPr>
        <w:t xml:space="preserve">Promote efficiency in the implementation and administration of the </w:t>
      </w:r>
      <w:r w:rsidRPr="00EF446E">
        <w:rPr>
          <w:b/>
          <w:szCs w:val="24"/>
          <w:lang w:eastAsia="en-GB"/>
        </w:rPr>
        <w:t>Distribution Code.</w:t>
      </w:r>
    </w:p>
    <w:p w14:paraId="6E861208" w14:textId="5B60BE63" w:rsidR="00314B36" w:rsidRPr="0076424C" w:rsidRDefault="00314B36">
      <w:smartTag w:uri="urn:schemas-microsoft-com:office:smarttags" w:element="stockticker">
        <w:r w:rsidRPr="0076424C">
          <w:t>DIN</w:t>
        </w:r>
      </w:smartTag>
      <w:r w:rsidRPr="0076424C">
        <w:t>2.2</w:t>
      </w:r>
      <w:r w:rsidRPr="0076424C">
        <w:tab/>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is in the same form for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same category.  In drawing up and implementing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r w:rsidRPr="0076424C">
        <w:t xml:space="preserve"> the</w:t>
      </w:r>
      <w:r w:rsidRPr="0076424C">
        <w:rPr>
          <w:b/>
        </w:rPr>
        <w:t xml:space="preserv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requires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shall not discriminate against or prefer:</w:t>
      </w:r>
    </w:p>
    <w:p w14:paraId="6E861209" w14:textId="77777777" w:rsidR="00314B36" w:rsidRPr="0076424C" w:rsidRDefault="00314B36">
      <w:pPr>
        <w:pStyle w:val="Indent1"/>
      </w:pPr>
      <w:r w:rsidRPr="0076424C">
        <w:t>(a)</w:t>
      </w:r>
      <w:r w:rsidRPr="0076424C">
        <w:tab/>
        <w:t xml:space="preserve">any one or any group of persons, or </w:t>
      </w:r>
    </w:p>
    <w:p w14:paraId="6E86120A" w14:textId="34521810" w:rsidR="00314B36" w:rsidRPr="0076424C" w:rsidRDefault="00314B36">
      <w:pPr>
        <w:pStyle w:val="Indent1"/>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in the conduct of any business other than the </w:t>
      </w:r>
      <w:r w:rsidR="008572B5">
        <w:fldChar w:fldCharType="begin"/>
      </w:r>
      <w:r w:rsidR="008572B5">
        <w:instrText xml:space="preserve"> REF DistributionBusiness \h  \* MERGEFORMAT </w:instrText>
      </w:r>
      <w:r w:rsidR="008572B5">
        <w:fldChar w:fldCharType="separate"/>
      </w:r>
      <w:r w:rsidR="0011775B" w:rsidRPr="0076424C">
        <w:rPr>
          <w:b/>
        </w:rPr>
        <w:t>Distribution Business</w:t>
      </w:r>
      <w:r w:rsidR="008572B5">
        <w:fldChar w:fldCharType="end"/>
      </w:r>
      <w:r w:rsidRPr="0076424C">
        <w:t>, in favour of or against any one other or any other group of persons.</w:t>
      </w:r>
    </w:p>
    <w:p w14:paraId="6E86120B" w14:textId="476730AB" w:rsidR="00314B36" w:rsidRDefault="00314B36">
      <w:pPr>
        <w:rPr>
          <w:b/>
        </w:rPr>
      </w:pPr>
      <w:smartTag w:uri="urn:schemas-microsoft-com:office:smarttags" w:element="stockticker">
        <w:r w:rsidRPr="0076424C">
          <w:t>DIN</w:t>
        </w:r>
      </w:smartTag>
      <w:r w:rsidRPr="0076424C">
        <w:t>2.3</w:t>
      </w:r>
      <w:r w:rsidRPr="0076424C">
        <w:tab/>
        <w:t xml:space="preserve">It is also a requirement of the </w:t>
      </w:r>
      <w:bookmarkStart w:id="321" w:name="_Hlt2484422"/>
      <w:bookmarkEnd w:id="321"/>
      <w:r w:rsidR="00786E2C" w:rsidRPr="0076424C">
        <w:fldChar w:fldCharType="begin"/>
      </w:r>
      <w:r w:rsidRPr="0076424C">
        <w:instrText xml:space="preserve"> REF DistributionLicence \h </w:instrText>
      </w:r>
      <w:r w:rsidR="00287BD3" w:rsidRPr="0076424C">
        <w:instrText xml:space="preserve"> \* MERGEFORMAT </w:instrText>
      </w:r>
      <w:r w:rsidR="00786E2C" w:rsidRPr="0076424C">
        <w:fldChar w:fldCharType="separate"/>
      </w:r>
      <w:r w:rsidR="0011775B" w:rsidRPr="0076424C">
        <w:rPr>
          <w:b/>
        </w:rPr>
        <w:t>Distribution Licence</w:t>
      </w:r>
      <w:r w:rsidR="00786E2C" w:rsidRPr="0076424C">
        <w:fldChar w:fldCharType="end"/>
      </w:r>
      <w:r w:rsidRPr="0076424C">
        <w:t xml:space="preserve"> that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comply with the provisions of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so far as applicable to the licensed business, and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is designed to ensure that these obligations can be met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p>
    <w:p w14:paraId="6E86120C" w14:textId="77777777" w:rsidR="008572B5" w:rsidRPr="0076424C" w:rsidRDefault="008572B5"/>
    <w:p w14:paraId="6E86120D" w14:textId="77777777" w:rsidR="00314B36" w:rsidRPr="0076424C" w:rsidRDefault="00314B36">
      <w:pPr>
        <w:pStyle w:val="Heading1"/>
      </w:pPr>
      <w:bookmarkStart w:id="322" w:name="_Toc501209734"/>
      <w:smartTag w:uri="urn:schemas-microsoft-com:office:smarttags" w:element="stockticker">
        <w:r w:rsidRPr="0076424C">
          <w:lastRenderedPageBreak/>
          <w:t>DIn</w:t>
        </w:r>
      </w:smartTag>
      <w:r w:rsidRPr="0076424C">
        <w:t>3</w:t>
      </w:r>
      <w:r w:rsidRPr="0076424C">
        <w:tab/>
        <w:t>SCOPE</w:t>
      </w:r>
      <w:bookmarkEnd w:id="322"/>
    </w:p>
    <w:p w14:paraId="6E86120E" w14:textId="6D42D460" w:rsidR="00FD6637" w:rsidRPr="0076424C" w:rsidRDefault="00314B36" w:rsidP="008572B5">
      <w:pPr>
        <w:ind w:firstLine="0"/>
      </w:pPr>
      <w:r w:rsidRPr="0076424C">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shall be complied with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by potential and existing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 xml:space="preserve"> and</w:t>
      </w:r>
      <w:r w:rsidRPr="0076424C">
        <w:rPr>
          <w:b/>
        </w:rPr>
        <w:t xml:space="preserve"> </w:t>
      </w:r>
      <w:bookmarkStart w:id="323" w:name="_Hlt40996913"/>
      <w:r w:rsidR="00786E2C" w:rsidRPr="0076424C">
        <w:rPr>
          <w:b/>
        </w:rPr>
        <w:fldChar w:fldCharType="begin"/>
      </w:r>
      <w:r w:rsidRPr="0076424C">
        <w:rPr>
          <w:b/>
        </w:rPr>
        <w:instrText xml:space="preserve"> REF Customer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Customer</w:t>
      </w:r>
      <w:r w:rsidR="00786E2C" w:rsidRPr="0076424C">
        <w:rPr>
          <w:b/>
        </w:rPr>
        <w:fldChar w:fldCharType="end"/>
      </w:r>
      <w:bookmarkEnd w:id="323"/>
      <w:r w:rsidRPr="0076424C">
        <w:rPr>
          <w:b/>
        </w:rPr>
        <w:t>s</w:t>
      </w:r>
      <w:r w:rsidRPr="0076424C">
        <w:t xml:space="preserve"> connected to or seeking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being referred to as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as expressly defined in the various parts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p w14:paraId="6E86120F" w14:textId="77777777" w:rsidR="00314B36" w:rsidRPr="0076424C" w:rsidRDefault="00314B36">
      <w:pPr>
        <w:pStyle w:val="Heading1"/>
      </w:pPr>
      <w:bookmarkStart w:id="324" w:name="_Toc501209735"/>
      <w:smartTag w:uri="urn:schemas-microsoft-com:office:smarttags" w:element="stockticker">
        <w:r w:rsidRPr="0076424C">
          <w:t>DIn</w:t>
        </w:r>
      </w:smartTag>
      <w:r w:rsidRPr="0076424C">
        <w:t>4</w:t>
      </w:r>
      <w:r w:rsidRPr="0076424C">
        <w:tab/>
        <w:t>GENERAL REQUIREMENTS</w:t>
      </w:r>
      <w:bookmarkEnd w:id="324"/>
    </w:p>
    <w:p w14:paraId="6E861210" w14:textId="7A7DE435" w:rsidR="00314B36" w:rsidRPr="0076424C" w:rsidRDefault="00314B36">
      <w:smartTag w:uri="urn:schemas-microsoft-com:office:smarttags" w:element="stockticker">
        <w:r w:rsidRPr="0076424C">
          <w:t>DIN</w:t>
        </w:r>
      </w:smartTag>
      <w:r w:rsidRPr="0076424C">
        <w:t>4.1</w:t>
      </w:r>
      <w:r w:rsidRPr="0076424C">
        <w:tab/>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cannot predict and address all possible operational situations.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must therefore understand and accept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in such unforeseen circumstances, will be required, in the course of the reasonable and prudent discharge of its responsibilities, to act in pursuance of any one or any combination of the following “General Requirements”:</w:t>
      </w:r>
    </w:p>
    <w:p w14:paraId="6E861211" w14:textId="47853AB1" w:rsidR="0012212A" w:rsidRPr="0076424C" w:rsidRDefault="00314B36">
      <w:pPr>
        <w:pStyle w:val="Indent1"/>
        <w:rPr>
          <w:b/>
          <w:bCs/>
          <w:szCs w:val="24"/>
          <w:lang w:eastAsia="en-GB"/>
        </w:rPr>
      </w:pPr>
      <w:r w:rsidRPr="0076424C">
        <w:t>(a)</w:t>
      </w:r>
      <w:r w:rsidRPr="0076424C">
        <w:tab/>
        <w:t>The need to preserve or restore the integrity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p>
    <w:p w14:paraId="6E861212" w14:textId="046635C1" w:rsidR="00314B36" w:rsidRPr="0076424C" w:rsidRDefault="00314B36">
      <w:pPr>
        <w:pStyle w:val="Indent1"/>
      </w:pPr>
      <w:r w:rsidRPr="0076424C">
        <w:t>(b)</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with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obligations.</w:t>
      </w:r>
    </w:p>
    <w:p w14:paraId="6E861213" w14:textId="5D0837B5" w:rsidR="00314B36" w:rsidRPr="0076424C" w:rsidRDefault="00314B36">
      <w:pPr>
        <w:pStyle w:val="Indent1"/>
      </w:pPr>
      <w:r w:rsidRPr="0076424C">
        <w:t>(c)</w:t>
      </w:r>
      <w:r w:rsidRPr="0076424C">
        <w:tab/>
        <w:t xml:space="preserve">The compliance by others with obligations imposed by Licences issued under the </w:t>
      </w:r>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r w:rsidRPr="0076424C">
        <w:rPr>
          <w:b/>
        </w:rPr>
        <w:t>.</w:t>
      </w:r>
    </w:p>
    <w:p w14:paraId="6E861214" w14:textId="31F64209" w:rsidR="00314B36" w:rsidRPr="0076424C" w:rsidRDefault="00760804">
      <w:pPr>
        <w:pStyle w:val="Indent1"/>
      </w:pPr>
      <w:r w:rsidRPr="0076424C">
        <w:t>(d)</w:t>
      </w:r>
      <w:r w:rsidRPr="0076424C">
        <w:tab/>
        <w:t>The avoidance of breakdown, separation or collapse (total or partial)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t xml:space="preserve"> or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w:t>
      </w:r>
    </w:p>
    <w:p w14:paraId="6E861215" w14:textId="77777777" w:rsidR="00314B36" w:rsidRPr="0076424C" w:rsidRDefault="00314B36">
      <w:pPr>
        <w:pStyle w:val="Indent1"/>
      </w:pPr>
      <w:r w:rsidRPr="0076424C">
        <w:t>(e)</w:t>
      </w:r>
      <w:r w:rsidRPr="0076424C">
        <w:tab/>
        <w:t>The preservation of safety under all circumstances, including the prevention of personal injury.</w:t>
      </w:r>
    </w:p>
    <w:p w14:paraId="6E861216" w14:textId="2ABFFB69" w:rsidR="00314B36" w:rsidRPr="0076424C" w:rsidRDefault="00314B36">
      <w:pPr>
        <w:pStyle w:val="Indent1"/>
      </w:pPr>
      <w:r w:rsidRPr="0076424C">
        <w:t>(f)</w:t>
      </w:r>
      <w:r w:rsidRPr="0076424C">
        <w:tab/>
        <w:t xml:space="preserve">The prevention of damage to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w:t>
      </w:r>
    </w:p>
    <w:p w14:paraId="6E861217" w14:textId="582518E4" w:rsidR="00314B36" w:rsidRPr="0076424C" w:rsidRDefault="00314B36">
      <w:pPr>
        <w:pStyle w:val="Indent1"/>
      </w:pPr>
      <w:r w:rsidRPr="0076424C">
        <w:t>(g)</w:t>
      </w:r>
      <w:r w:rsidRPr="0076424C">
        <w:tab/>
        <w:t xml:space="preserve">The achievement of objectives specifically identified in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p w14:paraId="6E861218" w14:textId="57C7FCCD" w:rsidR="00314B36" w:rsidRPr="0076424C" w:rsidRDefault="00314B36">
      <w:pPr>
        <w:pStyle w:val="Indent1"/>
      </w:pPr>
      <w:r w:rsidRPr="0076424C">
        <w:t>(h)</w:t>
      </w:r>
      <w:r w:rsidRPr="0076424C">
        <w:tab/>
        <w:t>The compliance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with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w:t>
      </w:r>
    </w:p>
    <w:p w14:paraId="6E861219" w14:textId="31CB4717" w:rsidR="00314B36" w:rsidRPr="0076424C" w:rsidRDefault="00314B36">
      <w:pPr>
        <w:pStyle w:val="Indent2"/>
      </w:pPr>
      <w:r w:rsidRPr="0076424C">
        <w:t>(i)</w:t>
      </w:r>
      <w:r w:rsidRPr="0076424C">
        <w:tab/>
        <w:t xml:space="preserve">In the absence of an applicable provision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or any of these General Requirements:</w:t>
      </w:r>
    </w:p>
    <w:p w14:paraId="6E86121A" w14:textId="4592A335" w:rsidR="00314B36" w:rsidRPr="0076424C" w:rsidRDefault="00314B36">
      <w:pPr>
        <w:pStyle w:val="Indent2"/>
      </w:pPr>
      <w:r w:rsidRPr="0076424C">
        <w:t>(i)</w:t>
      </w:r>
      <w:r w:rsidRPr="0076424C">
        <w:tab/>
        <w:t xml:space="preserve">The application of a policy aimed at the equitable sharing amongst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of any temporary restriction that might be necessary in exceptional circumstances, and</w:t>
      </w:r>
    </w:p>
    <w:p w14:paraId="6E86121B" w14:textId="77777777" w:rsidR="00314B36" w:rsidRPr="0076424C" w:rsidRDefault="00314B36">
      <w:pPr>
        <w:pStyle w:val="Indent2"/>
      </w:pPr>
      <w:r w:rsidRPr="0076424C">
        <w:t>(ii)</w:t>
      </w:r>
      <w:r w:rsidRPr="0076424C">
        <w:tab/>
        <w:t>The application of then current industry practice.</w:t>
      </w:r>
    </w:p>
    <w:p w14:paraId="6E86121C" w14:textId="366AD026" w:rsidR="00314B36" w:rsidRPr="0076424C" w:rsidRDefault="00314B36">
      <w:smartTag w:uri="urn:schemas-microsoft-com:office:smarttags" w:element="stockticker">
        <w:r w:rsidRPr="0076424C">
          <w:t>DIN</w:t>
        </w:r>
      </w:smartTag>
      <w:r w:rsidRPr="0076424C">
        <w:t>4.2</w:t>
      </w:r>
      <w:r w:rsidRPr="0076424C">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provide such reasonable co-operation and assistance as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may reasonably request in pursuance of the above General Requirements.</w:t>
      </w:r>
    </w:p>
    <w:p w14:paraId="6E86121D" w14:textId="77777777" w:rsidR="00314B36" w:rsidRPr="0076424C" w:rsidRDefault="00314B36">
      <w:pPr>
        <w:pStyle w:val="Heading1"/>
      </w:pPr>
      <w:bookmarkStart w:id="325" w:name="_Toc501209736"/>
      <w:smartTag w:uri="urn:schemas-microsoft-com:office:smarttags" w:element="stockticker">
        <w:r w:rsidRPr="0076424C">
          <w:t>DIn</w:t>
        </w:r>
      </w:smartTag>
      <w:r w:rsidRPr="0076424C">
        <w:t>5</w:t>
      </w:r>
      <w:r w:rsidRPr="0076424C">
        <w:tab/>
        <w:t>CODE RESPONSIBILITIES</w:t>
      </w:r>
      <w:bookmarkEnd w:id="325"/>
    </w:p>
    <w:p w14:paraId="6E86121E" w14:textId="0764CB24" w:rsidR="000F1240" w:rsidRPr="0076424C" w:rsidRDefault="00314B36" w:rsidP="000F1240">
      <w:pPr>
        <w:rPr>
          <w:b/>
        </w:rPr>
      </w:pPr>
      <w:smartTag w:uri="urn:schemas-microsoft-com:office:smarttags" w:element="stockticker">
        <w:r w:rsidRPr="0076424C">
          <w:t>DIN</w:t>
        </w:r>
      </w:smartTag>
      <w:r w:rsidRPr="0076424C">
        <w:t>5.1</w:t>
      </w:r>
      <w:r w:rsidRPr="0076424C">
        <w:tab/>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sets out procedures and principles governing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 xml:space="preserve">relationship with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21F" w14:textId="5438043B" w:rsidR="00314B36" w:rsidRPr="0076424C" w:rsidRDefault="00314B36" w:rsidP="000F1240">
      <w:r w:rsidRPr="0076424C">
        <w:lastRenderedPageBreak/>
        <w:t>DIN5.2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have a duty under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to provide such information and resources as are necessary to facilitate compliance with and implementation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can only plan and operate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provide information for the planning and operation of the</w:t>
      </w:r>
      <w:r w:rsidRPr="0076424C">
        <w:rPr>
          <w:b/>
        </w:rPr>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0F1240" w:rsidRPr="0076424C">
        <w:rPr>
          <w:szCs w:val="24"/>
          <w:lang w:eastAsia="en-GB"/>
        </w:rPr>
        <w:t>,</w:t>
      </w:r>
      <w:r w:rsidR="000F1240" w:rsidRPr="0076424C">
        <w:rPr>
          <w:b/>
        </w:rPr>
        <w:t xml:space="preserve"> </w:t>
      </w:r>
      <w:r w:rsidRPr="0076424C">
        <w:t xml:space="preserve">having regard to the requirements which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have informed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they wish to make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must be able to rely upon the information which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have supplied to it and will not be held responsible for any consequences which arise from its reasonable and prudent actions on the basis of such information supplied by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220" w14:textId="77777777" w:rsidR="00314B36" w:rsidRPr="0076424C" w:rsidRDefault="00314B36">
      <w:pPr>
        <w:pStyle w:val="Heading1"/>
      </w:pPr>
      <w:bookmarkStart w:id="326" w:name="_Toc501209737"/>
      <w:smartTag w:uri="urn:schemas-microsoft-com:office:smarttags" w:element="stockticker">
        <w:r w:rsidRPr="0076424C">
          <w:t>DIn</w:t>
        </w:r>
      </w:smartTag>
      <w:r w:rsidRPr="0076424C">
        <w:t>6</w:t>
      </w:r>
      <w:r w:rsidRPr="0076424C">
        <w:rPr>
          <w:b w:val="0"/>
        </w:rPr>
        <w:tab/>
      </w:r>
      <w:r w:rsidRPr="0076424C">
        <w:t>CONFIDENTIALITY</w:t>
      </w:r>
      <w:bookmarkEnd w:id="326"/>
    </w:p>
    <w:p w14:paraId="6E861221" w14:textId="11F3B1F6" w:rsidR="00314B36" w:rsidRPr="0076424C" w:rsidRDefault="00314B36">
      <w:r w:rsidRPr="0076424C">
        <w:rPr>
          <w:b/>
        </w:rPr>
        <w:tab/>
      </w:r>
      <w:r w:rsidRPr="0076424C">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contains procedures under which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DistributionBusiness \h  \* MERGEFORMAT </w:instrText>
      </w:r>
      <w:r w:rsidR="008572B5">
        <w:fldChar w:fldCharType="separate"/>
      </w:r>
      <w:r w:rsidR="0011775B" w:rsidRPr="0076424C">
        <w:rPr>
          <w:b/>
        </w:rPr>
        <w:t>Distribution Business</w:t>
      </w:r>
      <w:r w:rsidR="008572B5">
        <w:fldChar w:fldCharType="end"/>
      </w:r>
      <w:r w:rsidRPr="0076424C">
        <w:t>, in pursuance of its obligation as a</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receive information from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relating to the intentions of such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not, except in pursuance of specific requirements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disclose such information to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or other person without the prior written consent of the provider of the information, subject to the requirements of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(Condition 39).</w:t>
      </w:r>
    </w:p>
    <w:p w14:paraId="6E861222" w14:textId="77777777" w:rsidR="00314B36" w:rsidRPr="0076424C" w:rsidRDefault="00314B36">
      <w:pPr>
        <w:pStyle w:val="Heading1"/>
      </w:pPr>
      <w:bookmarkStart w:id="327" w:name="_Toc501209738"/>
      <w:smartTag w:uri="urn:schemas-microsoft-com:office:smarttags" w:element="stockticker">
        <w:r w:rsidRPr="0076424C">
          <w:t>DIn</w:t>
        </w:r>
      </w:smartTag>
      <w:r w:rsidRPr="0076424C">
        <w:t>7</w:t>
      </w:r>
      <w:r w:rsidRPr="0076424C">
        <w:rPr>
          <w:b w:val="0"/>
        </w:rPr>
        <w:tab/>
      </w:r>
      <w:r w:rsidRPr="0076424C">
        <w:t>PUBLICATIONS</w:t>
      </w:r>
      <w:bookmarkEnd w:id="327"/>
    </w:p>
    <w:p w14:paraId="6E861223" w14:textId="4A627BCF" w:rsidR="00314B36" w:rsidRPr="0076424C" w:rsidRDefault="00314B36">
      <w:r w:rsidRPr="0076424C">
        <w:tab/>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contains references to various Electricity Supply Industry publications which provide guidance on planning and design criteria.  A list of the publications referred to is included as an </w:t>
      </w:r>
      <w:hyperlink w:anchor="Annex1" w:history="1">
        <w:r w:rsidRPr="0076424C">
          <w:rPr>
            <w:rStyle w:val="Hyperlink"/>
            <w:b w:val="0"/>
            <w:color w:val="auto"/>
            <w:u w:val="none"/>
          </w:rPr>
          <w:t>Annex 1</w:t>
        </w:r>
      </w:hyperlink>
      <w:r w:rsidRPr="0076424C">
        <w:t xml:space="preserve">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t>
      </w:r>
    </w:p>
    <w:p w14:paraId="6E861224" w14:textId="77777777" w:rsidR="00314B36" w:rsidRPr="0076424C" w:rsidRDefault="00314B36">
      <w:pPr>
        <w:ind w:left="1800" w:hanging="1800"/>
      </w:pPr>
    </w:p>
    <w:p w14:paraId="6E861225" w14:textId="77777777" w:rsidR="00314B36" w:rsidRPr="0076424C" w:rsidRDefault="00314B36">
      <w:pPr>
        <w:ind w:left="720"/>
        <w:sectPr w:rsidR="00314B36" w:rsidRPr="0076424C">
          <w:headerReference w:type="even" r:id="rId36"/>
          <w:headerReference w:type="default" r:id="rId37"/>
          <w:headerReference w:type="first" r:id="rId38"/>
          <w:pgSz w:w="11907" w:h="16840" w:code="9"/>
          <w:pgMar w:top="1134" w:right="1134" w:bottom="1134" w:left="1418" w:header="567" w:footer="340" w:gutter="0"/>
          <w:cols w:space="720"/>
          <w:noEndnote/>
        </w:sectPr>
      </w:pPr>
    </w:p>
    <w:p w14:paraId="6E861226" w14:textId="77777777" w:rsidR="00314B36" w:rsidRPr="0076424C" w:rsidRDefault="00314B36">
      <w:pPr>
        <w:ind w:left="720"/>
      </w:pPr>
    </w:p>
    <w:p w14:paraId="6E861227" w14:textId="77777777" w:rsidR="00314B36" w:rsidRPr="0076424C" w:rsidRDefault="00314B36">
      <w:pPr>
        <w:ind w:left="720"/>
      </w:pPr>
    </w:p>
    <w:p w14:paraId="6E861228" w14:textId="77777777" w:rsidR="00314B36" w:rsidRPr="0076424C" w:rsidRDefault="00314B36">
      <w:pPr>
        <w:ind w:left="720"/>
      </w:pPr>
    </w:p>
    <w:p w14:paraId="6E861229" w14:textId="77777777" w:rsidR="00314B36" w:rsidRPr="0076424C" w:rsidRDefault="00314B36">
      <w:pPr>
        <w:ind w:left="720"/>
      </w:pPr>
    </w:p>
    <w:p w14:paraId="6E86122A" w14:textId="77777777" w:rsidR="00314B36" w:rsidRPr="0076424C" w:rsidRDefault="00314B36">
      <w:pPr>
        <w:ind w:left="720"/>
      </w:pPr>
    </w:p>
    <w:p w14:paraId="6E86122B" w14:textId="77777777" w:rsidR="00314B36" w:rsidRPr="0076424C" w:rsidRDefault="00314B36">
      <w:pPr>
        <w:ind w:left="720"/>
      </w:pPr>
    </w:p>
    <w:p w14:paraId="6E86122C" w14:textId="77777777" w:rsidR="00314B36" w:rsidRPr="0076424C" w:rsidRDefault="00314B36">
      <w:pPr>
        <w:ind w:left="720"/>
      </w:pPr>
    </w:p>
    <w:p w14:paraId="6E86122D" w14:textId="77777777" w:rsidR="00314B36" w:rsidRPr="0076424C" w:rsidRDefault="00314B36">
      <w:pPr>
        <w:ind w:left="720"/>
      </w:pPr>
    </w:p>
    <w:p w14:paraId="6E86122E" w14:textId="77777777" w:rsidR="00314B36" w:rsidRPr="0076424C" w:rsidRDefault="00314B36">
      <w:pPr>
        <w:ind w:left="720"/>
      </w:pPr>
    </w:p>
    <w:p w14:paraId="6E86122F" w14:textId="2E8AE956"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DGC \h  \* MERGEFORMAT </w:instrText>
      </w:r>
      <w:r w:rsidRPr="006C7693">
        <w:rPr>
          <w:rFonts w:ascii="Times New Roman" w:hAnsi="Times New Roman"/>
        </w:rPr>
      </w:r>
      <w:r w:rsidRPr="006C7693">
        <w:rPr>
          <w:rFonts w:ascii="Times New Roman" w:hAnsi="Times New Roman"/>
        </w:rPr>
        <w:fldChar w:fldCharType="separate"/>
      </w:r>
      <w:r w:rsidR="0011775B" w:rsidRPr="0011775B">
        <w:rPr>
          <w:rFonts w:ascii="Times New Roman" w:hAnsi="Times New Roman"/>
        </w:rPr>
        <w:t>Distribution General Conditions</w:t>
      </w:r>
      <w:r w:rsidRPr="006C7693">
        <w:rPr>
          <w:rFonts w:ascii="Times New Roman" w:hAnsi="Times New Roman"/>
        </w:rPr>
        <w:fldChar w:fldCharType="end"/>
      </w:r>
      <w:r w:rsidR="00314B36" w:rsidRPr="006C7693">
        <w:rPr>
          <w:rFonts w:ascii="Times New Roman" w:hAnsi="Times New Roman"/>
        </w:rPr>
        <w:t xml:space="preserve"> (dgc)</w:t>
      </w:r>
    </w:p>
    <w:p w14:paraId="6E861230" w14:textId="77777777" w:rsidR="00314B36" w:rsidRPr="0076424C" w:rsidRDefault="00314B36">
      <w:pPr>
        <w:ind w:left="720"/>
        <w:sectPr w:rsidR="00314B36" w:rsidRPr="0076424C">
          <w:headerReference w:type="even" r:id="rId39"/>
          <w:headerReference w:type="default" r:id="rId40"/>
          <w:headerReference w:type="first" r:id="rId41"/>
          <w:pgSz w:w="11907" w:h="16840" w:code="9"/>
          <w:pgMar w:top="1134" w:right="1134" w:bottom="1134" w:left="1418" w:header="567" w:footer="340" w:gutter="0"/>
          <w:cols w:space="720"/>
          <w:noEndnote/>
        </w:sectPr>
      </w:pPr>
    </w:p>
    <w:p w14:paraId="6E861231" w14:textId="77777777" w:rsidR="00314B36" w:rsidRPr="0076424C" w:rsidRDefault="00314B36">
      <w:pPr>
        <w:pStyle w:val="Heading1"/>
      </w:pPr>
      <w:bookmarkStart w:id="328" w:name="_Toc501209739"/>
      <w:r w:rsidRPr="0076424C">
        <w:lastRenderedPageBreak/>
        <w:t>DGC1</w:t>
      </w:r>
      <w:r w:rsidRPr="0076424C">
        <w:tab/>
        <w:t>INTRODUCTION</w:t>
      </w:r>
      <w:bookmarkEnd w:id="328"/>
    </w:p>
    <w:p w14:paraId="6E861232" w14:textId="5C70AA45" w:rsidR="00314B36" w:rsidRPr="0076424C" w:rsidRDefault="00314B36">
      <w:r w:rsidRPr="0076424C">
        <w:tab/>
        <w:t xml:space="preserve">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t xml:space="preserve"> apply to all provisions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Their objective is to ensure, to the extent possible, that various sections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work together and work in practice for the benefit of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233" w14:textId="77777777" w:rsidR="00314B36" w:rsidRPr="0076424C" w:rsidRDefault="00314B36">
      <w:pPr>
        <w:pStyle w:val="Heading1"/>
      </w:pPr>
      <w:bookmarkStart w:id="329" w:name="_Toc501209740"/>
      <w:r w:rsidRPr="0076424C">
        <w:t>DGC2</w:t>
      </w:r>
      <w:r w:rsidRPr="0076424C">
        <w:tab/>
        <w:t>SCOPE</w:t>
      </w:r>
      <w:bookmarkEnd w:id="329"/>
    </w:p>
    <w:p w14:paraId="6E861234" w14:textId="66BFF963" w:rsidR="00314B36" w:rsidRPr="0076424C" w:rsidRDefault="00314B36">
      <w:pPr>
        <w:pStyle w:val="BodyText"/>
      </w:pPr>
      <w:r w:rsidRPr="0076424C">
        <w:tab/>
        <w:t xml:space="preserve">The </w:t>
      </w:r>
      <w:r w:rsidR="008572B5">
        <w:fldChar w:fldCharType="begin"/>
      </w:r>
      <w:r w:rsidR="008572B5">
        <w:instrText xml:space="preserve"> REF DGD \h  \* MERGEFORMAT </w:instrText>
      </w:r>
      <w:r w:rsidR="008572B5">
        <w:fldChar w:fldCharType="separate"/>
      </w:r>
      <w:r w:rsidR="0011775B" w:rsidRPr="0076424C">
        <w:rPr>
          <w:b/>
        </w:rPr>
        <w:t>Distribution Glossary and Definitions</w:t>
      </w:r>
      <w:r w:rsidR="008572B5">
        <w:fldChar w:fldCharType="end"/>
      </w:r>
      <w:r w:rsidRPr="0076424C">
        <w:t xml:space="preserve"> apply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to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235" w14:textId="77777777" w:rsidR="00314B36" w:rsidRPr="0076424C" w:rsidRDefault="00314B36">
      <w:pPr>
        <w:pStyle w:val="Heading1"/>
      </w:pPr>
      <w:bookmarkStart w:id="330" w:name="_Toc501209741"/>
      <w:r w:rsidRPr="0076424C">
        <w:t>DGC3</w:t>
      </w:r>
      <w:r w:rsidRPr="0076424C">
        <w:tab/>
        <w:t>UNFORESEEN CIRCUMSTANCES</w:t>
      </w:r>
      <w:bookmarkEnd w:id="330"/>
    </w:p>
    <w:p w14:paraId="6E861236" w14:textId="648E7ADE" w:rsidR="00314B36" w:rsidRPr="0076424C" w:rsidRDefault="00314B36">
      <w:r w:rsidRPr="0076424C">
        <w:tab/>
        <w:t xml:space="preserve">If circumstances not envisaged by the provisions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should arise,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to the extent reasonably practicable in the circumstances, consult promptly and in good faith with all affected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 an effort to reach agreement as to what should be done.  If agreement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those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cannot be reached in the time available,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determine what is to be done.  </w:t>
      </w:r>
    </w:p>
    <w:p w14:paraId="6E861237" w14:textId="0660E418" w:rsidR="00314B36" w:rsidRPr="0076424C" w:rsidRDefault="00314B36">
      <w:pPr>
        <w:ind w:firstLine="0"/>
      </w:pPr>
      <w:r w:rsidRPr="0076424C">
        <w:t xml:space="preserve">Wherever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makes a determination, it shall do so having regard, wherever possible, to the views expressed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in any event, to what is reasonable in all the circumstances.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shall comply with all instructions given to it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following such a determination provided that the instructions are consistent with the then current technical parameters of the particular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registered under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promptly refer all such unforeseen circumstances and any such determination to the </w:t>
      </w:r>
      <w:r w:rsidR="008572B5">
        <w:fldChar w:fldCharType="begin"/>
      </w:r>
      <w:r w:rsidR="008572B5">
        <w:instrText xml:space="preserve"> REF DCRP \h  \* MERGEFORMAT </w:instrText>
      </w:r>
      <w:r w:rsidR="008572B5">
        <w:fldChar w:fldCharType="separate"/>
      </w:r>
      <w:r w:rsidR="0011775B" w:rsidRPr="0076424C">
        <w:rPr>
          <w:b/>
        </w:rPr>
        <w:t xml:space="preserve">Distribution Code Review Panel </w:t>
      </w:r>
      <w:r w:rsidR="008572B5">
        <w:fldChar w:fldCharType="end"/>
      </w:r>
      <w:r w:rsidRPr="0076424C">
        <w:t xml:space="preserve"> for consideration in accordance with DGC4.2(e).</w:t>
      </w:r>
    </w:p>
    <w:p w14:paraId="6E861238" w14:textId="3CCDC8F8" w:rsidR="00314B36" w:rsidRPr="0076424C" w:rsidRDefault="00314B36">
      <w:pPr>
        <w:pStyle w:val="Heading1"/>
      </w:pPr>
      <w:bookmarkStart w:id="331" w:name="_Hlt4836775"/>
      <w:bookmarkStart w:id="332" w:name="_Toc501209742"/>
      <w:bookmarkEnd w:id="331"/>
      <w:r w:rsidRPr="0076424C">
        <w:t>DGC4</w:t>
      </w:r>
      <w:r w:rsidRPr="0076424C">
        <w:tab/>
        <w:t xml:space="preserve">THE </w:t>
      </w:r>
      <w:r w:rsidR="008572B5">
        <w:fldChar w:fldCharType="begin"/>
      </w:r>
      <w:r w:rsidR="008572B5">
        <w:instrText xml:space="preserve"> REF DistributionCodeReviewPanel \h  \* MERGEFORMAT </w:instrText>
      </w:r>
      <w:r w:rsidR="008572B5">
        <w:fldChar w:fldCharType="separate"/>
      </w:r>
      <w:r w:rsidR="0011775B" w:rsidRPr="0076424C">
        <w:t>Distribution Code Review Panel</w:t>
      </w:r>
      <w:bookmarkEnd w:id="332"/>
      <w:r w:rsidR="008572B5">
        <w:fldChar w:fldCharType="end"/>
      </w:r>
      <w:r w:rsidRPr="0076424C">
        <w:tab/>
      </w:r>
    </w:p>
    <w:p w14:paraId="6E861239" w14:textId="0198550E" w:rsidR="00314B36" w:rsidRPr="0076424C" w:rsidRDefault="00314B36">
      <w:r w:rsidRPr="0076424C">
        <w:t>DGC4.1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shall establish and maintain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which shall be a standing body, to carry out the functions referred to in paragraph DGC4.2.</w:t>
      </w:r>
    </w:p>
    <w:p w14:paraId="6E86123A" w14:textId="0A596BAB" w:rsidR="00314B36" w:rsidRPr="0076424C" w:rsidRDefault="00314B36">
      <w:r w:rsidRPr="0076424C">
        <w:t>DGC4.2</w:t>
      </w:r>
      <w:r w:rsidRPr="0076424C">
        <w:tab/>
        <w:t xml:space="preserve">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shall:-</w:t>
      </w:r>
    </w:p>
    <w:p w14:paraId="6E86123B" w14:textId="299790C1" w:rsidR="00314B36" w:rsidRPr="0076424C" w:rsidRDefault="00314B36">
      <w:pPr>
        <w:pStyle w:val="BodyList"/>
        <w:numPr>
          <w:ilvl w:val="0"/>
          <w:numId w:val="3"/>
        </w:numPr>
        <w:rPr>
          <w:sz w:val="24"/>
        </w:rPr>
      </w:pPr>
      <w:r w:rsidRPr="0076424C">
        <w:rPr>
          <w:sz w:val="24"/>
        </w:rPr>
        <w:t xml:space="preserve">Keep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4"/>
        </w:rPr>
        <w:t xml:space="preserve"> </w:t>
      </w:r>
      <w:r w:rsidRPr="0076424C">
        <w:rPr>
          <w:snapToGrid w:val="0"/>
          <w:sz w:val="24"/>
        </w:rPr>
        <w:t>and its working under review, including any necessary requirements for maintaining variations for Scotland and England and Wales</w:t>
      </w:r>
      <w:r w:rsidRPr="0076424C">
        <w:rPr>
          <w:sz w:val="24"/>
        </w:rPr>
        <w:t>;</w:t>
      </w:r>
    </w:p>
    <w:p w14:paraId="6E86123C" w14:textId="77777777" w:rsidR="00314B36" w:rsidRPr="0076424C" w:rsidRDefault="00314B36">
      <w:pPr>
        <w:pStyle w:val="BodyList"/>
        <w:numPr>
          <w:ilvl w:val="0"/>
          <w:numId w:val="3"/>
        </w:numPr>
        <w:rPr>
          <w:sz w:val="24"/>
        </w:rPr>
      </w:pPr>
      <w:r w:rsidRPr="0076424C">
        <w:rPr>
          <w:sz w:val="24"/>
        </w:rPr>
        <w:t xml:space="preserve">to minimize the necessary differences in the treatment of issues in Scotland from their treatment in England and Wales; </w:t>
      </w:r>
    </w:p>
    <w:p w14:paraId="6E86123D" w14:textId="2741186F" w:rsidR="00314B36" w:rsidRPr="0076424C" w:rsidRDefault="00314B36">
      <w:pPr>
        <w:pStyle w:val="BodyList"/>
        <w:numPr>
          <w:ilvl w:val="0"/>
          <w:numId w:val="3"/>
        </w:numPr>
        <w:rPr>
          <w:sz w:val="24"/>
        </w:rPr>
      </w:pPr>
      <w:r w:rsidRPr="0076424C">
        <w:rPr>
          <w:sz w:val="24"/>
        </w:rPr>
        <w:t xml:space="preserve">review all suggestions for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4"/>
        </w:rPr>
        <w:t xml:space="preserve"> which the</w:t>
      </w:r>
      <w:r w:rsidRPr="0076424C">
        <w:rPr>
          <w:b/>
          <w:sz w:val="24"/>
        </w:rPr>
        <w:t xml:space="preserv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sz w:val="24"/>
        </w:rPr>
        <w:t xml:space="preserve"> or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sz w:val="24"/>
        </w:rPr>
        <w:t xml:space="preserve"> </w:t>
      </w:r>
      <w:r w:rsidRPr="0076424C">
        <w:rPr>
          <w:sz w:val="24"/>
        </w:rPr>
        <w:t xml:space="preserve">may wish to submit to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 w:val="24"/>
        </w:rPr>
        <w:t xml:space="preserve"> for consideration by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rPr>
          <w:sz w:val="24"/>
        </w:rPr>
        <w:t xml:space="preserve"> from time to time;</w:t>
      </w:r>
    </w:p>
    <w:p w14:paraId="6E86123E" w14:textId="45A58E6E" w:rsidR="00314B36" w:rsidRPr="0076424C" w:rsidRDefault="00314B36">
      <w:pPr>
        <w:pStyle w:val="BodyList"/>
        <w:numPr>
          <w:ilvl w:val="0"/>
          <w:numId w:val="3"/>
        </w:numPr>
        <w:rPr>
          <w:sz w:val="24"/>
        </w:rPr>
      </w:pPr>
      <w:r w:rsidRPr="0076424C">
        <w:rPr>
          <w:sz w:val="24"/>
        </w:rPr>
        <w:t xml:space="preserve">publish recommendations as to </w:t>
      </w:r>
      <w:r w:rsidR="009D20AA" w:rsidRPr="0076424C">
        <w:rPr>
          <w:sz w:val="24"/>
        </w:rPr>
        <w:t>modification</w:t>
      </w:r>
      <w:r w:rsidRPr="0076424C">
        <w:rPr>
          <w:sz w:val="24"/>
        </w:rPr>
        <w:t>s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4"/>
        </w:rPr>
        <w:t xml:space="preserve"> that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 w:val="24"/>
        </w:rPr>
        <w:t xml:space="preserve"> or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rPr>
          <w:sz w:val="24"/>
        </w:rPr>
        <w:t xml:space="preserve"> feels are necessary or desirable and the reasons for the recommendations; </w:t>
      </w:r>
    </w:p>
    <w:p w14:paraId="6E86123F" w14:textId="3DB93D05" w:rsidR="00314B36" w:rsidRPr="0076424C" w:rsidRDefault="00314B36">
      <w:pPr>
        <w:pStyle w:val="BodyList"/>
        <w:widowControl/>
        <w:numPr>
          <w:ilvl w:val="0"/>
          <w:numId w:val="3"/>
        </w:numPr>
        <w:rPr>
          <w:sz w:val="24"/>
        </w:rPr>
      </w:pPr>
      <w:r w:rsidRPr="0076424C">
        <w:rPr>
          <w:sz w:val="24"/>
        </w:rPr>
        <w:t xml:space="preserve">issue guidance in relation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4"/>
        </w:rPr>
        <w:t xml:space="preserve"> and its implementation, performance and interpretation when asked to do so by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sz w:val="24"/>
        </w:rPr>
        <w:t>;</w:t>
      </w:r>
      <w:r w:rsidRPr="0076424C">
        <w:rPr>
          <w:sz w:val="24"/>
        </w:rPr>
        <w:t xml:space="preserve"> and</w:t>
      </w:r>
    </w:p>
    <w:p w14:paraId="6E861240" w14:textId="67E622ED" w:rsidR="00314B36" w:rsidRPr="0076424C" w:rsidRDefault="00314B36">
      <w:pPr>
        <w:pStyle w:val="BodyList"/>
        <w:keepLines/>
        <w:widowControl/>
        <w:numPr>
          <w:ilvl w:val="0"/>
          <w:numId w:val="3"/>
        </w:numPr>
        <w:rPr>
          <w:sz w:val="24"/>
        </w:rPr>
      </w:pPr>
      <w:r w:rsidRPr="0076424C">
        <w:rPr>
          <w:sz w:val="24"/>
        </w:rPr>
        <w:lastRenderedPageBreak/>
        <w:t>consider what changes are necessary to the</w:t>
      </w:r>
      <w:r w:rsidRPr="0076424C">
        <w:rPr>
          <w:b/>
          <w:sz w:val="24"/>
        </w:rPr>
        <w:t xml:space="preserv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 w:val="24"/>
        </w:rPr>
        <w:t xml:space="preserve"> arising out of any unforeseen circumstances referred to it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 w:val="24"/>
        </w:rPr>
        <w:t xml:space="preserve"> under DGC3.</w:t>
      </w:r>
    </w:p>
    <w:p w14:paraId="6E861241" w14:textId="18EE7A94" w:rsidR="00314B36" w:rsidRPr="0076424C" w:rsidRDefault="00314B36">
      <w:pPr>
        <w:pStyle w:val="BodyList"/>
        <w:keepLines/>
        <w:widowControl/>
        <w:numPr>
          <w:ilvl w:val="0"/>
          <w:numId w:val="3"/>
        </w:numPr>
        <w:rPr>
          <w:sz w:val="24"/>
        </w:rPr>
      </w:pPr>
      <w:r w:rsidRPr="0076424C">
        <w:rPr>
          <w:sz w:val="24"/>
        </w:rPr>
        <w:t xml:space="preserve">produce an Annual Report of the activities of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rPr>
          <w:sz w:val="24"/>
        </w:rPr>
        <w:t>; and</w:t>
      </w:r>
    </w:p>
    <w:p w14:paraId="6E861242" w14:textId="5778CC33" w:rsidR="00E46EC9" w:rsidRPr="0076424C" w:rsidRDefault="00E46EC9" w:rsidP="00E46EC9">
      <w:pPr>
        <w:keepLines w:val="0"/>
        <w:numPr>
          <w:ilvl w:val="0"/>
          <w:numId w:val="3"/>
        </w:numPr>
        <w:autoSpaceDE w:val="0"/>
        <w:autoSpaceDN w:val="0"/>
        <w:adjustRightInd w:val="0"/>
        <w:spacing w:after="120"/>
        <w:jc w:val="left"/>
      </w:pPr>
      <w:r w:rsidRPr="0076424C">
        <w:t xml:space="preserve">establish and maintain governance arrangements for </w:t>
      </w:r>
      <w:r w:rsidR="008572B5">
        <w:fldChar w:fldCharType="begin"/>
      </w:r>
      <w:r w:rsidR="008572B5">
        <w:instrText xml:space="preserve"> REF QualifyingStandard \h  \* MERGEFORMAT </w:instrText>
      </w:r>
      <w:r w:rsidR="008572B5">
        <w:fldChar w:fldCharType="separate"/>
      </w:r>
      <w:r w:rsidR="0011775B" w:rsidRPr="0076424C">
        <w:rPr>
          <w:b/>
        </w:rPr>
        <w:t>Qualifying Standard</w:t>
      </w:r>
      <w:r w:rsidR="008572B5">
        <w:fldChar w:fldCharType="end"/>
      </w:r>
      <w:r w:rsidRPr="0076424C">
        <w:t xml:space="preserve">s that have a material effect on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s of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as follows: </w:t>
      </w:r>
    </w:p>
    <w:p w14:paraId="6E861243" w14:textId="5BB5F259" w:rsidR="00E46EC9" w:rsidRPr="0076424C" w:rsidRDefault="00E46EC9" w:rsidP="00E46EC9">
      <w:pPr>
        <w:pStyle w:val="Default"/>
        <w:spacing w:before="120" w:after="120"/>
        <w:ind w:left="2585" w:hanging="425"/>
        <w:rPr>
          <w:color w:val="auto"/>
        </w:rPr>
      </w:pPr>
      <w:bookmarkStart w:id="333" w:name="_DV_M75"/>
      <w:bookmarkEnd w:id="333"/>
      <w:r w:rsidRPr="0076424C">
        <w:rPr>
          <w:color w:val="auto"/>
        </w:rPr>
        <w:t>(1)</w:t>
      </w:r>
      <w:r w:rsidRPr="0076424C">
        <w:rPr>
          <w:color w:val="auto"/>
        </w:rPr>
        <w:tab/>
      </w:r>
      <w:bookmarkStart w:id="334" w:name="_DV_C28"/>
      <w:r w:rsidRPr="0076424C">
        <w:rPr>
          <w:color w:val="auto"/>
        </w:rPr>
        <w:t>national</w:t>
      </w:r>
      <w:bookmarkStart w:id="335" w:name="_DV_M76"/>
      <w:bookmarkEnd w:id="334"/>
      <w:bookmarkEnd w:id="335"/>
      <w:r w:rsidRPr="0076424C">
        <w:rPr>
          <w:color w:val="auto"/>
        </w:rPr>
        <w:t xml:space="preserve"> electricity industry standards that implement </w:t>
      </w:r>
      <w:r w:rsidR="008572B5">
        <w:fldChar w:fldCharType="begin"/>
      </w:r>
      <w:r w:rsidR="008572B5">
        <w:instrText xml:space="preserve"> REF DistributionCode \h  \* MERGEFORMAT </w:instrText>
      </w:r>
      <w:r w:rsidR="008572B5">
        <w:fldChar w:fldCharType="separate"/>
      </w:r>
      <w:r w:rsidR="0011775B" w:rsidRPr="0011775B">
        <w:rPr>
          <w:b/>
          <w:color w:val="auto"/>
        </w:rPr>
        <w:t>Distribution Code</w:t>
      </w:r>
      <w:r w:rsidR="008572B5">
        <w:fldChar w:fldCharType="end"/>
      </w:r>
      <w:r w:rsidRPr="0076424C">
        <w:rPr>
          <w:color w:val="auto"/>
        </w:rPr>
        <w:t xml:space="preserve"> requirements, and which are listed in Annex 1 of the Distribution Code and form part of the </w:t>
      </w:r>
      <w:bookmarkStart w:id="336" w:name="_DV_C30"/>
      <w:r w:rsidR="00786E2C" w:rsidRPr="0076424C">
        <w:rPr>
          <w:color w:val="auto"/>
        </w:rPr>
        <w:fldChar w:fldCharType="begin"/>
      </w:r>
      <w:r w:rsidRPr="0076424C">
        <w:rPr>
          <w:color w:val="auto"/>
        </w:rPr>
        <w:instrText xml:space="preserve"> REF DistributionCode \h </w:instrText>
      </w:r>
      <w:r w:rsidR="0076424C">
        <w:rPr>
          <w:color w:val="auto"/>
        </w:rPr>
        <w:instrText xml:space="preserve"> \* MERGEFORMAT </w:instrText>
      </w:r>
      <w:r w:rsidR="00786E2C" w:rsidRPr="0076424C">
        <w:rPr>
          <w:color w:val="auto"/>
        </w:rPr>
      </w:r>
      <w:r w:rsidR="00786E2C" w:rsidRPr="0076424C">
        <w:rPr>
          <w:color w:val="auto"/>
        </w:rPr>
        <w:fldChar w:fldCharType="separate"/>
      </w:r>
      <w:r w:rsidR="0011775B" w:rsidRPr="0011775B">
        <w:rPr>
          <w:b/>
          <w:color w:val="auto"/>
        </w:rPr>
        <w:t>Distribution Code</w:t>
      </w:r>
      <w:r w:rsidR="00786E2C" w:rsidRPr="0076424C">
        <w:rPr>
          <w:color w:val="auto"/>
        </w:rPr>
        <w:fldChar w:fldCharType="end"/>
      </w:r>
      <w:r w:rsidRPr="0076424C">
        <w:rPr>
          <w:color w:val="auto"/>
        </w:rPr>
        <w:t>;</w:t>
      </w:r>
      <w:bookmarkStart w:id="337" w:name="_DV_M77"/>
      <w:bookmarkEnd w:id="336"/>
      <w:bookmarkEnd w:id="337"/>
      <w:r w:rsidRPr="0076424C">
        <w:rPr>
          <w:color w:val="auto"/>
        </w:rPr>
        <w:t xml:space="preserve"> </w:t>
      </w:r>
    </w:p>
    <w:p w14:paraId="6E861244" w14:textId="2CC06622" w:rsidR="00E46EC9" w:rsidRPr="0076424C" w:rsidRDefault="00E46EC9" w:rsidP="00E46EC9">
      <w:pPr>
        <w:pStyle w:val="Default"/>
        <w:spacing w:before="120" w:after="120"/>
        <w:ind w:left="2585" w:hanging="425"/>
        <w:rPr>
          <w:color w:val="auto"/>
        </w:rPr>
      </w:pPr>
      <w:bookmarkStart w:id="338" w:name="_DV_M78"/>
      <w:bookmarkEnd w:id="338"/>
      <w:r w:rsidRPr="0076424C">
        <w:rPr>
          <w:color w:val="auto"/>
        </w:rPr>
        <w:t xml:space="preserve">(2) </w:t>
      </w:r>
      <w:bookmarkStart w:id="339" w:name="_DV_C32"/>
      <w:r w:rsidRPr="0076424C">
        <w:rPr>
          <w:color w:val="auto"/>
        </w:rPr>
        <w:tab/>
        <w:t>other</w:t>
      </w:r>
      <w:bookmarkStart w:id="340" w:name="_DV_M79"/>
      <w:bookmarkEnd w:id="339"/>
      <w:bookmarkEnd w:id="340"/>
      <w:r w:rsidRPr="0076424C">
        <w:rPr>
          <w:color w:val="auto"/>
        </w:rPr>
        <w:t xml:space="preserve"> national electricity industry standards that have a material affect on </w:t>
      </w:r>
      <w:r w:rsidR="008572B5">
        <w:fldChar w:fldCharType="begin"/>
      </w:r>
      <w:r w:rsidR="008572B5">
        <w:instrText xml:space="preserve"> REF User \h  \* MERGEFORMAT </w:instrText>
      </w:r>
      <w:r w:rsidR="008572B5">
        <w:fldChar w:fldCharType="separate"/>
      </w:r>
      <w:r w:rsidR="0011775B" w:rsidRPr="0011775B">
        <w:rPr>
          <w:b/>
          <w:color w:val="auto"/>
        </w:rPr>
        <w:t>User</w:t>
      </w:r>
      <w:r w:rsidR="008572B5">
        <w:fldChar w:fldCharType="end"/>
      </w:r>
      <w:r w:rsidRPr="0076424C">
        <w:rPr>
          <w:color w:val="auto"/>
        </w:rPr>
        <w:t xml:space="preserve">s but do not implement </w:t>
      </w:r>
      <w:r w:rsidR="008572B5">
        <w:fldChar w:fldCharType="begin"/>
      </w:r>
      <w:r w:rsidR="008572B5">
        <w:instrText xml:space="preserve"> REF DistributionCode \h  \* MERGEFORMAT </w:instrText>
      </w:r>
      <w:r w:rsidR="008572B5">
        <w:fldChar w:fldCharType="separate"/>
      </w:r>
      <w:r w:rsidR="0011775B" w:rsidRPr="0011775B">
        <w:rPr>
          <w:b/>
          <w:color w:val="auto"/>
        </w:rPr>
        <w:t>Distribution Code</w:t>
      </w:r>
      <w:r w:rsidR="008572B5">
        <w:fldChar w:fldCharType="end"/>
      </w:r>
      <w:r w:rsidRPr="0076424C">
        <w:rPr>
          <w:color w:val="auto"/>
        </w:rPr>
        <w:t xml:space="preserve"> requirements and which do not form part of the </w:t>
      </w:r>
      <w:r w:rsidR="008572B5">
        <w:fldChar w:fldCharType="begin"/>
      </w:r>
      <w:r w:rsidR="008572B5">
        <w:instrText xml:space="preserve"> REF DistributionCode \h  \* MERGEFORMAT </w:instrText>
      </w:r>
      <w:r w:rsidR="008572B5">
        <w:fldChar w:fldCharType="separate"/>
      </w:r>
      <w:r w:rsidR="0011775B" w:rsidRPr="0011775B">
        <w:rPr>
          <w:b/>
          <w:color w:val="auto"/>
        </w:rPr>
        <w:t>Distribution Code</w:t>
      </w:r>
      <w:r w:rsidR="008572B5">
        <w:fldChar w:fldCharType="end"/>
      </w:r>
      <w:r w:rsidRPr="0076424C">
        <w:rPr>
          <w:color w:val="auto"/>
        </w:rPr>
        <w:t xml:space="preserve"> technical requirements.  The Panel will maintain a list of these standards.  For convenience this list is attached as </w:t>
      </w:r>
      <w:r w:rsidR="00A104A4">
        <w:rPr>
          <w:color w:val="auto"/>
        </w:rPr>
        <w:t>Annex 2</w:t>
      </w:r>
      <w:bookmarkStart w:id="341" w:name="_DV_C33"/>
      <w:r w:rsidRPr="0076424C">
        <w:rPr>
          <w:color w:val="auto"/>
        </w:rPr>
        <w:t>;</w:t>
      </w:r>
      <w:r w:rsidRPr="0076424C">
        <w:rPr>
          <w:rStyle w:val="DeltaViewInsertion"/>
          <w:color w:val="auto"/>
        </w:rPr>
        <w:t xml:space="preserve"> </w:t>
      </w:r>
      <w:r w:rsidRPr="0076424C">
        <w:rPr>
          <w:color w:val="auto"/>
        </w:rPr>
        <w:t>and</w:t>
      </w:r>
      <w:bookmarkStart w:id="342" w:name="_DV_M80"/>
      <w:bookmarkEnd w:id="341"/>
      <w:bookmarkEnd w:id="342"/>
      <w:r w:rsidRPr="0076424C">
        <w:rPr>
          <w:color w:val="auto"/>
        </w:rPr>
        <w:t xml:space="preserve"> </w:t>
      </w:r>
    </w:p>
    <w:p w14:paraId="6E861245" w14:textId="77777777" w:rsidR="00E46EC9" w:rsidRPr="0076424C" w:rsidRDefault="00E46EC9" w:rsidP="00E46EC9">
      <w:pPr>
        <w:pStyle w:val="BodyList"/>
        <w:keepLines/>
        <w:widowControl/>
        <w:ind w:left="2552" w:hanging="425"/>
        <w:rPr>
          <w:sz w:val="24"/>
          <w:szCs w:val="24"/>
        </w:rPr>
      </w:pPr>
      <w:bookmarkStart w:id="343" w:name="_DV_M81"/>
      <w:bookmarkEnd w:id="343"/>
      <w:r w:rsidRPr="0076424C">
        <w:rPr>
          <w:sz w:val="24"/>
          <w:szCs w:val="24"/>
        </w:rPr>
        <w:t xml:space="preserve">(3) </w:t>
      </w:r>
      <w:r w:rsidRPr="0076424C">
        <w:rPr>
          <w:sz w:val="24"/>
          <w:szCs w:val="24"/>
        </w:rPr>
        <w:tab/>
      </w:r>
      <w:bookmarkStart w:id="344" w:name="_DV_C35"/>
      <w:r w:rsidRPr="0076424C">
        <w:rPr>
          <w:sz w:val="24"/>
          <w:szCs w:val="24"/>
        </w:rPr>
        <w:t>standards</w:t>
      </w:r>
      <w:bookmarkStart w:id="345" w:name="_DV_M82"/>
      <w:bookmarkEnd w:id="344"/>
      <w:bookmarkEnd w:id="345"/>
      <w:r w:rsidRPr="0076424C">
        <w:rPr>
          <w:sz w:val="24"/>
          <w:szCs w:val="24"/>
        </w:rPr>
        <w:t xml:space="preserve"> adopted by individual DNOs, which are published as such by those DNOs and which have a material effect on Users</w:t>
      </w:r>
      <w:bookmarkStart w:id="346" w:name="_DV_C37"/>
      <w:r w:rsidRPr="0076424C">
        <w:rPr>
          <w:sz w:val="24"/>
          <w:szCs w:val="24"/>
        </w:rPr>
        <w:t>;</w:t>
      </w:r>
      <w:bookmarkEnd w:id="346"/>
    </w:p>
    <w:p w14:paraId="6E861246" w14:textId="717873DA" w:rsidR="00E46EC9" w:rsidRPr="0076424C" w:rsidRDefault="00E46EC9" w:rsidP="00E46EC9">
      <w:pPr>
        <w:keepLines w:val="0"/>
        <w:numPr>
          <w:ilvl w:val="0"/>
          <w:numId w:val="3"/>
        </w:numPr>
        <w:autoSpaceDE w:val="0"/>
        <w:autoSpaceDN w:val="0"/>
        <w:adjustRightInd w:val="0"/>
        <w:spacing w:after="120"/>
        <w:jc w:val="left"/>
      </w:pPr>
      <w:r w:rsidRPr="0076424C">
        <w:t xml:space="preserve">maintain a detailed procedure for the overall governance arrangements for </w:t>
      </w:r>
      <w:r w:rsidR="008572B5">
        <w:fldChar w:fldCharType="begin"/>
      </w:r>
      <w:r w:rsidR="008572B5">
        <w:instrText xml:space="preserve"> REF QualifyingStandard \h  \* MERGEFORMAT </w:instrText>
      </w:r>
      <w:r w:rsidR="008572B5">
        <w:fldChar w:fldCharType="separate"/>
      </w:r>
      <w:r w:rsidR="0011775B" w:rsidRPr="0076424C">
        <w:rPr>
          <w:b/>
        </w:rPr>
        <w:t>Qualifying Standard</w:t>
      </w:r>
      <w:r w:rsidR="008572B5">
        <w:fldChar w:fldCharType="end"/>
      </w:r>
      <w:r w:rsidRPr="0076424C">
        <w:t xml:space="preserve">s, which shall be agreed by resolution of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from time to time</w:t>
      </w:r>
      <w:bookmarkStart w:id="347" w:name="_DV_C39"/>
      <w:r w:rsidRPr="0076424C">
        <w:t>; and</w:t>
      </w:r>
      <w:bookmarkStart w:id="348" w:name="_DV_M85"/>
      <w:bookmarkEnd w:id="347"/>
      <w:bookmarkEnd w:id="348"/>
      <w:r w:rsidRPr="0076424C">
        <w:t xml:space="preserve"> </w:t>
      </w:r>
    </w:p>
    <w:p w14:paraId="6E861247" w14:textId="13331BC7" w:rsidR="00E46EC9" w:rsidRPr="0076424C" w:rsidRDefault="00E46EC9" w:rsidP="00E46EC9">
      <w:pPr>
        <w:keepLines w:val="0"/>
        <w:numPr>
          <w:ilvl w:val="0"/>
          <w:numId w:val="3"/>
        </w:numPr>
        <w:autoSpaceDE w:val="0"/>
        <w:autoSpaceDN w:val="0"/>
        <w:adjustRightInd w:val="0"/>
        <w:spacing w:after="120"/>
        <w:jc w:val="left"/>
      </w:pPr>
      <w:bookmarkStart w:id="349" w:name="_DV_M86"/>
      <w:bookmarkEnd w:id="349"/>
      <w:r w:rsidRPr="0076424C">
        <w:t xml:space="preserve">have regard for commercial matters insofar as they interact with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and take into account the commercial implications of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provisions when developing modifications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and </w:t>
      </w:r>
      <w:r w:rsidR="008572B5">
        <w:fldChar w:fldCharType="begin"/>
      </w:r>
      <w:r w:rsidR="008572B5">
        <w:instrText xml:space="preserve"> REF Annex1Standard \h  \* MERGEFORMAT </w:instrText>
      </w:r>
      <w:r w:rsidR="008572B5">
        <w:fldChar w:fldCharType="separate"/>
      </w:r>
      <w:r w:rsidR="0011775B" w:rsidRPr="0076424C">
        <w:rPr>
          <w:b/>
        </w:rPr>
        <w:t>Annex 1 Standard</w:t>
      </w:r>
      <w:r w:rsidR="008572B5">
        <w:fldChar w:fldCharType="end"/>
      </w:r>
      <w:r w:rsidRPr="0076424C">
        <w:t xml:space="preserve"> </w:t>
      </w:r>
      <w:r w:rsidR="0076053E">
        <w:t xml:space="preserve">and </w:t>
      </w:r>
      <w:r w:rsidR="0076053E">
        <w:fldChar w:fldCharType="begin"/>
      </w:r>
      <w:r w:rsidR="0076053E">
        <w:instrText xml:space="preserve"> REF Annex2standard \h </w:instrText>
      </w:r>
      <w:r w:rsidR="0076053E">
        <w:fldChar w:fldCharType="separate"/>
      </w:r>
      <w:r w:rsidR="0011775B">
        <w:rPr>
          <w:b/>
        </w:rPr>
        <w:t>Annex</w:t>
      </w:r>
      <w:r w:rsidR="0011775B" w:rsidRPr="0076424C">
        <w:rPr>
          <w:b/>
        </w:rPr>
        <w:t xml:space="preserve"> 2 Standard</w:t>
      </w:r>
      <w:r w:rsidR="0076053E">
        <w:fldChar w:fldCharType="end"/>
      </w:r>
      <w:r w:rsidRPr="0076424C">
        <w:t xml:space="preserve">. However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shall not be required to discuss issues relating solely to commercial matters.</w:t>
      </w:r>
    </w:p>
    <w:p w14:paraId="6E861248" w14:textId="6DE24F7B" w:rsidR="00314B36" w:rsidRPr="0076424C" w:rsidRDefault="00314B36">
      <w:r w:rsidRPr="0076424C">
        <w:t>DGC4.3</w:t>
      </w:r>
      <w:r w:rsidRPr="0076424C">
        <w:tab/>
        <w:t xml:space="preserve">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shall consist of:-</w:t>
      </w:r>
    </w:p>
    <w:p w14:paraId="6E861249" w14:textId="6B841240" w:rsidR="00314B36" w:rsidRPr="0076424C" w:rsidRDefault="00314B36">
      <w:pPr>
        <w:pStyle w:val="BodyList"/>
        <w:numPr>
          <w:ilvl w:val="0"/>
          <w:numId w:val="4"/>
        </w:numPr>
        <w:rPr>
          <w:sz w:val="24"/>
        </w:rPr>
      </w:pPr>
      <w:r w:rsidRPr="0076424C">
        <w:rPr>
          <w:sz w:val="24"/>
        </w:rPr>
        <w:t xml:space="preserve">A Chairman and up to </w:t>
      </w:r>
      <w:r w:rsidR="00E46EC9" w:rsidRPr="0076424C">
        <w:rPr>
          <w:sz w:val="24"/>
        </w:rPr>
        <w:t xml:space="preserve">5 </w:t>
      </w:r>
      <w:r w:rsidRPr="0076424C">
        <w:rPr>
          <w:sz w:val="24"/>
        </w:rPr>
        <w:t xml:space="preserve">members appointed by the </w:t>
      </w:r>
      <w:r w:rsidR="00E46EC9" w:rsidRPr="0076424C">
        <w:rPr>
          <w:b/>
        </w:rPr>
        <w:t>ITCG</w:t>
      </w:r>
      <w:r w:rsidRPr="0076424C">
        <w:rPr>
          <w:sz w:val="24"/>
        </w:rPr>
        <w:t xml:space="preserve">, at least one of whom will be a member of the Grid Code Review Panel and at least one of whom </w:t>
      </w:r>
      <w:r w:rsidR="00E46EC9" w:rsidRPr="0076424C">
        <w:rPr>
          <w:sz w:val="24"/>
        </w:rPr>
        <w:t xml:space="preserve">will be an </w:t>
      </w:r>
      <w:r w:rsidR="008572B5">
        <w:fldChar w:fldCharType="begin"/>
      </w:r>
      <w:r w:rsidR="008572B5">
        <w:instrText xml:space="preserve"> REF IDNO \h  \* MERGEFORMAT </w:instrText>
      </w:r>
      <w:r w:rsidR="008572B5">
        <w:fldChar w:fldCharType="separate"/>
      </w:r>
      <w:r w:rsidR="0011775B" w:rsidRPr="0076424C">
        <w:rPr>
          <w:b/>
        </w:rPr>
        <w:t>Independent Distribution Network Operator</w:t>
      </w:r>
      <w:r w:rsidR="008572B5">
        <w:fldChar w:fldCharType="end"/>
      </w:r>
      <w:r w:rsidRPr="0076424C">
        <w:rPr>
          <w:sz w:val="24"/>
        </w:rPr>
        <w:t>;</w:t>
      </w:r>
    </w:p>
    <w:p w14:paraId="6E86124A" w14:textId="568E679F" w:rsidR="00314B36" w:rsidRPr="0076424C" w:rsidRDefault="00314B36">
      <w:pPr>
        <w:pStyle w:val="BodyList"/>
        <w:numPr>
          <w:ilvl w:val="0"/>
          <w:numId w:val="4"/>
        </w:numPr>
        <w:rPr>
          <w:sz w:val="24"/>
        </w:rPr>
      </w:pPr>
      <w:r w:rsidRPr="0076424C">
        <w:rPr>
          <w:sz w:val="24"/>
        </w:rPr>
        <w:t>a person appointed by the</w:t>
      </w:r>
      <w:r w:rsidRPr="0076424C">
        <w:rPr>
          <w:b/>
          <w:sz w:val="24"/>
        </w:rPr>
        <w:t xml:space="preserv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sz w:val="24"/>
        </w:rPr>
        <w:t xml:space="preserve">; </w:t>
      </w:r>
    </w:p>
    <w:p w14:paraId="6E86124B" w14:textId="77777777" w:rsidR="00314B36" w:rsidRPr="0076424C" w:rsidRDefault="00314B36">
      <w:pPr>
        <w:pStyle w:val="BodyList"/>
        <w:numPr>
          <w:ilvl w:val="0"/>
          <w:numId w:val="4"/>
        </w:numPr>
        <w:rPr>
          <w:sz w:val="24"/>
        </w:rPr>
      </w:pPr>
      <w:r w:rsidRPr="0076424C">
        <w:rPr>
          <w:sz w:val="24"/>
        </w:rPr>
        <w:t>the following members:-</w:t>
      </w:r>
    </w:p>
    <w:p w14:paraId="6E86124C" w14:textId="229682AD" w:rsidR="00314B36" w:rsidRPr="0076424C" w:rsidRDefault="00314B36">
      <w:pPr>
        <w:pStyle w:val="BodyList2"/>
        <w:numPr>
          <w:ilvl w:val="0"/>
          <w:numId w:val="5"/>
        </w:numPr>
        <w:rPr>
          <w:sz w:val="24"/>
        </w:rPr>
      </w:pPr>
      <w:r w:rsidRPr="0076424C">
        <w:rPr>
          <w:sz w:val="24"/>
        </w:rPr>
        <w:t>2 persons representing</w:t>
      </w:r>
      <w:r w:rsidR="00EB2DD5" w:rsidRPr="0076424C">
        <w:rPr>
          <w:sz w:val="24"/>
        </w:rPr>
        <w:t xml:space="preserve"> </w:t>
      </w:r>
      <w:r w:rsidR="00376CD6" w:rsidRPr="0076424C">
        <w:rPr>
          <w:sz w:val="24"/>
        </w:rPr>
        <w:t>onshore</w:t>
      </w:r>
      <w:r w:rsidR="00BE0BD6" w:rsidRPr="0076424C">
        <w:rPr>
          <w:b/>
          <w:sz w:val="24"/>
        </w:rPr>
        <w:t xml:space="preserve"> </w:t>
      </w:r>
      <w:r w:rsidRPr="0076424C">
        <w:rPr>
          <w:b/>
          <w:sz w:val="24"/>
        </w:rPr>
        <w:t>Generators</w:t>
      </w:r>
      <w:r w:rsidRPr="0076424C">
        <w:rPr>
          <w:sz w:val="24"/>
        </w:rPr>
        <w:t xml:space="preserve"> with </w:t>
      </w:r>
      <w:r w:rsidR="00DB7847">
        <w:rPr>
          <w:b/>
        </w:rPr>
        <w:fldChar w:fldCharType="begin"/>
      </w:r>
      <w:r w:rsidR="00DB7847">
        <w:rPr>
          <w:b/>
          <w:sz w:val="24"/>
        </w:rPr>
        <w:instrText xml:space="preserve"> REF PGF \h </w:instrText>
      </w:r>
      <w:r w:rsidR="00DB7847">
        <w:rPr>
          <w:b/>
        </w:rPr>
      </w:r>
      <w:r w:rsidR="00DB7847">
        <w:rPr>
          <w:b/>
        </w:rPr>
        <w:fldChar w:fldCharType="separate"/>
      </w:r>
      <w:r w:rsidR="0011775B">
        <w:rPr>
          <w:b/>
        </w:rPr>
        <w:t>Power Generating Facilit</w:t>
      </w:r>
      <w:r w:rsidR="00DB7847">
        <w:rPr>
          <w:b/>
        </w:rPr>
        <w:fldChar w:fldCharType="end"/>
      </w:r>
      <w:r w:rsidR="00DB7847">
        <w:rPr>
          <w:b/>
        </w:rPr>
        <w:t>ies</w:t>
      </w:r>
      <w:r w:rsidRPr="0076424C">
        <w:rPr>
          <w:b/>
          <w:sz w:val="24"/>
        </w:rPr>
        <w:t xml:space="preserve"> </w:t>
      </w:r>
      <w:r w:rsidRPr="0076424C">
        <w:rPr>
          <w:sz w:val="24"/>
        </w:rPr>
        <w:t xml:space="preserve">who are </w:t>
      </w:r>
      <w:r w:rsidR="008572B5">
        <w:fldChar w:fldCharType="begin"/>
      </w:r>
      <w:r w:rsidR="008572B5">
        <w:instrText xml:space="preserve"> REF BMParticipant \h  \* MERGEFORMAT </w:instrText>
      </w:r>
      <w:r w:rsidR="008572B5">
        <w:fldChar w:fldCharType="separate"/>
      </w:r>
      <w:r w:rsidR="0011775B" w:rsidRPr="0076424C">
        <w:rPr>
          <w:b/>
        </w:rPr>
        <w:t>BM Participant</w:t>
      </w:r>
      <w:r w:rsidR="008572B5">
        <w:fldChar w:fldCharType="end"/>
      </w:r>
      <w:r w:rsidRPr="0076424C">
        <w:rPr>
          <w:b/>
          <w:sz w:val="24"/>
        </w:rPr>
        <w:t xml:space="preserve">s </w:t>
      </w:r>
      <w:r w:rsidRPr="0076424C">
        <w:rPr>
          <w:sz w:val="24"/>
        </w:rPr>
        <w:t xml:space="preserve">and are active (ie submitting bid-offer data)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rPr>
          <w:sz w:val="24"/>
        </w:rPr>
        <w:t>;</w:t>
      </w:r>
    </w:p>
    <w:p w14:paraId="6E86124D" w14:textId="0F7C5160" w:rsidR="00314B36" w:rsidRPr="0076424C" w:rsidRDefault="00314B36">
      <w:pPr>
        <w:pStyle w:val="BodyList2"/>
        <w:numPr>
          <w:ilvl w:val="0"/>
          <w:numId w:val="5"/>
        </w:numPr>
        <w:rPr>
          <w:sz w:val="24"/>
        </w:rPr>
      </w:pPr>
      <w:r w:rsidRPr="0076424C">
        <w:rPr>
          <w:sz w:val="24"/>
        </w:rPr>
        <w:t xml:space="preserve">2 persons representing </w:t>
      </w:r>
      <w:r w:rsidR="00376CD6" w:rsidRPr="0076424C">
        <w:rPr>
          <w:sz w:val="24"/>
        </w:rPr>
        <w:t xml:space="preserve">onshore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Pr="0076424C">
        <w:rPr>
          <w:sz w:val="24"/>
        </w:rPr>
        <w:t xml:space="preserve"> with</w:t>
      </w:r>
      <w:r w:rsidRPr="0076424C">
        <w:rPr>
          <w:b/>
          <w:sz w:val="24"/>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sz w:val="24"/>
        </w:rPr>
        <w:t xml:space="preserve"> </w:t>
      </w:r>
      <w:r w:rsidR="00DD01D1">
        <w:rPr>
          <w:b/>
        </w:rPr>
        <w:fldChar w:fldCharType="begin"/>
      </w:r>
      <w:r w:rsidR="00DD01D1">
        <w:rPr>
          <w:b/>
          <w:sz w:val="24"/>
        </w:rPr>
        <w:instrText xml:space="preserve"> REF PGF \h </w:instrText>
      </w:r>
      <w:r w:rsidR="00DD01D1">
        <w:rPr>
          <w:b/>
        </w:rPr>
      </w:r>
      <w:r w:rsidR="00DD01D1">
        <w:rPr>
          <w:b/>
        </w:rPr>
        <w:fldChar w:fldCharType="separate"/>
      </w:r>
      <w:r w:rsidR="0011775B">
        <w:rPr>
          <w:b/>
        </w:rPr>
        <w:t>Power Generating Facilit</w:t>
      </w:r>
      <w:r w:rsidR="00DD01D1">
        <w:rPr>
          <w:b/>
        </w:rPr>
        <w:fldChar w:fldCharType="end"/>
      </w:r>
      <w:r w:rsidR="00DD01D1">
        <w:rPr>
          <w:b/>
        </w:rPr>
        <w:t xml:space="preserve">ies </w:t>
      </w:r>
      <w:r w:rsidRPr="0076424C">
        <w:rPr>
          <w:sz w:val="24"/>
        </w:rPr>
        <w:t xml:space="preserve"> other than those in (i) above; and</w:t>
      </w:r>
    </w:p>
    <w:p w14:paraId="6E86124E" w14:textId="38D49FF2" w:rsidR="00BE0BD6" w:rsidRPr="0076424C" w:rsidRDefault="00BE0BD6" w:rsidP="00E328B9">
      <w:pPr>
        <w:pStyle w:val="BodyList2"/>
        <w:numPr>
          <w:ilvl w:val="0"/>
          <w:numId w:val="5"/>
        </w:numPr>
        <w:rPr>
          <w:sz w:val="24"/>
        </w:rPr>
      </w:pPr>
      <w:r w:rsidRPr="0076424C">
        <w:rPr>
          <w:sz w:val="24"/>
        </w:rPr>
        <w:t xml:space="preserve"> </w:t>
      </w:r>
      <w:r w:rsidR="00686121" w:rsidRPr="0076424C">
        <w:rPr>
          <w:sz w:val="24"/>
        </w:rPr>
        <w:t xml:space="preserve">2 persons, other than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00686121" w:rsidRPr="0076424C">
        <w:rPr>
          <w:sz w:val="24"/>
        </w:rPr>
        <w:t xml:space="preserve">, representing </w:t>
      </w:r>
      <w:r w:rsidR="00686121" w:rsidRPr="0076424C">
        <w:rPr>
          <w:b/>
          <w:sz w:val="24"/>
        </w:rPr>
        <w:t>Users</w:t>
      </w:r>
      <w:r w:rsidR="00686121" w:rsidRPr="0076424C">
        <w:rPr>
          <w:sz w:val="24"/>
        </w:rPr>
        <w:t xml:space="preserve"> without </w:t>
      </w:r>
      <w:r w:rsidR="00DD01D1">
        <w:rPr>
          <w:b/>
        </w:rPr>
        <w:fldChar w:fldCharType="begin"/>
      </w:r>
      <w:r w:rsidR="00DD01D1">
        <w:rPr>
          <w:b/>
          <w:sz w:val="24"/>
        </w:rPr>
        <w:instrText xml:space="preserve"> REF PGF \h </w:instrText>
      </w:r>
      <w:r w:rsidR="00DD01D1">
        <w:rPr>
          <w:b/>
        </w:rPr>
      </w:r>
      <w:r w:rsidR="00DD01D1">
        <w:rPr>
          <w:b/>
        </w:rPr>
        <w:fldChar w:fldCharType="separate"/>
      </w:r>
      <w:r w:rsidR="0011775B">
        <w:rPr>
          <w:b/>
        </w:rPr>
        <w:t>Power Generating Facilit</w:t>
      </w:r>
      <w:r w:rsidR="00DD01D1">
        <w:rPr>
          <w:b/>
        </w:rPr>
        <w:fldChar w:fldCharType="end"/>
      </w:r>
      <w:r w:rsidR="00DD01D1">
        <w:rPr>
          <w:b/>
        </w:rPr>
        <w:t>ies</w:t>
      </w:r>
      <w:r w:rsidR="00686121" w:rsidRPr="0076424C">
        <w:rPr>
          <w:b/>
          <w:sz w:val="24"/>
        </w:rPr>
        <w:t>;</w:t>
      </w:r>
    </w:p>
    <w:p w14:paraId="6E86124F" w14:textId="65A5C3CB" w:rsidR="00BE0BD6" w:rsidRPr="0076424C" w:rsidRDefault="00BE0BD6">
      <w:pPr>
        <w:pStyle w:val="BodyList2"/>
        <w:numPr>
          <w:ilvl w:val="0"/>
          <w:numId w:val="5"/>
        </w:numPr>
        <w:rPr>
          <w:sz w:val="24"/>
        </w:rPr>
      </w:pPr>
      <w:r w:rsidRPr="0076424C">
        <w:rPr>
          <w:sz w:val="24"/>
        </w:rPr>
        <w:t xml:space="preserve">a person representing the </w:t>
      </w:r>
      <w:r w:rsidR="008572B5">
        <w:fldChar w:fldCharType="begin"/>
      </w:r>
      <w:r w:rsidR="008572B5">
        <w:instrText xml:space="preserve"> REF OTSO \h  \* MERGEFORMAT </w:instrText>
      </w:r>
      <w:r w:rsidR="008572B5">
        <w:fldChar w:fldCharType="separate"/>
      </w:r>
      <w:r w:rsidR="0011775B" w:rsidRPr="0076424C">
        <w:rPr>
          <w:b/>
        </w:rPr>
        <w:t>OTSO</w:t>
      </w:r>
      <w:r w:rsidR="008572B5">
        <w:fldChar w:fldCharType="end"/>
      </w:r>
      <w:r w:rsidRPr="0076424C">
        <w:rPr>
          <w:b/>
          <w:sz w:val="24"/>
        </w:rPr>
        <w:t>;</w:t>
      </w:r>
      <w:r w:rsidRPr="0076424C">
        <w:rPr>
          <w:sz w:val="24"/>
        </w:rPr>
        <w:t xml:space="preserve"> </w:t>
      </w:r>
    </w:p>
    <w:p w14:paraId="6E861250" w14:textId="34592B32" w:rsidR="00314B36" w:rsidRPr="0076424C" w:rsidRDefault="00314B36">
      <w:pPr>
        <w:pStyle w:val="BodyList2"/>
        <w:numPr>
          <w:ilvl w:val="0"/>
          <w:numId w:val="5"/>
        </w:numPr>
        <w:rPr>
          <w:sz w:val="24"/>
        </w:rPr>
      </w:pPr>
      <w:r w:rsidRPr="0076424C">
        <w:rPr>
          <w:sz w:val="24"/>
        </w:rPr>
        <w:t xml:space="preserve">a person representing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rPr>
          <w:sz w:val="24"/>
        </w:rPr>
        <w:t>; and</w:t>
      </w:r>
    </w:p>
    <w:p w14:paraId="6E861251" w14:textId="54C2CA8B" w:rsidR="00314B36" w:rsidRPr="0076424C" w:rsidRDefault="00314B36">
      <w:pPr>
        <w:pStyle w:val="BodyList2"/>
        <w:ind w:left="2175" w:hanging="735"/>
        <w:rPr>
          <w:b/>
          <w:sz w:val="24"/>
        </w:rPr>
      </w:pPr>
      <w:r w:rsidRPr="0076424C">
        <w:rPr>
          <w:sz w:val="24"/>
        </w:rPr>
        <w:t>(d)</w:t>
      </w:r>
      <w:r w:rsidRPr="0076424C">
        <w:rPr>
          <w:sz w:val="24"/>
        </w:rPr>
        <w:tab/>
        <w:t xml:space="preserve">A person representing customers appointed by the </w:t>
      </w:r>
      <w:r w:rsidR="00786E2C">
        <w:rPr>
          <w:b/>
          <w:sz w:val="24"/>
        </w:rPr>
        <w:fldChar w:fldCharType="begin"/>
      </w:r>
      <w:r w:rsidR="00946436">
        <w:rPr>
          <w:sz w:val="24"/>
        </w:rPr>
        <w:instrText xml:space="preserve"> REF CA \h </w:instrText>
      </w:r>
      <w:r w:rsidR="00786E2C">
        <w:rPr>
          <w:b/>
          <w:sz w:val="24"/>
        </w:rPr>
      </w:r>
      <w:r w:rsidR="00786E2C">
        <w:rPr>
          <w:b/>
          <w:sz w:val="24"/>
        </w:rPr>
        <w:fldChar w:fldCharType="separate"/>
      </w:r>
      <w:r w:rsidR="0011775B">
        <w:rPr>
          <w:b/>
        </w:rPr>
        <w:t>CA</w:t>
      </w:r>
      <w:r w:rsidR="00786E2C">
        <w:rPr>
          <w:b/>
          <w:sz w:val="24"/>
        </w:rPr>
        <w:fldChar w:fldCharType="end"/>
      </w:r>
      <w:r w:rsidR="00946436">
        <w:rPr>
          <w:b/>
          <w:sz w:val="24"/>
        </w:rPr>
        <w:t xml:space="preserve"> </w:t>
      </w:r>
      <w:r w:rsidR="00946436" w:rsidRPr="00946436">
        <w:rPr>
          <w:sz w:val="24"/>
        </w:rPr>
        <w:t>and</w:t>
      </w:r>
      <w:r w:rsidR="00946436">
        <w:rPr>
          <w:b/>
          <w:sz w:val="24"/>
        </w:rPr>
        <w:t xml:space="preserve"> </w:t>
      </w:r>
      <w:r w:rsidR="00786E2C">
        <w:rPr>
          <w:b/>
          <w:sz w:val="24"/>
        </w:rPr>
        <w:fldChar w:fldCharType="begin"/>
      </w:r>
      <w:r w:rsidR="00946436">
        <w:rPr>
          <w:b/>
          <w:sz w:val="24"/>
        </w:rPr>
        <w:instrText xml:space="preserve"> REF CAS \h </w:instrText>
      </w:r>
      <w:r w:rsidR="00786E2C">
        <w:rPr>
          <w:b/>
          <w:sz w:val="24"/>
        </w:rPr>
      </w:r>
      <w:r w:rsidR="00786E2C">
        <w:rPr>
          <w:b/>
          <w:sz w:val="24"/>
        </w:rPr>
        <w:fldChar w:fldCharType="separate"/>
      </w:r>
      <w:r w:rsidR="0011775B">
        <w:rPr>
          <w:b/>
        </w:rPr>
        <w:t>CAS</w:t>
      </w:r>
      <w:r w:rsidR="00786E2C">
        <w:rPr>
          <w:b/>
          <w:sz w:val="24"/>
        </w:rPr>
        <w:fldChar w:fldCharType="end"/>
      </w:r>
      <w:r w:rsidRPr="0076424C">
        <w:rPr>
          <w:b/>
          <w:sz w:val="24"/>
        </w:rPr>
        <w:t>.</w:t>
      </w:r>
    </w:p>
    <w:p w14:paraId="6E861252" w14:textId="77777777" w:rsidR="00314B36" w:rsidRPr="0076424C" w:rsidRDefault="00314B36">
      <w:pPr>
        <w:pStyle w:val="BodyList2"/>
        <w:ind w:left="1418" w:firstLine="0"/>
        <w:rPr>
          <w:sz w:val="24"/>
        </w:rPr>
      </w:pPr>
      <w:r w:rsidRPr="0076424C">
        <w:rPr>
          <w:sz w:val="24"/>
        </w:rPr>
        <w:lastRenderedPageBreak/>
        <w:t>Each of the above shall be appointed pursuant to the rules issued pursuant to DGC4.4.</w:t>
      </w:r>
    </w:p>
    <w:p w14:paraId="6E861253" w14:textId="64DFCC17" w:rsidR="00314B36" w:rsidRPr="0076424C" w:rsidRDefault="00314B36">
      <w:r w:rsidRPr="0076424C">
        <w:t>DGC4.4</w:t>
      </w:r>
      <w:r w:rsidRPr="0076424C">
        <w:tab/>
        <w:t xml:space="preserve">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shall establish and comply at all times with its own Constitution and Rules and procedures relating to the conduct of its business, which Constitution Rules and procedures shall be approved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b/>
        </w:rPr>
        <w:t xml:space="preserve"> </w:t>
      </w:r>
      <w:r w:rsidRPr="0076424C">
        <w:t xml:space="preserve">and are set out in the “Constitution and Rules of the </w:t>
      </w:r>
      <w:r w:rsidR="008572B5">
        <w:fldChar w:fldCharType="begin"/>
      </w:r>
      <w:r w:rsidR="008572B5">
        <w:instrText xml:space="preserve"> REF DistributionCodeReviewPanel \h  \* MERGEFORMAT </w:instrText>
      </w:r>
      <w:r w:rsidR="008572B5">
        <w:fldChar w:fldCharType="separate"/>
      </w:r>
      <w:r w:rsidR="0011775B" w:rsidRPr="0076424C">
        <w:rPr>
          <w:b/>
        </w:rPr>
        <w:t>Distribution Code Review Panel</w:t>
      </w:r>
      <w:r w:rsidR="008572B5">
        <w:fldChar w:fldCharType="end"/>
      </w:r>
      <w:r w:rsidRPr="0076424C">
        <w:t xml:space="preserve">”.  </w:t>
      </w:r>
    </w:p>
    <w:p w14:paraId="6E861254" w14:textId="21924B24" w:rsidR="00314B36" w:rsidRPr="0076424C" w:rsidRDefault="00314B36" w:rsidP="008572B5">
      <w:r w:rsidRPr="0076424C">
        <w:t>DGC4.5</w:t>
      </w:r>
      <w:r w:rsidRPr="0076424C">
        <w:tab/>
      </w:r>
      <w:r w:rsidR="00DE51CE" w:rsidRPr="0076424C">
        <w:t xml:space="preserve">As part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E51CE" w:rsidRPr="0076424C">
        <w:t xml:space="preserve">’s obligation to review periodically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E51CE" w:rsidRPr="0076424C">
        <w:t xml:space="preserve">and its implementation as required by Condition 21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00DE51CE" w:rsidRPr="0076424C">
        <w:t>, t</w:t>
      </w:r>
      <w:r w:rsidRPr="0076424C">
        <w:t xml:space="preserve">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consult all </w:t>
      </w:r>
      <w:r w:rsidR="008572B5">
        <w:fldChar w:fldCharType="begin"/>
      </w:r>
      <w:r w:rsidR="008572B5">
        <w:instrText xml:space="preserve"> REF AEO \h  \* MERGEFORMAT </w:instrText>
      </w:r>
      <w:r w:rsidR="008572B5">
        <w:fldChar w:fldCharType="separate"/>
      </w:r>
      <w:r w:rsidR="0011775B" w:rsidRPr="0076424C">
        <w:rPr>
          <w:b/>
        </w:rPr>
        <w:t>Authorised Electricity Operator</w:t>
      </w:r>
      <w:r w:rsidR="008572B5">
        <w:fldChar w:fldCharType="end"/>
      </w:r>
      <w:r w:rsidRPr="0076424C">
        <w:rPr>
          <w:b/>
        </w:rPr>
        <w:t>s</w:t>
      </w:r>
      <w:r w:rsidRPr="0076424C">
        <w:t xml:space="preserve"> liable to be affected in relation to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and shall submit all proposed </w:t>
      </w:r>
      <w:r w:rsidR="009D20AA" w:rsidRPr="0076424C">
        <w:t>modification</w:t>
      </w:r>
      <w:r w:rsidRPr="0076424C">
        <w:t xml:space="preserve">s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to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for discussion prior to such consultation.</w:t>
      </w:r>
      <w:r w:rsidR="00DE51CE" w:rsidRPr="0076424C">
        <w:t xml:space="preserve">  </w:t>
      </w:r>
      <w:r w:rsidR="00DE51CE" w:rsidRPr="0076424C">
        <w:rPr>
          <w:szCs w:val="24"/>
        </w:rPr>
        <w:t xml:space="preserve">Such review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E51CE" w:rsidRPr="0076424C">
        <w:rPr>
          <w:b/>
        </w:rPr>
        <w:t xml:space="preserve"> </w:t>
      </w:r>
      <w:r w:rsidR="00DE51CE" w:rsidRPr="0076424C">
        <w:rPr>
          <w:szCs w:val="24"/>
        </w:rPr>
        <w:t xml:space="preserve">undertaken by the </w:t>
      </w:r>
      <w:r w:rsidR="00DE51CE" w:rsidRPr="0076424C">
        <w:rPr>
          <w:b/>
          <w:bCs/>
          <w:szCs w:val="24"/>
        </w:rPr>
        <w:t xml:space="preserve">DNO </w:t>
      </w:r>
      <w:r w:rsidR="00DE51CE" w:rsidRPr="0076424C">
        <w:rPr>
          <w:szCs w:val="24"/>
        </w:rPr>
        <w:t xml:space="preserve">shall involve an evaluation of whether any </w:t>
      </w:r>
      <w:r w:rsidR="009D20AA" w:rsidRPr="0076424C">
        <w:rPr>
          <w:szCs w:val="24"/>
        </w:rPr>
        <w:t>modification</w:t>
      </w:r>
      <w:r w:rsidR="00DE51CE" w:rsidRPr="0076424C">
        <w:rPr>
          <w:szCs w:val="24"/>
        </w:rPr>
        <w:t xml:space="preserve"> would better facilitate the achievement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E51CE" w:rsidRPr="0076424C">
        <w:rPr>
          <w:b/>
          <w:bCs/>
          <w:szCs w:val="24"/>
        </w:rPr>
        <w:t xml:space="preserve"> </w:t>
      </w:r>
      <w:r w:rsidR="00DE51CE" w:rsidRPr="0076424C">
        <w:rPr>
          <w:szCs w:val="24"/>
        </w:rPr>
        <w:t xml:space="preserve">objectives, as provided in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E51CE" w:rsidRPr="0076424C">
        <w:t xml:space="preserve">’s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00DE51CE" w:rsidRPr="0076424C">
        <w:rPr>
          <w:b/>
          <w:bCs/>
          <w:szCs w:val="24"/>
        </w:rPr>
        <w:t xml:space="preserve">, </w:t>
      </w:r>
      <w:r w:rsidR="00DE51CE" w:rsidRPr="0076424C">
        <w:rPr>
          <w:szCs w:val="24"/>
        </w:rPr>
        <w:t xml:space="preserve">and, where the impact on greenhouse gasses is likely to be material, this shall include an assessment of the quantifiable impact of any proposed </w:t>
      </w:r>
      <w:r w:rsidR="009D20AA" w:rsidRPr="0076424C">
        <w:rPr>
          <w:szCs w:val="24"/>
        </w:rPr>
        <w:t>modification</w:t>
      </w:r>
      <w:r w:rsidR="00DE51CE" w:rsidRPr="0076424C">
        <w:rPr>
          <w:szCs w:val="24"/>
        </w:rPr>
        <w:t xml:space="preserve"> on greenhouse gas emissions, to be conducted in accordance with any guidance (on the treatment of carbon costs and evaluation of greenhouse gas emissions) as may be issued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00DE51CE" w:rsidRPr="0076424C">
        <w:rPr>
          <w:b/>
        </w:rPr>
        <w:t xml:space="preserve"> </w:t>
      </w:r>
      <w:r w:rsidR="00DE51CE" w:rsidRPr="0076424C">
        <w:rPr>
          <w:szCs w:val="24"/>
        </w:rPr>
        <w:t>from time to time</w:t>
      </w:r>
      <w:r w:rsidR="009D20AA" w:rsidRPr="0076424C">
        <w:rPr>
          <w:szCs w:val="24"/>
        </w:rPr>
        <w:t xml:space="preserve"> and</w:t>
      </w:r>
      <w:r w:rsidR="009D20AA" w:rsidRPr="0076424C">
        <w:t xml:space="preserve"> in accordance with the rules pursuant to DGC4.4</w:t>
      </w:r>
      <w:r w:rsidR="009D20AA" w:rsidRPr="0076424C">
        <w:rPr>
          <w:szCs w:val="24"/>
        </w:rPr>
        <w:t>.</w:t>
      </w:r>
    </w:p>
    <w:p w14:paraId="6E861255" w14:textId="7ADA7A49" w:rsidR="00E46EC9" w:rsidRPr="0076424C" w:rsidRDefault="00E46EC9" w:rsidP="00E46EC9">
      <w:pPr>
        <w:ind w:left="1440" w:hanging="1440"/>
      </w:pPr>
      <w:r w:rsidRPr="0076424C">
        <w:t>DGC4.6</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s shall establish and maintain a group to be known as the </w:t>
      </w:r>
      <w:r w:rsidR="008572B5">
        <w:fldChar w:fldCharType="begin"/>
      </w:r>
      <w:r w:rsidR="008572B5">
        <w:instrText xml:space="preserve"> REF ITCG \h  \* MERGEFORMAT </w:instrText>
      </w:r>
      <w:r w:rsidR="008572B5">
        <w:fldChar w:fldCharType="separate"/>
      </w:r>
      <w:r w:rsidR="0011775B" w:rsidRPr="0076424C">
        <w:rPr>
          <w:b/>
        </w:rPr>
        <w:t>ITCG</w:t>
      </w:r>
      <w:r w:rsidR="008572B5">
        <w:fldChar w:fldCharType="end"/>
      </w:r>
      <w:r w:rsidRPr="0076424C">
        <w:t xml:space="preserve">, which shall be a standing body comprised of representatives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s to carry out the functions referred to in its own constitution and rules. </w:t>
      </w:r>
    </w:p>
    <w:p w14:paraId="6E861256" w14:textId="7D4888A1" w:rsidR="00E46EC9" w:rsidRPr="0076424C" w:rsidRDefault="00E46EC9" w:rsidP="00E46EC9">
      <w:pPr>
        <w:ind w:left="1440" w:hanging="1440"/>
        <w:rPr>
          <w:b/>
        </w:rPr>
      </w:pPr>
      <w:r w:rsidRPr="0076424C">
        <w:t>DGC4.7</w:t>
      </w:r>
      <w:r w:rsidRPr="0076424C">
        <w:tab/>
        <w:t xml:space="preserve">The </w:t>
      </w:r>
      <w:r w:rsidR="008572B5">
        <w:fldChar w:fldCharType="begin"/>
      </w:r>
      <w:r w:rsidR="008572B5">
        <w:instrText xml:space="preserve"> REF ITCG \h  \* MERGEFORMAT </w:instrText>
      </w:r>
      <w:r w:rsidR="008572B5">
        <w:fldChar w:fldCharType="separate"/>
      </w:r>
      <w:r w:rsidR="0011775B" w:rsidRPr="0076424C">
        <w:rPr>
          <w:b/>
        </w:rPr>
        <w:t>ITCG</w:t>
      </w:r>
      <w:r w:rsidR="008572B5">
        <w:fldChar w:fldCharType="end"/>
      </w:r>
      <w:r w:rsidRPr="0076424C">
        <w:t xml:space="preserve"> shall establish and comply at all times with its own constitution and rules relating to the conduct of its business, which constitution and rules shall be approved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w:t>
      </w:r>
    </w:p>
    <w:p w14:paraId="6E861257" w14:textId="095A62E3" w:rsidR="00E46EC9" w:rsidRPr="0076424C" w:rsidRDefault="00E46EC9" w:rsidP="00E46EC9">
      <w:pPr>
        <w:ind w:left="1440" w:hanging="1440"/>
      </w:pPr>
      <w:r w:rsidRPr="0076424C">
        <w:t>DGC4.8</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s shall fund and share the costs incurred by or on behalf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s in relation to the operation of the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Pr="0076424C">
        <w:t xml:space="preserve"> and the </w:t>
      </w:r>
      <w:r w:rsidR="008572B5">
        <w:fldChar w:fldCharType="begin"/>
      </w:r>
      <w:r w:rsidR="008572B5">
        <w:instrText xml:space="preserve"> REF ITCG \h  \* MERGEFORMAT </w:instrText>
      </w:r>
      <w:r w:rsidR="008572B5">
        <w:fldChar w:fldCharType="separate"/>
      </w:r>
      <w:r w:rsidR="0011775B" w:rsidRPr="0076424C">
        <w:rPr>
          <w:b/>
        </w:rPr>
        <w:t>ITCG</w:t>
      </w:r>
      <w:r w:rsidR="008572B5">
        <w:fldChar w:fldCharType="end"/>
      </w:r>
      <w:r w:rsidRPr="0076424C">
        <w:t xml:space="preserve"> in accordance with the cost apportionment mechanism set out in the constitution and rules of the </w:t>
      </w:r>
      <w:r w:rsidR="008572B5">
        <w:fldChar w:fldCharType="begin"/>
      </w:r>
      <w:r w:rsidR="008572B5">
        <w:instrText xml:space="preserve"> REF ITCG \h  \* MERGEFORMAT </w:instrText>
      </w:r>
      <w:r w:rsidR="008572B5">
        <w:fldChar w:fldCharType="separate"/>
      </w:r>
      <w:r w:rsidR="0011775B" w:rsidRPr="0076424C">
        <w:rPr>
          <w:b/>
        </w:rPr>
        <w:t>ITCG</w:t>
      </w:r>
      <w:r w:rsidR="008572B5">
        <w:fldChar w:fldCharType="end"/>
      </w:r>
      <w:r w:rsidRPr="0076424C">
        <w:t>.</w:t>
      </w:r>
    </w:p>
    <w:p w14:paraId="6E861258" w14:textId="0F62B520" w:rsidR="00314B36" w:rsidRPr="0076424C" w:rsidRDefault="00314B36">
      <w:pPr>
        <w:pStyle w:val="Heading1"/>
        <w:rPr>
          <w:u w:val="single"/>
        </w:rPr>
      </w:pPr>
      <w:bookmarkStart w:id="350" w:name="_Toc501209743"/>
      <w:r w:rsidRPr="0076424C">
        <w:t>DGC5</w:t>
      </w:r>
      <w:r w:rsidRPr="0076424C">
        <w:tab/>
        <w:t xml:space="preserve">COMMUNICATION BETWEEN THE </w:t>
      </w:r>
      <w:r w:rsidR="008572B5">
        <w:fldChar w:fldCharType="begin"/>
      </w:r>
      <w:r w:rsidR="008572B5">
        <w:instrText xml:space="preserve"> REF DNO \h  \* MERGEFORMAT </w:instrText>
      </w:r>
      <w:r w:rsidR="008572B5">
        <w:fldChar w:fldCharType="separate"/>
      </w:r>
      <w:r w:rsidR="0011775B" w:rsidRPr="0076424C">
        <w:t>DNO</w:t>
      </w:r>
      <w:r w:rsidR="008572B5">
        <w:fldChar w:fldCharType="end"/>
      </w:r>
      <w:r w:rsidRPr="0076424C">
        <w:t xml:space="preserve"> </w:t>
      </w:r>
      <w:smartTag w:uri="urn:schemas-microsoft-com:office:smarttags" w:element="stockticker">
        <w:r w:rsidRPr="0076424C">
          <w:t>AND</w:t>
        </w:r>
      </w:smartTag>
      <w:r w:rsidRPr="0076424C">
        <w:t xml:space="preserve"> USERS</w:t>
      </w:r>
      <w:bookmarkEnd w:id="350"/>
    </w:p>
    <w:p w14:paraId="6E861259" w14:textId="72470E5A" w:rsidR="006C113B" w:rsidRPr="0076424C" w:rsidRDefault="00314B36" w:rsidP="00E328B9">
      <w:pPr>
        <w:ind w:firstLine="0"/>
      </w:pPr>
      <w:r w:rsidRPr="0076424C">
        <w:t xml:space="preserve">Unless otherwise specified in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r w:rsidRPr="0076424C">
        <w:t xml:space="preserve"> the methods of operational communication (other than relating to the submission of data and notices) shall be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from time to time.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operate an enquiry service for dealing with incidents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interruptions in supply.</w:t>
      </w:r>
    </w:p>
    <w:p w14:paraId="6E86125A" w14:textId="77777777" w:rsidR="00314B36" w:rsidRPr="0076424C" w:rsidRDefault="00314B36">
      <w:pPr>
        <w:pStyle w:val="Heading1"/>
      </w:pPr>
      <w:bookmarkStart w:id="351" w:name="_Toc501209744"/>
      <w:r w:rsidRPr="0076424C">
        <w:t>DGC6</w:t>
      </w:r>
      <w:r w:rsidRPr="0076424C">
        <w:tab/>
      </w:r>
      <w:smartTag w:uri="urn:schemas-microsoft-com:office:smarttags" w:element="stockticker">
        <w:r w:rsidRPr="0076424C">
          <w:t>DATA</w:t>
        </w:r>
      </w:smartTag>
      <w:r w:rsidRPr="0076424C">
        <w:t xml:space="preserve"> </w:t>
      </w:r>
      <w:smartTag w:uri="urn:schemas-microsoft-com:office:smarttags" w:element="stockticker">
        <w:r w:rsidRPr="0076424C">
          <w:t>AND</w:t>
        </w:r>
      </w:smartTag>
      <w:r w:rsidRPr="0076424C">
        <w:t xml:space="preserve"> NOTICES</w:t>
      </w:r>
      <w:bookmarkEnd w:id="351"/>
    </w:p>
    <w:p w14:paraId="6E86125B" w14:textId="15D8E407" w:rsidR="00314B36" w:rsidRPr="0076424C" w:rsidRDefault="00314B36">
      <w:r w:rsidRPr="0076424C">
        <w:t>DGC6.1</w:t>
      </w:r>
      <w:r w:rsidRPr="0076424C">
        <w:tab/>
        <w:t xml:space="preserve">Data and notices to be exchanged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under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(other than data which is the subject of a specific requirement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as to the manner of its delivery) shall be delivered in writing in accordance with DGD2 (</w:t>
      </w:r>
      <w:r w:rsidR="0008222E" w:rsidRPr="0076424C">
        <w:t>vi</w:t>
      </w:r>
      <w:r w:rsidRPr="0076424C">
        <w:t xml:space="preserve">). </w:t>
      </w:r>
    </w:p>
    <w:p w14:paraId="6E86125C" w14:textId="380F1FFE" w:rsidR="00314B36" w:rsidRPr="0076424C" w:rsidRDefault="00314B36">
      <w:r w:rsidRPr="0076424C">
        <w:t>DGC6.2</w:t>
      </w:r>
      <w:r w:rsidRPr="0076424C">
        <w:tab/>
        <w:t xml:space="preserve">All data items, where applicable, will be referenced to nominal voltage and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unless otherwise stated.</w:t>
      </w:r>
    </w:p>
    <w:p w14:paraId="6E86125D" w14:textId="65991EE8" w:rsidR="00314B36" w:rsidRPr="0076424C" w:rsidRDefault="00314B36">
      <w:pPr>
        <w:pStyle w:val="Heading1"/>
      </w:pPr>
      <w:bookmarkStart w:id="352" w:name="_Toc501209745"/>
      <w:r w:rsidRPr="0076424C">
        <w:lastRenderedPageBreak/>
        <w:t>DGC7</w:t>
      </w:r>
      <w:r w:rsidRPr="0076424C">
        <w:tab/>
        <w:t xml:space="preserve">OWNERSHIP OF </w:t>
      </w:r>
      <w:r w:rsidR="008572B5">
        <w:fldChar w:fldCharType="begin"/>
      </w:r>
      <w:r w:rsidR="008572B5">
        <w:instrText xml:space="preserve"> REF Plant \h  \* MERGEFORMAT </w:instrText>
      </w:r>
      <w:r w:rsidR="008572B5">
        <w:fldChar w:fldCharType="separate"/>
      </w:r>
      <w:r w:rsidR="0011775B" w:rsidRPr="0011775B">
        <w:rPr>
          <w:b w:val="0"/>
        </w:rPr>
        <w:t>Plant</w:t>
      </w:r>
      <w:r w:rsidR="008572B5">
        <w:fldChar w:fldCharType="end"/>
      </w:r>
      <w:r w:rsidRPr="0076424C">
        <w:t xml:space="preserve"> </w:t>
      </w:r>
      <w:smartTag w:uri="urn:schemas-microsoft-com:office:smarttags" w:element="stockticker">
        <w:r w:rsidRPr="0076424C">
          <w:t>AND</w:t>
        </w:r>
      </w:smartTag>
      <w:r w:rsidRPr="0076424C">
        <w:t xml:space="preserve">/OR </w:t>
      </w:r>
      <w:r w:rsidR="008572B5">
        <w:fldChar w:fldCharType="begin"/>
      </w:r>
      <w:r w:rsidR="008572B5">
        <w:instrText xml:space="preserve"> REF Apparatus \h  \* MERGEFORMAT </w:instrText>
      </w:r>
      <w:r w:rsidR="008572B5">
        <w:fldChar w:fldCharType="separate"/>
      </w:r>
      <w:r w:rsidR="0011775B" w:rsidRPr="0011775B">
        <w:rPr>
          <w:b w:val="0"/>
        </w:rPr>
        <w:t>Apparatus</w:t>
      </w:r>
      <w:bookmarkEnd w:id="352"/>
      <w:r w:rsidR="008572B5">
        <w:fldChar w:fldCharType="end"/>
      </w:r>
    </w:p>
    <w:p w14:paraId="6E86125E" w14:textId="7451C87C" w:rsidR="00314B36" w:rsidRPr="0076424C" w:rsidRDefault="00314B36">
      <w:r w:rsidRPr="0076424C">
        <w:tab/>
        <w:t xml:space="preserve">References in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to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include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rPr>
          <w:b/>
        </w:rPr>
        <w:t xml:space="preserve"> </w:t>
      </w:r>
      <w:r w:rsidRPr="0076424C">
        <w:t xml:space="preserve">used by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under an agreement with a third party.</w:t>
      </w:r>
    </w:p>
    <w:p w14:paraId="6E86125F" w14:textId="51BE0697" w:rsidR="00314B36" w:rsidRPr="0076424C" w:rsidRDefault="00314B36">
      <w:pPr>
        <w:pStyle w:val="Heading1"/>
      </w:pPr>
      <w:bookmarkStart w:id="353" w:name="_Toc501209746"/>
      <w:r w:rsidRPr="0076424C">
        <w:t>DGC8</w:t>
      </w:r>
      <w:r w:rsidRPr="0076424C">
        <w:tab/>
      </w:r>
      <w:r w:rsidR="008572B5">
        <w:fldChar w:fldCharType="begin"/>
      </w:r>
      <w:r w:rsidR="008572B5">
        <w:instrText xml:space="preserve"> REF SystemControl \h  \* MERGEFORMAT </w:instrText>
      </w:r>
      <w:r w:rsidR="008572B5">
        <w:fldChar w:fldCharType="separate"/>
      </w:r>
      <w:r w:rsidR="0011775B" w:rsidRPr="0076424C">
        <w:t>System Control</w:t>
      </w:r>
      <w:bookmarkEnd w:id="353"/>
      <w:r w:rsidR="008572B5">
        <w:fldChar w:fldCharType="end"/>
      </w:r>
    </w:p>
    <w:p w14:paraId="6E861260" w14:textId="2089CD1C" w:rsidR="00314B36" w:rsidRPr="0076424C" w:rsidRDefault="00314B36">
      <w:r w:rsidRPr="0076424C">
        <w:tab/>
        <w:t xml:space="preserve">Where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part thereof) is, by agreement, under the control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then for the purposes of communication and co</w:t>
      </w:r>
      <w:r w:rsidRPr="0076424C">
        <w:noBreakHyphen/>
        <w:t xml:space="preserve">ordination in operational timescales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can (for those purposes only) treat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part thereof) as part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but as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it shall remain to be treated as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w:t>
      </w:r>
      <w:r w:rsidRPr="0076424C">
        <w:t>(or part thereof).</w:t>
      </w:r>
    </w:p>
    <w:p w14:paraId="6E861261" w14:textId="77777777" w:rsidR="00314B36" w:rsidRPr="0076424C" w:rsidRDefault="00314B36">
      <w:pPr>
        <w:pStyle w:val="Heading1"/>
      </w:pPr>
      <w:bookmarkStart w:id="354" w:name="_Toc501209747"/>
      <w:r w:rsidRPr="0076424C">
        <w:t>DGC9</w:t>
      </w:r>
      <w:r w:rsidRPr="0076424C">
        <w:tab/>
        <w:t>EMERGENCY SITUATIONS</w:t>
      </w:r>
      <w:bookmarkEnd w:id="354"/>
    </w:p>
    <w:p w14:paraId="6E861262" w14:textId="3C063183" w:rsidR="00314B36" w:rsidRPr="0076424C" w:rsidRDefault="008572B5">
      <w:pPr>
        <w:ind w:firstLine="0"/>
      </w:pP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should note that the provisions of the </w:t>
      </w:r>
      <w:r>
        <w:fldChar w:fldCharType="begin"/>
      </w:r>
      <w:r>
        <w:instrText xml:space="preserve"> REF DistributionCode \h  \* MERGEFORMAT </w:instrText>
      </w:r>
      <w:r>
        <w:fldChar w:fldCharType="separate"/>
      </w:r>
      <w:r w:rsidR="0011775B" w:rsidRPr="0076424C">
        <w:rPr>
          <w:b/>
        </w:rPr>
        <w:t>Distribution Code</w:t>
      </w:r>
      <w:r>
        <w:fldChar w:fldCharType="end"/>
      </w:r>
      <w:r w:rsidR="00314B36" w:rsidRPr="0076424C">
        <w:t xml:space="preserve"> may be suspended in whole or in part during a Security Period as more particularly provided for in the </w:t>
      </w:r>
      <w:r>
        <w:fldChar w:fldCharType="begin"/>
      </w:r>
      <w:r>
        <w:instrText xml:space="preserve"> REF FSC \h  \* MERGEFORMAT </w:instrText>
      </w:r>
      <w:r>
        <w:fldChar w:fldCharType="separate"/>
      </w:r>
      <w:r w:rsidR="0011775B" w:rsidRPr="0076424C">
        <w:rPr>
          <w:b/>
        </w:rPr>
        <w:t>Fuel Security Code</w:t>
      </w:r>
      <w:r>
        <w:fldChar w:fldCharType="end"/>
      </w:r>
      <w:r w:rsidR="00314B36" w:rsidRPr="0076424C">
        <w:t xml:space="preserve">, or in accordance with a </w:t>
      </w:r>
      <w:hyperlink w:anchor="CivilEmergencyDirection" w:history="1">
        <w:r>
          <w:fldChar w:fldCharType="begin"/>
        </w:r>
        <w:r>
          <w:instrText xml:space="preserve"> REF CivilEmergencyDirection \h  \* MERGEFORMAT </w:instrText>
        </w:r>
        <w:r>
          <w:fldChar w:fldCharType="separate"/>
        </w:r>
        <w:r w:rsidR="0011775B" w:rsidRPr="0076424C">
          <w:rPr>
            <w:b/>
          </w:rPr>
          <w:t>Civil Emergency Direction</w:t>
        </w:r>
        <w:r>
          <w:fldChar w:fldCharType="end"/>
        </w:r>
      </w:hyperlink>
      <w:r w:rsidR="00314B36" w:rsidRPr="0076424C">
        <w:rPr>
          <w:b/>
        </w:rPr>
        <w:t xml:space="preserve"> </w:t>
      </w:r>
      <w:r w:rsidR="00314B36" w:rsidRPr="0076424C">
        <w:t xml:space="preserve">issued under a Civil Emergency in accordance with </w:t>
      </w:r>
      <w:r>
        <w:fldChar w:fldCharType="begin"/>
      </w:r>
      <w:r>
        <w:instrText xml:space="preserve"> REF DOC \h  \* MERGEFORMAT </w:instrText>
      </w:r>
      <w:r>
        <w:fldChar w:fldCharType="separate"/>
      </w:r>
      <w:r w:rsidR="0011775B" w:rsidRPr="0076424C">
        <w:rPr>
          <w:b/>
        </w:rPr>
        <w:t>Distribution Operating Code</w:t>
      </w:r>
      <w:r>
        <w:fldChar w:fldCharType="end"/>
      </w:r>
      <w:r w:rsidR="00314B36" w:rsidRPr="0076424C">
        <w:rPr>
          <w:b/>
        </w:rPr>
        <w:t xml:space="preserve"> </w:t>
      </w:r>
      <w:smartTag w:uri="urn:schemas-microsoft-com:office:smarttags" w:element="stockticker">
        <w:r w:rsidR="00314B36" w:rsidRPr="0076424C">
          <w:t>DOC</w:t>
        </w:r>
      </w:smartTag>
      <w:r w:rsidR="00314B36" w:rsidRPr="0076424C">
        <w:t>9.</w:t>
      </w:r>
    </w:p>
    <w:p w14:paraId="6E861263" w14:textId="5E86A03C" w:rsidR="00314B36" w:rsidRPr="0076424C" w:rsidRDefault="00314B36">
      <w:pPr>
        <w:pStyle w:val="Heading1"/>
      </w:pPr>
      <w:bookmarkStart w:id="355" w:name="_Toc501209748"/>
      <w:r w:rsidRPr="0076424C">
        <w:t>DGC10</w:t>
      </w:r>
      <w:r w:rsidRPr="0076424C">
        <w:tab/>
      </w:r>
      <w:r w:rsidR="008572B5">
        <w:fldChar w:fldCharType="begin"/>
      </w:r>
      <w:r w:rsidR="008572B5">
        <w:instrText xml:space="preserve"> REF DistributionCode \h  \* MERGEFORMAT </w:instrText>
      </w:r>
      <w:r w:rsidR="008572B5">
        <w:fldChar w:fldCharType="separate"/>
      </w:r>
      <w:r w:rsidR="0011775B" w:rsidRPr="0076424C">
        <w:t>Distribution Code</w:t>
      </w:r>
      <w:r w:rsidR="008572B5">
        <w:fldChar w:fldCharType="end"/>
      </w:r>
      <w:r w:rsidRPr="0076424C">
        <w:t xml:space="preserve"> RESPONSIBILITIES</w:t>
      </w:r>
      <w:bookmarkEnd w:id="355"/>
    </w:p>
    <w:p w14:paraId="6E861264" w14:textId="2F75656B" w:rsidR="00314B36" w:rsidRPr="0076424C" w:rsidRDefault="00314B36">
      <w:pPr>
        <w:rPr>
          <w:b/>
        </w:rPr>
      </w:pPr>
      <w:r w:rsidRPr="0076424C">
        <w:tab/>
        <w:t xml:space="preserve">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sets out procedures and principles governing the relationship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265" w14:textId="77777777" w:rsidR="00DD799C" w:rsidRPr="0076424C" w:rsidRDefault="00DD799C" w:rsidP="000B33CC">
      <w:pPr>
        <w:pStyle w:val="Heading1"/>
      </w:pPr>
      <w:bookmarkStart w:id="356" w:name="_Toc501209749"/>
      <w:r w:rsidRPr="0076424C">
        <w:t>DGC11</w:t>
      </w:r>
      <w:r w:rsidRPr="0076424C">
        <w:tab/>
        <w:t>Modifications to the distribution code</w:t>
      </w:r>
      <w:bookmarkEnd w:id="356"/>
    </w:p>
    <w:p w14:paraId="6E861266" w14:textId="798F91B5" w:rsidR="009D20AA" w:rsidRPr="0076424C" w:rsidRDefault="009D20AA" w:rsidP="009D20AA">
      <w:pPr>
        <w:keepLines w:val="0"/>
        <w:autoSpaceDE w:val="0"/>
        <w:autoSpaceDN w:val="0"/>
        <w:adjustRightInd w:val="0"/>
        <w:spacing w:after="0"/>
        <w:jc w:val="left"/>
        <w:rPr>
          <w:caps/>
          <w:szCs w:val="24"/>
        </w:rPr>
      </w:pPr>
      <w:r w:rsidRPr="0076424C">
        <w:rPr>
          <w:rFonts w:cs="Calibri,Bold"/>
          <w:b/>
          <w:bCs/>
          <w:szCs w:val="24"/>
          <w:lang w:eastAsia="en-GB"/>
        </w:rPr>
        <w:t xml:space="preserve">DGC11.1 </w:t>
      </w:r>
      <w:r w:rsidRPr="0076424C">
        <w:rPr>
          <w:rFonts w:cs="Calibri,Bold"/>
          <w:b/>
          <w:bCs/>
          <w:szCs w:val="24"/>
          <w:lang w:eastAsia="en-GB"/>
        </w:rPr>
        <w:tab/>
      </w:r>
      <w:r w:rsidRPr="0076424C">
        <w:rPr>
          <w:rFonts w:cs="Calibri"/>
          <w:szCs w:val="24"/>
          <w:lang w:eastAsia="en-GB"/>
        </w:rPr>
        <w:t xml:space="preserve">Modifications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shall be made in accordance with the procedures set out in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11775B" w:rsidRPr="0076424C">
        <w:rPr>
          <w:b/>
        </w:rPr>
        <w:t>Distribution Code Review Panel</w:t>
      </w:r>
      <w:r w:rsidR="008572B5">
        <w:fldChar w:fldCharType="end"/>
      </w:r>
      <w:r w:rsidRPr="0076424C">
        <w:rPr>
          <w:rFonts w:cs="Calibri"/>
          <w:szCs w:val="24"/>
          <w:lang w:eastAsia="en-GB"/>
        </w:rPr>
        <w:t>.</w:t>
      </w:r>
    </w:p>
    <w:p w14:paraId="6E861267" w14:textId="6344DA57" w:rsidR="00AF1580" w:rsidRPr="0076424C" w:rsidRDefault="009D20AA" w:rsidP="00C623DB">
      <w:pPr>
        <w:spacing w:beforeLines="40" w:before="96" w:afterLines="40" w:after="96"/>
      </w:pPr>
      <w:r w:rsidRPr="0076424C">
        <w:rPr>
          <w:caps/>
        </w:rPr>
        <w:t>DGC11.2</w:t>
      </w:r>
      <w:r w:rsidRPr="0076424C">
        <w:rPr>
          <w:caps/>
        </w:rPr>
        <w:tab/>
      </w:r>
      <w:r w:rsidR="00DD799C" w:rsidRPr="0076424C">
        <w:rPr>
          <w:caps/>
        </w:rPr>
        <w:t>M</w:t>
      </w:r>
      <w:r w:rsidR="00DD799C" w:rsidRPr="0076424C">
        <w:t xml:space="preserve">odifications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D799C" w:rsidRPr="0076424C">
        <w:t xml:space="preserve"> that change the obligations on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00DD799C" w:rsidRPr="0076424C">
        <w:rPr>
          <w:b/>
        </w:rPr>
        <w:t>s</w:t>
      </w:r>
      <w:r w:rsidR="00DD799C" w:rsidRPr="0076424C">
        <w:t xml:space="preserve"> and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D799C" w:rsidRPr="0076424C">
        <w:t xml:space="preserve">s in relation to the specification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00DD799C" w:rsidRPr="0076424C">
        <w:t xml:space="preserve"> that each has to provide to comply with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D799C" w:rsidRPr="0076424C">
        <w:t xml:space="preserve"> will not apply retrospectively to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00DD799C" w:rsidRPr="0076424C">
        <w:t xml:space="preserve"> already existing at the date of the implemen</w:t>
      </w:r>
      <w:r w:rsidR="0059239F">
        <w:t>ta</w:t>
      </w:r>
      <w:r w:rsidR="00DD799C" w:rsidRPr="0076424C">
        <w:t xml:space="preserve">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D799C" w:rsidRPr="0076424C">
        <w:t xml:space="preserve"> change, unless specifically required in the relevant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D799C" w:rsidRPr="0076424C">
        <w:t xml:space="preserve"> clause.  However,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00DD799C" w:rsidRPr="0076424C">
        <w:t xml:space="preserve"> makes a material alteration to the relevant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00DD799C" w:rsidRPr="0076424C">
        <w:t xml:space="preserve">, then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DD799C" w:rsidRPr="0076424C">
        <w:t xml:space="preserve"> 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00DD799C" w:rsidRPr="0076424C">
        <w:t xml:space="preserve"> will comply with the requirements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00DD799C" w:rsidRPr="0076424C">
        <w:t xml:space="preserve"> currently in force at the date of the material alteration.</w:t>
      </w:r>
    </w:p>
    <w:p w14:paraId="6E861268" w14:textId="2FF34E40" w:rsidR="009D20AA" w:rsidRPr="0076424C" w:rsidRDefault="009D20AA" w:rsidP="009D20AA">
      <w:pPr>
        <w:keepLines w:val="0"/>
        <w:autoSpaceDE w:val="0"/>
        <w:autoSpaceDN w:val="0"/>
        <w:adjustRightInd w:val="0"/>
        <w:jc w:val="left"/>
        <w:rPr>
          <w:rFonts w:cs="Calibri"/>
          <w:szCs w:val="24"/>
          <w:lang w:eastAsia="en-GB"/>
        </w:rPr>
      </w:pPr>
      <w:r w:rsidRPr="0076424C">
        <w:rPr>
          <w:rFonts w:cs="Calibri,Bold"/>
          <w:b/>
          <w:bCs/>
          <w:szCs w:val="24"/>
          <w:lang w:eastAsia="en-GB"/>
        </w:rPr>
        <w:t xml:space="preserve">DGC11.3 </w:t>
      </w:r>
      <w:r w:rsidRPr="0076424C">
        <w:rPr>
          <w:rFonts w:cs="Calibri,Bold"/>
          <w:b/>
          <w:bCs/>
          <w:szCs w:val="24"/>
          <w:lang w:eastAsia="en-GB"/>
        </w:rPr>
        <w:tab/>
      </w:r>
      <w:r w:rsidRPr="0076424C">
        <w:rPr>
          <w:rFonts w:cs="Calibri"/>
          <w:szCs w:val="24"/>
          <w:lang w:eastAsia="en-GB"/>
        </w:rPr>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shall appoint a </w:t>
      </w:r>
      <w:r w:rsidRPr="0076424C">
        <w:rPr>
          <w:rFonts w:cs="Calibri,Bold"/>
          <w:bCs/>
          <w:szCs w:val="24"/>
          <w:lang w:eastAsia="en-GB"/>
        </w:rPr>
        <w:t xml:space="preserve">Code Administrator (as defined in the </w:t>
      </w:r>
      <w:r w:rsidRPr="0076424C">
        <w:rPr>
          <w:rFonts w:cs="Calibri,Bold"/>
          <w:b/>
          <w:bCs/>
          <w:szCs w:val="24"/>
          <w:lang w:eastAsia="en-GB"/>
        </w:rPr>
        <w:t>Distribution Licence</w:t>
      </w:r>
      <w:r w:rsidRPr="0076424C">
        <w:rPr>
          <w:rFonts w:cs="Calibri,Bold"/>
          <w:bCs/>
          <w:szCs w:val="24"/>
          <w:lang w:eastAsia="en-GB"/>
        </w:rPr>
        <w:t>)</w:t>
      </w:r>
      <w:r w:rsidRPr="0076424C">
        <w:rPr>
          <w:rFonts w:cs="Calibri"/>
          <w:szCs w:val="24"/>
          <w:lang w:eastAsia="en-GB"/>
        </w:rPr>
        <w:t xml:space="preserve">. The </w:t>
      </w:r>
      <w:r w:rsidRPr="0076424C">
        <w:rPr>
          <w:rFonts w:cs="Calibri,Bold"/>
          <w:bCs/>
          <w:szCs w:val="24"/>
          <w:lang w:eastAsia="en-GB"/>
        </w:rPr>
        <w:t xml:space="preserve">Code Administrator </w:t>
      </w:r>
      <w:r w:rsidRPr="0076424C">
        <w:rPr>
          <w:rFonts w:cs="Calibri"/>
          <w:szCs w:val="24"/>
          <w:lang w:eastAsia="en-GB"/>
        </w:rPr>
        <w:t xml:space="preserve">shall (in addition to any powers, duties or functions set out in the </w:t>
      </w:r>
      <w:r w:rsidRPr="0076424C">
        <w:rPr>
          <w:rFonts w:cs="Calibri,Bold"/>
          <w:b/>
          <w:bCs/>
          <w:szCs w:val="24"/>
          <w:lang w:eastAsia="en-GB"/>
        </w:rPr>
        <w:t xml:space="preserve">Distribution Code </w:t>
      </w:r>
      <w:r w:rsidRPr="0076424C">
        <w:rPr>
          <w:rFonts w:cs="Calibri"/>
          <w:szCs w:val="24"/>
          <w:lang w:eastAsia="en-GB"/>
        </w:rPr>
        <w:t>or the</w:t>
      </w:r>
      <w:r w:rsidRPr="0076424C">
        <w:t xml:space="preserve"> Constitution and Rules of the </w:t>
      </w:r>
      <w:r w:rsidR="008572B5">
        <w:fldChar w:fldCharType="begin"/>
      </w:r>
      <w:r w:rsidR="008572B5">
        <w:instrText xml:space="preserve"> REF DistributionCodeReviewPanel \h  \* MERGEFORMAT </w:instrText>
      </w:r>
      <w:r w:rsidR="008572B5">
        <w:fldChar w:fldCharType="separate"/>
      </w:r>
      <w:r w:rsidR="0011775B" w:rsidRPr="0076424C">
        <w:rPr>
          <w:b/>
        </w:rPr>
        <w:t>Distribution Code Review Panel</w:t>
      </w:r>
      <w:r w:rsidR="008572B5">
        <w:fldChar w:fldCharType="end"/>
      </w:r>
      <w:r w:rsidRPr="0076424C">
        <w:rPr>
          <w:rFonts w:cs="Calibri"/>
          <w:szCs w:val="24"/>
          <w:lang w:eastAsia="en-GB"/>
        </w:rPr>
        <w:t>):</w:t>
      </w:r>
    </w:p>
    <w:p w14:paraId="6E861269" w14:textId="3EBEAC10"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(a)</w:t>
      </w:r>
      <w:r w:rsidRPr="0076424C">
        <w:rPr>
          <w:rFonts w:cs="Calibri"/>
          <w:szCs w:val="24"/>
          <w:lang w:eastAsia="en-GB"/>
        </w:rPr>
        <w:tab/>
        <w:t xml:space="preserve">together with other code administrators, publish, review, and (where appropriate) amend from time to time the </w:t>
      </w:r>
      <w:r w:rsidRPr="0076424C">
        <w:rPr>
          <w:rFonts w:cs="Calibri,Bold"/>
          <w:bCs/>
          <w:szCs w:val="24"/>
          <w:lang w:eastAsia="en-GB"/>
        </w:rPr>
        <w:t xml:space="preserve">Code of Practice (Code of Practice in DGC11.3 has the meaning defined in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rFonts w:cs="Calibri,Bold"/>
          <w:bCs/>
          <w:szCs w:val="24"/>
          <w:lang w:eastAsia="en-GB"/>
        </w:rPr>
        <w:t>)</w:t>
      </w:r>
      <w:r w:rsidRPr="0076424C">
        <w:rPr>
          <w:rFonts w:cs="Calibri"/>
          <w:szCs w:val="24"/>
          <w:lang w:eastAsia="en-GB"/>
        </w:rPr>
        <w:t>;</w:t>
      </w:r>
    </w:p>
    <w:p w14:paraId="6E86126A" w14:textId="21066799"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(b)</w:t>
      </w:r>
      <w:r w:rsidRPr="0076424C">
        <w:rPr>
          <w:rFonts w:cs="Calibri"/>
          <w:szCs w:val="24"/>
          <w:lang w:eastAsia="en-GB"/>
        </w:rPr>
        <w:tab/>
        <w:t xml:space="preserve">facilitate the procedures for making a modification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rFonts w:cs="Calibri"/>
          <w:szCs w:val="24"/>
          <w:lang w:eastAsia="en-GB"/>
        </w:rPr>
        <w:t xml:space="preserve">; </w:t>
      </w:r>
    </w:p>
    <w:p w14:paraId="6E86126B" w14:textId="77777777"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lastRenderedPageBreak/>
        <w:t xml:space="preserve">(c) </w:t>
      </w:r>
      <w:r w:rsidRPr="0076424C">
        <w:rPr>
          <w:rFonts w:cs="Calibri"/>
          <w:szCs w:val="24"/>
          <w:lang w:eastAsia="en-GB"/>
        </w:rPr>
        <w:tab/>
        <w:t xml:space="preserve">have regard to, and in particular (to the extent relevant) be consistent with, the principles contained in the </w:t>
      </w:r>
      <w:r w:rsidRPr="0076424C">
        <w:rPr>
          <w:rFonts w:cs="Calibri,Bold"/>
          <w:bCs/>
          <w:szCs w:val="24"/>
          <w:lang w:eastAsia="en-GB"/>
        </w:rPr>
        <w:t>Code of Practice</w:t>
      </w:r>
      <w:r w:rsidRPr="0076424C">
        <w:rPr>
          <w:rFonts w:cs="Calibri"/>
          <w:szCs w:val="24"/>
          <w:lang w:eastAsia="en-GB"/>
        </w:rPr>
        <w:t xml:space="preserve">; </w:t>
      </w:r>
    </w:p>
    <w:p w14:paraId="6E86126C" w14:textId="3BF76A8F" w:rsidR="009D20AA" w:rsidRPr="0076424C" w:rsidRDefault="009D20AA" w:rsidP="009D20AA">
      <w:pPr>
        <w:keepLines w:val="0"/>
        <w:autoSpaceDE w:val="0"/>
        <w:autoSpaceDN w:val="0"/>
        <w:adjustRightInd w:val="0"/>
        <w:ind w:left="2127" w:hanging="709"/>
        <w:jc w:val="left"/>
        <w:rPr>
          <w:rFonts w:cs="Calibri"/>
          <w:szCs w:val="24"/>
          <w:lang w:eastAsia="en-GB"/>
        </w:rPr>
      </w:pPr>
      <w:r w:rsidRPr="0076424C">
        <w:rPr>
          <w:rFonts w:cs="Calibri"/>
          <w:szCs w:val="24"/>
          <w:lang w:eastAsia="en-GB"/>
        </w:rPr>
        <w:t xml:space="preserve">(d) </w:t>
      </w:r>
      <w:r w:rsidRPr="0076424C">
        <w:rPr>
          <w:rFonts w:cs="Calibri"/>
          <w:szCs w:val="24"/>
          <w:lang w:eastAsia="en-GB"/>
        </w:rPr>
        <w:tab/>
        <w:t xml:space="preserve">provide assistance, insofar as it is reasonably practicable and on reasonable request, to </w:t>
      </w:r>
      <w:r w:rsidR="008572B5">
        <w:fldChar w:fldCharType="begin"/>
      </w:r>
      <w:r w:rsidR="008572B5">
        <w:instrText xml:space="preserve"> REF AEO \h  \* MERGEFORMAT </w:instrText>
      </w:r>
      <w:r w:rsidR="008572B5">
        <w:fldChar w:fldCharType="separate"/>
      </w:r>
      <w:r w:rsidR="0011775B" w:rsidRPr="0076424C">
        <w:rPr>
          <w:b/>
        </w:rPr>
        <w:t>Authorised Electricity Operator</w:t>
      </w:r>
      <w:r w:rsidR="008572B5">
        <w:fldChar w:fldCharType="end"/>
      </w:r>
      <w:r w:rsidR="003B78E4" w:rsidRPr="0076424C">
        <w:rPr>
          <w:rFonts w:cs="Calibri,Bold"/>
          <w:b/>
          <w:bCs/>
          <w:szCs w:val="24"/>
          <w:lang w:eastAsia="en-GB"/>
        </w:rPr>
        <w:t>s</w:t>
      </w:r>
      <w:r w:rsidRPr="0076424C">
        <w:rPr>
          <w:rFonts w:cs="Calibri,Bold"/>
          <w:b/>
          <w:bCs/>
          <w:szCs w:val="24"/>
          <w:lang w:eastAsia="en-GB"/>
        </w:rPr>
        <w:t xml:space="preserve"> </w:t>
      </w:r>
      <w:r w:rsidRPr="0076424C">
        <w:rPr>
          <w:rFonts w:cs="Calibri"/>
          <w:szCs w:val="24"/>
          <w:lang w:eastAsia="en-GB"/>
        </w:rPr>
        <w:t xml:space="preserve">(including in particular </w:t>
      </w:r>
      <w:r w:rsidRPr="0076424C">
        <w:rPr>
          <w:rFonts w:cs="Calibri,Bold"/>
          <w:bCs/>
          <w:szCs w:val="24"/>
          <w:lang w:eastAsia="en-GB"/>
        </w:rPr>
        <w:t>Small Participants as defined in the</w:t>
      </w:r>
      <w:r w:rsidRPr="0076424C">
        <w:rPr>
          <w:rFonts w:cs="Calibri,Bold"/>
          <w:b/>
          <w:bCs/>
          <w:szCs w:val="24"/>
          <w:lang w:eastAsia="en-GB"/>
        </w:rPr>
        <w:t xml:space="preserv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rFonts w:cs="Calibri"/>
          <w:szCs w:val="24"/>
          <w:lang w:eastAsia="en-GB"/>
        </w:rPr>
        <w:t xml:space="preserve">) and, to the extent relevant, consumer representatives that request the </w:t>
      </w:r>
      <w:r w:rsidRPr="0076424C">
        <w:rPr>
          <w:rFonts w:cs="Calibri,Bold"/>
          <w:bCs/>
          <w:szCs w:val="24"/>
          <w:lang w:eastAsia="en-GB"/>
        </w:rPr>
        <w:t>Code Administrator's</w:t>
      </w:r>
      <w:r w:rsidRPr="0076424C">
        <w:rPr>
          <w:rFonts w:cs="Calibri,Bold"/>
          <w:b/>
          <w:bCs/>
          <w:szCs w:val="24"/>
          <w:lang w:eastAsia="en-GB"/>
        </w:rPr>
        <w:t xml:space="preserve"> </w:t>
      </w:r>
      <w:r w:rsidRPr="0076424C">
        <w:rPr>
          <w:rFonts w:cs="Calibri"/>
          <w:szCs w:val="24"/>
          <w:lang w:eastAsia="en-GB"/>
        </w:rPr>
        <w:t xml:space="preserve">assistance, in relation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rFonts w:cs="Calibri,Bold"/>
          <w:b/>
          <w:bCs/>
          <w:szCs w:val="24"/>
          <w:lang w:eastAsia="en-GB"/>
        </w:rPr>
        <w:t xml:space="preserve"> </w:t>
      </w:r>
      <w:r w:rsidRPr="0076424C">
        <w:rPr>
          <w:rFonts w:cs="Calibri"/>
          <w:szCs w:val="24"/>
          <w:lang w:eastAsia="en-GB"/>
        </w:rPr>
        <w:t xml:space="preserve">including, but not limited to, understanding the operation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rFonts w:cs="Calibri"/>
          <w:szCs w:val="24"/>
          <w:lang w:eastAsia="en-GB"/>
        </w:rPr>
        <w:t xml:space="preserve">, their involvement in, and representation during, the modification processes (including, but not limited to, </w:t>
      </w:r>
      <w:r w:rsidR="008572B5">
        <w:fldChar w:fldCharType="begin"/>
      </w:r>
      <w:r w:rsidR="008572B5">
        <w:instrText xml:space="preserve"> REF Panel \h  \* MERGEFORMAT </w:instrText>
      </w:r>
      <w:r w:rsidR="008572B5">
        <w:fldChar w:fldCharType="separate"/>
      </w:r>
      <w:r w:rsidR="0011775B" w:rsidRPr="0076424C">
        <w:rPr>
          <w:b/>
        </w:rPr>
        <w:t>Panel</w:t>
      </w:r>
      <w:r w:rsidR="008572B5">
        <w:fldChar w:fldCharType="end"/>
      </w:r>
      <w:r w:rsidR="003B78E4" w:rsidRPr="0076424C">
        <w:rPr>
          <w:rFonts w:cs="Calibri"/>
          <w:szCs w:val="24"/>
          <w:lang w:eastAsia="en-GB"/>
        </w:rPr>
        <w:t xml:space="preserve"> </w:t>
      </w:r>
      <w:r w:rsidRPr="0076424C">
        <w:rPr>
          <w:rFonts w:cs="Calibri"/>
          <w:szCs w:val="24"/>
          <w:lang w:eastAsia="en-GB"/>
        </w:rPr>
        <w:t>and/or working group meetings), and accessing information relating to modification proposals and/or modifications.</w:t>
      </w:r>
    </w:p>
    <w:p w14:paraId="6E86126D" w14:textId="77777777" w:rsidR="009D20AA" w:rsidRPr="0076424C" w:rsidRDefault="009D20AA" w:rsidP="00C623DB">
      <w:pPr>
        <w:spacing w:beforeLines="40" w:before="96" w:afterLines="40" w:after="96"/>
        <w:rPr>
          <w:szCs w:val="24"/>
        </w:rPr>
        <w:sectPr w:rsidR="009D20AA" w:rsidRPr="0076424C">
          <w:headerReference w:type="even" r:id="rId42"/>
          <w:headerReference w:type="default" r:id="rId43"/>
          <w:headerReference w:type="first" r:id="rId44"/>
          <w:pgSz w:w="11907" w:h="16840" w:code="9"/>
          <w:pgMar w:top="1134" w:right="1134" w:bottom="1134" w:left="1418" w:header="567" w:footer="340" w:gutter="0"/>
          <w:cols w:space="720"/>
          <w:noEndnote/>
        </w:sectPr>
      </w:pPr>
    </w:p>
    <w:p w14:paraId="6E86126E" w14:textId="77777777" w:rsidR="00DD799C" w:rsidRPr="0076424C" w:rsidRDefault="00DD799C" w:rsidP="00DD799C">
      <w:pPr>
        <w:keepLines w:val="0"/>
        <w:widowControl w:val="0"/>
        <w:rPr>
          <w:b/>
        </w:rPr>
      </w:pPr>
    </w:p>
    <w:p w14:paraId="6E86126F" w14:textId="77777777" w:rsidR="00314B36" w:rsidRPr="0076424C" w:rsidRDefault="00314B36">
      <w:pPr>
        <w:pStyle w:val="Header"/>
      </w:pPr>
    </w:p>
    <w:p w14:paraId="6E861270" w14:textId="77777777" w:rsidR="00314B36" w:rsidRPr="0076424C" w:rsidRDefault="00314B36">
      <w:pPr>
        <w:pStyle w:val="Header"/>
      </w:pPr>
    </w:p>
    <w:p w14:paraId="6E861271" w14:textId="77777777" w:rsidR="00314B36" w:rsidRPr="0076424C" w:rsidRDefault="00314B36">
      <w:pPr>
        <w:pStyle w:val="Header"/>
      </w:pPr>
    </w:p>
    <w:p w14:paraId="6E861272" w14:textId="77777777" w:rsidR="00314B36" w:rsidRPr="0076424C" w:rsidRDefault="00314B36">
      <w:pPr>
        <w:pStyle w:val="Header"/>
      </w:pPr>
    </w:p>
    <w:p w14:paraId="6E861273" w14:textId="77777777" w:rsidR="00314B36" w:rsidRPr="0076424C" w:rsidRDefault="00314B36">
      <w:pPr>
        <w:pStyle w:val="Header"/>
      </w:pPr>
    </w:p>
    <w:p w14:paraId="6E861274" w14:textId="77777777" w:rsidR="00314B36" w:rsidRPr="0076424C" w:rsidRDefault="00314B36">
      <w:pPr>
        <w:pStyle w:val="Header"/>
      </w:pPr>
    </w:p>
    <w:p w14:paraId="6E861275" w14:textId="5BE399B5"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DPC \h  \* MERGEFORMAT </w:instrText>
      </w:r>
      <w:r w:rsidRPr="006C7693">
        <w:rPr>
          <w:rFonts w:ascii="Times New Roman" w:hAnsi="Times New Roman"/>
        </w:rPr>
      </w:r>
      <w:r w:rsidRPr="006C7693">
        <w:rPr>
          <w:rFonts w:ascii="Times New Roman" w:hAnsi="Times New Roman"/>
        </w:rPr>
        <w:fldChar w:fldCharType="separate"/>
      </w:r>
      <w:r w:rsidR="0011775B" w:rsidRPr="0011775B">
        <w:rPr>
          <w:rFonts w:ascii="Times New Roman" w:hAnsi="Times New Roman"/>
        </w:rPr>
        <w:t>Distribution Planning and Connection Code</w:t>
      </w:r>
      <w:r w:rsidRPr="006C7693">
        <w:rPr>
          <w:rFonts w:ascii="Times New Roman" w:hAnsi="Times New Roman"/>
        </w:rPr>
        <w:fldChar w:fldCharType="end"/>
      </w:r>
      <w:r w:rsidR="00314B36" w:rsidRPr="006C7693">
        <w:rPr>
          <w:rFonts w:ascii="Times New Roman" w:hAnsi="Times New Roman"/>
        </w:rPr>
        <w:t xml:space="preserve"> (dpc)</w:t>
      </w:r>
    </w:p>
    <w:p w14:paraId="6E861276" w14:textId="77777777" w:rsidR="00314B36" w:rsidRPr="0076424C" w:rsidRDefault="00314B36">
      <w:pPr>
        <w:pStyle w:val="Header"/>
        <w:jc w:val="center"/>
      </w:pPr>
    </w:p>
    <w:p w14:paraId="6E861277" w14:textId="77777777" w:rsidR="00314B36" w:rsidRPr="0076424C" w:rsidRDefault="00314B36">
      <w:pPr>
        <w:rPr>
          <w:b/>
        </w:rPr>
        <w:sectPr w:rsidR="00314B36" w:rsidRPr="0076424C">
          <w:headerReference w:type="even" r:id="rId45"/>
          <w:headerReference w:type="default" r:id="rId46"/>
          <w:footerReference w:type="even" r:id="rId47"/>
          <w:headerReference w:type="first" r:id="rId48"/>
          <w:type w:val="oddPage"/>
          <w:pgSz w:w="11907" w:h="16840" w:code="9"/>
          <w:pgMar w:top="1134" w:right="1134" w:bottom="964" w:left="1418" w:header="567" w:footer="340" w:gutter="0"/>
          <w:cols w:space="720"/>
        </w:sectPr>
      </w:pPr>
    </w:p>
    <w:p w14:paraId="6E861278" w14:textId="77777777" w:rsidR="00314B36" w:rsidRPr="0076424C" w:rsidRDefault="00314B36">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1</w:t>
      </w:r>
    </w:p>
    <w:p w14:paraId="6E861279" w14:textId="77777777" w:rsidR="00314B36" w:rsidRPr="0076424C" w:rsidRDefault="00314B36">
      <w:pPr>
        <w:pStyle w:val="Heading1"/>
      </w:pPr>
      <w:bookmarkStart w:id="357" w:name="_Toc501209750"/>
      <w:r w:rsidRPr="0076424C">
        <w:t>DPC1</w:t>
      </w:r>
      <w:r w:rsidRPr="0076424C">
        <w:tab/>
        <w:t>GENERAL INTRODUCTION</w:t>
      </w:r>
      <w:bookmarkEnd w:id="357"/>
    </w:p>
    <w:p w14:paraId="6E86127A" w14:textId="3B987D1C" w:rsidR="00314B36" w:rsidRPr="0076424C" w:rsidRDefault="00314B36">
      <w:r w:rsidRPr="0076424C">
        <w:t>DPC1.1</w:t>
      </w:r>
      <w:r w:rsidRPr="0076424C">
        <w:tab/>
        <w:t xml:space="preserve">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specifies the technical and design criteria and the procedures to be applied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the planning and development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to be taken into account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as defined in DPC3 below, in the planning and development of their own </w:t>
      </w:r>
      <w:r w:rsidRPr="0076424C">
        <w:rPr>
          <w:b/>
        </w:rPr>
        <w:t>Systems</w:t>
      </w:r>
      <w:r w:rsidRPr="0076424C">
        <w:t xml:space="preserve"> insofar as the latter affect the operation and use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Developments on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may have an impact on the</w:t>
      </w:r>
      <w:r w:rsidRPr="0076424C">
        <w:rPr>
          <w:b/>
        </w:rPr>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and this will be taken into account in the planning and development of</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the conditions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complied with as appropriate.</w:t>
      </w:r>
    </w:p>
    <w:p w14:paraId="6E86127B" w14:textId="1461F465" w:rsidR="00314B36" w:rsidRPr="0076424C" w:rsidRDefault="00314B36" w:rsidP="00EC5C82">
      <w:r w:rsidRPr="0076424C">
        <w:t xml:space="preserve">DPC1.2 </w:t>
      </w:r>
      <w:r w:rsidRPr="0076424C">
        <w:tab/>
        <w:t xml:space="preserve">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also specifies the technical, design and operational criteria which must be complied with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defined in DPC3 below connected to, or seeking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in the planning and development of their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in so far as they affect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p>
    <w:p w14:paraId="6E86127C" w14:textId="4ABC4DB3" w:rsidR="00314B36" w:rsidRPr="0076424C" w:rsidRDefault="00314B36">
      <w:r w:rsidRPr="0076424C">
        <w:t>DPC1.3</w:t>
      </w:r>
      <w:r w:rsidRPr="0076424C">
        <w:tab/>
        <w:t>A requirement for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 xml:space="preserve">may arise due to the requirements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or for a number of other reasons including, but not limited to:</w:t>
      </w:r>
    </w:p>
    <w:p w14:paraId="6E86127D" w14:textId="4E6198B5" w:rsidR="00314B36" w:rsidRPr="0076424C" w:rsidRDefault="00314B36">
      <w:pPr>
        <w:pStyle w:val="Indent1"/>
      </w:pPr>
      <w:r w:rsidRPr="0076424C">
        <w:t>(a)</w:t>
      </w:r>
      <w:r w:rsidRPr="0076424C">
        <w:tab/>
        <w:t xml:space="preserve">A development 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already connected to the</w:t>
      </w:r>
      <w:r w:rsidRPr="0076424C">
        <w:rPr>
          <w:b/>
        </w:rPr>
        <w:t xml:space="preserve"> </w:t>
      </w:r>
      <w:bookmarkStart w:id="358" w:name="_Hlt41055883"/>
      <w:r w:rsidR="00786E2C" w:rsidRPr="0076424C">
        <w:rPr>
          <w:b/>
        </w:rPr>
        <w:fldChar w:fldCharType="begin"/>
      </w:r>
      <w:r w:rsidRPr="0076424C">
        <w:rPr>
          <w:b/>
        </w:rPr>
        <w:instrText xml:space="preserve"> REF DNO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DNO</w:t>
      </w:r>
      <w:r w:rsidR="00786E2C" w:rsidRPr="0076424C">
        <w:rPr>
          <w:b/>
        </w:rPr>
        <w:fldChar w:fldCharType="end"/>
      </w:r>
      <w:bookmarkEnd w:id="358"/>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 xml:space="preserve"> </w:t>
      </w:r>
      <w:r w:rsidRPr="0076424C">
        <w:t xml:space="preserve">as a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t>.</w:t>
      </w:r>
    </w:p>
    <w:p w14:paraId="6E86127E" w14:textId="4B13F989" w:rsidR="00314B36" w:rsidRPr="0076424C" w:rsidRDefault="00314B36">
      <w:pPr>
        <w:pStyle w:val="Indent1"/>
      </w:pPr>
      <w:r w:rsidRPr="0076424C">
        <w:t>(b)</w:t>
      </w:r>
      <w:r w:rsidRPr="0076424C">
        <w:tab/>
        <w:t xml:space="preserve">The introduction of a new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between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w:t>
      </w:r>
    </w:p>
    <w:p w14:paraId="6E86127F" w14:textId="77777777" w:rsidR="00314B36" w:rsidRPr="0076424C" w:rsidRDefault="00314B36">
      <w:pPr>
        <w:pStyle w:val="Indent1"/>
      </w:pPr>
      <w:r w:rsidRPr="0076424C">
        <w:t>(c)</w:t>
      </w:r>
      <w:r w:rsidRPr="0076424C">
        <w:tab/>
        <w:t>Transient, or steady state stability considerations.</w:t>
      </w:r>
    </w:p>
    <w:p w14:paraId="6E861280" w14:textId="602CBFB5" w:rsidR="00314B36" w:rsidRPr="0076424C" w:rsidRDefault="00314B36">
      <w:pPr>
        <w:pStyle w:val="Indent1"/>
      </w:pPr>
      <w:r w:rsidRPr="0076424C">
        <w:t>(d)</w:t>
      </w:r>
      <w:r w:rsidRPr="0076424C">
        <w:tab/>
        <w:t xml:space="preserve">The development of an existing, or the connection of a new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t>.</w:t>
      </w:r>
    </w:p>
    <w:p w14:paraId="6E861281" w14:textId="77777777" w:rsidR="00314B36" w:rsidRPr="0076424C" w:rsidRDefault="00314B36" w:rsidP="00EC5C82">
      <w:pPr>
        <w:pStyle w:val="Indent1"/>
        <w:spacing w:after="240"/>
      </w:pPr>
      <w:r w:rsidRPr="0076424C">
        <w:t>(e)</w:t>
      </w:r>
      <w:r w:rsidRPr="0076424C">
        <w:tab/>
        <w:t>The cumulative effect of any combination of the above.</w:t>
      </w:r>
    </w:p>
    <w:p w14:paraId="6E861282" w14:textId="656C18CE" w:rsidR="00314B36" w:rsidRPr="0076424C" w:rsidRDefault="00314B36">
      <w:r w:rsidRPr="0076424C">
        <w:t>DPC1.4</w:t>
      </w:r>
      <w:r w:rsidRPr="0076424C">
        <w:tab/>
        <w:t>Accordingly, the reinforcement or extension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may involve work:</w:t>
      </w:r>
    </w:p>
    <w:p w14:paraId="6E861283" w14:textId="02305FED" w:rsidR="00314B36" w:rsidRPr="0076424C" w:rsidRDefault="00314B36">
      <w:pPr>
        <w:pStyle w:val="Indent1"/>
      </w:pPr>
      <w:r w:rsidRPr="0076424C">
        <w:t>(a)</w:t>
      </w:r>
      <w:r w:rsidRPr="0076424C">
        <w:tab/>
        <w:t xml:space="preserve">At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rPr>
        <w:t xml:space="preserve"> </w:t>
      </w:r>
      <w:r w:rsidRPr="0076424C">
        <w:t xml:space="preserve">between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284" w14:textId="50A7F451" w:rsidR="00314B36" w:rsidRPr="0076424C" w:rsidRDefault="00314B36">
      <w:pPr>
        <w:pStyle w:val="Indent1"/>
      </w:pPr>
      <w:r w:rsidRPr="0076424C">
        <w:t>(b)</w:t>
      </w:r>
      <w:r w:rsidRPr="0076424C">
        <w:tab/>
        <w:t xml:space="preserve">On distribution or transmission lines or substations or other facilities which join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rPr>
        <w:t xml:space="preserve"> </w:t>
      </w:r>
      <w:r w:rsidRPr="0076424C">
        <w:t>to the remainder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p>
    <w:p w14:paraId="6E861285" w14:textId="0EFB98C1" w:rsidR="00314B36" w:rsidRPr="0076424C" w:rsidRDefault="00314B36">
      <w:pPr>
        <w:pStyle w:val="Indent1"/>
      </w:pPr>
      <w:r w:rsidRPr="0076424C">
        <w:t>(c)</w:t>
      </w:r>
      <w:r w:rsidRPr="0076424C">
        <w:tab/>
        <w:t>At or between points on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remote from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rPr>
        <w:t>.</w:t>
      </w:r>
    </w:p>
    <w:p w14:paraId="6E861286" w14:textId="150C6D17" w:rsidR="00314B36" w:rsidRPr="0076424C" w:rsidRDefault="00314B36">
      <w:r w:rsidRPr="0076424C">
        <w:lastRenderedPageBreak/>
        <w:t>DPC1.5</w:t>
      </w:r>
      <w:r w:rsidRPr="0076424C">
        <w:tab/>
        <w:t xml:space="preserve">The time required for the planning and development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any consequential requirement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interface with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 xml:space="preserve">imposes appropriate timescales on the exchange of information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287" w14:textId="77777777" w:rsidR="00314B36" w:rsidRPr="0076424C" w:rsidRDefault="00314B36">
      <w:pPr>
        <w:rPr>
          <w:b/>
        </w:rPr>
      </w:pPr>
      <w:r w:rsidRPr="0076424C">
        <w:t xml:space="preserve">DPC1.6 </w:t>
      </w:r>
      <w:r w:rsidRPr="0076424C">
        <w:tab/>
      </w:r>
      <w:r w:rsidRPr="0076424C">
        <w:rPr>
          <w:b/>
        </w:rPr>
        <w:t>Planning Data</w:t>
      </w:r>
    </w:p>
    <w:p w14:paraId="6E861288" w14:textId="09D0E776" w:rsidR="00314B36" w:rsidRPr="0076424C" w:rsidRDefault="00314B36">
      <w:pPr>
        <w:rPr>
          <w:b/>
        </w:rPr>
      </w:pPr>
      <w:r w:rsidRPr="0076424C">
        <w:t>DPC1.6.1</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p>
    <w:p w14:paraId="6E861289" w14:textId="0B0AE4A1" w:rsidR="00314B36" w:rsidRPr="0076424C" w:rsidRDefault="008572B5">
      <w:pPr>
        <w:ind w:left="1425" w:firstLine="0"/>
      </w:pPr>
      <w:r>
        <w:fldChar w:fldCharType="begin"/>
      </w:r>
      <w:r>
        <w:instrText xml:space="preserve"> REF StandardPlanningData \h  \* MERGEFORMAT </w:instrText>
      </w:r>
      <w:r>
        <w:fldChar w:fldCharType="separate"/>
      </w:r>
      <w:r w:rsidR="0011775B" w:rsidRPr="0076424C">
        <w:rPr>
          <w:b/>
        </w:rPr>
        <w:t>Standard Planning Data</w:t>
      </w:r>
      <w:r>
        <w:fldChar w:fldCharType="end"/>
      </w:r>
      <w:r w:rsidR="00314B36" w:rsidRPr="0076424C">
        <w:rPr>
          <w:b/>
        </w:rPr>
        <w:t xml:space="preserve"> </w:t>
      </w:r>
      <w:r w:rsidR="00314B36" w:rsidRPr="0076424C">
        <w:t xml:space="preserve">is that data first to be provided by a </w:t>
      </w:r>
      <w:r>
        <w:fldChar w:fldCharType="begin"/>
      </w:r>
      <w:r>
        <w:instrText xml:space="preserve"> REF User \h  \* MERGEFORMAT </w:instrText>
      </w:r>
      <w:r>
        <w:fldChar w:fldCharType="separate"/>
      </w:r>
      <w:r w:rsidR="0011775B" w:rsidRPr="0076424C">
        <w:rPr>
          <w:b/>
        </w:rPr>
        <w:t>User</w:t>
      </w:r>
      <w:r>
        <w:fldChar w:fldCharType="end"/>
      </w:r>
      <w:r w:rsidR="00314B36" w:rsidRPr="0076424C">
        <w:t xml:space="preserve"> at the time of an application for a </w:t>
      </w:r>
      <w:r>
        <w:fldChar w:fldCharType="begin"/>
      </w:r>
      <w:r>
        <w:instrText xml:space="preserve"> REF ConnectionAgreement \h  \* MERGEFORMAT </w:instrText>
      </w:r>
      <w:r>
        <w:fldChar w:fldCharType="separate"/>
      </w:r>
      <w:r w:rsidR="0011775B" w:rsidRPr="0076424C">
        <w:rPr>
          <w:b/>
        </w:rPr>
        <w:t>Connection Agreement</w:t>
      </w:r>
      <w:r>
        <w:fldChar w:fldCharType="end"/>
      </w:r>
      <w:r w:rsidR="00314B36" w:rsidRPr="0076424C">
        <w:t xml:space="preserve">.  It comprises data, which is expected normally to be sufficient for the </w:t>
      </w:r>
      <w:r>
        <w:fldChar w:fldCharType="begin"/>
      </w:r>
      <w:r>
        <w:instrText xml:space="preserve"> REF DNO \h  \* MERGEFORMAT </w:instrText>
      </w:r>
      <w:r>
        <w:fldChar w:fldCharType="separate"/>
      </w:r>
      <w:r w:rsidR="0011775B" w:rsidRPr="0076424C">
        <w:rPr>
          <w:b/>
        </w:rPr>
        <w:t>DNO</w:t>
      </w:r>
      <w:r>
        <w:fldChar w:fldCharType="end"/>
      </w:r>
      <w:r w:rsidR="00314B36" w:rsidRPr="0076424C">
        <w:t xml:space="preserve"> to investigate the impact on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11775B"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11775B"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11775B" w:rsidRPr="0076424C">
        <w:rPr>
          <w:b/>
        </w:rPr>
        <w:t>Connection Agreement</w:t>
      </w:r>
      <w:r>
        <w:fldChar w:fldCharType="end"/>
      </w:r>
      <w:r w:rsidR="00314B36" w:rsidRPr="0076424C">
        <w:t xml:space="preserve">.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will inform </w:t>
      </w: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 xml:space="preserve">s </w:t>
      </w:r>
      <w:r w:rsidR="00314B36" w:rsidRPr="0076424C">
        <w:t>where more detailed information is required.</w:t>
      </w:r>
    </w:p>
    <w:p w14:paraId="6E86128A" w14:textId="08F95E4E" w:rsidR="00314B36" w:rsidRPr="0076424C" w:rsidRDefault="00314B36">
      <w:pPr>
        <w:tabs>
          <w:tab w:val="left" w:pos="1425"/>
        </w:tabs>
        <w:ind w:left="0" w:firstLine="0"/>
        <w:rPr>
          <w:b/>
        </w:rPr>
      </w:pPr>
      <w:r w:rsidRPr="0076424C">
        <w:t xml:space="preserve">DPC1.6.2 </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p>
    <w:p w14:paraId="6E86128B" w14:textId="0B6EB359" w:rsidR="00314B36" w:rsidRPr="0076424C" w:rsidRDefault="008572B5">
      <w:pPr>
        <w:ind w:left="1425" w:firstLine="0"/>
      </w:pPr>
      <w:r>
        <w:fldChar w:fldCharType="begin"/>
      </w:r>
      <w:r>
        <w:instrText xml:space="preserve"> REF DPD \h  \* MERGEFORMAT </w:instrText>
      </w:r>
      <w:r>
        <w:fldChar w:fldCharType="separate"/>
      </w:r>
      <w:r w:rsidR="0011775B" w:rsidRPr="0076424C">
        <w:rPr>
          <w:b/>
        </w:rPr>
        <w:t>Detailed Planning Data</w:t>
      </w:r>
      <w:r>
        <w:fldChar w:fldCharType="end"/>
      </w:r>
      <w:r w:rsidR="00314B36" w:rsidRPr="0076424C">
        <w:rPr>
          <w:b/>
        </w:rPr>
        <w:t xml:space="preserve"> </w:t>
      </w:r>
      <w:r w:rsidR="00314B36" w:rsidRPr="0076424C">
        <w:t xml:space="preserve">comprises additional, more detailed, data not normally expected to be required by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to investigate the impact on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of any </w:t>
      </w:r>
      <w:r>
        <w:fldChar w:fldCharType="begin"/>
      </w:r>
      <w:r>
        <w:instrText xml:space="preserve"> REF UserDevelopment \h  \* MERGEFORMAT </w:instrText>
      </w:r>
      <w:r>
        <w:fldChar w:fldCharType="separate"/>
      </w:r>
      <w:r w:rsidR="0011775B" w:rsidRPr="0076424C">
        <w:rPr>
          <w:b/>
        </w:rPr>
        <w:t>User Development</w:t>
      </w:r>
      <w:r>
        <w:fldChar w:fldCharType="end"/>
      </w:r>
      <w:r w:rsidR="00314B36" w:rsidRPr="0076424C">
        <w:t xml:space="preserve"> associated with an application by the </w:t>
      </w:r>
      <w:r>
        <w:fldChar w:fldCharType="begin"/>
      </w:r>
      <w:r>
        <w:instrText xml:space="preserve"> REF User \h  \* MERGEFORMAT </w:instrText>
      </w:r>
      <w:r>
        <w:fldChar w:fldCharType="separate"/>
      </w:r>
      <w:r w:rsidR="0011775B" w:rsidRPr="0076424C">
        <w:rPr>
          <w:b/>
        </w:rPr>
        <w:t>User</w:t>
      </w:r>
      <w:r>
        <w:fldChar w:fldCharType="end"/>
      </w:r>
      <w:r w:rsidR="00314B36" w:rsidRPr="0076424C">
        <w:t xml:space="preserve"> for a </w:t>
      </w:r>
      <w:r>
        <w:fldChar w:fldCharType="begin"/>
      </w:r>
      <w:r>
        <w:instrText xml:space="preserve"> REF ConnectionAgreement \h  \* MERGEFORMAT </w:instrText>
      </w:r>
      <w:r>
        <w:fldChar w:fldCharType="separate"/>
      </w:r>
      <w:r w:rsidR="0011775B" w:rsidRPr="0076424C">
        <w:rPr>
          <w:b/>
        </w:rPr>
        <w:t>Connection Agreement</w:t>
      </w:r>
      <w:r>
        <w:fldChar w:fldCharType="end"/>
      </w:r>
      <w:r w:rsidR="00314B36" w:rsidRPr="0076424C">
        <w:t xml:space="preserve">. </w:t>
      </w:r>
    </w:p>
    <w:p w14:paraId="6E86128C" w14:textId="005FDB5B" w:rsidR="00314B36" w:rsidRPr="0076424C" w:rsidRDefault="00314B36">
      <w:pPr>
        <w:ind w:left="1425" w:firstLine="0"/>
      </w:pP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may, however, be required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provide the </w:t>
      </w:r>
      <w:r w:rsidRPr="0076424C">
        <w:rPr>
          <w:b/>
        </w:rPr>
        <w:t>Detailed Planning Data</w:t>
      </w:r>
      <w:r w:rsidRPr="0076424C">
        <w:t xml:space="preserve"> before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can make an offer for a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only request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where it considers the provision of such data to be necessary and in such cases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specify which elements of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rPr>
        <w:t xml:space="preserve"> </w:t>
      </w:r>
      <w:r w:rsidRPr="0076424C">
        <w:t>are required.</w:t>
      </w:r>
    </w:p>
    <w:p w14:paraId="6E86128D" w14:textId="1EFC08A5" w:rsidR="00314B36" w:rsidRPr="0076424C" w:rsidRDefault="00314B36">
      <w:r w:rsidRPr="0076424C">
        <w:t>DPC1.6.3</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requirements are specified for different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b/>
        </w:rPr>
        <w:t xml:space="preserve">s </w:t>
      </w:r>
      <w:r w:rsidRPr="0076424C">
        <w:t>of different types in DPC5 and DPC7</w:t>
      </w:r>
      <w:r w:rsidRPr="0076424C">
        <w:rPr>
          <w:b/>
        </w:rPr>
        <w:t xml:space="preserve"> </w:t>
      </w:r>
      <w:r w:rsidRPr="0076424C">
        <w:t xml:space="preserve">of 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and summarised in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w:t>
      </w:r>
      <w:r w:rsidRPr="0076424C">
        <w:t xml:space="preserve"> </w:t>
      </w:r>
    </w:p>
    <w:p w14:paraId="6E86128E" w14:textId="77777777" w:rsidR="00314B36" w:rsidRPr="0076424C" w:rsidRDefault="00314B36">
      <w:pPr>
        <w:tabs>
          <w:tab w:val="left" w:pos="1425"/>
        </w:tabs>
        <w:ind w:left="0" w:firstLine="0"/>
        <w:rPr>
          <w:b/>
        </w:rPr>
      </w:pPr>
      <w:r w:rsidRPr="0076424C">
        <w:t>DPC1.6.4</w:t>
      </w:r>
      <w:r w:rsidRPr="0076424C">
        <w:tab/>
      </w:r>
      <w:r w:rsidRPr="0076424C">
        <w:rPr>
          <w:b/>
        </w:rPr>
        <w:t xml:space="preserve">Estimated Data </w:t>
      </w:r>
    </w:p>
    <w:p w14:paraId="6E86128F" w14:textId="1872649D" w:rsidR="00314B36" w:rsidRPr="0076424C" w:rsidRDefault="00314B36" w:rsidP="00FA4F34">
      <w:pPr>
        <w:keepLines w:val="0"/>
        <w:autoSpaceDE w:val="0"/>
        <w:autoSpaceDN w:val="0"/>
        <w:adjustRightInd w:val="0"/>
        <w:ind w:firstLine="0"/>
        <w:rPr>
          <w:lang w:val="en-US"/>
        </w:rPr>
      </w:pPr>
      <w:r w:rsidRPr="0076424C">
        <w:rPr>
          <w:lang w:val="en-US"/>
        </w:rPr>
        <w:t xml:space="preserve">Where data is not available at the feasibility stage or preliminary stage of a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may provide a reasonable estimate of the data to be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and in such cases the data shall be identified as estimated data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Estimated data supplied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s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lang w:val="en-US"/>
        </w:rPr>
        <w:t xml:space="preserve"> </w:t>
      </w:r>
      <w:r w:rsidRPr="0076424C">
        <w:rPr>
          <w:lang w:val="en-US"/>
        </w:rPr>
        <w:t>should, where practicable, be replaced by actual validated values prior to connection.</w:t>
      </w:r>
    </w:p>
    <w:p w14:paraId="6E861290" w14:textId="77777777" w:rsidR="00314B36" w:rsidRPr="0076424C" w:rsidRDefault="00314B36">
      <w:pPr>
        <w:keepLines w:val="0"/>
        <w:tabs>
          <w:tab w:val="left" w:pos="1425"/>
        </w:tabs>
        <w:autoSpaceDE w:val="0"/>
        <w:autoSpaceDN w:val="0"/>
        <w:adjustRightInd w:val="0"/>
        <w:ind w:left="0" w:firstLine="0"/>
        <w:jc w:val="left"/>
        <w:rPr>
          <w:b/>
          <w:lang w:val="en-US"/>
        </w:rPr>
      </w:pPr>
      <w:r w:rsidRPr="0076424C">
        <w:rPr>
          <w:lang w:val="en-US"/>
        </w:rPr>
        <w:t>DPC1.6.5</w:t>
      </w:r>
      <w:r w:rsidRPr="0076424C">
        <w:rPr>
          <w:lang w:val="en-US"/>
        </w:rPr>
        <w:tab/>
      </w:r>
      <w:r w:rsidRPr="0076424C">
        <w:rPr>
          <w:b/>
          <w:lang w:val="en-US"/>
        </w:rPr>
        <w:t>Assumed Data</w:t>
      </w:r>
    </w:p>
    <w:p w14:paraId="6E861291" w14:textId="22D33623" w:rsidR="00314B36" w:rsidRPr="0076424C" w:rsidRDefault="00314B36" w:rsidP="00FA4F34">
      <w:pPr>
        <w:keepLines w:val="0"/>
        <w:autoSpaceDE w:val="0"/>
        <w:autoSpaceDN w:val="0"/>
        <w:adjustRightInd w:val="0"/>
        <w:ind w:left="1425" w:firstLine="0"/>
        <w:rPr>
          <w:sz w:val="20"/>
          <w:lang w:val="en-US"/>
        </w:rPr>
      </w:pPr>
      <w:r w:rsidRPr="0076424C">
        <w:rPr>
          <w:lang w:val="en-US"/>
        </w:rPr>
        <w:t xml:space="preserve">Where data is not available or has not been provided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lang w:val="en-US"/>
        </w:rPr>
        <w:t xml:space="preserve"> at the feasibility stage or preliminary stage of a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b/>
        </w:rPr>
        <w:t xml:space="preserve"> </w:t>
      </w:r>
      <w:r w:rsidRPr="0076424C">
        <w:rPr>
          <w:lang w:val="en-US"/>
        </w:rPr>
        <w:t xml:space="preserve">then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may make reasonable assumptions of the data required for assessment of the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b/>
          <w:lang w:val="en-US"/>
        </w:rPr>
        <w:t xml:space="preserve"> </w:t>
      </w:r>
      <w:r w:rsidRPr="0076424C">
        <w:rPr>
          <w:lang w:val="en-US"/>
        </w:rPr>
        <w:t xml:space="preserve">and in such cases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shall be notified of the assumed values </w:t>
      </w:r>
      <w:r w:rsidRPr="0076424C">
        <w:rPr>
          <w:lang w:val="en-US"/>
        </w:rPr>
        <w:lastRenderedPageBreak/>
        <w:t xml:space="preserve">adopted.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has notified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lang w:val="en-US"/>
        </w:rPr>
        <w:t xml:space="preserve"> that assumed data has been adopted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in pursuance of 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lang w:val="en-US"/>
        </w:rPr>
        <w:t xml:space="preserve"> then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should, where practicable provide actual validated values to replace the assumed values prior to connection.</w:t>
      </w:r>
    </w:p>
    <w:p w14:paraId="6E861292" w14:textId="77777777" w:rsidR="00314B36" w:rsidRPr="0076424C" w:rsidRDefault="00314B36">
      <w:r w:rsidRPr="0076424C">
        <w:t>DPC1.7</w:t>
      </w:r>
      <w:r w:rsidRPr="0076424C">
        <w:tab/>
      </w:r>
      <w:r w:rsidRPr="0076424C">
        <w:rPr>
          <w:b/>
        </w:rPr>
        <w:t>Status of Planning Data</w:t>
      </w:r>
    </w:p>
    <w:p w14:paraId="6E861293" w14:textId="00D55EEA" w:rsidR="00314B36" w:rsidRPr="0076424C" w:rsidRDefault="00314B36" w:rsidP="00FA4F34">
      <w:pPr>
        <w:keepLines w:val="0"/>
        <w:autoSpaceDE w:val="0"/>
        <w:autoSpaceDN w:val="0"/>
        <w:adjustRightInd w:val="0"/>
        <w:ind w:firstLine="0"/>
        <w:rPr>
          <w:lang w:val="en-US"/>
        </w:rPr>
      </w:pPr>
      <w:r w:rsidRPr="0076424C">
        <w:rPr>
          <w:lang w:val="en-US"/>
        </w:rPr>
        <w:t xml:space="preserve">It is in the interests of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s </w:t>
      </w:r>
      <w:r w:rsidRPr="0076424C">
        <w:rPr>
          <w:lang w:val="en-US"/>
        </w:rPr>
        <w:t xml:space="preserve">to initiate early discussion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regarding any proposed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b/>
          <w:lang w:val="en-US"/>
        </w:rPr>
        <w:t xml:space="preserve">, </w:t>
      </w:r>
      <w:r w:rsidRPr="0076424C">
        <w:rPr>
          <w:lang w:val="en-US"/>
        </w:rPr>
        <w:t xml:space="preserve">which may have an impact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lang w:val="en-US"/>
        </w:rPr>
        <w:t>.</w:t>
      </w:r>
    </w:p>
    <w:p w14:paraId="6E861294" w14:textId="6E127FA2" w:rsidR="00314B36" w:rsidRPr="0076424C" w:rsidRDefault="00314B36">
      <w:pPr>
        <w:keepLines w:val="0"/>
        <w:autoSpaceDE w:val="0"/>
        <w:autoSpaceDN w:val="0"/>
        <w:adjustRightInd w:val="0"/>
        <w:ind w:firstLine="0"/>
        <w:jc w:val="left"/>
        <w:rPr>
          <w:lang w:val="en-US"/>
        </w:rPr>
      </w:pPr>
      <w:r w:rsidRPr="0076424C">
        <w:rPr>
          <w:lang w:val="en-US"/>
        </w:rPr>
        <w:t xml:space="preserve">For the purposes of 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lang w:val="en-US"/>
        </w:rPr>
        <w:t xml:space="preserve"> </w:t>
      </w:r>
      <w:r w:rsidRPr="0076424C">
        <w:rPr>
          <w:lang w:val="en-US"/>
        </w:rPr>
        <w:t>it is considered that development will consist of four stages: -</w:t>
      </w:r>
    </w:p>
    <w:p w14:paraId="6E861295" w14:textId="77777777" w:rsidR="00314B36" w:rsidRPr="0076424C" w:rsidRDefault="00314B36">
      <w:pPr>
        <w:keepLines w:val="0"/>
        <w:autoSpaceDE w:val="0"/>
        <w:autoSpaceDN w:val="0"/>
        <w:adjustRightInd w:val="0"/>
        <w:ind w:left="851" w:firstLine="851"/>
        <w:jc w:val="left"/>
        <w:rPr>
          <w:lang w:val="en-US"/>
        </w:rPr>
      </w:pPr>
      <w:r w:rsidRPr="0076424C">
        <w:rPr>
          <w:lang w:val="en-US"/>
        </w:rPr>
        <w:t xml:space="preserve">(a) Feasibility Project Stage </w:t>
      </w:r>
    </w:p>
    <w:p w14:paraId="6E861296" w14:textId="2497AA83"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optional stage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will be considering a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rPr>
          <w:lang w:val="en-US"/>
        </w:rPr>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lang w:val="en-US"/>
        </w:rPr>
        <w:t xml:space="preserve"> will be pleased to conduct a short meeting to discuss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’s </w:t>
      </w:r>
      <w:r w:rsidRPr="0076424C">
        <w:rPr>
          <w:lang w:val="en-US"/>
        </w:rPr>
        <w:t xml:space="preserve">requirements and provide guidance on the likely implications for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lang w:val="en-US"/>
        </w:rPr>
        <w:t>.</w:t>
      </w:r>
    </w:p>
    <w:p w14:paraId="6E861297" w14:textId="3DC361CB" w:rsidR="00314B36" w:rsidRPr="0076424C" w:rsidRDefault="00314B36" w:rsidP="00FA4F34">
      <w:pPr>
        <w:keepLines w:val="0"/>
        <w:autoSpaceDE w:val="0"/>
        <w:autoSpaceDN w:val="0"/>
        <w:adjustRightInd w:val="0"/>
        <w:ind w:left="1702" w:firstLine="0"/>
        <w:rPr>
          <w:lang w:val="en-US"/>
        </w:rPr>
      </w:pPr>
      <w:r w:rsidRPr="0076424C">
        <w:rPr>
          <w:lang w:val="en-US"/>
        </w:rPr>
        <w:t xml:space="preserve">If at this stage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requires further information then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lang w:val="en-US"/>
        </w:rPr>
        <w:t xml:space="preserve"> will request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rPr>
          <w:lang w:val="en-US"/>
        </w:rPr>
        <w:t xml:space="preserve">and provide a feasibility assessment identifying items of significant cost to the extent permitted by the information provided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lang w:val="en-US"/>
        </w:rPr>
        <w:t xml:space="preserve">.  In accordance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’s </w:t>
      </w:r>
      <w:r w:rsidRPr="0076424C">
        <w:rPr>
          <w:lang w:val="en-US"/>
        </w:rPr>
        <w:t xml:space="preserve">Statement of Charges a charge will be payable by any potential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for such an assessment.</w:t>
      </w:r>
    </w:p>
    <w:p w14:paraId="6E861298" w14:textId="0F4F352F" w:rsidR="00314B36" w:rsidRPr="0076424C" w:rsidRDefault="00314B36" w:rsidP="00FA4F34">
      <w:pPr>
        <w:keepLines w:val="0"/>
        <w:autoSpaceDE w:val="0"/>
        <w:autoSpaceDN w:val="0"/>
        <w:adjustRightInd w:val="0"/>
        <w:ind w:left="1702" w:firstLine="0"/>
        <w:rPr>
          <w:lang w:val="en-US"/>
        </w:rPr>
      </w:pPr>
      <w:r w:rsidRPr="0076424C">
        <w:rPr>
          <w:lang w:val="en-US"/>
        </w:rPr>
        <w:t xml:space="preserve">At the feasibility project stage a number of iterative studies may be carried out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at the request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lang w:val="en-US"/>
        </w:rPr>
        <w:t xml:space="preserve"> (or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lang w:val="en-US"/>
        </w:rPr>
        <w:t>)</w:t>
      </w:r>
      <w:r w:rsidRPr="0076424C">
        <w:rPr>
          <w:b/>
          <w:lang w:val="en-US"/>
        </w:rPr>
        <w:t xml:space="preserve"> </w:t>
      </w:r>
      <w:r w:rsidRPr="0076424C">
        <w:rPr>
          <w:lang w:val="en-US"/>
        </w:rPr>
        <w:t xml:space="preserve">to identify opportunities for connection and corresponding costs and technical issues.  The </w:t>
      </w:r>
      <w:r w:rsidRPr="0076424C">
        <w:rPr>
          <w:b/>
          <w:lang w:val="en-US"/>
        </w:rPr>
        <w:t xml:space="preserve">Feasibility Project Data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to carry out these feasibility studies may include both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lang w:val="en-US"/>
        </w:rPr>
        <w:t xml:space="preserve"> </w:t>
      </w:r>
      <w:r w:rsidRPr="0076424C">
        <w:rPr>
          <w:lang w:val="en-US"/>
        </w:rPr>
        <w:t xml:space="preserve">depending on the complexity of the assessment studies required to be carried out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lang w:val="en-US"/>
        </w:rPr>
        <w:t>.</w:t>
      </w:r>
    </w:p>
    <w:p w14:paraId="6E861299" w14:textId="77777777" w:rsidR="00314B36" w:rsidRPr="0076424C" w:rsidRDefault="00314B36">
      <w:pPr>
        <w:keepLines w:val="0"/>
        <w:autoSpaceDE w:val="0"/>
        <w:autoSpaceDN w:val="0"/>
        <w:adjustRightInd w:val="0"/>
        <w:ind w:left="1702" w:firstLine="0"/>
        <w:jc w:val="left"/>
        <w:rPr>
          <w:lang w:val="en-US"/>
        </w:rPr>
      </w:pPr>
      <w:r w:rsidRPr="0076424C">
        <w:rPr>
          <w:lang w:val="en-US"/>
        </w:rPr>
        <w:t>(b) Preliminary Project Stage</w:t>
      </w:r>
    </w:p>
    <w:p w14:paraId="6E86129A" w14:textId="2BA7230E" w:rsidR="00314B36" w:rsidRPr="0076424C" w:rsidRDefault="00314B36" w:rsidP="00FA4F34">
      <w:pPr>
        <w:keepLines w:val="0"/>
        <w:autoSpaceDE w:val="0"/>
        <w:autoSpaceDN w:val="0"/>
        <w:adjustRightInd w:val="0"/>
        <w:ind w:left="1702" w:firstLine="0"/>
        <w:rPr>
          <w:b/>
          <w:lang w:val="en-US"/>
        </w:rPr>
      </w:pPr>
      <w:r w:rsidRPr="0076424C">
        <w:rPr>
          <w:lang w:val="en-US"/>
        </w:rPr>
        <w:t xml:space="preserve">At this stage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will have submitted an application for a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lang w:val="en-US"/>
        </w:rPr>
        <w:t xml:space="preserve">.  The </w:t>
      </w:r>
      <w:r w:rsidR="008572B5">
        <w:fldChar w:fldCharType="begin"/>
      </w:r>
      <w:r w:rsidR="008572B5">
        <w:instrText xml:space="preserve"> REF PreliminaryProjectPlanningData \h  \* MERGEFORMAT </w:instrText>
      </w:r>
      <w:r w:rsidR="008572B5">
        <w:fldChar w:fldCharType="separate"/>
      </w:r>
      <w:r w:rsidR="0011775B" w:rsidRPr="0076424C">
        <w:rPr>
          <w:b/>
        </w:rPr>
        <w:t>Preliminary Project Planning Data</w:t>
      </w:r>
      <w:r w:rsidR="008572B5">
        <w:fldChar w:fldCharType="end"/>
      </w:r>
      <w:r w:rsidRPr="0076424C">
        <w:rPr>
          <w:b/>
          <w:lang w:val="en-US"/>
        </w:rPr>
        <w:t xml:space="preserve"> </w:t>
      </w:r>
      <w:r w:rsidRPr="0076424C">
        <w:rPr>
          <w:lang w:val="en-US"/>
        </w:rPr>
        <w:t xml:space="preserve">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lang w:val="en-US"/>
        </w:rPr>
        <w:t xml:space="preserve"> </w:t>
      </w:r>
      <w:r w:rsidRPr="0076424C">
        <w:rPr>
          <w:lang w:val="en-US"/>
        </w:rPr>
        <w:t xml:space="preserve">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lang w:val="en-US"/>
        </w:rPr>
        <w:t xml:space="preserve"> </w:t>
      </w:r>
      <w:r w:rsidRPr="0076424C">
        <w:rPr>
          <w:lang w:val="en-US"/>
        </w:rPr>
        <w:t xml:space="preserve">for assessing the connection and costs may include both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lang w:val="en-US"/>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lang w:val="en-US"/>
        </w:rPr>
        <w:t>.</w:t>
      </w:r>
    </w:p>
    <w:p w14:paraId="6E86129B" w14:textId="77777777" w:rsidR="00314B36" w:rsidRPr="0076424C" w:rsidRDefault="00314B36">
      <w:pPr>
        <w:keepLines w:val="0"/>
        <w:autoSpaceDE w:val="0"/>
        <w:autoSpaceDN w:val="0"/>
        <w:adjustRightInd w:val="0"/>
        <w:ind w:left="1702" w:firstLine="0"/>
        <w:jc w:val="left"/>
        <w:rPr>
          <w:lang w:val="en-US"/>
        </w:rPr>
      </w:pPr>
      <w:r w:rsidRPr="0076424C">
        <w:rPr>
          <w:lang w:val="en-US"/>
        </w:rPr>
        <w:t>c) Committed Project Stage</w:t>
      </w:r>
    </w:p>
    <w:p w14:paraId="6E86129C" w14:textId="14F6CC17"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a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lang w:val="en-US"/>
        </w:rPr>
        <w:t xml:space="preserve"> </w:t>
      </w:r>
      <w:r w:rsidRPr="0076424C">
        <w:rPr>
          <w:lang w:val="en-US"/>
        </w:rPr>
        <w:t xml:space="preserve">will have been established.  The </w:t>
      </w:r>
      <w:r w:rsidR="008572B5">
        <w:fldChar w:fldCharType="begin"/>
      </w:r>
      <w:r w:rsidR="008572B5">
        <w:instrText xml:space="preserve"> REF CommittedProjectPlanningData \h  \* MERGEFORMAT </w:instrText>
      </w:r>
      <w:r w:rsidR="008572B5">
        <w:fldChar w:fldCharType="separate"/>
      </w:r>
      <w:r w:rsidR="0011775B" w:rsidRPr="0076424C">
        <w:rPr>
          <w:b/>
        </w:rPr>
        <w:t>Committed Project Planning Data</w:t>
      </w:r>
      <w:r w:rsidR="008572B5">
        <w:fldChar w:fldCharType="end"/>
      </w:r>
      <w:r w:rsidRPr="0076424C">
        <w:rPr>
          <w:b/>
          <w:lang w:val="en-US"/>
        </w:rPr>
        <w:t xml:space="preserve"> </w:t>
      </w:r>
      <w:r w:rsidRPr="0076424C">
        <w:rPr>
          <w:lang w:val="en-US"/>
        </w:rPr>
        <w:t xml:space="preserve">on which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lang w:val="en-US"/>
        </w:rPr>
        <w:t xml:space="preserve"> is based may include both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w:t>
      </w:r>
      <w:r w:rsidRPr="0076424C">
        <w:rPr>
          <w:lang w:val="en-US"/>
        </w:rPr>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lang w:val="en-US"/>
        </w:rPr>
        <w:t>.</w:t>
      </w:r>
    </w:p>
    <w:p w14:paraId="6E86129D" w14:textId="77777777" w:rsidR="00314B36" w:rsidRPr="0076424C" w:rsidRDefault="00314B36">
      <w:pPr>
        <w:keepLines w:val="0"/>
        <w:autoSpaceDE w:val="0"/>
        <w:autoSpaceDN w:val="0"/>
        <w:adjustRightInd w:val="0"/>
        <w:ind w:left="1702" w:firstLine="0"/>
        <w:jc w:val="left"/>
        <w:rPr>
          <w:lang w:val="en-US"/>
        </w:rPr>
      </w:pPr>
      <w:r w:rsidRPr="0076424C">
        <w:rPr>
          <w:lang w:val="en-US"/>
        </w:rPr>
        <w:t>(d) Registered Project Stage</w:t>
      </w:r>
    </w:p>
    <w:p w14:paraId="6E86129E" w14:textId="721D52D7" w:rsidR="00314B36" w:rsidRPr="0076424C" w:rsidRDefault="00314B36" w:rsidP="00FA4F34">
      <w:pPr>
        <w:keepLines w:val="0"/>
        <w:autoSpaceDE w:val="0"/>
        <w:autoSpaceDN w:val="0"/>
        <w:adjustRightInd w:val="0"/>
        <w:ind w:left="1702" w:firstLine="0"/>
        <w:rPr>
          <w:lang w:val="en-US"/>
        </w:rPr>
      </w:pPr>
      <w:r w:rsidRPr="0076424C">
        <w:rPr>
          <w:lang w:val="en-US"/>
        </w:rPr>
        <w:t xml:space="preserve">At this stage the connection will be physically established.  The </w:t>
      </w:r>
      <w:r w:rsidR="008572B5">
        <w:fldChar w:fldCharType="begin"/>
      </w:r>
      <w:r w:rsidR="008572B5">
        <w:instrText xml:space="preserve"> REF RegisteredData \h  \* MERGEFORMAT </w:instrText>
      </w:r>
      <w:r w:rsidR="008572B5">
        <w:fldChar w:fldCharType="separate"/>
      </w:r>
      <w:r w:rsidR="0011775B" w:rsidRPr="0076424C">
        <w:rPr>
          <w:b/>
        </w:rPr>
        <w:t>Registered Data</w:t>
      </w:r>
      <w:r w:rsidR="008572B5">
        <w:fldChar w:fldCharType="end"/>
      </w:r>
      <w:r w:rsidRPr="0076424C">
        <w:rPr>
          <w:b/>
          <w:lang w:val="en-US"/>
        </w:rPr>
        <w:t xml:space="preserve"> </w:t>
      </w:r>
      <w:r w:rsidRPr="0076424C">
        <w:rPr>
          <w:lang w:val="en-US"/>
        </w:rPr>
        <w:t xml:space="preserve">for the connection shall </w:t>
      </w:r>
      <w:r w:rsidR="00760804" w:rsidRPr="0076424C">
        <w:rPr>
          <w:lang w:val="en-US"/>
        </w:rPr>
        <w:t>include replacements</w:t>
      </w:r>
      <w:r w:rsidRPr="0076424C">
        <w:rPr>
          <w:lang w:val="en-US"/>
        </w:rPr>
        <w:t xml:space="preserve"> for estimated and assumed values, where practicable, using validated actual values and updated forecasts for future data items.</w:t>
      </w:r>
    </w:p>
    <w:p w14:paraId="6E86129F" w14:textId="5D65764F" w:rsidR="00314B36" w:rsidRPr="0076424C" w:rsidRDefault="00314B36">
      <w:r w:rsidRPr="0076424C">
        <w:lastRenderedPageBreak/>
        <w:t>DPC1.8</w:t>
      </w:r>
      <w:r w:rsidRPr="0076424C">
        <w:tab/>
        <w:t xml:space="preserve">Reference is made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t</w:t>
      </w:r>
      <w:r w:rsidRPr="0076424C">
        <w:t xml:space="preserve">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supplying information or advice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the avoidance of doubt, unless the context otherwise requires, such information or advice will be furnished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upon request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(whether during the application for connection process or otherwise).</w:t>
      </w:r>
    </w:p>
    <w:p w14:paraId="6E8612A0" w14:textId="454A38CB" w:rsidR="00314B36" w:rsidRPr="0076424C" w:rsidRDefault="00314B36">
      <w:r w:rsidRPr="0076424C">
        <w:t>DPC1.9</w:t>
      </w:r>
      <w:r w:rsidRPr="0076424C">
        <w:tab/>
        <w:t xml:space="preserve">The provisions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shall, subject to DPC1.8, be applicable to:</w:t>
      </w:r>
    </w:p>
    <w:p w14:paraId="6E8612A1" w14:textId="5656F825" w:rsidR="00314B36" w:rsidRPr="0076424C" w:rsidRDefault="00314B36">
      <w:pPr>
        <w:pStyle w:val="Indent1"/>
      </w:pPr>
      <w:r w:rsidRPr="0076424C">
        <w:t>(a)</w:t>
      </w:r>
      <w:r w:rsidRPr="0076424C">
        <w:tab/>
        <w:t xml:space="preserve">All existing connections as at the date of commencement of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w:t>
      </w:r>
    </w:p>
    <w:p w14:paraId="6E8612A2" w14:textId="77777777" w:rsidR="00314B36" w:rsidRPr="0076424C" w:rsidRDefault="00314B36">
      <w:pPr>
        <w:pStyle w:val="Indent1"/>
        <w:spacing w:after="240"/>
      </w:pPr>
      <w:r w:rsidRPr="0076424C">
        <w:t>(b)</w:t>
      </w:r>
      <w:r w:rsidRPr="0076424C">
        <w:tab/>
        <w:t>All new or modified connections thereafter.</w:t>
      </w:r>
    </w:p>
    <w:p w14:paraId="6E8612A3" w14:textId="32E1DCFD" w:rsidR="00314B36" w:rsidRPr="0076424C" w:rsidRDefault="00314B36">
      <w:r w:rsidRPr="0076424C">
        <w:t>DPC1.10</w:t>
      </w:r>
      <w:r w:rsidRPr="0076424C">
        <w:tab/>
        <w:t xml:space="preserve">In considering the approval of existing connections at the date of commencement of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have regard to the fact that previous changes in technical and design standards have not been applied retrospectively in every case, and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not seek, under the terms of these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Conditions, to impose retrospective changes where these had not been required in the past, except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can reasonably demonstrate that significant change has occurred to conditions which existed when the matter was previously considered by </w:t>
      </w:r>
      <w:r w:rsidRPr="0076424C">
        <w:rPr>
          <w:b/>
        </w:rPr>
        <w:t xml:space="preserve"> </w:t>
      </w:r>
      <w:r w:rsidRPr="0076424C">
        <w:t xml:space="preserve">the </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or its predecessors.</w:t>
      </w:r>
    </w:p>
    <w:p w14:paraId="6E8612A4"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2</w:t>
      </w:r>
    </w:p>
    <w:p w14:paraId="6E8612A5" w14:textId="77777777" w:rsidR="00314B36" w:rsidRPr="0076424C" w:rsidRDefault="00314B36">
      <w:pPr>
        <w:pStyle w:val="Heading1"/>
      </w:pPr>
      <w:bookmarkStart w:id="359" w:name="_Toc501209751"/>
      <w:r w:rsidRPr="0076424C">
        <w:t>DPC2</w:t>
      </w:r>
      <w:r w:rsidRPr="0076424C">
        <w:tab/>
        <w:t>OBJECTIVES</w:t>
      </w:r>
      <w:bookmarkEnd w:id="359"/>
    </w:p>
    <w:p w14:paraId="6E8612A6" w14:textId="77777777" w:rsidR="00314B36" w:rsidRPr="0076424C" w:rsidRDefault="00314B36">
      <w:r w:rsidRPr="0076424C">
        <w:tab/>
        <w:t>The objectives of the Distribution Planning and Connection Code are to:-</w:t>
      </w:r>
    </w:p>
    <w:p w14:paraId="6E8612A7" w14:textId="1653F811" w:rsidR="00314B36" w:rsidRPr="0076424C" w:rsidRDefault="00314B36">
      <w:pPr>
        <w:pStyle w:val="Indent1"/>
        <w:numPr>
          <w:ilvl w:val="0"/>
          <w:numId w:val="23"/>
        </w:numPr>
      </w:pPr>
      <w:r w:rsidRPr="0076424C">
        <w:t xml:space="preserve">Enable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to be planned, designed and constructed to operate economically, securely and safely.</w:t>
      </w:r>
    </w:p>
    <w:p w14:paraId="6E8612A8" w14:textId="35FE533A" w:rsidR="00314B36" w:rsidRPr="0076424C" w:rsidRDefault="00314B36">
      <w:pPr>
        <w:pStyle w:val="Indent1"/>
        <w:numPr>
          <w:ilvl w:val="0"/>
          <w:numId w:val="23"/>
        </w:numPr>
      </w:pPr>
      <w:r w:rsidRPr="0076424C">
        <w:t xml:space="preserve">Facilitate the use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by others and to specify a standard of supply to be provided.</w:t>
      </w:r>
    </w:p>
    <w:p w14:paraId="6E8612A9" w14:textId="61E8C605" w:rsidR="00314B36" w:rsidRPr="0076424C" w:rsidRDefault="00314B36">
      <w:pPr>
        <w:pStyle w:val="Indent1"/>
        <w:numPr>
          <w:ilvl w:val="0"/>
          <w:numId w:val="23"/>
        </w:numPr>
      </w:pPr>
      <w:r w:rsidRPr="0076424C">
        <w:t xml:space="preserve">Establish technical conditions which facilitate the interfacing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at points of entry to and exit from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2AA" w14:textId="402F9ED3" w:rsidR="00314B36" w:rsidRPr="0076424C" w:rsidRDefault="00314B36">
      <w:pPr>
        <w:pStyle w:val="Indent1"/>
        <w:numPr>
          <w:ilvl w:val="0"/>
          <w:numId w:val="23"/>
        </w:numPr>
      </w:pPr>
      <w:r w:rsidRPr="0076424C">
        <w:t xml:space="preserve">Formalise the exchange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planning data.</w:t>
      </w:r>
    </w:p>
    <w:p w14:paraId="6E8612AB" w14:textId="3EBD6500" w:rsidR="00314B36" w:rsidRPr="0076424C" w:rsidRDefault="00314B36">
      <w:pPr>
        <w:pStyle w:val="Indent1"/>
        <w:numPr>
          <w:ilvl w:val="0"/>
          <w:numId w:val="23"/>
        </w:numPr>
      </w:pPr>
      <w:r w:rsidRPr="0076424C">
        <w:t xml:space="preserve">Provide sufficient information for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assess opportunities for connection and to plan and develop his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such as to be compatible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2AC" w14:textId="77777777" w:rsidR="00314B36" w:rsidRPr="0076424C" w:rsidRDefault="00314B36">
      <w:pPr>
        <w:rPr>
          <w:b/>
        </w:rPr>
      </w:pPr>
    </w:p>
    <w:p w14:paraId="6E8612AD" w14:textId="77777777" w:rsidR="00314B36" w:rsidRPr="0076424C" w:rsidRDefault="00314B36">
      <w:r w:rsidRPr="0076424C">
        <w:rPr>
          <w:b/>
        </w:rPr>
        <w:br w:type="page"/>
      </w:r>
      <w:r w:rsidRPr="0076424C">
        <w:rPr>
          <w:b/>
        </w:rPr>
        <w:lastRenderedPageBreak/>
        <w:t>DISTRIBUTION</w:t>
      </w:r>
      <w:r w:rsidRPr="0076424C">
        <w:t xml:space="preserve"> </w:t>
      </w:r>
      <w:r w:rsidRPr="0076424C">
        <w:rPr>
          <w:b/>
        </w:rPr>
        <w:t>PLANNING</w:t>
      </w:r>
      <w:r w:rsidRPr="0076424C">
        <w:t xml:space="preserve"> </w:t>
      </w:r>
      <w:smartTag w:uri="urn:schemas-microsoft-com:office:smarttags" w:element="stockticker">
        <w:r w:rsidRPr="0076424C">
          <w:rPr>
            <w:b/>
          </w:rPr>
          <w:t>AND</w:t>
        </w:r>
      </w:smartTag>
      <w:r w:rsidRPr="0076424C">
        <w:rPr>
          <w:b/>
        </w:rPr>
        <w:t xml:space="preserve"> CONNECTION CODE 3</w:t>
      </w:r>
    </w:p>
    <w:p w14:paraId="6E8612AE" w14:textId="77777777" w:rsidR="00314B36" w:rsidRPr="0076424C" w:rsidRDefault="00314B36">
      <w:pPr>
        <w:pStyle w:val="Heading1"/>
      </w:pPr>
      <w:bookmarkStart w:id="360" w:name="_Toc501209752"/>
      <w:r w:rsidRPr="0076424C">
        <w:t>DPC3</w:t>
      </w:r>
      <w:r w:rsidRPr="0076424C">
        <w:tab/>
        <w:t>SCOPE</w:t>
      </w:r>
      <w:bookmarkEnd w:id="360"/>
    </w:p>
    <w:p w14:paraId="6E8612AF" w14:textId="349E9D79" w:rsidR="00314B36" w:rsidRPr="0076424C" w:rsidRDefault="00314B36">
      <w:r w:rsidRPr="0076424C">
        <w:t>DPC3.1</w:t>
      </w:r>
      <w:r w:rsidRPr="0076424C">
        <w:tab/>
        <w:t xml:space="preserve">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specifies the planning, design and connection requirements for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s</w:t>
      </w:r>
      <w:r w:rsidRPr="0076424C">
        <w:t xml:space="preserve"> owned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for connections to those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w:t>
      </w:r>
    </w:p>
    <w:p w14:paraId="6E8612B0" w14:textId="3CC8A708" w:rsidR="00314B36" w:rsidRPr="0076424C" w:rsidRDefault="00314B36">
      <w:r w:rsidRPr="0076424C">
        <w:t>DPC3.2</w:t>
      </w:r>
      <w:r w:rsidRPr="0076424C">
        <w:tab/>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whom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applies are those who use or intend to use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comprise the following:-</w:t>
      </w:r>
    </w:p>
    <w:p w14:paraId="6E8612B1" w14:textId="6CD730BE" w:rsidR="00314B36" w:rsidRPr="0076424C" w:rsidRDefault="00314B36">
      <w:pPr>
        <w:pStyle w:val="Indent1"/>
        <w:rPr>
          <w:b/>
        </w:rPr>
      </w:pPr>
      <w:r w:rsidRPr="0076424C">
        <w:t>(a)</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p>
    <w:p w14:paraId="6E8612B2" w14:textId="58525FBE" w:rsidR="00314B36" w:rsidRPr="0076424C" w:rsidRDefault="00F23177">
      <w:pPr>
        <w:pStyle w:val="Indent1"/>
      </w:pPr>
      <w:r w:rsidRPr="0076424C" w:rsidDel="00F23177">
        <w:rPr>
          <w:b/>
        </w:rPr>
        <w:t xml:space="preserve"> </w:t>
      </w:r>
      <w:r w:rsidR="00314B36" w:rsidRPr="0076424C">
        <w:t>(b)</w:t>
      </w:r>
      <w:r w:rsidR="00314B36" w:rsidRPr="0076424C">
        <w:tab/>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00314B36" w:rsidRPr="0076424C">
        <w:rPr>
          <w:b/>
        </w:rPr>
        <w:t>s</w:t>
      </w:r>
      <w:r w:rsidR="00314B36" w:rsidRPr="0076424C">
        <w:t>.</w:t>
      </w:r>
    </w:p>
    <w:p w14:paraId="6E8612B3" w14:textId="7AE76A24" w:rsidR="00314B36" w:rsidRPr="0076424C" w:rsidRDefault="00314B36">
      <w:pPr>
        <w:pStyle w:val="Indent1"/>
      </w:pPr>
      <w:r w:rsidRPr="0076424C">
        <w:t>(c)</w:t>
      </w:r>
      <w:r w:rsidRPr="0076424C">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including those with </w:t>
      </w:r>
      <w:hyperlink w:anchor="UnmeteredSupply" w:history="1">
        <w:r w:rsidRPr="0076424C">
          <w:rPr>
            <w:rStyle w:val="Hyperlink"/>
            <w:color w:val="auto"/>
            <w:u w:val="none"/>
          </w:rPr>
          <w:t>Un</w:t>
        </w:r>
        <w:bookmarkStart w:id="361" w:name="_Hlt42497572"/>
        <w:r w:rsidRPr="0076424C">
          <w:rPr>
            <w:rStyle w:val="Hyperlink"/>
            <w:color w:val="auto"/>
            <w:u w:val="none"/>
          </w:rPr>
          <w:t>m</w:t>
        </w:r>
        <w:bookmarkEnd w:id="361"/>
        <w:r w:rsidRPr="0076424C">
          <w:rPr>
            <w:rStyle w:val="Hyperlink"/>
            <w:color w:val="auto"/>
            <w:u w:val="none"/>
          </w:rPr>
          <w:t>etered</w:t>
        </w:r>
        <w:bookmarkStart w:id="362" w:name="_Hlt41056054"/>
        <w:r w:rsidRPr="0076424C">
          <w:rPr>
            <w:rStyle w:val="Hyperlink"/>
            <w:color w:val="auto"/>
            <w:u w:val="none"/>
          </w:rPr>
          <w:t xml:space="preserve"> </w:t>
        </w:r>
        <w:bookmarkEnd w:id="362"/>
        <w:r w:rsidRPr="0076424C">
          <w:rPr>
            <w:rStyle w:val="Hyperlink"/>
            <w:color w:val="auto"/>
            <w:u w:val="none"/>
          </w:rPr>
          <w:t>Supplies</w:t>
        </w:r>
      </w:hyperlink>
      <w:r w:rsidRPr="0076424C">
        <w:t xml:space="preserve"> who are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2B4" w14:textId="7EE8F205" w:rsidR="00314B36" w:rsidRPr="0076424C" w:rsidRDefault="00314B36">
      <w:pPr>
        <w:pStyle w:val="Indent1"/>
      </w:pPr>
      <w:r w:rsidRPr="0076424C">
        <w:t>(d)</w:t>
      </w:r>
      <w:r w:rsidRPr="0076424C">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2B5" w14:textId="17B3FD42" w:rsidR="00314B36" w:rsidRPr="0076424C" w:rsidRDefault="00314B36">
      <w:pPr>
        <w:pStyle w:val="Indent1"/>
        <w:rPr>
          <w:b/>
        </w:rPr>
      </w:pPr>
      <w:r w:rsidRPr="0076424C">
        <w:t>(e)</w:t>
      </w:r>
      <w:r w:rsidRPr="0076424C">
        <w:tab/>
      </w:r>
      <w:r w:rsidR="008572B5">
        <w:fldChar w:fldCharType="begin"/>
      </w:r>
      <w:r w:rsidR="008572B5">
        <w:instrText xml:space="preserve"> REF MO \h  \* MERGEFORMAT </w:instrText>
      </w:r>
      <w:r w:rsidR="008572B5">
        <w:fldChar w:fldCharType="separate"/>
      </w:r>
      <w:r w:rsidR="0011775B" w:rsidRPr="0076424C">
        <w:rPr>
          <w:b/>
        </w:rPr>
        <w:t>Meter Operator</w:t>
      </w:r>
      <w:r w:rsidR="008572B5">
        <w:fldChar w:fldCharType="end"/>
      </w:r>
      <w:r w:rsidRPr="0076424C">
        <w:rPr>
          <w:b/>
        </w:rPr>
        <w:t>s</w:t>
      </w:r>
      <w:r w:rsidRPr="0076424C">
        <w:t xml:space="preserve"> which perform services in respect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2B6" w14:textId="77777777" w:rsidR="00A44EDB" w:rsidRPr="0076424C" w:rsidRDefault="00A44EDB">
      <w:pPr>
        <w:pStyle w:val="Indent1"/>
      </w:pPr>
      <w:r w:rsidRPr="0076424C">
        <w:rPr>
          <w:b/>
        </w:rPr>
        <w:t xml:space="preserve"> </w:t>
      </w:r>
    </w:p>
    <w:p w14:paraId="6E8612B7"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4</w:t>
      </w:r>
    </w:p>
    <w:p w14:paraId="6E8612B8" w14:textId="77777777" w:rsidR="00314B36" w:rsidRPr="0076424C" w:rsidRDefault="00314B36">
      <w:pPr>
        <w:pStyle w:val="Heading1"/>
      </w:pPr>
      <w:bookmarkStart w:id="363" w:name="_Toc501209753"/>
      <w:r w:rsidRPr="0076424C">
        <w:t>DPC4</w:t>
      </w:r>
      <w:r w:rsidRPr="0076424C">
        <w:tab/>
        <w:t xml:space="preserve">DESIGN PRINCIPLES </w:t>
      </w:r>
      <w:smartTag w:uri="urn:schemas-microsoft-com:office:smarttags" w:element="stockticker">
        <w:r w:rsidRPr="0076424C">
          <w:t>AND</w:t>
        </w:r>
      </w:smartTag>
      <w:r w:rsidRPr="0076424C">
        <w:t xml:space="preserve"> STANDARDS</w:t>
      </w:r>
      <w:bookmarkEnd w:id="363"/>
    </w:p>
    <w:p w14:paraId="6E8612B9" w14:textId="77777777" w:rsidR="00314B36" w:rsidRPr="0076424C" w:rsidRDefault="00314B36">
      <w:r w:rsidRPr="0076424C">
        <w:t>DPC4.1</w:t>
      </w:r>
      <w:r w:rsidRPr="0076424C">
        <w:tab/>
      </w:r>
      <w:r w:rsidRPr="0076424C">
        <w:rPr>
          <w:b/>
        </w:rPr>
        <w:t>Introduction</w:t>
      </w:r>
    </w:p>
    <w:p w14:paraId="6E8612BA" w14:textId="42E922E9" w:rsidR="00314B36" w:rsidRPr="0076424C" w:rsidRDefault="00314B36">
      <w:r w:rsidRPr="0076424C">
        <w:t>DPC4.1.1</w:t>
      </w:r>
      <w:r w:rsidRPr="0076424C">
        <w:tab/>
        <w:t xml:space="preserve">Planning criteria are based on the requirement to comply with statutory requirements,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conditions and other obligations placed on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2BB" w14:textId="7B396057" w:rsidR="00314B36" w:rsidRPr="0076424C" w:rsidRDefault="00314B36">
      <w:r w:rsidRPr="0076424C">
        <w:t>DPC4.1.2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has a duty to develop and maintain an efficient, secure and co-ordinated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electricity supply that is both economical and safe.</w:t>
      </w:r>
    </w:p>
    <w:p w14:paraId="6E8612BC" w14:textId="4BC7F5F0" w:rsidR="00314B36" w:rsidRPr="0076424C" w:rsidRDefault="00314B36">
      <w:r w:rsidRPr="0076424C">
        <w:t>DPC4.1.3</w:t>
      </w:r>
      <w:r w:rsidRPr="0076424C">
        <w:tab/>
      </w:r>
      <w:r w:rsidRPr="0076424C">
        <w:rPr>
          <w:b/>
        </w:rPr>
        <w:t>DPC4</w:t>
      </w:r>
      <w:r w:rsidRPr="0076424C">
        <w:t xml:space="preserve"> sets out current principles and standards to be applied in the design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w:t>
      </w:r>
      <w:r w:rsidRPr="0076424C">
        <w:t xml:space="preserve">Each scheme for reinforcement or modification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is individually designed in the light of economic and technical features associated with the particular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limitations under consideration.</w:t>
      </w:r>
    </w:p>
    <w:p w14:paraId="6E8612BD" w14:textId="285C6EF9" w:rsidR="00314B36" w:rsidRPr="0076424C" w:rsidRDefault="00314B36">
      <w:r w:rsidRPr="0076424C">
        <w:t>DPC4.1.4</w:t>
      </w:r>
      <w:r w:rsidRPr="0076424C">
        <w:tab/>
        <w:t>Nothing in DPC4 is intended to inhibit design innovation</w:t>
      </w:r>
      <w:r w:rsidRPr="0076424C">
        <w:rPr>
          <w:b/>
        </w:rPr>
        <w:t xml:space="preserve">.  </w:t>
      </w:r>
      <w:r w:rsidRPr="0076424C">
        <w:t>DPC4 is, therefore, based upon the performance requirements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necessary to meet the above criteria.</w:t>
      </w:r>
    </w:p>
    <w:p w14:paraId="6E8612BE" w14:textId="1E17364D" w:rsidR="00314B36" w:rsidRPr="0076424C" w:rsidRDefault="00314B36">
      <w:r w:rsidRPr="0076424C">
        <w:t>DPC4.1.5</w:t>
      </w:r>
      <w:r w:rsidRPr="0076424C">
        <w:tab/>
        <w:t xml:space="preserve">The technical and design criteria applied in the planning and development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are listed in Annex 1 to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These standards may be subject to revision from time to time in accordance with the provision of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w:t>
      </w:r>
      <w:r w:rsidRPr="0076424C">
        <w:tab/>
      </w:r>
    </w:p>
    <w:p w14:paraId="6E8612BF" w14:textId="77777777" w:rsidR="00314B36" w:rsidRPr="0076424C" w:rsidRDefault="00314B36">
      <w:r w:rsidRPr="0076424C">
        <w:t>DPC4.2</w:t>
      </w:r>
      <w:r w:rsidRPr="0076424C">
        <w:tab/>
      </w:r>
      <w:r w:rsidRPr="0076424C">
        <w:rPr>
          <w:b/>
        </w:rPr>
        <w:t>Standard of Supply</w:t>
      </w:r>
    </w:p>
    <w:p w14:paraId="6E8612C0" w14:textId="77777777" w:rsidR="00314B36" w:rsidRPr="0076424C" w:rsidRDefault="00314B36">
      <w:pPr>
        <w:rPr>
          <w:b/>
        </w:rPr>
      </w:pPr>
      <w:r w:rsidRPr="0076424C">
        <w:t>DPC4.2.1</w:t>
      </w:r>
      <w:r w:rsidRPr="0076424C">
        <w:tab/>
      </w:r>
      <w:r w:rsidRPr="0076424C">
        <w:rPr>
          <w:b/>
        </w:rPr>
        <w:t>Security</w:t>
      </w:r>
    </w:p>
    <w:p w14:paraId="6E8612C1" w14:textId="06393248" w:rsidR="00314B36" w:rsidRPr="0076424C" w:rsidRDefault="00314B36">
      <w:pPr>
        <w:ind w:firstLine="0"/>
      </w:pPr>
      <w:r w:rsidRPr="0076424C">
        <w:t xml:space="preserve">In accordance with the Condition </w:t>
      </w:r>
      <w:r w:rsidR="0059239F">
        <w:t>24</w:t>
      </w:r>
      <w:r w:rsidR="0059239F" w:rsidRPr="0076424C">
        <w:t xml:space="preserve"> </w:t>
      </w:r>
      <w:r w:rsidRPr="0076424C">
        <w:t xml:space="preserve">of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DNOs </w:t>
      </w:r>
      <w:r w:rsidRPr="0076424C">
        <w:t xml:space="preserve">shall plan and develop their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s</w:t>
      </w:r>
      <w:r w:rsidRPr="0076424C">
        <w:t xml:space="preserve"> to a standard not less than that set out in DGD Annex 1 Item </w:t>
      </w:r>
      <w:r w:rsidR="00770684" w:rsidRPr="0076424C">
        <w:t>4</w:t>
      </w:r>
      <w:r w:rsidRPr="0076424C">
        <w:t xml:space="preserve">, Engineering Recommendation </w:t>
      </w:r>
      <w:r w:rsidR="009E2DFC" w:rsidRPr="0076424C">
        <w:t>P2/</w:t>
      </w:r>
      <w:r w:rsidR="00B46195" w:rsidRPr="0076424C">
        <w:t>6</w:t>
      </w:r>
      <w:r w:rsidRPr="0076424C">
        <w:t xml:space="preserve"> – “Security of Supply” or such other standard of planning as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 xml:space="preserve">may, with the approval of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 adopt from time to time</w:t>
      </w:r>
    </w:p>
    <w:p w14:paraId="6E8612C2" w14:textId="14D4A5FE" w:rsidR="00314B36" w:rsidRPr="0076424C" w:rsidRDefault="00314B36">
      <w:pPr>
        <w:rPr>
          <w:spacing w:val="-3"/>
        </w:rPr>
      </w:pPr>
      <w:r w:rsidRPr="0076424C">
        <w:tab/>
        <w:t xml:space="preserve">In accordance with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Scottish Hydro Electric Power Distribution Ltd</w:t>
      </w:r>
      <w:r w:rsidRPr="0076424C">
        <w:rPr>
          <w:rFonts w:ascii="CG Times" w:hAnsi="CG Times"/>
        </w:rPr>
        <w:t xml:space="preserve"> </w:t>
      </w:r>
      <w:r w:rsidRPr="0076424C">
        <w:t xml:space="preserve">shall plan and develop its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Scotland to a standard set out in EM7907.  Engineering Recommendation </w:t>
      </w:r>
      <w:r w:rsidR="009E2DFC" w:rsidRPr="0076424C">
        <w:t>P2/</w:t>
      </w:r>
      <w:r w:rsidR="00B46195" w:rsidRPr="0076424C">
        <w:t>6</w:t>
      </w:r>
      <w:r w:rsidRPr="0076424C">
        <w:t xml:space="preserve"> – “Security of Supply” has been modified by Scottish Hydro Electric Power Distribution Ltd</w:t>
      </w:r>
      <w:r w:rsidRPr="0076424C">
        <w:rPr>
          <w:rFonts w:ascii="CG Times" w:hAnsi="CG Times"/>
        </w:rPr>
        <w:t xml:space="preserve"> </w:t>
      </w:r>
      <w:r w:rsidRPr="0076424C">
        <w:t xml:space="preserve">as EM7907 and this is accepted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 xml:space="preserve">.  </w:t>
      </w:r>
    </w:p>
    <w:p w14:paraId="6E8612C3" w14:textId="72889952" w:rsidR="00314B36" w:rsidRPr="0076424C" w:rsidRDefault="00314B36">
      <w:pPr>
        <w:jc w:val="left"/>
        <w:rPr>
          <w:i/>
          <w:u w:val="single"/>
        </w:rPr>
      </w:pPr>
      <w:r w:rsidRPr="0076424C">
        <w:t>DPC4.2.2</w:t>
      </w:r>
      <w:r w:rsidRPr="0076424C">
        <w:tab/>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rPr>
          <w:b/>
        </w:rPr>
        <w:t xml:space="preserve"> and Voltage</w:t>
      </w:r>
    </w:p>
    <w:p w14:paraId="6E8612C4" w14:textId="4518E242" w:rsidR="00314B36" w:rsidRPr="0076424C" w:rsidRDefault="00314B36">
      <w:r w:rsidRPr="0076424C">
        <w:t>DPC4.2.2.1</w:t>
      </w:r>
      <w:r w:rsidRPr="0076424C">
        <w:tab/>
        <w:t xml:space="preserve">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connections to that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shall be designed to enable the </w:t>
      </w:r>
      <w:r w:rsidR="008572B5">
        <w:fldChar w:fldCharType="begin"/>
      </w:r>
      <w:r w:rsidR="008572B5">
        <w:instrText xml:space="preserve"> REF NormalOperatingFrequency \h  \* MERGEFORMAT </w:instrText>
      </w:r>
      <w:r w:rsidR="008572B5">
        <w:fldChar w:fldCharType="separate"/>
      </w:r>
      <w:r w:rsidR="0011775B" w:rsidRPr="0076424C">
        <w:rPr>
          <w:b/>
        </w:rPr>
        <w:t>Normal Operating Frequency</w:t>
      </w:r>
      <w:r w:rsidR="008572B5">
        <w:fldChar w:fldCharType="end"/>
      </w:r>
      <w:r w:rsidRPr="0076424C">
        <w:t xml:space="preserve"> and voltages supplied to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to comply with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w:t>
      </w:r>
    </w:p>
    <w:p w14:paraId="6E8612C5" w14:textId="6E53E7F5" w:rsidR="00314B36" w:rsidRPr="0076424C" w:rsidRDefault="00314B36">
      <w:r w:rsidRPr="0076424C">
        <w:t>DPC4.2.2.2</w:t>
      </w:r>
      <w:r w:rsidRPr="0076424C">
        <w:tab/>
        <w:t xml:space="preserve">The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00760804" w:rsidRPr="0076424C">
        <w:t xml:space="preserve"> </w:t>
      </w:r>
      <w:r w:rsidRPr="0076424C">
        <w:t xml:space="preserve">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be nominally 50 Hz and shall normally be controlled within the limits of 49.5 - 50.5 Hz in accordance with principles outlined in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w:t>
      </w:r>
    </w:p>
    <w:p w14:paraId="6E8612C6" w14:textId="678AB0A8" w:rsidR="00314B36" w:rsidRPr="0076424C" w:rsidRDefault="00314B36">
      <w:r w:rsidRPr="0076424C">
        <w:lastRenderedPageBreak/>
        <w:t>DPC4.2.2.3</w:t>
      </w:r>
      <w:r w:rsidRPr="0076424C">
        <w:tab/>
        <w:t xml:space="preserve">In exceptional circumstances,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could rise to values of the order of 52 Hz or fall to values of the order of 47 Hz.  Sustained operation outwith the range 47 - 52 Hz is not taken into account in the design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rPr>
          <w:b/>
        </w:rPr>
        <w:t>.</w:t>
      </w:r>
    </w:p>
    <w:p w14:paraId="6E8612C7" w14:textId="02BE4071" w:rsidR="00314B36" w:rsidRPr="0076424C" w:rsidRDefault="00314B36">
      <w:pPr>
        <w:rPr>
          <w:b/>
        </w:rPr>
      </w:pPr>
      <w:r w:rsidRPr="0076424C">
        <w:t>DPC4.2.2.4</w:t>
      </w:r>
      <w:r w:rsidRPr="0076424C">
        <w:tab/>
        <w:t>Any extension or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be designed in such a way that it does not adversely affect the voltage control employed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if requested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p>
    <w:p w14:paraId="6E8612C8" w14:textId="77777777" w:rsidR="00314B36" w:rsidRPr="0076424C" w:rsidRDefault="00314B36">
      <w:pPr>
        <w:jc w:val="left"/>
        <w:rPr>
          <w:b/>
        </w:rPr>
      </w:pPr>
      <w:r w:rsidRPr="0076424C">
        <w:t>DPC4.2.3</w:t>
      </w:r>
      <w:r w:rsidRPr="0076424C">
        <w:rPr>
          <w:b/>
        </w:rPr>
        <w:tab/>
        <w:t>Voltage Disturbances and Harmonic Distortion</w:t>
      </w:r>
    </w:p>
    <w:p w14:paraId="6E8612C9" w14:textId="77777777" w:rsidR="00DD799C" w:rsidRPr="0076424C" w:rsidRDefault="00DD799C" w:rsidP="00C623DB">
      <w:pPr>
        <w:spacing w:beforeLines="40" w:before="96" w:afterLines="40" w:after="96"/>
        <w:jc w:val="left"/>
      </w:pPr>
      <w:r w:rsidRPr="0076424C">
        <w:t>DPC4.2.3.1</w:t>
      </w:r>
      <w:r w:rsidRPr="0076424C">
        <w:tab/>
        <w:t>General</w:t>
      </w:r>
    </w:p>
    <w:p w14:paraId="6E8612CA" w14:textId="43C0CA2E" w:rsidR="00DD799C" w:rsidRPr="0076424C" w:rsidRDefault="00DD799C" w:rsidP="008572B5">
      <w:pPr>
        <w:spacing w:beforeLines="40" w:before="96" w:afterLines="40" w:after="96"/>
      </w:pPr>
      <w:r w:rsidRPr="0076424C">
        <w:tab/>
        <w:t xml:space="preserve">Under fault and circuit switching conditions the rated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component of voltage may fall or rise transiently.  The fall or rise in voltage will be affected by the method of earthing of the neutral point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voltage may fall transiently to zero at the point of fault.  BS EN 50160:</w:t>
      </w:r>
      <w:r w:rsidR="00E7412A" w:rsidRPr="0076424C">
        <w:t xml:space="preserve">2010 </w:t>
      </w:r>
      <w:r w:rsidRPr="0076424C">
        <w:t>‘Voltage Characteristics of Electricity Supplied by Public Distribution Systems’, as amended from time to time, contain</w:t>
      </w:r>
      <w:r w:rsidR="001656BC" w:rsidRPr="0076424C">
        <w:t>s</w:t>
      </w:r>
      <w:r w:rsidRPr="0076424C">
        <w:t xml:space="preserve"> additional details of the variations and disturbances to the voltage which shall be taken into account in selecting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from an appropriate specification for installation on or connected to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2CB" w14:textId="77777777" w:rsidR="00DD799C" w:rsidRPr="0076424C" w:rsidRDefault="00DD799C" w:rsidP="00C623DB">
      <w:pPr>
        <w:spacing w:beforeLines="40" w:before="96" w:afterLines="40" w:after="96"/>
        <w:jc w:val="left"/>
      </w:pPr>
      <w:r w:rsidRPr="0076424C">
        <w:t>DPC4.2.3.2</w:t>
      </w:r>
      <w:r w:rsidRPr="0076424C">
        <w:tab/>
        <w:t>Voltage Disturbances</w:t>
      </w:r>
    </w:p>
    <w:p w14:paraId="6E8612CC" w14:textId="5FD08C5A" w:rsidR="00314B36" w:rsidRPr="0076424C" w:rsidRDefault="00314B36" w:rsidP="00FA4F34">
      <w:pPr>
        <w:ind w:firstLine="0"/>
      </w:pPr>
      <w:r w:rsidRPr="0076424C">
        <w:t xml:space="preserve">Distortion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voltage waveform, caused by certain types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may result in annoyance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damage to connected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In order to limit these effects the following shall apply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loads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r w:rsidRPr="0076424C">
        <w:t>-</w:t>
      </w:r>
    </w:p>
    <w:p w14:paraId="6E8612CD" w14:textId="6CFE4F6A" w:rsidR="00314B36" w:rsidRPr="0076424C" w:rsidRDefault="00314B36" w:rsidP="00FA4F34">
      <w:pPr>
        <w:pStyle w:val="Indent1"/>
        <w:numPr>
          <w:ilvl w:val="0"/>
          <w:numId w:val="14"/>
        </w:numPr>
        <w:tabs>
          <w:tab w:val="clear" w:pos="1554"/>
          <w:tab w:val="num" w:pos="1985"/>
        </w:tabs>
        <w:ind w:left="1985" w:hanging="567"/>
      </w:pPr>
      <w:r w:rsidRPr="0076424C">
        <w:t xml:space="preserve">Voltage fluctuations shall comply with the limits set out in DGD </w:t>
      </w:r>
      <w:hyperlink w:anchor="Annex1" w:history="1">
        <w:r w:rsidRPr="0076424C">
          <w:rPr>
            <w:rStyle w:val="Hyperlink"/>
            <w:b w:val="0"/>
            <w:color w:val="auto"/>
            <w:u w:val="none"/>
          </w:rPr>
          <w:t>Annex 1</w:t>
        </w:r>
      </w:hyperlink>
      <w:r w:rsidRPr="0076424C">
        <w:t xml:space="preserve">, Item </w:t>
      </w:r>
      <w:r w:rsidR="009452DF">
        <w:t>7</w:t>
      </w:r>
      <w:r w:rsidR="009452DF" w:rsidRPr="0076424C">
        <w:rPr>
          <w:b/>
        </w:rPr>
        <w:t xml:space="preserve"> </w:t>
      </w:r>
      <w:r w:rsidRPr="0076424C">
        <w:t>Engineering Recommendation P28, “Planning limits for voltage fluctuations caused by industrial, commercial and domestic equipment in the United Kingdom”.</w:t>
      </w:r>
    </w:p>
    <w:p w14:paraId="6E8612CE" w14:textId="019ECAF9" w:rsidR="00314B36" w:rsidRPr="0076424C" w:rsidRDefault="00314B36" w:rsidP="00FA4F34">
      <w:pPr>
        <w:pStyle w:val="Indent1"/>
        <w:numPr>
          <w:ilvl w:val="0"/>
          <w:numId w:val="14"/>
        </w:numPr>
        <w:tabs>
          <w:tab w:val="clear" w:pos="1554"/>
          <w:tab w:val="num" w:pos="1985"/>
        </w:tabs>
        <w:ind w:left="1985" w:hanging="567"/>
      </w:pPr>
      <w:r w:rsidRPr="0076424C">
        <w:t xml:space="preserve">The harmonic content of a load shall comply with the limits set out in DGD </w:t>
      </w:r>
      <w:hyperlink w:anchor="Annex1" w:history="1">
        <w:hyperlink w:anchor="Annex1" w:history="1">
          <w:r w:rsidRPr="0076424C">
            <w:rPr>
              <w:rStyle w:val="Hyperlink"/>
              <w:b w:val="0"/>
              <w:color w:val="auto"/>
              <w:u w:val="none"/>
            </w:rPr>
            <w:t>Annex 1</w:t>
          </w:r>
        </w:hyperlink>
      </w:hyperlink>
      <w:r w:rsidRPr="0076424C">
        <w:t>, Item 1</w:t>
      </w:r>
      <w:r w:rsidRPr="0076424C">
        <w:rPr>
          <w:b/>
        </w:rPr>
        <w:t xml:space="preserve"> </w:t>
      </w:r>
      <w:r w:rsidRPr="0076424C">
        <w:t xml:space="preserve">Engineering Recommendation </w:t>
      </w:r>
      <w:r w:rsidR="00916787" w:rsidRPr="0076424C">
        <w:t>G5/4-1</w:t>
      </w:r>
      <w:r w:rsidRPr="0076424C">
        <w:t>, “Planning levels for harmonic voltage distortion and the connection of non-linear equipment to transmission and distribution systems in the United Kingdom.”</w:t>
      </w:r>
    </w:p>
    <w:p w14:paraId="6E8612CF" w14:textId="3EED5D8D" w:rsidR="00314B36" w:rsidRPr="0076424C" w:rsidRDefault="008572B5" w:rsidP="00FA4F34">
      <w:pPr>
        <w:pStyle w:val="Indent1"/>
        <w:numPr>
          <w:ilvl w:val="0"/>
          <w:numId w:val="14"/>
        </w:numPr>
        <w:tabs>
          <w:tab w:val="clear" w:pos="1554"/>
          <w:tab w:val="num" w:pos="1985"/>
        </w:tabs>
        <w:ind w:left="1985" w:hanging="567"/>
      </w:pPr>
      <w:r>
        <w:fldChar w:fldCharType="begin"/>
      </w:r>
      <w:r>
        <w:instrText xml:space="preserve"> REF PhaseVoltageUnbalance \h  \* MERGEFORMAT </w:instrText>
      </w:r>
      <w:r>
        <w:fldChar w:fldCharType="separate"/>
      </w:r>
      <w:r w:rsidR="0011775B" w:rsidRPr="0076424C">
        <w:rPr>
          <w:b/>
          <w:spacing w:val="5"/>
        </w:rPr>
        <w:t>Phase (Voltage) Unbalance</w:t>
      </w:r>
      <w:r>
        <w:fldChar w:fldCharType="end"/>
      </w:r>
      <w:r w:rsidR="0059239F">
        <w:t xml:space="preserve"> </w:t>
      </w:r>
      <w:r w:rsidR="00314B36" w:rsidRPr="0076424C">
        <w:t xml:space="preserve">shall comply with the levels laid down in DGD </w:t>
      </w:r>
      <w:hyperlink w:anchor="Annex1" w:history="1">
        <w:r w:rsidR="00314B36" w:rsidRPr="0076424C">
          <w:rPr>
            <w:rStyle w:val="Hyperlink"/>
            <w:b w:val="0"/>
            <w:color w:val="auto"/>
            <w:u w:val="none"/>
          </w:rPr>
          <w:t>Annex 1</w:t>
        </w:r>
      </w:hyperlink>
      <w:r w:rsidR="00314B36" w:rsidRPr="0076424C">
        <w:t xml:space="preserve">, Item </w:t>
      </w:r>
      <w:r w:rsidR="009452DF">
        <w:t>8</w:t>
      </w:r>
      <w:r w:rsidR="009452DF" w:rsidRPr="0076424C">
        <w:t xml:space="preserve"> </w:t>
      </w:r>
      <w:r w:rsidR="00314B36" w:rsidRPr="0076424C">
        <w:t>Engineering Recommendation P29, “Planning limits for voltage unbalance in the United Kingdom for 132kV and below”.</w:t>
      </w:r>
    </w:p>
    <w:p w14:paraId="6E8612D0" w14:textId="4361002F" w:rsidR="00314B36" w:rsidRPr="0076424C" w:rsidRDefault="00314B36" w:rsidP="00FA4F34">
      <w:pPr>
        <w:pStyle w:val="Indent1"/>
        <w:numPr>
          <w:ilvl w:val="0"/>
          <w:numId w:val="14"/>
        </w:numPr>
        <w:tabs>
          <w:tab w:val="clear" w:pos="1554"/>
          <w:tab w:val="num" w:pos="1985"/>
        </w:tabs>
        <w:ind w:left="1985" w:hanging="567"/>
      </w:pPr>
      <w:r w:rsidRPr="0076424C">
        <w:t xml:space="preserve">Traction supplies shall comply as appropriate with the requirements of DGD </w:t>
      </w:r>
      <w:hyperlink w:anchor="Annex1" w:history="1">
        <w:r w:rsidRPr="0076424C">
          <w:rPr>
            <w:rStyle w:val="Hyperlink"/>
            <w:b w:val="0"/>
            <w:color w:val="auto"/>
            <w:u w:val="none"/>
          </w:rPr>
          <w:t>Annex 1</w:t>
        </w:r>
      </w:hyperlink>
      <w:r w:rsidRPr="0076424C">
        <w:t xml:space="preserve">, Item </w:t>
      </w:r>
      <w:r w:rsidR="00770684" w:rsidRPr="0076424C">
        <w:t>6</w:t>
      </w:r>
      <w:r w:rsidRPr="0076424C">
        <w:t>. Engineering Recommendation P24 “A.C. traction supplies to British Rail”.</w:t>
      </w:r>
    </w:p>
    <w:p w14:paraId="6E8612D1" w14:textId="2DC05246" w:rsidR="00314B36" w:rsidRPr="0076424C" w:rsidRDefault="00314B36">
      <w:pPr>
        <w:ind w:firstLine="0"/>
      </w:pPr>
      <w:r w:rsidRPr="0076424C">
        <w:t xml:space="preserve">Under certain circumstances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agree to other limits or levels.</w:t>
      </w:r>
    </w:p>
    <w:p w14:paraId="6E8612D2" w14:textId="77777777" w:rsidR="00DD563E" w:rsidRPr="0076424C" w:rsidRDefault="00DD563E" w:rsidP="00C623DB">
      <w:pPr>
        <w:keepNext/>
        <w:keepLines w:val="0"/>
        <w:spacing w:beforeLines="40" w:before="96" w:afterLines="40" w:after="96"/>
        <w:rPr>
          <w:szCs w:val="24"/>
        </w:rPr>
      </w:pPr>
      <w:r w:rsidRPr="0076424C">
        <w:rPr>
          <w:szCs w:val="24"/>
        </w:rPr>
        <w:lastRenderedPageBreak/>
        <w:t>DPC4.2.3.3</w:t>
      </w:r>
      <w:r w:rsidRPr="0076424C">
        <w:rPr>
          <w:szCs w:val="24"/>
        </w:rPr>
        <w:tab/>
        <w:t>Voltage Step Changes</w:t>
      </w:r>
    </w:p>
    <w:p w14:paraId="6E8612D3" w14:textId="10BDDDCF" w:rsidR="00DD563E" w:rsidRPr="0076424C" w:rsidRDefault="00DD563E" w:rsidP="00C623DB">
      <w:pPr>
        <w:spacing w:beforeLines="40" w:before="96" w:afterLines="40" w:after="96"/>
        <w:ind w:firstLine="0"/>
        <w:rPr>
          <w:szCs w:val="24"/>
        </w:rPr>
      </w:pPr>
      <w:r w:rsidRPr="0076424C">
        <w:rPr>
          <w:szCs w:val="24"/>
        </w:rPr>
        <w:t xml:space="preserve">The effect of voltage step changes caused by the connection and disconnection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szCs w:val="24"/>
        </w:rPr>
        <w:t xml:space="preserve"> to or from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szCs w:val="24"/>
        </w:rPr>
        <w:t xml:space="preserve"> must be considered and be subject to limits to avoid unacceptable voltage changes being experienced by other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szCs w:val="24"/>
        </w:rPr>
        <w:t xml:space="preserve">s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szCs w:val="24"/>
        </w:rPr>
        <w:t xml:space="preserve">.  The magnitude of a voltage step change depends on the method of voltage control, types of load connected and the presence of local generation.  Typical limits for voltage step changes caused by the connection and disconnection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szCs w:val="24"/>
        </w:rPr>
        <w:t xml:space="preserve">’s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rPr>
          <w:szCs w:val="24"/>
        </w:rPr>
        <w:t xml:space="preserve"> or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szCs w:val="24"/>
        </w:rPr>
        <w:t xml:space="preserve">’s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szCs w:val="24"/>
        </w:rPr>
        <w:t xml:space="preserve">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szCs w:val="24"/>
        </w:rPr>
        <w:t xml:space="preserve">, are ±3% for infrequent planned switching events or outages (in accordance with Engineering Recommendation P28).  For unplanned outages such as faults it will generally be acceptable to design to a voltage step change of ±10%.  </w:t>
      </w:r>
    </w:p>
    <w:p w14:paraId="6E8612D4" w14:textId="5494C6C2" w:rsidR="00DD563E" w:rsidRPr="0076424C" w:rsidRDefault="00DD563E" w:rsidP="00C623DB">
      <w:pPr>
        <w:spacing w:beforeLines="40" w:before="96" w:afterLines="40" w:after="96"/>
        <w:ind w:firstLine="0"/>
        <w:rPr>
          <w:bCs/>
          <w:szCs w:val="24"/>
        </w:rPr>
      </w:pPr>
      <w:r w:rsidRPr="0076424C">
        <w:rPr>
          <w:szCs w:val="24"/>
        </w:rPr>
        <w:t xml:space="preserve">For the purpose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Cs w:val="24"/>
        </w:rPr>
        <w:t xml:space="preserve"> a voltage step change should be considered to be </w:t>
      </w:r>
      <w:r w:rsidRPr="0076424C">
        <w:rPr>
          <w:bCs/>
          <w:szCs w:val="24"/>
        </w:rPr>
        <w:t>the change from the initial voltage level to the resulting voltage level after all the</w:t>
      </w:r>
      <w:r w:rsidR="00BE3D8A">
        <w:rPr>
          <w:bCs/>
          <w:szCs w:val="24"/>
        </w:rPr>
        <w:t xml:space="preserve"> </w:t>
      </w:r>
      <w:r w:rsidR="00AD76C2">
        <w:fldChar w:fldCharType="begin"/>
      </w:r>
      <w:r w:rsidR="00AD76C2">
        <w:instrText xml:space="preserve"> REF pgm \h </w:instrText>
      </w:r>
      <w:r w:rsidR="00AD76C2">
        <w:fldChar w:fldCharType="separate"/>
      </w:r>
      <w:r w:rsidR="0011775B">
        <w:rPr>
          <w:b/>
        </w:rPr>
        <w:t>Power Generating Module</w:t>
      </w:r>
      <w:r w:rsidR="00AD76C2">
        <w:fldChar w:fldCharType="end"/>
      </w:r>
      <w:r w:rsidR="00AD76C2">
        <w:t xml:space="preserve"> </w:t>
      </w:r>
      <w:r w:rsidRPr="0076424C">
        <w:rPr>
          <w:bCs/>
          <w:szCs w:val="24"/>
        </w:rPr>
        <w:t>automatic voltage regulator and static VAR compensator actions, and transient decay (typically 5 seconds after the fault clearance or system switching) have taken place, but before any other automatic or manual tap-changing and switching actions have commenced</w:t>
      </w:r>
    </w:p>
    <w:p w14:paraId="6E8612D5" w14:textId="77777777" w:rsidR="00DD563E" w:rsidRPr="0076424C" w:rsidRDefault="00DD563E" w:rsidP="00C623DB">
      <w:pPr>
        <w:keepLines w:val="0"/>
        <w:spacing w:beforeLines="40" w:before="96" w:afterLines="40" w:after="96"/>
        <w:ind w:firstLine="0"/>
        <w:rPr>
          <w:szCs w:val="24"/>
        </w:rPr>
      </w:pPr>
      <w:r w:rsidRPr="0076424C">
        <w:rPr>
          <w:szCs w:val="24"/>
        </w:rPr>
        <w:t xml:space="preserve">The voltage depression arising from transformer magnetising inrush current is a short-time phenomenon not generally easily captured by the definition of voltage step change used above.  In addition the size of the depression is dependent on the point on wave of switching, and the duration of the depression is relatively short, in that the voltage recovers substantially in under one second.  </w:t>
      </w:r>
    </w:p>
    <w:p w14:paraId="6E8612D6" w14:textId="38BA3496" w:rsidR="00DD563E" w:rsidRPr="0076424C" w:rsidRDefault="008572B5" w:rsidP="00C623DB">
      <w:pPr>
        <w:keepLines w:val="0"/>
        <w:spacing w:beforeLines="40" w:before="96" w:afterLines="40" w:after="96"/>
        <w:ind w:firstLine="0"/>
        <w:rPr>
          <w:szCs w:val="24"/>
        </w:rPr>
      </w:pPr>
      <w:r>
        <w:fldChar w:fldCharType="begin"/>
      </w:r>
      <w:r>
        <w:instrText xml:space="preserve"> REF User \h  \* MERGEFORMAT </w:instrText>
      </w:r>
      <w:r>
        <w:fldChar w:fldCharType="separate"/>
      </w:r>
      <w:r w:rsidR="0011775B" w:rsidRPr="0076424C">
        <w:rPr>
          <w:b/>
        </w:rPr>
        <w:t>User</w:t>
      </w:r>
      <w:r>
        <w:fldChar w:fldCharType="end"/>
      </w:r>
      <w:r w:rsidR="00DD563E" w:rsidRPr="0076424C">
        <w:rPr>
          <w:szCs w:val="24"/>
        </w:rPr>
        <w:t>’s installations should be designed such that transformer magnetising inrush current associated with normal routine switching operations does not cause voltage fluctuations outside those in Engineering Recommendation P28 (ie a maximum of ±3%).  To achieve this it may be necessary install switchgear so that sites containing multiple transformers can be energised in stages.</w:t>
      </w:r>
    </w:p>
    <w:p w14:paraId="6E8612D7" w14:textId="3958A7F7" w:rsidR="00DD563E" w:rsidRPr="0076424C" w:rsidRDefault="00DD563E" w:rsidP="00C623DB">
      <w:pPr>
        <w:spacing w:beforeLines="40" w:before="96" w:afterLines="40" w:after="96"/>
        <w:ind w:firstLine="0"/>
        <w:rPr>
          <w:szCs w:val="24"/>
        </w:rPr>
      </w:pPr>
      <w:r w:rsidRPr="0076424C">
        <w:rPr>
          <w:szCs w:val="24"/>
        </w:rPr>
        <w:t xml:space="preserve">Situations will arise from time to time when complete sites including a significant presence of transformers are energised as a result of post fault switching, post maintenance switching, </w:t>
      </w:r>
      <w:r w:rsidR="008644B5" w:rsidRPr="0076424C">
        <w:rPr>
          <w:szCs w:val="24"/>
        </w:rPr>
        <w:t xml:space="preserve">or </w:t>
      </w:r>
      <w:r w:rsidRPr="0076424C">
        <w:rPr>
          <w:szCs w:val="24"/>
        </w:rPr>
        <w:t xml:space="preserve">carrying out commissioning tests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szCs w:val="24"/>
        </w:rPr>
        <w:t xml:space="preserve"> or on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szCs w:val="24"/>
        </w:rPr>
        <w:t xml:space="preserve">s’ Systems.  In these situations it will generally be acceptable to design to an expected depression of around ±10%, recognizing that a worst case energization might </w:t>
      </w:r>
      <w:r w:rsidR="008644B5" w:rsidRPr="0076424C">
        <w:rPr>
          <w:szCs w:val="24"/>
        </w:rPr>
        <w:t>cause</w:t>
      </w:r>
      <w:r w:rsidRPr="0076424C">
        <w:rPr>
          <w:szCs w:val="24"/>
        </w:rPr>
        <w:t xml:space="preserve"> a larger depression, on the basis that such events are considered to be rare and it is difficult to predict the exact depression because of the point on wave switching uncertainty.  Should these switching events become more frequent than once per year, then the design should revert to aiming to limit depressions to less than 3%.</w:t>
      </w:r>
    </w:p>
    <w:p w14:paraId="6E8612D8" w14:textId="533513B1" w:rsidR="00314B36" w:rsidRPr="0076424C" w:rsidRDefault="00314B36">
      <w:r w:rsidRPr="0076424C">
        <w:t>DPC4.2.4</w:t>
      </w:r>
      <w:r w:rsidRPr="0076424C">
        <w:tab/>
      </w:r>
      <w:r w:rsidRPr="0076424C">
        <w:rPr>
          <w:b/>
        </w:rPr>
        <w:t xml:space="preserve">Auto-reclosing and Single Phase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b/>
        </w:rPr>
        <w:t xml:space="preserv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p>
    <w:p w14:paraId="6E8612D9" w14:textId="29124204" w:rsidR="00314B36" w:rsidRPr="0076424C" w:rsidRDefault="00314B36">
      <w:pPr>
        <w:ind w:firstLine="0"/>
      </w:pPr>
      <w:r w:rsidRPr="0076424C">
        <w:t>In connecting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b/>
        </w:rPr>
        <w:t xml:space="preserve"> </w:t>
      </w:r>
      <w:r w:rsidRPr="0076424C">
        <w:t>arrangements.</w:t>
      </w:r>
    </w:p>
    <w:p w14:paraId="6E8612DA" w14:textId="0E029976" w:rsidR="00314B36" w:rsidRPr="0076424C" w:rsidRDefault="008572B5">
      <w:pPr>
        <w:ind w:firstLine="0"/>
      </w:pP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 xml:space="preserve">s </w:t>
      </w:r>
      <w:r w:rsidR="00314B36" w:rsidRPr="0076424C">
        <w:t xml:space="preserve">should be aware that the </w:t>
      </w:r>
      <w:r>
        <w:fldChar w:fldCharType="begin"/>
      </w:r>
      <w:r>
        <w:instrText xml:space="preserve"> REF Protection \h  \* MERGEFORMAT </w:instrText>
      </w:r>
      <w:r>
        <w:fldChar w:fldCharType="separate"/>
      </w:r>
      <w:r w:rsidR="0011775B" w:rsidRPr="0076424C">
        <w:rPr>
          <w:b/>
        </w:rPr>
        <w:t>Protection</w:t>
      </w:r>
      <w:r>
        <w:fldChar w:fldCharType="end"/>
      </w:r>
      <w:r w:rsidR="00314B36" w:rsidRPr="0076424C">
        <w:t xml:space="preserve"> arrangements on some </w:t>
      </w:r>
      <w:r>
        <w:fldChar w:fldCharType="begin"/>
      </w:r>
      <w:r>
        <w:instrText xml:space="preserve"> REF DistributionSystem \h  \* MERGEFORMAT </w:instrText>
      </w:r>
      <w:r>
        <w:fldChar w:fldCharType="separate"/>
      </w:r>
      <w:r w:rsidR="0011775B" w:rsidRPr="0076424C">
        <w:rPr>
          <w:b/>
        </w:rPr>
        <w:t>Distribution System</w:t>
      </w:r>
      <w:r>
        <w:fldChar w:fldCharType="end"/>
      </w:r>
      <w:r w:rsidR="00314B36" w:rsidRPr="0076424C">
        <w:rPr>
          <w:b/>
        </w:rPr>
        <w:t>s</w:t>
      </w:r>
      <w:r w:rsidR="00314B36" w:rsidRPr="0076424C">
        <w:t xml:space="preserve"> may cause disconnection of one phase or two phases only of a three phase supply for certain types of fault.</w:t>
      </w:r>
    </w:p>
    <w:p w14:paraId="6E8612DB" w14:textId="77777777" w:rsidR="00314B36" w:rsidRPr="0076424C" w:rsidRDefault="00314B36">
      <w:pPr>
        <w:rPr>
          <w:b/>
        </w:rPr>
      </w:pPr>
      <w:r w:rsidRPr="0076424C">
        <w:lastRenderedPageBreak/>
        <w:t>DPC4.3</w:t>
      </w:r>
      <w:r w:rsidRPr="0076424C">
        <w:tab/>
      </w:r>
      <w:r w:rsidRPr="0076424C">
        <w:rPr>
          <w:b/>
        </w:rPr>
        <w:t>Design Principles</w:t>
      </w:r>
    </w:p>
    <w:p w14:paraId="6E8612DC" w14:textId="7B8114C7" w:rsidR="00314B36" w:rsidRPr="0076424C" w:rsidRDefault="00314B36">
      <w:pPr>
        <w:ind w:firstLine="0"/>
      </w:pPr>
      <w:r w:rsidRPr="0076424C">
        <w:t xml:space="preserve">This section sets out design principles 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(excluding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00953869" w:rsidRPr="0076424C">
        <w:rPr>
          <w:b/>
        </w:rPr>
        <w:t xml:space="preserve">, </w:t>
      </w:r>
      <w:r w:rsidR="007550D3" w:rsidRPr="0076424C">
        <w:t xml:space="preserve">the </w:t>
      </w:r>
      <w:r w:rsidR="008572B5">
        <w:fldChar w:fldCharType="begin"/>
      </w:r>
      <w:r w:rsidR="008572B5">
        <w:instrText xml:space="preserve"> REF OTSO \h  \* MERGEFORMAT </w:instrText>
      </w:r>
      <w:r w:rsidR="008572B5">
        <w:fldChar w:fldCharType="separate"/>
      </w:r>
      <w:r w:rsidR="0011775B" w:rsidRPr="0076424C">
        <w:rPr>
          <w:b/>
        </w:rPr>
        <w:t>OTSO</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with </w:t>
      </w:r>
      <w:r w:rsidR="008572B5">
        <w:fldChar w:fldCharType="begin"/>
      </w:r>
      <w:r w:rsidR="008572B5">
        <w:instrText xml:space="preserve"> REF UnmeteredSupply \h  \* MERGEFORMAT </w:instrText>
      </w:r>
      <w:r w:rsidR="008572B5">
        <w:fldChar w:fldCharType="separate"/>
      </w:r>
      <w:r w:rsidR="0011775B" w:rsidRPr="0076424C">
        <w:rPr>
          <w:b/>
        </w:rPr>
        <w:t>Unmetered Supply</w:t>
      </w:r>
      <w:r w:rsidR="008572B5">
        <w:fldChar w:fldCharType="end"/>
      </w:r>
      <w:r w:rsidRPr="0076424C">
        <w:t xml:space="preserve">), connected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and having single phase or three phase supplies protected by fuse(s) or other device(s) rated at 100 amps or less.</w:t>
      </w:r>
    </w:p>
    <w:p w14:paraId="6E8612DD" w14:textId="721AA8AA" w:rsidR="00314B36" w:rsidRPr="0076424C" w:rsidRDefault="00314B36">
      <w:r w:rsidRPr="0076424C">
        <w:t>DPC4.3.1</w:t>
      </w:r>
      <w:r w:rsidRPr="0076424C">
        <w:tab/>
        <w:t xml:space="preserve">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installation which complies with the provisions of the Requirements of Electrical Installations BS 7671 as amended from time to time, shall be deemed to comply with the requirements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as regards design and safety.</w:t>
      </w:r>
    </w:p>
    <w:p w14:paraId="6E8612DE" w14:textId="1F873C36" w:rsidR="00314B36" w:rsidRPr="0076424C" w:rsidRDefault="00314B36">
      <w:r w:rsidRPr="0076424C">
        <w:t>DPC4.3.2</w:t>
      </w:r>
      <w:r w:rsidRPr="0076424C">
        <w:tab/>
        <w:t xml:space="preserve">On the request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provide such information, as may be reasonably required, on the design and other characteristics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t>
      </w:r>
    </w:p>
    <w:p w14:paraId="106973E0" w14:textId="1B1C2AE2" w:rsidR="009452DF" w:rsidRDefault="00314B36" w:rsidP="009452DF">
      <w:pPr>
        <w:rPr>
          <w:color w:val="FF0000"/>
          <w:szCs w:val="24"/>
          <w:lang w:eastAsia="en-GB"/>
        </w:rPr>
      </w:pPr>
      <w:r w:rsidRPr="0076424C">
        <w:tab/>
      </w:r>
      <w:r w:rsidR="009452DF" w:rsidRPr="006B7F84">
        <w:rPr>
          <w:szCs w:val="24"/>
          <w:lang w:eastAsia="en-GB"/>
        </w:rPr>
        <w:t xml:space="preserve">Guidance on the short circuit characteristics of the </w:t>
      </w:r>
      <w:r w:rsidR="009452DF">
        <w:rPr>
          <w:b/>
          <w:szCs w:val="24"/>
          <w:lang w:eastAsia="en-GB"/>
        </w:rPr>
        <w:fldChar w:fldCharType="begin"/>
      </w:r>
      <w:r w:rsidR="009452DF">
        <w:rPr>
          <w:szCs w:val="24"/>
          <w:lang w:eastAsia="en-GB"/>
        </w:rPr>
        <w:instrText xml:space="preserve"> REF LV \h </w:instrText>
      </w:r>
      <w:r w:rsidR="009452DF">
        <w:rPr>
          <w:b/>
          <w:szCs w:val="24"/>
          <w:lang w:eastAsia="en-GB"/>
        </w:rPr>
      </w:r>
      <w:r w:rsidR="009452DF">
        <w:rPr>
          <w:b/>
          <w:szCs w:val="24"/>
          <w:lang w:eastAsia="en-GB"/>
        </w:rPr>
        <w:fldChar w:fldCharType="separate"/>
      </w:r>
      <w:r w:rsidR="0011775B" w:rsidRPr="0076424C">
        <w:rPr>
          <w:b/>
        </w:rPr>
        <w:t>Low Voltage</w:t>
      </w:r>
      <w:r w:rsidR="009452DF">
        <w:rPr>
          <w:b/>
          <w:szCs w:val="24"/>
          <w:lang w:eastAsia="en-GB"/>
        </w:rPr>
        <w:fldChar w:fldCharType="end"/>
      </w:r>
      <w:r w:rsidR="009452DF" w:rsidRPr="006B7F84">
        <w:rPr>
          <w:b/>
          <w:szCs w:val="24"/>
          <w:lang w:eastAsia="en-GB"/>
        </w:rPr>
        <w:t xml:space="preserve"> </w:t>
      </w:r>
      <w:r w:rsidR="009452DF">
        <w:rPr>
          <w:b/>
          <w:szCs w:val="24"/>
          <w:lang w:eastAsia="en-GB"/>
        </w:rPr>
        <w:fldChar w:fldCharType="begin"/>
      </w:r>
      <w:r w:rsidR="009452DF">
        <w:rPr>
          <w:b/>
          <w:szCs w:val="24"/>
          <w:lang w:eastAsia="en-GB"/>
        </w:rPr>
        <w:instrText xml:space="preserve"> REF System \h </w:instrText>
      </w:r>
      <w:r w:rsidR="009452DF">
        <w:rPr>
          <w:b/>
          <w:szCs w:val="24"/>
          <w:lang w:eastAsia="en-GB"/>
        </w:rPr>
      </w:r>
      <w:r w:rsidR="009452DF">
        <w:rPr>
          <w:b/>
          <w:szCs w:val="24"/>
          <w:lang w:eastAsia="en-GB"/>
        </w:rPr>
        <w:fldChar w:fldCharType="separate"/>
      </w:r>
      <w:r w:rsidR="0011775B" w:rsidRPr="0076424C">
        <w:rPr>
          <w:b/>
        </w:rPr>
        <w:t>System</w:t>
      </w:r>
      <w:r w:rsidR="009452DF">
        <w:rPr>
          <w:b/>
          <w:szCs w:val="24"/>
          <w:lang w:eastAsia="en-GB"/>
        </w:rPr>
        <w:fldChar w:fldCharType="end"/>
      </w:r>
      <w:r w:rsidR="009452DF">
        <w:rPr>
          <w:b/>
          <w:szCs w:val="24"/>
          <w:lang w:eastAsia="en-GB"/>
        </w:rPr>
        <w:t xml:space="preserve"> </w:t>
      </w:r>
      <w:r w:rsidR="009452DF" w:rsidRPr="006B7F84">
        <w:rPr>
          <w:szCs w:val="24"/>
          <w:lang w:eastAsia="en-GB"/>
        </w:rPr>
        <w:t xml:space="preserve">and associated supplies is provided in </w:t>
      </w:r>
      <w:r w:rsidR="009452DF">
        <w:rPr>
          <w:b/>
          <w:szCs w:val="24"/>
          <w:lang w:eastAsia="en-GB"/>
        </w:rPr>
        <w:fldChar w:fldCharType="begin"/>
      </w:r>
      <w:r w:rsidR="009452DF">
        <w:rPr>
          <w:szCs w:val="24"/>
          <w:lang w:eastAsia="en-GB"/>
        </w:rPr>
        <w:instrText xml:space="preserve"> REF ESI \h </w:instrText>
      </w:r>
      <w:r w:rsidR="009452DF">
        <w:rPr>
          <w:b/>
          <w:szCs w:val="24"/>
          <w:lang w:eastAsia="en-GB"/>
        </w:rPr>
      </w:r>
      <w:r w:rsidR="009452DF">
        <w:rPr>
          <w:b/>
          <w:szCs w:val="24"/>
          <w:lang w:eastAsia="en-GB"/>
        </w:rPr>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9452DF">
        <w:rPr>
          <w:b/>
          <w:szCs w:val="24"/>
          <w:lang w:eastAsia="en-GB"/>
        </w:rPr>
        <w:fldChar w:fldCharType="end"/>
      </w:r>
      <w:r w:rsidR="009452DF" w:rsidRPr="006B7F84">
        <w:rPr>
          <w:szCs w:val="24"/>
          <w:lang w:eastAsia="en-GB"/>
        </w:rPr>
        <w:t xml:space="preserve"> engineering</w:t>
      </w:r>
      <w:r w:rsidR="009452DF">
        <w:rPr>
          <w:szCs w:val="24"/>
          <w:lang w:eastAsia="en-GB"/>
        </w:rPr>
        <w:t xml:space="preserve"> publications, including Item</w:t>
      </w:r>
      <w:r w:rsidR="009452DF" w:rsidRPr="00AA4DA3">
        <w:rPr>
          <w:szCs w:val="24"/>
          <w:lang w:eastAsia="en-GB"/>
        </w:rPr>
        <w:t xml:space="preserve"> </w:t>
      </w:r>
      <w:r w:rsidR="009452DF">
        <w:rPr>
          <w:szCs w:val="24"/>
          <w:lang w:eastAsia="en-GB"/>
        </w:rPr>
        <w:t>6</w:t>
      </w:r>
      <w:r w:rsidR="009452DF" w:rsidRPr="006B7F84">
        <w:rPr>
          <w:szCs w:val="24"/>
          <w:lang w:eastAsia="en-GB"/>
        </w:rPr>
        <w:t xml:space="preserve"> in Annex 1 - Engineering Recommendation P25, </w:t>
      </w:r>
      <w:r w:rsidR="009452DF" w:rsidRPr="009452DF">
        <w:rPr>
          <w:szCs w:val="24"/>
          <w:lang w:eastAsia="en-GB"/>
        </w:rPr>
        <w:t>“The short-circuit characteristics of single-phase and three-phase low voltage distribution networks”.</w:t>
      </w:r>
    </w:p>
    <w:p w14:paraId="6E8612E0" w14:textId="2994C9A9" w:rsidR="00314B36" w:rsidRPr="0076424C" w:rsidRDefault="00314B36">
      <w:pPr>
        <w:ind w:firstLine="0"/>
        <w:rPr>
          <w:u w:val="single"/>
        </w:rPr>
      </w:pPr>
      <w:r w:rsidRPr="0076424C">
        <w:t xml:space="preserve">Design practice for protective multiple earthing is detailed in the </w:t>
      </w:r>
      <w:r w:rsidR="008572B5">
        <w:fldChar w:fldCharType="begin"/>
      </w:r>
      <w:r w:rsidR="008572B5">
        <w:instrText xml:space="preserve"> REF ElectricitySupplyIndustry \h  \* MERGEFORMAT </w:instrText>
      </w:r>
      <w:r w:rsidR="008572B5">
        <w:fldChar w:fldCharType="separate"/>
      </w:r>
      <w:r w:rsidR="0011775B" w:rsidRPr="0076424C">
        <w:rPr>
          <w:b/>
        </w:rPr>
        <w:t>Electricity Supply Industry</w:t>
      </w:r>
      <w:r w:rsidR="008572B5">
        <w:fldChar w:fldCharType="end"/>
      </w:r>
      <w:r w:rsidRPr="0076424C">
        <w:t xml:space="preserve"> engineering publications (including Item 2 in </w:t>
      </w:r>
      <w:hyperlink w:anchor="Annex1" w:history="1">
        <w:r w:rsidRPr="0076424C">
          <w:rPr>
            <w:rStyle w:val="Hyperlink"/>
            <w:b w:val="0"/>
            <w:color w:val="auto"/>
            <w:u w:val="none"/>
          </w:rPr>
          <w:t>Annex 1</w:t>
        </w:r>
      </w:hyperlink>
      <w:r w:rsidRPr="0076424C">
        <w:t xml:space="preserve"> Engineering Recommendation </w:t>
      </w:r>
      <w:r w:rsidR="00F6289F">
        <w:t>G12/4</w:t>
      </w:r>
      <w:r w:rsidRPr="0076424C">
        <w:t>, “Application of protective multiple earthing to low voltage networks”) and in the references contained in those publications.</w:t>
      </w:r>
    </w:p>
    <w:p w14:paraId="6E8612E1" w14:textId="7381BBEE" w:rsidR="00314B36" w:rsidRPr="0076424C" w:rsidRDefault="00314B36">
      <w:pPr>
        <w:ind w:firstLine="0"/>
      </w:pP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information requirements are detailed in DPC5.2.1.</w:t>
      </w:r>
    </w:p>
    <w:p w14:paraId="6E8612E2" w14:textId="3A099CAB" w:rsidR="00314B36" w:rsidRPr="0076424C" w:rsidRDefault="00314B36">
      <w:r w:rsidRPr="0076424C">
        <w:t>DPC4.4</w:t>
      </w:r>
      <w:r w:rsidRPr="0076424C">
        <w:tab/>
      </w:r>
      <w:r w:rsidRPr="0076424C">
        <w:rPr>
          <w:b/>
        </w:rPr>
        <w:t xml:space="preserve">Design Principles for all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 not included in DPC4.3</w:t>
      </w:r>
      <w:r w:rsidR="002C418C" w:rsidRPr="0076424C">
        <w:rPr>
          <w:b/>
        </w:rPr>
        <w:t xml:space="preserve"> </w:t>
      </w:r>
    </w:p>
    <w:p w14:paraId="6E8612E3" w14:textId="65743C0A" w:rsidR="00314B36" w:rsidRPr="0076424C" w:rsidRDefault="00314B36">
      <w:r w:rsidRPr="0076424C">
        <w:t>DPC4.4.1</w:t>
      </w:r>
      <w:r w:rsidRPr="0076424C">
        <w:tab/>
      </w:r>
      <w:r w:rsidRPr="0076424C">
        <w:rPr>
          <w:b/>
        </w:rPr>
        <w:t xml:space="preserve">Specification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rPr>
          <w:b/>
        </w:rPr>
        <w:t>, Overhead Lines and Underground Cables</w:t>
      </w:r>
    </w:p>
    <w:p w14:paraId="6E8612E4" w14:textId="48C0EA78" w:rsidR="00314B36" w:rsidRPr="0076424C" w:rsidRDefault="00314B36" w:rsidP="00314B36">
      <w:pPr>
        <w:pStyle w:val="Indent1"/>
        <w:numPr>
          <w:ilvl w:val="0"/>
          <w:numId w:val="15"/>
        </w:numPr>
        <w:tabs>
          <w:tab w:val="clear" w:pos="1554"/>
          <w:tab w:val="num" w:pos="1843"/>
        </w:tabs>
        <w:ind w:left="1843" w:hanging="425"/>
      </w:pPr>
      <w:r w:rsidRPr="0076424C">
        <w:t xml:space="preserve">The principles of design, manufacture, testing and installation of distribution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overhead lines and underground cables, including quality requirements, shall conform to applicable statutory obligations and shall comply with relevant </w:t>
      </w:r>
      <w:hyperlink w:anchor="CENELEC" w:history="1">
        <w:r w:rsidR="008572B5">
          <w:fldChar w:fldCharType="begin"/>
        </w:r>
        <w:r w:rsidR="008572B5">
          <w:instrText xml:space="preserve"> REF CENELEC \h  \* MERGEFORMAT </w:instrText>
        </w:r>
        <w:r w:rsidR="008572B5">
          <w:fldChar w:fldCharType="separate"/>
        </w:r>
        <w:r w:rsidR="0011775B" w:rsidRPr="0076424C">
          <w:rPr>
            <w:b/>
          </w:rPr>
          <w:t>CENELEC</w:t>
        </w:r>
        <w:r w:rsidR="008572B5">
          <w:fldChar w:fldCharType="end"/>
        </w:r>
      </w:hyperlink>
      <w:r w:rsidRPr="0076424C">
        <w:t xml:space="preserve"> standards, </w:t>
      </w:r>
      <w:r w:rsidR="008572B5">
        <w:fldChar w:fldCharType="begin"/>
      </w:r>
      <w:r w:rsidR="008572B5">
        <w:instrText xml:space="preserve"> REF IEC \h  \* MERGEFORMAT </w:instrText>
      </w:r>
      <w:r w:rsidR="008572B5">
        <w:fldChar w:fldCharType="separate"/>
      </w:r>
      <w:r w:rsidR="0011775B" w:rsidRPr="0076424C">
        <w:rPr>
          <w:b/>
        </w:rPr>
        <w:t>IEC</w:t>
      </w:r>
      <w:r w:rsidR="008572B5">
        <w:fldChar w:fldCharType="end"/>
      </w:r>
      <w:r w:rsidRPr="0076424C">
        <w:t xml:space="preserve"> publications, European and British Standards.  Further advice will be made available upon request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2E5" w14:textId="5770AE99" w:rsidR="00314B36" w:rsidRPr="0076424C" w:rsidRDefault="00314B36" w:rsidP="00314B36">
      <w:pPr>
        <w:pStyle w:val="Indent1"/>
        <w:numPr>
          <w:ilvl w:val="0"/>
          <w:numId w:val="15"/>
        </w:numPr>
        <w:tabs>
          <w:tab w:val="clear" w:pos="1554"/>
          <w:tab w:val="num" w:pos="1843"/>
        </w:tabs>
        <w:ind w:left="1843" w:hanging="425"/>
      </w:pPr>
      <w:r w:rsidRPr="0076424C">
        <w:t xml:space="preserve">The documents specified in paragraph (a) contain options for purchaser selection which together with other requirements that are necessary to meet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design needs, shall be specified so as to provide performances and ratings in line with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t xml:space="preserve"> Technical Specifications (some of which are published as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t xml:space="preserve"> Standards),</w:t>
      </w:r>
      <w:r w:rsidRPr="0076424C">
        <w:rPr>
          <w:b/>
        </w:rPr>
        <w:t xml:space="preserve"> </w:t>
      </w:r>
      <w:r w:rsidRPr="0076424C">
        <w:t>British Electricity Board Specifications, Engineering Recommendations and Area Chief Engineers (ACE) Reports and Engineering Technical Reports and</w:t>
      </w:r>
      <w:r w:rsidRPr="0076424C">
        <w:rPr>
          <w:b/>
        </w:rPr>
        <w:t xml:space="preserve">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t xml:space="preserve"> documents as listed in </w:t>
      </w:r>
      <w:hyperlink w:anchor="Annex1" w:history="1">
        <w:r w:rsidRPr="0076424C">
          <w:rPr>
            <w:rStyle w:val="Hyperlink"/>
            <w:b w:val="0"/>
            <w:color w:val="auto"/>
            <w:u w:val="none"/>
          </w:rPr>
          <w:t xml:space="preserve">Annex 1 </w:t>
        </w:r>
      </w:hyperlink>
      <w:r w:rsidRPr="0076424C">
        <w:t xml:space="preserve">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or such other specifications as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may adopt from time to time by agreement with the</w:t>
      </w:r>
      <w:r w:rsidRPr="0076424C">
        <w:rPr>
          <w:b/>
        </w:rPr>
        <w:t xml:space="preserv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w:t>
      </w:r>
    </w:p>
    <w:p w14:paraId="6E8612E6" w14:textId="35C1EBE6" w:rsidR="00314B36" w:rsidRPr="0076424C" w:rsidRDefault="00314B36" w:rsidP="00314B36">
      <w:pPr>
        <w:pStyle w:val="Indent1"/>
        <w:numPr>
          <w:ilvl w:val="0"/>
          <w:numId w:val="15"/>
        </w:numPr>
        <w:tabs>
          <w:tab w:val="clear" w:pos="1554"/>
          <w:tab w:val="num" w:pos="1843"/>
        </w:tabs>
        <w:ind w:left="1843" w:hanging="425"/>
      </w:pPr>
      <w:r w:rsidRPr="0076424C">
        <w:t xml:space="preserve">The specifications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overhead lines and cables shall be such as to permit</w:t>
      </w:r>
      <w:r w:rsidRPr="0076424C">
        <w:rPr>
          <w:b/>
        </w:rPr>
        <w:t xml:space="preserv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within the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details of which will be made available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upon request.</w:t>
      </w:r>
    </w:p>
    <w:p w14:paraId="6E8612E7" w14:textId="6F156EBC" w:rsidR="00314B36" w:rsidRPr="0076424C" w:rsidRDefault="008572B5" w:rsidP="00314B36">
      <w:pPr>
        <w:pStyle w:val="Indent1"/>
        <w:numPr>
          <w:ilvl w:val="0"/>
          <w:numId w:val="15"/>
        </w:numPr>
        <w:tabs>
          <w:tab w:val="clear" w:pos="1554"/>
          <w:tab w:val="num" w:pos="1843"/>
        </w:tabs>
        <w:ind w:left="1843" w:hanging="425"/>
      </w:pPr>
      <w:r>
        <w:lastRenderedPageBreak/>
        <w:fldChar w:fldCharType="begin"/>
      </w:r>
      <w:r>
        <w:instrText xml:space="preserve"> REF Equipment \h  \* MERGEFORMAT </w:instrText>
      </w:r>
      <w:r>
        <w:fldChar w:fldCharType="separate"/>
      </w:r>
      <w:r w:rsidR="0011775B" w:rsidRPr="0076424C">
        <w:rPr>
          <w:b/>
        </w:rPr>
        <w:t>Equipment</w:t>
      </w:r>
      <w:r>
        <w:fldChar w:fldCharType="end"/>
      </w:r>
      <w:r w:rsidR="00314B36" w:rsidRPr="0076424C">
        <w:t xml:space="preserve"> shall be suitable for use at the operating</w:t>
      </w:r>
      <w:r w:rsidR="00760804" w:rsidRPr="0076424C">
        <w:t xml:space="preserve"> </w:t>
      </w:r>
      <w:r>
        <w:fldChar w:fldCharType="begin"/>
      </w:r>
      <w:r>
        <w:instrText xml:space="preserve"> REF Frequency \h  \* MERGEFORMAT </w:instrText>
      </w:r>
      <w:r>
        <w:fldChar w:fldCharType="separate"/>
      </w:r>
      <w:r w:rsidR="0011775B" w:rsidRPr="0076424C">
        <w:rPr>
          <w:b/>
        </w:rPr>
        <w:t>Frequency</w:t>
      </w:r>
      <w:r>
        <w:fldChar w:fldCharType="end"/>
      </w:r>
      <w:r w:rsidR="00314B36" w:rsidRPr="0076424C">
        <w:t>, within the intended operating voltage range and at the design short-circuit rating of the</w:t>
      </w:r>
      <w:r w:rsidR="00314B36" w:rsidRPr="0076424C">
        <w:rPr>
          <w:b/>
        </w:rPr>
        <w:t xml:space="preserv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to which it is connected having due regard to fault carrying capabilities and making and breaking duties.  </w:t>
      </w:r>
      <w:r w:rsidR="009452DF" w:rsidRPr="00AA4DA3">
        <w:t xml:space="preserve">In appropriate circumstances, details of the </w:t>
      </w:r>
      <w:r w:rsidR="009452DF">
        <w:rPr>
          <w:b/>
        </w:rPr>
        <w:fldChar w:fldCharType="begin"/>
      </w:r>
      <w:r w:rsidR="009452DF">
        <w:instrText xml:space="preserve"> REF System \h </w:instrText>
      </w:r>
      <w:r w:rsidR="009452DF">
        <w:rPr>
          <w:b/>
        </w:rPr>
      </w:r>
      <w:r w:rsidR="009452DF">
        <w:rPr>
          <w:b/>
        </w:rPr>
        <w:fldChar w:fldCharType="separate"/>
      </w:r>
      <w:r w:rsidR="0011775B" w:rsidRPr="0076424C">
        <w:rPr>
          <w:b/>
        </w:rPr>
        <w:t>System</w:t>
      </w:r>
      <w:r w:rsidR="009452DF">
        <w:rPr>
          <w:b/>
        </w:rPr>
        <w:fldChar w:fldCharType="end"/>
      </w:r>
      <w:r w:rsidR="009452DF" w:rsidRPr="00AA4DA3">
        <w:t xml:space="preserve"> to which connection is to be made will be provided by the </w:t>
      </w:r>
      <w:r w:rsidR="009452DF" w:rsidRPr="006B7F84">
        <w:rPr>
          <w:b/>
        </w:rPr>
        <w:t>DNO</w:t>
      </w:r>
      <w:r w:rsidR="009452DF" w:rsidRPr="00AA4DA3">
        <w:t xml:space="preserve">. Guidance on the short circuit characteristics of the three phase </w:t>
      </w:r>
      <w:r w:rsidR="009452DF">
        <w:rPr>
          <w:b/>
        </w:rPr>
        <w:fldChar w:fldCharType="begin"/>
      </w:r>
      <w:r w:rsidR="009452DF">
        <w:instrText xml:space="preserve"> REF LV \h </w:instrText>
      </w:r>
      <w:r w:rsidR="009452DF">
        <w:rPr>
          <w:b/>
        </w:rPr>
      </w:r>
      <w:r w:rsidR="009452DF">
        <w:rPr>
          <w:b/>
        </w:rPr>
        <w:fldChar w:fldCharType="separate"/>
      </w:r>
      <w:r w:rsidR="0011775B" w:rsidRPr="0076424C">
        <w:rPr>
          <w:b/>
        </w:rPr>
        <w:t>Low Voltage</w:t>
      </w:r>
      <w:r w:rsidR="009452DF">
        <w:rPr>
          <w:b/>
        </w:rPr>
        <w:fldChar w:fldCharType="end"/>
      </w:r>
      <w:r w:rsidR="009452DF">
        <w:t xml:space="preserve"> </w:t>
      </w:r>
      <w:r w:rsidR="009452DF">
        <w:rPr>
          <w:b/>
        </w:rPr>
        <w:fldChar w:fldCharType="begin"/>
      </w:r>
      <w:r w:rsidR="009452DF">
        <w:instrText xml:space="preserve"> REF System \h </w:instrText>
      </w:r>
      <w:r w:rsidR="009452DF">
        <w:rPr>
          <w:b/>
        </w:rPr>
      </w:r>
      <w:r w:rsidR="009452DF">
        <w:rPr>
          <w:b/>
        </w:rPr>
        <w:fldChar w:fldCharType="separate"/>
      </w:r>
      <w:r w:rsidR="0011775B" w:rsidRPr="0076424C">
        <w:rPr>
          <w:b/>
        </w:rPr>
        <w:t>System</w:t>
      </w:r>
      <w:r w:rsidR="009452DF">
        <w:rPr>
          <w:b/>
        </w:rPr>
        <w:fldChar w:fldCharType="end"/>
      </w:r>
      <w:r w:rsidR="009452DF">
        <w:rPr>
          <w:b/>
        </w:rPr>
        <w:t xml:space="preserve"> </w:t>
      </w:r>
      <w:r w:rsidR="009452DF" w:rsidRPr="00AA4DA3">
        <w:t xml:space="preserve">and associated supplies is provided in </w:t>
      </w:r>
      <w:r w:rsidR="009452DF">
        <w:rPr>
          <w:b/>
        </w:rPr>
        <w:fldChar w:fldCharType="begin"/>
      </w:r>
      <w:r w:rsidR="009452DF">
        <w:instrText xml:space="preserve"> REF ESI \h </w:instrText>
      </w:r>
      <w:r w:rsidR="009452DF">
        <w:rPr>
          <w:b/>
        </w:rPr>
      </w:r>
      <w:r w:rsidR="009452DF">
        <w:rPr>
          <w:b/>
        </w:rPr>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9452DF">
        <w:rPr>
          <w:b/>
        </w:rPr>
        <w:fldChar w:fldCharType="end"/>
      </w:r>
      <w:r w:rsidR="009452DF">
        <w:rPr>
          <w:b/>
        </w:rPr>
        <w:t xml:space="preserve"> </w:t>
      </w:r>
      <w:r w:rsidR="009452DF" w:rsidRPr="00AA4DA3">
        <w:t>engineerin</w:t>
      </w:r>
      <w:r w:rsidR="009452DF">
        <w:t>g publications, including Item 6</w:t>
      </w:r>
      <w:r w:rsidR="009452DF" w:rsidRPr="00AA4DA3">
        <w:t xml:space="preserve"> in DGD Annex 1 Engineering Recommendation P25 “The short-circuit characteristics of single-phase and three-phase low voltage distribution networks”.</w:t>
      </w:r>
    </w:p>
    <w:p w14:paraId="6E8612E8" w14:textId="4C2C84DF" w:rsidR="00DD563E" w:rsidRPr="0076424C"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76424C">
        <w:rPr>
          <w:szCs w:val="24"/>
        </w:rPr>
        <w:t xml:space="preserve">Connections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szCs w:val="24"/>
        </w:rPr>
        <w:t xml:space="preserve"> at 132kV may be subject to the requirements of </w:t>
      </w:r>
      <w:r w:rsidR="00A104A4">
        <w:rPr>
          <w:szCs w:val="24"/>
        </w:rPr>
        <w:t>Annex 2</w:t>
      </w:r>
      <w:r w:rsidR="00770684" w:rsidRPr="0076424C">
        <w:rPr>
          <w:szCs w:val="24"/>
        </w:rPr>
        <w:t xml:space="preserve"> item 5</w:t>
      </w:r>
      <w:r w:rsidRPr="0076424C">
        <w:rPr>
          <w:szCs w:val="24"/>
        </w:rPr>
        <w:t xml:space="preserve"> (ER P18).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rPr>
        <w:t xml:space="preserve">s will have network specific complexity limits for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szCs w:val="24"/>
        </w:rPr>
        <w:t>s operating at voltages below 132kV which they will make available on request.</w:t>
      </w:r>
    </w:p>
    <w:p w14:paraId="6E8612E9" w14:textId="1A11854C" w:rsidR="00314B36" w:rsidRPr="0076424C" w:rsidRDefault="00314B36" w:rsidP="00314B36">
      <w:pPr>
        <w:pStyle w:val="Indent1"/>
        <w:numPr>
          <w:ilvl w:val="0"/>
          <w:numId w:val="15"/>
        </w:numPr>
        <w:tabs>
          <w:tab w:val="clear" w:pos="1554"/>
          <w:tab w:val="num" w:pos="1843"/>
        </w:tabs>
        <w:ind w:left="1843" w:hanging="425"/>
      </w:pPr>
      <w:r w:rsidRPr="0076424C">
        <w:t>Cables</w:t>
      </w:r>
      <w:r w:rsidRPr="0076424C">
        <w:rPr>
          <w:b/>
        </w:rPr>
        <w:t>,</w:t>
      </w:r>
      <w:r w:rsidRPr="0076424C">
        <w:t xml:space="preserve"> overhead lines transformers and other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rPr>
          <w:b/>
        </w:rPr>
        <w:t xml:space="preserve"> </w:t>
      </w:r>
      <w:r w:rsidRPr="0076424C">
        <w:t xml:space="preserve">shall be operated within the thermal rating conditions contained in the appropriate standards, specifications, and other relevant publications, taking into account the intended use.  Such information will be made available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upon request.</w:t>
      </w:r>
    </w:p>
    <w:p w14:paraId="6E8612EA" w14:textId="3C95ACDB" w:rsidR="00314B36" w:rsidRPr="0076424C" w:rsidRDefault="00314B36" w:rsidP="00314B36">
      <w:pPr>
        <w:pStyle w:val="Indent1"/>
        <w:numPr>
          <w:ilvl w:val="0"/>
          <w:numId w:val="15"/>
        </w:numPr>
        <w:tabs>
          <w:tab w:val="clear" w:pos="1554"/>
          <w:tab w:val="num" w:pos="1843"/>
        </w:tabs>
        <w:ind w:left="1843" w:hanging="425"/>
      </w:pPr>
      <w:r w:rsidRPr="0076424C">
        <w:t>The standards, publications and specifications referred to in paragraphs (a) to (</w:t>
      </w:r>
      <w:r w:rsidR="00DD563E" w:rsidRPr="0076424C">
        <w:t>f</w:t>
      </w:r>
      <w:r w:rsidRPr="0076424C">
        <w:t xml:space="preserve">) above are such standards, publications and specifications current at the time that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was manufactured (and not commissioned) in the case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on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or awaiting use or re-use.  If any such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is subsequently moved to a new location or used in a different way, or for a different purpose, or is otherwise modified then such standards, publications and specifications current at the time that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was manufactured (and not commissioned) will apply provided that in applying such standards, publications and specifications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is reasonably fit for its intended purpose having due regard to the obligations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under their respective licences. </w:t>
      </w:r>
    </w:p>
    <w:p w14:paraId="6E8612EB" w14:textId="77777777" w:rsidR="00314B36" w:rsidRPr="0076424C" w:rsidRDefault="00314B36">
      <w:pPr>
        <w:keepNext/>
        <w:spacing w:after="120"/>
        <w:rPr>
          <w:b/>
        </w:rPr>
      </w:pPr>
      <w:r w:rsidRPr="0076424C">
        <w:t>DPC4.4.2</w:t>
      </w:r>
      <w:r w:rsidRPr="0076424C">
        <w:tab/>
      </w:r>
      <w:r w:rsidRPr="0076424C">
        <w:rPr>
          <w:b/>
        </w:rPr>
        <w:t>Earthing</w:t>
      </w:r>
    </w:p>
    <w:p w14:paraId="6E8612EC" w14:textId="3D4E9F10" w:rsidR="00314B36" w:rsidRPr="0076424C" w:rsidRDefault="00314B36">
      <w:pPr>
        <w:pStyle w:val="Indent1"/>
      </w:pPr>
      <w:r w:rsidRPr="0076424C">
        <w:t>(a)</w:t>
      </w:r>
      <w:r w:rsidRPr="0076424C">
        <w:tab/>
        <w:t xml:space="preserve">The arrangements for connecting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with earth shall be designed to comply with the requirements of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rPr>
          <w:b/>
        </w:rPr>
        <w:t xml:space="preserve"> </w:t>
      </w:r>
      <w:r w:rsidRPr="0076424C">
        <w:t>and relevant European and British</w:t>
      </w:r>
      <w:r w:rsidRPr="0076424C">
        <w:rPr>
          <w:u w:val="single"/>
        </w:rPr>
        <w:t xml:space="preserve"> </w:t>
      </w:r>
      <w:r w:rsidRPr="0076424C">
        <w:t>Standards.  Guidance as to the design of earthing systems is contained in</w:t>
      </w:r>
      <w:r w:rsidRPr="0076424C">
        <w:rPr>
          <w:b/>
        </w:rPr>
        <w:t xml:space="preserve">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rPr>
          <w:b/>
        </w:rPr>
        <w:t xml:space="preserve"> </w:t>
      </w:r>
      <w:r w:rsidRPr="0076424C">
        <w:t>engineering publications, including Items 1</w:t>
      </w:r>
      <w:r w:rsidR="00770684" w:rsidRPr="0076424C">
        <w:t>1</w:t>
      </w:r>
      <w:r w:rsidRPr="0076424C">
        <w:t>, and 1</w:t>
      </w:r>
      <w:r w:rsidR="00770684" w:rsidRPr="0076424C">
        <w:t>2</w:t>
      </w:r>
      <w:r w:rsidRPr="0076424C">
        <w:t xml:space="preserve"> in DGD Annex 1 Technical Specification 41-24</w:t>
      </w:r>
      <w:r w:rsidRPr="0076424C">
        <w:rPr>
          <w:b/>
        </w:rPr>
        <w:t>,</w:t>
      </w:r>
      <w:r w:rsidRPr="0076424C">
        <w:t xml:space="preserve"> “Guidance for the design, installation, testing and maintenance of main earthing systems in substations” and Engineering Recommendation S.34, “A guide for assessing the rise of earth potential at substation sites”.</w:t>
      </w:r>
      <w:r w:rsidR="00DD563E" w:rsidRPr="0076424C">
        <w:t xml:space="preserve">  Additional requirements associated with </w:t>
      </w:r>
      <w:r w:rsidR="0059239F">
        <w:fldChar w:fldCharType="begin"/>
      </w:r>
      <w:r w:rsidR="0059239F">
        <w:instrText xml:space="preserve"> REF pgm \h </w:instrText>
      </w:r>
      <w:r w:rsidR="0059239F">
        <w:fldChar w:fldCharType="separate"/>
      </w:r>
      <w:r w:rsidR="0011775B">
        <w:rPr>
          <w:b/>
        </w:rPr>
        <w:t>Power Generating Module</w:t>
      </w:r>
      <w:r w:rsidR="0059239F">
        <w:fldChar w:fldCharType="end"/>
      </w:r>
      <w:r w:rsidR="0059239F">
        <w:t>s</w:t>
      </w:r>
      <w:r w:rsidR="00F74D15">
        <w:t xml:space="preserve"> </w:t>
      </w:r>
      <w:r w:rsidR="008F7F85" w:rsidRPr="0076424C">
        <w:t>are</w:t>
      </w:r>
      <w:r w:rsidR="00DD563E" w:rsidRPr="0076424C">
        <w:t xml:space="preserve"> given in DPC7</w:t>
      </w:r>
      <w:r w:rsidR="00EF1477">
        <w:t xml:space="preserve"> for generation connected before </w:t>
      </w:r>
      <w:r w:rsidR="00DE5F7F">
        <w:rPr>
          <w:rFonts w:eastAsia="Batang"/>
          <w:szCs w:val="22"/>
          <w:lang w:eastAsia="en-GB"/>
        </w:rPr>
        <w:t>17 May 2019</w:t>
      </w:r>
      <w:r w:rsidR="00EF1477">
        <w:t xml:space="preserve"> and in EREC G99 for generation connected on or after </w:t>
      </w:r>
      <w:r w:rsidR="00DE5F7F">
        <w:rPr>
          <w:rFonts w:eastAsia="Batang"/>
          <w:szCs w:val="22"/>
          <w:lang w:eastAsia="en-GB"/>
        </w:rPr>
        <w:t>17 May 2019</w:t>
      </w:r>
      <w:r w:rsidR="00DD563E" w:rsidRPr="0076424C">
        <w:t>.</w:t>
      </w:r>
    </w:p>
    <w:p w14:paraId="6E8612ED" w14:textId="25848398" w:rsidR="00314B36" w:rsidRPr="0076424C" w:rsidRDefault="00314B36">
      <w:pPr>
        <w:pStyle w:val="Indent1"/>
      </w:pPr>
      <w:r w:rsidRPr="0076424C">
        <w:t>(b)</w:t>
      </w:r>
      <w:r w:rsidRPr="0076424C">
        <w:tab/>
        <w:t xml:space="preserve">The method of earthing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for example, whether it is connected solidly to earth or through an impedance, shall be advised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 specification of associated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shall meet the voltages which will be imposed on the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as a result of the method of earthing.</w:t>
      </w:r>
    </w:p>
    <w:p w14:paraId="6E8612EE" w14:textId="4DCA32AD" w:rsidR="00314B36" w:rsidRPr="0076424C" w:rsidRDefault="00314B36">
      <w:pPr>
        <w:pStyle w:val="Indent1"/>
      </w:pPr>
      <w:r w:rsidRPr="0076424C">
        <w:lastRenderedPageBreak/>
        <w:t>(c)</w:t>
      </w:r>
      <w:r w:rsidRPr="0076424C">
        <w:tab/>
        <w:t xml:space="preserve">Design practice for protective multiple earthing is detailed in the </w:t>
      </w:r>
      <w:r w:rsidR="00786E2C">
        <w:fldChar w:fldCharType="begin"/>
      </w:r>
      <w:r w:rsidR="00F60EFA">
        <w:instrText xml:space="preserve"> REF ESI \h  \* MERGEFORMAT </w:instrText>
      </w:r>
      <w:r w:rsidR="00786E2C">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786E2C">
        <w:fldChar w:fldCharType="end"/>
      </w:r>
      <w:r w:rsidRPr="0076424C">
        <w:t xml:space="preserve">engineering publications including Item 2 DGD Annex 1 Engineering Recommendation </w:t>
      </w:r>
      <w:r w:rsidR="00F6289F">
        <w:t>G12/4</w:t>
      </w:r>
      <w:r w:rsidRPr="0076424C">
        <w:t>, “Application of protective multiple earthing to low voltage networks”, and in the references contained in those publications.</w:t>
      </w:r>
    </w:p>
    <w:p w14:paraId="6E8612EF" w14:textId="6FFD3178" w:rsidR="00314B36" w:rsidRPr="0076424C" w:rsidRDefault="00314B36">
      <w:pPr>
        <w:pStyle w:val="Indent1"/>
      </w:pPr>
      <w:r w:rsidRPr="0076424C">
        <w:t>(d)</w:t>
      </w:r>
      <w:r w:rsidRPr="0076424C">
        <w:rPr>
          <w:b/>
        </w:rPr>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take precautions to limit the occurrence and effects of circulating currents in respect of the neutral points of any interconnected system  (eg where there is more than one source of energy.)</w:t>
      </w:r>
    </w:p>
    <w:p w14:paraId="6E8612F0" w14:textId="77777777" w:rsidR="00314B36" w:rsidRPr="0076424C" w:rsidRDefault="00314B36">
      <w:r w:rsidRPr="0076424C">
        <w:t>DPC4.4.3</w:t>
      </w:r>
      <w:r w:rsidRPr="0076424C">
        <w:tab/>
      </w:r>
      <w:r w:rsidRPr="0076424C">
        <w:rPr>
          <w:b/>
        </w:rPr>
        <w:t>Voltage Regulation and Control</w:t>
      </w:r>
    </w:p>
    <w:p w14:paraId="6E8612F1" w14:textId="0F5CF488" w:rsidR="00314B36" w:rsidRPr="0076424C" w:rsidRDefault="00314B36">
      <w:pPr>
        <w:ind w:firstLine="0"/>
        <w:rPr>
          <w:u w:val="single"/>
        </w:rPr>
      </w:pPr>
      <w:r w:rsidRPr="0076424C">
        <w:t xml:space="preserve">Any extension or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be designed in such a way that it does not adversely affect the voltage control employed by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Information on the voltage regulation and control arrangements will be made available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if requested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p>
    <w:p w14:paraId="6E8612F2" w14:textId="3F72F4F4" w:rsidR="00314B36" w:rsidRPr="0076424C" w:rsidRDefault="00314B36">
      <w:r w:rsidRPr="0076424C">
        <w:t>DPC4.4.4</w:t>
      </w:r>
      <w:r w:rsidRPr="0076424C">
        <w:tab/>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p>
    <w:p w14:paraId="6E8612F3" w14:textId="23DD9E42" w:rsidR="00314B36" w:rsidRPr="0076424C" w:rsidRDefault="00314B36">
      <w:pPr>
        <w:pStyle w:val="Indent1"/>
      </w:pPr>
      <w:r w:rsidRPr="0076424C">
        <w:t>(a)</w:t>
      </w:r>
      <w:r w:rsidRPr="0076424C">
        <w:tab/>
        <w:t>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incorporate protective devices in accordance with the requirements of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w:t>
      </w:r>
    </w:p>
    <w:p w14:paraId="6E8612F4" w14:textId="5E495E12" w:rsidR="00314B36" w:rsidRPr="0076424C" w:rsidRDefault="00314B36">
      <w:pPr>
        <w:pStyle w:val="Indent1"/>
      </w:pPr>
      <w:r w:rsidRPr="0076424C">
        <w:t>(b)</w:t>
      </w:r>
      <w:r w:rsidRPr="0076424C">
        <w:tab/>
        <w:t>In order to ensure satisfactory operation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systems, operating times, discrimination, and sensitivity </w:t>
      </w:r>
      <w:r w:rsidR="00FF5874" w:rsidRPr="0076424C">
        <w:t xml:space="preserve">across </w:t>
      </w:r>
      <w:r w:rsidRPr="0076424C">
        <w:t xml:space="preserve">the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00FF5874" w:rsidRPr="0076424C">
        <w:t>, as well as testing and maintenance regimes,</w:t>
      </w:r>
      <w:r w:rsidRPr="0076424C">
        <w:t xml:space="preserve"> shall be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during the application for connection process, and may be reviewed from time to time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the concurrence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p>
    <w:p w14:paraId="6E8612F5" w14:textId="03704678" w:rsidR="00314B36" w:rsidRPr="0076424C" w:rsidRDefault="00314B36">
      <w:pPr>
        <w:pStyle w:val="Indent1"/>
      </w:pPr>
      <w:r w:rsidRPr="0076424C">
        <w:t>(c)</w:t>
      </w:r>
      <w:r w:rsidRPr="0076424C">
        <w:tab/>
        <w:t xml:space="preserve">In order to cover a circuit breaker, or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having a similar function, failing to operate correctly to interrupt fault current on a</w:t>
      </w:r>
      <w:r w:rsidRPr="0076424C">
        <w:rPr>
          <w:b/>
        </w:rPr>
        <w:t xml:space="preserve">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w:t>
      </w:r>
      <w:r w:rsidRPr="0076424C">
        <w:t xml:space="preserve">back-up protection by operation of other circuit breakers or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having a similar function must normally be provided.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if the same is not required.  If the</w:t>
      </w:r>
      <w:r w:rsidRPr="0076424C">
        <w:rPr>
          <w:b/>
        </w:rPr>
        <w:t xml:space="preserve">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providing the back-up protection is owned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then this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may be limited to that needed to meet statutory requirements in respect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2F6" w14:textId="56162727" w:rsidR="00314B36" w:rsidRDefault="00314B36">
      <w:pPr>
        <w:pStyle w:val="Indent1"/>
      </w:pPr>
      <w:r w:rsidRPr="0076424C">
        <w:t>(d)</w:t>
      </w:r>
      <w:r w:rsidRPr="0076424C">
        <w:tab/>
        <w:t xml:space="preserve">Unless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should advise otherwise, it is not acceptable 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limit the fault current infeed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by the use of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and associated</w:t>
      </w:r>
      <w:r w:rsidRPr="0076424C">
        <w:rPr>
          <w:b/>
        </w:rPr>
        <w:t xml:space="preserve">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if the failure of that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and associated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to operate as intended in the event of a fault, could cause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owned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operate outside its short-circuit rating.</w:t>
      </w:r>
    </w:p>
    <w:p w14:paraId="6E8612F7" w14:textId="77777777" w:rsidR="008572B5" w:rsidRDefault="008572B5">
      <w:pPr>
        <w:pStyle w:val="Indent1"/>
      </w:pPr>
    </w:p>
    <w:p w14:paraId="6E8612F8" w14:textId="77777777" w:rsidR="008572B5" w:rsidRDefault="008572B5">
      <w:pPr>
        <w:pStyle w:val="Indent1"/>
      </w:pPr>
    </w:p>
    <w:p w14:paraId="6E8612F9" w14:textId="77777777" w:rsidR="008572B5" w:rsidRPr="0076424C" w:rsidRDefault="008572B5">
      <w:pPr>
        <w:pStyle w:val="Indent1"/>
      </w:pPr>
    </w:p>
    <w:p w14:paraId="6E8612FA" w14:textId="578A725E" w:rsidR="00314B36" w:rsidRPr="0076424C" w:rsidRDefault="00314B36">
      <w:r w:rsidRPr="0076424C">
        <w:t>DPC4.4.5</w:t>
      </w:r>
      <w:r w:rsidRPr="0076424C">
        <w:tab/>
      </w:r>
      <w:r w:rsidR="008572B5">
        <w:fldChar w:fldCharType="begin"/>
      </w:r>
      <w:r w:rsidR="008572B5">
        <w:instrText xml:space="preserve"> REF SuperimposedSignals \h  \* MERGEFORMAT </w:instrText>
      </w:r>
      <w:r w:rsidR="008572B5">
        <w:fldChar w:fldCharType="separate"/>
      </w:r>
      <w:r w:rsidR="0011775B" w:rsidRPr="0076424C">
        <w:rPr>
          <w:b/>
        </w:rPr>
        <w:t>Superimposed Signals</w:t>
      </w:r>
      <w:r w:rsidR="008572B5">
        <w:fldChar w:fldCharType="end"/>
      </w:r>
    </w:p>
    <w:p w14:paraId="6E8612FB" w14:textId="0DC8AF47" w:rsidR="00314B36" w:rsidRPr="0076424C" w:rsidRDefault="00314B36">
      <w:pPr>
        <w:ind w:firstLine="0"/>
        <w:rPr>
          <w:u w:val="single"/>
        </w:rPr>
      </w:pPr>
      <w:r w:rsidRPr="0076424C">
        <w:t xml:space="preserve">Where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install mains borne signalling equipment it shall comply with </w:t>
      </w:r>
      <w:r w:rsidR="00FF5874" w:rsidRPr="0076424C">
        <w:t>BS</w:t>
      </w:r>
      <w:r w:rsidRPr="0076424C">
        <w:t xml:space="preserve"> EN50065 as amended from time to time.  Where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proposes to use such equipment to superimpose signals on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the prior agreement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is required.</w:t>
      </w:r>
    </w:p>
    <w:p w14:paraId="6E8612FC" w14:textId="77777777" w:rsidR="00E137BB" w:rsidRPr="0076424C" w:rsidRDefault="00E137BB" w:rsidP="00E137BB">
      <w:r w:rsidRPr="0076424C">
        <w:lastRenderedPageBreak/>
        <w:tab/>
      </w:r>
    </w:p>
    <w:p w14:paraId="6E8612FD" w14:textId="77777777" w:rsidR="00314B36" w:rsidRPr="0076424C" w:rsidRDefault="00314B36">
      <w:r w:rsidRPr="0076424C">
        <w:t>DPC4.5</w:t>
      </w:r>
      <w:r w:rsidRPr="0076424C">
        <w:tab/>
      </w:r>
      <w:r w:rsidRPr="0076424C">
        <w:rPr>
          <w:b/>
        </w:rPr>
        <w:t>Network Statements</w:t>
      </w:r>
    </w:p>
    <w:p w14:paraId="6E8612FE" w14:textId="34FE23E9" w:rsidR="00314B36" w:rsidRPr="0076424C" w:rsidRDefault="00314B36">
      <w:pPr>
        <w:ind w:left="1425" w:hanging="1425"/>
      </w:pPr>
      <w:r w:rsidRPr="0076424C">
        <w:t>DPC4.5.1</w:t>
      </w:r>
      <w:r w:rsidRPr="0076424C">
        <w:tab/>
        <w:t xml:space="preserve">In accordance with Condition 4 of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on the request of a </w:t>
      </w:r>
      <w:bookmarkStart w:id="364" w:name="_Hlt40958621"/>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User</w:t>
      </w:r>
      <w:r w:rsidR="00786E2C" w:rsidRPr="0076424C">
        <w:rPr>
          <w:b/>
        </w:rPr>
        <w:fldChar w:fldCharType="end"/>
      </w:r>
      <w:bookmarkEnd w:id="364"/>
      <w:r w:rsidRPr="0076424C">
        <w:rPr>
          <w:b/>
        </w:rPr>
        <w:t>,</w:t>
      </w:r>
      <w:r w:rsidRPr="0076424C">
        <w:t xml:space="preserve"> will prepare a statement showing present and future circuit capacity, forecast power flows and loading on the part or parts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specified in the request and </w:t>
      </w:r>
      <w:r w:rsidR="008572B5">
        <w:fldChar w:fldCharType="begin"/>
      </w:r>
      <w:r w:rsidR="008572B5">
        <w:instrText xml:space="preserve"> REF FaultLevel \h  \* MERGEFORMAT </w:instrText>
      </w:r>
      <w:r w:rsidR="008572B5">
        <w:fldChar w:fldCharType="separate"/>
      </w:r>
      <w:r w:rsidR="0011775B" w:rsidRPr="0076424C">
        <w:rPr>
          <w:b/>
        </w:rPr>
        <w:t>Fault Level</w:t>
      </w:r>
      <w:r w:rsidR="008572B5">
        <w:fldChar w:fldCharType="end"/>
      </w:r>
      <w:r w:rsidRPr="0076424C">
        <w:rPr>
          <w:b/>
        </w:rPr>
        <w:t>s</w:t>
      </w:r>
      <w:r w:rsidRPr="0076424C">
        <w:t xml:space="preserve"> at each distribution node covered by the request and containing:</w:t>
      </w:r>
    </w:p>
    <w:p w14:paraId="6E8612FF" w14:textId="77777777" w:rsidR="00314B36" w:rsidRPr="0076424C" w:rsidRDefault="00314B36" w:rsidP="00314B36">
      <w:pPr>
        <w:keepLines w:val="0"/>
        <w:numPr>
          <w:ilvl w:val="0"/>
          <w:numId w:val="39"/>
        </w:numPr>
        <w:tabs>
          <w:tab w:val="clear" w:pos="360"/>
          <w:tab w:val="left" w:pos="1875"/>
        </w:tabs>
        <w:autoSpaceDE w:val="0"/>
        <w:autoSpaceDN w:val="0"/>
        <w:adjustRightInd w:val="0"/>
        <w:ind w:left="1877" w:hanging="437"/>
        <w:jc w:val="left"/>
        <w:rPr>
          <w:lang w:val="en-US"/>
        </w:rPr>
      </w:pPr>
      <w:r w:rsidRPr="0076424C">
        <w:rPr>
          <w:lang w:val="en-US"/>
        </w:rPr>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76424C" w:rsidRDefault="00314B36" w:rsidP="00314B36">
      <w:pPr>
        <w:numPr>
          <w:ilvl w:val="0"/>
          <w:numId w:val="39"/>
        </w:numPr>
        <w:tabs>
          <w:tab w:val="clear" w:pos="360"/>
        </w:tabs>
        <w:ind w:left="1875" w:hanging="435"/>
      </w:pPr>
      <w:r w:rsidRPr="0076424C">
        <w:rPr>
          <w:lang w:val="en-US"/>
        </w:rPr>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76424C">
        <w:t xml:space="preserve">. </w:t>
      </w:r>
    </w:p>
    <w:p w14:paraId="6E861301" w14:textId="20268289" w:rsidR="00314B36" w:rsidRPr="0076424C" w:rsidRDefault="00314B36">
      <w:pPr>
        <w:ind w:firstLine="0"/>
      </w:pPr>
      <w:r w:rsidRPr="0076424C">
        <w:t xml:space="preserve">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sets out conditions on the time scales and charges associated with providing such a statement</w:t>
      </w:r>
    </w:p>
    <w:p w14:paraId="6E861302" w14:textId="6F2B10B0" w:rsidR="00314B36" w:rsidRPr="0076424C" w:rsidRDefault="00314B36">
      <w:pPr>
        <w:rPr>
          <w:snapToGrid w:val="0"/>
          <w:lang w:val="en-US"/>
        </w:rPr>
      </w:pPr>
      <w:r w:rsidRPr="0076424C">
        <w:t>DPC4.5.2</w:t>
      </w:r>
      <w:r w:rsidRPr="0076424C">
        <w:tab/>
        <w:t xml:space="preserve">In accordance with Condition 25 of its Distribution Licence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prepare on the request of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t xml:space="preserve"> a statement, also known as the Long Term Development Statement. </w:t>
      </w:r>
      <w:r w:rsidRPr="0076424C">
        <w:rPr>
          <w:snapToGrid w:val="0"/>
          <w:lang w:val="en-US"/>
        </w:rPr>
        <w:t xml:space="preserve">The form and content of this statement will be specified by the </w:t>
      </w:r>
      <w:r w:rsidR="008572B5">
        <w:fldChar w:fldCharType="begin"/>
      </w:r>
      <w:r w:rsidR="008572B5">
        <w:instrText xml:space="preserve"> REF Authority \h  \* MERGEFORMAT </w:instrText>
      </w:r>
      <w:r w:rsidR="008572B5">
        <w:fldChar w:fldCharType="separate"/>
      </w:r>
      <w:r w:rsidR="0011775B" w:rsidRPr="0076424C">
        <w:rPr>
          <w:b/>
        </w:rPr>
        <w:t>Authority</w:t>
      </w:r>
      <w:r w:rsidR="008572B5">
        <w:fldChar w:fldCharType="end"/>
      </w:r>
      <w:r w:rsidRPr="0076424C">
        <w:rPr>
          <w:snapToGrid w:val="0"/>
          <w:lang w:val="en-US"/>
        </w:rPr>
        <w:t xml:space="preserve"> and will cover future years on a rolling basis.  This statement gives information to assist any person who contemplates entering into distribution arrangements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lang w:val="en-US"/>
        </w:rPr>
        <w:t xml:space="preserve"> to identify and evaluate the opportunities for doing so.</w:t>
      </w:r>
    </w:p>
    <w:p w14:paraId="6E861303"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5</w:t>
      </w:r>
    </w:p>
    <w:p w14:paraId="6E861304" w14:textId="77777777" w:rsidR="00314B36" w:rsidRPr="0076424C" w:rsidRDefault="00314B36">
      <w:pPr>
        <w:pStyle w:val="Heading1"/>
      </w:pPr>
      <w:bookmarkStart w:id="365" w:name="_Toc501209754"/>
      <w:r w:rsidRPr="0076424C">
        <w:t>DPC5</w:t>
      </w:r>
      <w:r w:rsidRPr="0076424C">
        <w:tab/>
        <w:t>GENERAL REQUIREMENTS FOR CONNECTION</w:t>
      </w:r>
      <w:bookmarkEnd w:id="365"/>
    </w:p>
    <w:p w14:paraId="6E861305" w14:textId="77777777" w:rsidR="00314B36" w:rsidRPr="0076424C" w:rsidRDefault="00314B36">
      <w:r w:rsidRPr="0076424C">
        <w:t>DPC5.1</w:t>
      </w:r>
      <w:r w:rsidRPr="0076424C">
        <w:tab/>
      </w:r>
      <w:r w:rsidRPr="0076424C">
        <w:rPr>
          <w:b/>
        </w:rPr>
        <w:t>Introduction</w:t>
      </w:r>
    </w:p>
    <w:p w14:paraId="6E861306" w14:textId="38B5F924" w:rsidR="00314B36" w:rsidRPr="0076424C" w:rsidRDefault="00314B36">
      <w:r w:rsidRPr="0076424C">
        <w:t>DPC5.1.1</w:t>
      </w:r>
      <w:r w:rsidRPr="0076424C">
        <w:tab/>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(DPC5) ensures that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are subject to the same requirements for connection.</w:t>
      </w:r>
    </w:p>
    <w:p w14:paraId="6E861307" w14:textId="3E04ECAF" w:rsidR="00314B36" w:rsidRPr="0076424C" w:rsidRDefault="00314B36">
      <w:pPr>
        <w:rPr>
          <w:b/>
        </w:rPr>
      </w:pPr>
      <w:r w:rsidRPr="0076424C">
        <w:t>DPC5.1.2</w:t>
      </w:r>
      <w:r w:rsidRPr="0076424C">
        <w:tab/>
        <w:t xml:space="preserve">Data exchange requirements specified in this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apply to any </w:t>
      </w:r>
      <w:r w:rsidR="008572B5">
        <w:fldChar w:fldCharType="begin"/>
      </w:r>
      <w:r w:rsidR="008572B5">
        <w:instrText xml:space="preserve"> REF UserDevelopment \h  \* MERGEFORMAT </w:instrText>
      </w:r>
      <w:r w:rsidR="008572B5">
        <w:fldChar w:fldCharType="separate"/>
      </w:r>
      <w:r w:rsidR="0011775B" w:rsidRPr="0076424C">
        <w:rPr>
          <w:b/>
        </w:rPr>
        <w:t>User Development</w:t>
      </w:r>
      <w:r w:rsidR="008572B5">
        <w:fldChar w:fldCharType="end"/>
      </w:r>
      <w:r w:rsidRPr="0076424C">
        <w:t>, which has an impact on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308" w14:textId="356882DF" w:rsidR="00314B36" w:rsidRPr="0076424C" w:rsidRDefault="00314B36">
      <w:r w:rsidRPr="0076424C">
        <w:t>DPC5.1.3</w:t>
      </w:r>
      <w:r w:rsidRPr="0076424C">
        <w:tab/>
        <w:t xml:space="preserve">DPC5.2.2 specifies the information required from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order to ensure that adequate technical provision is made for new supplies or increases in existing load; DPC5.2.2 also applies to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who operate in parallel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where a supply is required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under normal or emergency conditions.  Information required from </w:t>
      </w:r>
      <w:r w:rsidR="00786E2C">
        <w:fldChar w:fldCharType="begin"/>
      </w:r>
      <w:r w:rsidR="00F60EFA">
        <w:instrText xml:space="preserve"> REF EmbeddedGenerator \h  \* MERGEFORMAT </w:instrText>
      </w:r>
      <w:r w:rsidR="00786E2C">
        <w:fldChar w:fldCharType="separate"/>
      </w:r>
      <w:r w:rsidR="0011775B" w:rsidRPr="0076424C">
        <w:rPr>
          <w:b/>
        </w:rPr>
        <w:t>Embedded Generator</w:t>
      </w:r>
      <w:r w:rsidR="00786E2C">
        <w:fldChar w:fldCharType="end"/>
      </w:r>
      <w:r w:rsidRPr="0076424C">
        <w:rPr>
          <w:b/>
        </w:rPr>
        <w:t>s</w:t>
      </w:r>
      <w:r w:rsidRPr="0076424C">
        <w:t xml:space="preserve">, with connections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 </w:t>
      </w:r>
      <w:r w:rsidRPr="0076424C">
        <w:t xml:space="preserve">or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in respect of the import of energy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is covered in DPC7</w:t>
      </w:r>
      <w:r w:rsidR="00EF1477">
        <w:t xml:space="preserve"> for generation connected before </w:t>
      </w:r>
      <w:r w:rsidR="00DE5F7F">
        <w:rPr>
          <w:rFonts w:eastAsia="Batang"/>
          <w:szCs w:val="22"/>
          <w:lang w:eastAsia="en-GB"/>
        </w:rPr>
        <w:t>17 May 2019</w:t>
      </w:r>
      <w:r w:rsidR="00EF1477">
        <w:t xml:space="preserve"> and in EREC G99 for generation connected on or after </w:t>
      </w:r>
      <w:r w:rsidR="00DE5F7F">
        <w:rPr>
          <w:rFonts w:eastAsia="Batang"/>
          <w:szCs w:val="22"/>
          <w:lang w:eastAsia="en-GB"/>
        </w:rPr>
        <w:t>17 May 2019</w:t>
      </w:r>
      <w:r w:rsidRPr="0076424C">
        <w:t xml:space="preserve">.  Transfer of Planning Data 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 </w:t>
      </w:r>
      <w:r w:rsidRPr="0076424C">
        <w:t>is set out in DPC 8.</w:t>
      </w:r>
    </w:p>
    <w:p w14:paraId="6E861309" w14:textId="77777777" w:rsidR="00314B36" w:rsidRPr="0076424C" w:rsidRDefault="00314B36">
      <w:r w:rsidRPr="0076424C">
        <w:t>DPC5.2</w:t>
      </w:r>
      <w:r w:rsidRPr="0076424C">
        <w:tab/>
      </w:r>
      <w:r w:rsidRPr="0076424C">
        <w:rPr>
          <w:b/>
        </w:rPr>
        <w:t>Declaration of Load Characteristics</w:t>
      </w:r>
    </w:p>
    <w:p w14:paraId="6E86130A" w14:textId="4D80A4E4" w:rsidR="00314B36" w:rsidRPr="0076424C" w:rsidRDefault="00314B36">
      <w:r w:rsidRPr="0076424C">
        <w:t>DPC5.2.1</w:t>
      </w:r>
      <w:r w:rsidRPr="0076424C">
        <w:tab/>
        <w:t xml:space="preserve">For supplies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under terms in the </w:t>
      </w:r>
      <w:r w:rsidR="008572B5">
        <w:fldChar w:fldCharType="begin"/>
      </w:r>
      <w:r w:rsidR="008572B5">
        <w:instrText xml:space="preserve"> REF SupplyAgreement \h  \* MERGEFORMAT </w:instrText>
      </w:r>
      <w:r w:rsidR="008572B5">
        <w:fldChar w:fldCharType="separate"/>
      </w:r>
      <w:r w:rsidR="0011775B" w:rsidRPr="0076424C">
        <w:rPr>
          <w:b/>
        </w:rPr>
        <w:t>Supply Agreement</w:t>
      </w:r>
      <w:r w:rsidR="008572B5">
        <w:fldChar w:fldCharType="end"/>
      </w:r>
      <w:r w:rsidRPr="0076424C">
        <w:rPr>
          <w:b/>
        </w:rPr>
        <w:t xml:space="preserve"> </w:t>
      </w:r>
      <w:r w:rsidRPr="0076424C">
        <w:t>it is possible in most cases to assess whether a proposed connection is acceptable, and to determine the necessary supply arrangements, from analysis of the following limited data:-</w:t>
      </w:r>
    </w:p>
    <w:p w14:paraId="6E86130B" w14:textId="77777777" w:rsidR="00314B36" w:rsidRPr="0076424C" w:rsidRDefault="00314B36">
      <w:pPr>
        <w:pStyle w:val="Indent1"/>
      </w:pPr>
      <w:r w:rsidRPr="0076424C">
        <w:t>(a)</w:t>
      </w:r>
      <w:r w:rsidRPr="0076424C">
        <w:tab/>
        <w:t>Maximum power requirements (kVA or kW);</w:t>
      </w:r>
    </w:p>
    <w:p w14:paraId="6E86130C" w14:textId="295CA070" w:rsidR="00314B36" w:rsidRPr="0076424C" w:rsidRDefault="00314B36">
      <w:pPr>
        <w:pStyle w:val="Indent1"/>
      </w:pPr>
      <w:r w:rsidRPr="0076424C">
        <w:t>(b)</w:t>
      </w:r>
      <w:r w:rsidRPr="0076424C">
        <w:tab/>
        <w:t xml:space="preserve">Type and electrical loading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to be connected, eg number and size of motors, cookers, showers, space and water electrical heating arrangements, including details of equipment which is subject to switching by the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t>; and</w:t>
      </w:r>
    </w:p>
    <w:p w14:paraId="6E86130D" w14:textId="77777777" w:rsidR="00314B36" w:rsidRPr="0076424C" w:rsidRDefault="00314B36">
      <w:pPr>
        <w:pStyle w:val="Indent1"/>
      </w:pPr>
      <w:r w:rsidRPr="0076424C">
        <w:t>(c)</w:t>
      </w:r>
      <w:r w:rsidRPr="0076424C">
        <w:tab/>
        <w:t>The date when the connection is required.</w:t>
      </w:r>
    </w:p>
    <w:p w14:paraId="6E86130E" w14:textId="0F0FD3B0" w:rsidR="00314B36" w:rsidRPr="0076424C" w:rsidRDefault="00314B36">
      <w:pPr>
        <w:ind w:firstLine="0"/>
      </w:pPr>
      <w:r w:rsidRPr="0076424C">
        <w:t xml:space="preserve">These requirements will be specified on the appropriate application for a connection form obtainable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30F" w14:textId="6154270B"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upon request if reasonably required.</w:t>
      </w:r>
    </w:p>
    <w:p w14:paraId="6E861310" w14:textId="0E3DEDE2" w:rsidR="00314B36" w:rsidRPr="0076424C" w:rsidRDefault="008572B5">
      <w:pPr>
        <w:ind w:firstLine="0"/>
        <w:rPr>
          <w:u w:val="single"/>
        </w:rPr>
      </w:pP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shall contact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in advance if it is proposed to make any significant change to the connection, electric lines or electrical </w:t>
      </w:r>
      <w:r>
        <w:fldChar w:fldCharType="begin"/>
      </w:r>
      <w:r>
        <w:instrText xml:space="preserve"> REF Equipment \h  \* MERGEFORMAT </w:instrText>
      </w:r>
      <w:r>
        <w:fldChar w:fldCharType="separate"/>
      </w:r>
      <w:r w:rsidR="0011775B" w:rsidRPr="0076424C">
        <w:rPr>
          <w:b/>
        </w:rPr>
        <w:t>Equipment</w:t>
      </w:r>
      <w:r>
        <w:fldChar w:fldCharType="end"/>
      </w:r>
      <w:r w:rsidR="00314B36" w:rsidRPr="0076424C">
        <w:t xml:space="preserve">, install or operate any generating equipment or do anything else that could affect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11775B" w:rsidRPr="0076424C">
        <w:rPr>
          <w:b/>
        </w:rPr>
        <w:t>Distribution System</w:t>
      </w:r>
      <w:r>
        <w:fldChar w:fldCharType="end"/>
      </w:r>
      <w:r w:rsidR="00314B36" w:rsidRPr="0076424C">
        <w:t xml:space="preserve"> or require alterations to the connection.</w:t>
      </w:r>
    </w:p>
    <w:p w14:paraId="6E861311" w14:textId="0F479315" w:rsidR="00314B36" w:rsidRPr="0076424C" w:rsidRDefault="008572B5">
      <w:pPr>
        <w:ind w:firstLine="0"/>
      </w:pPr>
      <w:r>
        <w:lastRenderedPageBreak/>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shall provide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with any information it asks for about the nature, or use by the </w:t>
      </w:r>
      <w:r>
        <w:fldChar w:fldCharType="begin"/>
      </w:r>
      <w:r>
        <w:instrText xml:space="preserve"> REF User \h  \* MERGEFORMAT </w:instrText>
      </w:r>
      <w:r>
        <w:fldChar w:fldCharType="separate"/>
      </w:r>
      <w:r w:rsidR="0011775B" w:rsidRPr="0076424C">
        <w:rPr>
          <w:b/>
        </w:rPr>
        <w:t>User</w:t>
      </w:r>
      <w:r>
        <w:fldChar w:fldCharType="end"/>
      </w:r>
      <w:r w:rsidR="00314B36" w:rsidRPr="0076424C">
        <w:t xml:space="preserve">, of electrical equipment on the </w:t>
      </w: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premises (including that specified in DPC5.2.1 (a), (b), and (c) above).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will only ask for information that is needed by it in relation to its </w:t>
      </w:r>
      <w:r>
        <w:fldChar w:fldCharType="begin"/>
      </w:r>
      <w:r>
        <w:instrText xml:space="preserve"> REF DistributionLicence \h  \* MERGEFORMAT </w:instrText>
      </w:r>
      <w:r>
        <w:fldChar w:fldCharType="separate"/>
      </w:r>
      <w:r w:rsidR="0011775B" w:rsidRPr="0076424C">
        <w:rPr>
          <w:b/>
        </w:rPr>
        <w:t>Distribution Licence</w:t>
      </w:r>
      <w:r>
        <w:fldChar w:fldCharType="end"/>
      </w:r>
      <w:r w:rsidR="00314B36" w:rsidRPr="0076424C">
        <w:rPr>
          <w:b/>
        </w:rPr>
        <w:t xml:space="preserve"> </w:t>
      </w:r>
      <w:r w:rsidR="00314B36" w:rsidRPr="0076424C">
        <w:t xml:space="preserve">or the </w:t>
      </w:r>
      <w:r>
        <w:fldChar w:fldCharType="begin"/>
      </w:r>
      <w:r>
        <w:instrText xml:space="preserve"> REF DistributionCode \h  \* MERGEFORMAT </w:instrText>
      </w:r>
      <w:r>
        <w:fldChar w:fldCharType="separate"/>
      </w:r>
      <w:r w:rsidR="0011775B" w:rsidRPr="0076424C">
        <w:rPr>
          <w:b/>
        </w:rPr>
        <w:t>Distribution Code</w:t>
      </w:r>
      <w:r>
        <w:fldChar w:fldCharType="end"/>
      </w:r>
      <w:r w:rsidR="00314B36" w:rsidRPr="0076424C">
        <w:t xml:space="preserve"> or to comply with the</w:t>
      </w:r>
      <w:r w:rsidR="00314B36" w:rsidRPr="0076424C">
        <w:rPr>
          <w:b/>
        </w:rPr>
        <w:t xml:space="preserve"> </w:t>
      </w:r>
      <w:r>
        <w:fldChar w:fldCharType="begin"/>
      </w:r>
      <w:r>
        <w:instrText xml:space="preserve"> REF ESQCR \h  \* MERGEFORMAT </w:instrText>
      </w:r>
      <w:r>
        <w:fldChar w:fldCharType="separate"/>
      </w:r>
      <w:r w:rsidR="0011775B" w:rsidRPr="0076424C">
        <w:rPr>
          <w:b/>
        </w:rPr>
        <w:t>ESQCR</w:t>
      </w:r>
      <w:r>
        <w:fldChar w:fldCharType="end"/>
      </w:r>
      <w:r w:rsidR="00314B36" w:rsidRPr="0076424C">
        <w:rPr>
          <w:b/>
        </w:rPr>
        <w:t xml:space="preserve"> </w:t>
      </w:r>
      <w:r w:rsidR="00314B36" w:rsidRPr="0076424C">
        <w:t>or the</w:t>
      </w:r>
      <w:r w:rsidR="00314B36" w:rsidRPr="0076424C">
        <w:rPr>
          <w:b/>
        </w:rPr>
        <w:t xml:space="preserve"> </w:t>
      </w:r>
      <w:bookmarkStart w:id="366" w:name="_Hlk2483013"/>
      <w:r w:rsidR="00786E2C" w:rsidRPr="0076424C">
        <w:fldChar w:fldCharType="begin"/>
      </w:r>
      <w:r w:rsidR="00314B36" w:rsidRPr="0076424C">
        <w:instrText xml:space="preserve"> HYPERLINK  \l "Act" </w:instrText>
      </w:r>
      <w:r w:rsidR="00786E2C" w:rsidRPr="0076424C">
        <w:fldChar w:fldCharType="separate"/>
      </w:r>
      <w:r>
        <w:fldChar w:fldCharType="begin"/>
      </w:r>
      <w:r>
        <w:instrText xml:space="preserve"> REF Act \h  \* MERGEFORMAT </w:instrText>
      </w:r>
      <w:r>
        <w:fldChar w:fldCharType="separate"/>
      </w:r>
      <w:r w:rsidR="0011775B" w:rsidRPr="0076424C">
        <w:rPr>
          <w:b/>
        </w:rPr>
        <w:t>Act</w:t>
      </w:r>
      <w:r>
        <w:fldChar w:fldCharType="end"/>
      </w:r>
      <w:r w:rsidR="00786E2C" w:rsidRPr="0076424C">
        <w:fldChar w:fldCharType="end"/>
      </w:r>
      <w:bookmarkEnd w:id="366"/>
      <w:r w:rsidR="00314B36" w:rsidRPr="0076424C">
        <w:rPr>
          <w:b/>
        </w:rPr>
        <w:t>.</w:t>
      </w:r>
    </w:p>
    <w:p w14:paraId="6E861312" w14:textId="79C3C5BF" w:rsidR="00314B36" w:rsidRPr="0076424C" w:rsidRDefault="00314B36">
      <w:r w:rsidRPr="0076424C">
        <w:t>DPC5.2.2</w:t>
      </w:r>
      <w:r w:rsidRPr="0076424C">
        <w:tab/>
        <w:t xml:space="preserve">The provisions of DPC5.2.1 also apply to supplies other than those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rPr>
          <w:b/>
        </w:rPr>
        <w:t xml:space="preserve">.  </w:t>
      </w:r>
      <w:r w:rsidRPr="0076424C">
        <w:t>It may be necessary for the following more comprehensive information, in addition to that detailed in DPC5.2.1, to be provided on request:-</w:t>
      </w:r>
    </w:p>
    <w:p w14:paraId="6E861313" w14:textId="17D6561F" w:rsidR="00314B36" w:rsidRPr="0076424C" w:rsidRDefault="00314B36">
      <w:r w:rsidRPr="0076424C">
        <w:t>DPC5.2.2.1</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p>
    <w:p w14:paraId="6E861314" w14:textId="573C6CCB" w:rsidR="00314B36" w:rsidRPr="0076424C" w:rsidRDefault="00314B36">
      <w:pPr>
        <w:ind w:firstLine="0"/>
      </w:pPr>
      <w:r w:rsidRPr="0076424C">
        <w:t xml:space="preserve">It is possible in most cases to assess whether a proposed connection is acceptable, and to determine the necessary supply arrangements, from analysis of the following limited </w:t>
      </w:r>
      <w:r w:rsidRPr="0076424C">
        <w:rPr>
          <w:b/>
        </w:rPr>
        <w:t>Planning Data</w:t>
      </w:r>
      <w:r w:rsidRPr="0076424C">
        <w:t xml:space="preserve"> which will be specified on the appropriate standard application form obtainable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p>
    <w:p w14:paraId="6E861315" w14:textId="25DEDC11" w:rsidR="00314B36" w:rsidRPr="0076424C" w:rsidRDefault="00314B36">
      <w:pPr>
        <w:pStyle w:val="Indent1"/>
      </w:pPr>
      <w:r w:rsidRPr="0076424C">
        <w:t>(a)</w:t>
      </w:r>
      <w:r w:rsidRPr="0076424C">
        <w:tab/>
        <w:t>Point of Connection to</w:t>
      </w:r>
      <w:r w:rsidRPr="0076424C">
        <w:rPr>
          <w:b/>
        </w:rPr>
        <w:t xml:space="preserve"> </w:t>
      </w:r>
      <w:r w:rsidRPr="0076424C">
        <w:t xml:space="preserve">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(geographical and electrical).</w:t>
      </w:r>
    </w:p>
    <w:p w14:paraId="6E861316" w14:textId="77777777" w:rsidR="00314B36" w:rsidRPr="0076424C" w:rsidRDefault="00314B36">
      <w:pPr>
        <w:pStyle w:val="Indent1"/>
      </w:pPr>
      <w:r w:rsidRPr="0076424C">
        <w:t>(b)</w:t>
      </w:r>
      <w:r w:rsidRPr="0076424C">
        <w:tab/>
        <w:t>The date when connection is required.</w:t>
      </w:r>
    </w:p>
    <w:p w14:paraId="6E861317" w14:textId="3A44F4A7" w:rsidR="00314B36" w:rsidRPr="0076424C" w:rsidRDefault="00314B36">
      <w:pPr>
        <w:pStyle w:val="Indent1"/>
      </w:pPr>
      <w:r w:rsidRPr="0076424C">
        <w:t>(c)</w:t>
      </w:r>
      <w:r w:rsidRPr="0076424C">
        <w:tab/>
        <w:t xml:space="preserve">Single line diagrams of existing and proposed arrangements of main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showing equipment rating.</w:t>
      </w:r>
    </w:p>
    <w:p w14:paraId="6E861318" w14:textId="77777777" w:rsidR="00314B36" w:rsidRPr="0076424C" w:rsidRDefault="00314B36">
      <w:pPr>
        <w:pStyle w:val="Indent1"/>
      </w:pPr>
      <w:r w:rsidRPr="0076424C">
        <w:t>(d)</w:t>
      </w:r>
      <w:r w:rsidRPr="0076424C">
        <w:tab/>
        <w:t>Type and electrical loading of equipment to be connected, eg number and size of motors, electrical heating arrangements, etc.</w:t>
      </w:r>
    </w:p>
    <w:p w14:paraId="6E861319" w14:textId="77777777" w:rsidR="00314B36" w:rsidRPr="0076424C" w:rsidRDefault="00314B36">
      <w:pPr>
        <w:pStyle w:val="Indent1"/>
      </w:pPr>
      <w:r w:rsidRPr="0076424C">
        <w:t>(e)</w:t>
      </w:r>
      <w:r w:rsidRPr="0076424C">
        <w:tab/>
        <w:t>Maximum power requirements MVA.</w:t>
      </w:r>
    </w:p>
    <w:p w14:paraId="6E86131A" w14:textId="2F29F546" w:rsidR="00314B36" w:rsidRPr="0076424C" w:rsidRDefault="00314B36">
      <w:pPr>
        <w:pStyle w:val="Indent1"/>
      </w:pPr>
      <w:r w:rsidRPr="0076424C">
        <w:t>(f)</w:t>
      </w:r>
      <w:r w:rsidRPr="0076424C">
        <w:tab/>
        <w:t xml:space="preserve">Maximum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(MW).</w:t>
      </w:r>
    </w:p>
    <w:p w14:paraId="6E86131B" w14:textId="4CD496A4" w:rsidR="00314B36" w:rsidRPr="0076424C" w:rsidRDefault="00314B36">
      <w:pPr>
        <w:pStyle w:val="Indent1"/>
      </w:pPr>
      <w:r w:rsidRPr="0076424C">
        <w:t>(g)</w:t>
      </w:r>
      <w:r w:rsidRPr="0076424C">
        <w:tab/>
        <w:t xml:space="preserve">Maximum and minimum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requirements (MVAr).</w:t>
      </w:r>
    </w:p>
    <w:p w14:paraId="6E86131C" w14:textId="0E34C663" w:rsidR="00314B36" w:rsidRPr="0076424C" w:rsidRDefault="00314B36">
      <w:pPr>
        <w:pStyle w:val="Indent1"/>
      </w:pPr>
      <w:r w:rsidRPr="0076424C">
        <w:t>(h)</w:t>
      </w:r>
      <w:r w:rsidRPr="0076424C">
        <w:tab/>
        <w:t xml:space="preserve">The maximum </w:t>
      </w:r>
      <w:r w:rsidRPr="0076424C">
        <w:rPr>
          <w:b/>
          <w:bCs/>
        </w:rPr>
        <w:t>Phase (Voltage) Unbalance</w:t>
      </w:r>
      <w:r w:rsidRPr="0076424C">
        <w:t xml:space="preserve"> which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would expect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to impose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p>
    <w:p w14:paraId="6E86131D" w14:textId="7A47B85C" w:rsidR="00314B36" w:rsidRPr="0076424C" w:rsidRDefault="00314B36">
      <w:pPr>
        <w:pStyle w:val="Indent1"/>
      </w:pPr>
      <w:r w:rsidRPr="0076424C">
        <w:t xml:space="preserve"> (i)</w:t>
      </w:r>
      <w:r w:rsidRPr="0076424C">
        <w:tab/>
        <w:t xml:space="preserve">The maximum harmonic content which will be imposed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31E" w14:textId="3AD55714" w:rsidR="00314B36" w:rsidRPr="0076424C" w:rsidRDefault="00314B36">
      <w:pPr>
        <w:pStyle w:val="Indent1"/>
      </w:pPr>
      <w:r w:rsidRPr="0076424C">
        <w:t>(j)</w:t>
      </w:r>
      <w:r w:rsidRPr="0076424C">
        <w:tab/>
        <w:t xml:space="preserve">Details of change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Pr="0076424C">
        <w:rPr>
          <w:b/>
        </w:rPr>
        <w:t>Reactive</w:t>
      </w:r>
      <w:r w:rsidRPr="0076424C">
        <w:t xml:space="preserve"> </w:t>
      </w:r>
      <w:r w:rsidRPr="0076424C">
        <w:rPr>
          <w:b/>
        </w:rPr>
        <w:t>Power).</w:t>
      </w:r>
    </w:p>
    <w:p w14:paraId="6E86131F" w14:textId="55C01F87" w:rsidR="00314B36" w:rsidRPr="0076424C" w:rsidRDefault="00314B36">
      <w:pPr>
        <w:pStyle w:val="Indent1"/>
      </w:pPr>
      <w:r w:rsidRPr="0076424C">
        <w:t>(k)</w:t>
      </w:r>
      <w:r w:rsidRPr="0076424C">
        <w:tab/>
        <w:t xml:space="preserve">Details of any load management scheme to be applied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320" w14:textId="64621A47" w:rsidR="00314B36" w:rsidRPr="0076424C" w:rsidRDefault="00314B36">
      <w:pPr>
        <w:pStyle w:val="Indent1"/>
      </w:pPr>
      <w:r w:rsidRPr="0076424C">
        <w:t>(l)</w:t>
      </w:r>
      <w:r w:rsidRPr="0076424C">
        <w:rPr>
          <w:b/>
        </w:rPr>
        <w:tab/>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t xml:space="preserve"> profiles at the </w:t>
      </w:r>
      <w:r w:rsidR="008572B5">
        <w:fldChar w:fldCharType="begin"/>
      </w:r>
      <w:r w:rsidR="008572B5">
        <w:instrText xml:space="preserve"> REF ExitPoint \h  \* MERGEFORMAT </w:instrText>
      </w:r>
      <w:r w:rsidR="008572B5">
        <w:fldChar w:fldCharType="separate"/>
      </w:r>
      <w:r w:rsidR="0011775B" w:rsidRPr="0076424C">
        <w:rPr>
          <w:b/>
        </w:rPr>
        <w:t>Exit Point</w:t>
      </w:r>
      <w:r w:rsidR="008572B5">
        <w:fldChar w:fldCharType="end"/>
      </w:r>
      <w:r w:rsidRPr="0076424C">
        <w:t xml:space="preserve">, both 2 hourly on day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t xml:space="preserve"> and monthly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t xml:space="preserve"> variations.</w:t>
      </w:r>
    </w:p>
    <w:p w14:paraId="6E861321" w14:textId="5C5180E0" w:rsidR="00314B36" w:rsidRPr="0076424C" w:rsidRDefault="00314B36">
      <w:pPr>
        <w:pStyle w:val="Indent1"/>
        <w:rPr>
          <w:spacing w:val="-3"/>
        </w:rPr>
      </w:pPr>
      <w:r w:rsidRPr="0076424C">
        <w:t>(m)</w:t>
      </w:r>
      <w:r w:rsidRPr="0076424C">
        <w:tab/>
        <w:t xml:space="preserve">Three phase short circuit infeed from all sources within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based on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BE3D8A">
        <w:t xml:space="preserve"> </w:t>
      </w:r>
      <w:r w:rsidRPr="0076424C">
        <w:t>sub</w:t>
      </w:r>
      <w:r w:rsidRPr="0076424C">
        <w:noBreakHyphen/>
        <w:t xml:space="preserve">transient reactance and the minimum zero phase sequence impedance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322" w14:textId="77777777" w:rsidR="00314B36" w:rsidRPr="0076424C" w:rsidRDefault="00314B36">
      <w:pPr>
        <w:pStyle w:val="Indent1"/>
      </w:pPr>
      <w:r w:rsidRPr="0076424C">
        <w:t>(n)</w:t>
      </w:r>
      <w:r w:rsidRPr="0076424C">
        <w:tab/>
        <w:t>Standard load profiles</w:t>
      </w:r>
    </w:p>
    <w:p w14:paraId="6E861323" w14:textId="402CAA8D" w:rsidR="00314B36" w:rsidRPr="0076424C" w:rsidRDefault="00314B36">
      <w:pPr>
        <w:ind w:firstLine="0"/>
      </w:pPr>
      <w:r w:rsidRPr="0076424C">
        <w:t xml:space="preserve">Should a preliminary examination of this data indicate that more detailed information is required then it shall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on request.</w:t>
      </w:r>
    </w:p>
    <w:p w14:paraId="6E861324" w14:textId="34683501" w:rsidR="00314B36" w:rsidRPr="0076424C" w:rsidRDefault="00314B36">
      <w:r w:rsidRPr="0076424C">
        <w:t>DPC5.2.2.2</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p>
    <w:p w14:paraId="6E861325" w14:textId="5540E207" w:rsidR="00314B36" w:rsidRPr="0076424C" w:rsidRDefault="00314B36">
      <w:r w:rsidRPr="0076424C">
        <w:tab/>
        <w:t xml:space="preserve">It may be necessary for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addition to that in DPC5.2.2.1, to provide the following more comprehensive</w:t>
      </w:r>
      <w:r w:rsidRPr="0076424C">
        <w:rPr>
          <w:b/>
        </w:rPr>
        <w:t xml:space="preserve"> </w:t>
      </w:r>
      <w:r w:rsidR="00786E2C">
        <w:fldChar w:fldCharType="begin"/>
      </w:r>
      <w:r w:rsidR="00F60EFA">
        <w:instrText xml:space="preserve"> REF DPD \h  \* MERGEFORMAT </w:instrText>
      </w:r>
      <w:r w:rsidR="00786E2C">
        <w:fldChar w:fldCharType="separate"/>
      </w:r>
      <w:r w:rsidR="0011775B" w:rsidRPr="0076424C">
        <w:rPr>
          <w:b/>
        </w:rPr>
        <w:t>Detailed Planning Data</w:t>
      </w:r>
      <w:r w:rsidR="00786E2C">
        <w:fldChar w:fldCharType="end"/>
      </w:r>
      <w:r w:rsidRPr="0076424C">
        <w:rPr>
          <w:b/>
        </w:rPr>
        <w:t xml:space="preserve"> </w:t>
      </w:r>
      <w:r w:rsidRPr="0076424C">
        <w:t>on request.</w:t>
      </w:r>
    </w:p>
    <w:p w14:paraId="6E861326" w14:textId="441E870B" w:rsidR="00314B36" w:rsidRPr="0076424C" w:rsidRDefault="00314B36">
      <w:r w:rsidRPr="0076424C">
        <w:lastRenderedPageBreak/>
        <w:tab/>
        <w:t xml:space="preserve">In relation to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w:t>
      </w:r>
    </w:p>
    <w:p w14:paraId="6E861327" w14:textId="77777777" w:rsidR="00314B36" w:rsidRPr="0076424C" w:rsidRDefault="00314B36" w:rsidP="00314B36">
      <w:pPr>
        <w:pStyle w:val="Indent1"/>
        <w:numPr>
          <w:ilvl w:val="0"/>
          <w:numId w:val="16"/>
        </w:numPr>
        <w:tabs>
          <w:tab w:val="clear" w:pos="1554"/>
          <w:tab w:val="left" w:pos="1843"/>
          <w:tab w:val="num" w:pos="1985"/>
        </w:tabs>
        <w:ind w:left="1843"/>
      </w:pPr>
      <w:r w:rsidRPr="0076424C">
        <w:t>Type of load and control arrangements (eg controlled rectifier or large motor drives and type of starter employed).</w:t>
      </w:r>
    </w:p>
    <w:p w14:paraId="6E861328" w14:textId="758B32D4" w:rsidR="00314B36" w:rsidRPr="0076424C" w:rsidRDefault="00314B36" w:rsidP="00314B36">
      <w:pPr>
        <w:pStyle w:val="Indent1"/>
        <w:numPr>
          <w:ilvl w:val="0"/>
          <w:numId w:val="16"/>
        </w:numPr>
        <w:tabs>
          <w:tab w:val="clear" w:pos="1554"/>
          <w:tab w:val="left" w:pos="1843"/>
          <w:tab w:val="num" w:pos="1985"/>
        </w:tabs>
        <w:ind w:left="1843"/>
      </w:pPr>
      <w:r w:rsidRPr="0076424C">
        <w:t xml:space="preserve">Maximum load on each phase at the time of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p>
    <w:p w14:paraId="6E861329" w14:textId="7F8F9540" w:rsidR="00314B36" w:rsidRPr="0076424C" w:rsidRDefault="008572B5" w:rsidP="00314B36">
      <w:pPr>
        <w:pStyle w:val="Indent1"/>
        <w:numPr>
          <w:ilvl w:val="0"/>
          <w:numId w:val="16"/>
        </w:numPr>
        <w:tabs>
          <w:tab w:val="clear" w:pos="1554"/>
          <w:tab w:val="left" w:pos="1843"/>
          <w:tab w:val="num" w:pos="1985"/>
        </w:tabs>
        <w:ind w:left="1843"/>
      </w:pPr>
      <w:r>
        <w:fldChar w:fldCharType="begin"/>
      </w:r>
      <w:r>
        <w:instrText xml:space="preserve"> REF Demand \h  \* MERGEFORMAT </w:instrText>
      </w:r>
      <w:r>
        <w:fldChar w:fldCharType="separate"/>
      </w:r>
      <w:r w:rsidR="0011775B" w:rsidRPr="0076424C">
        <w:rPr>
          <w:b/>
        </w:rPr>
        <w:t>Demand</w:t>
      </w:r>
      <w:r>
        <w:fldChar w:fldCharType="end"/>
      </w:r>
      <w:r w:rsidR="00314B36" w:rsidRPr="0076424C">
        <w:rPr>
          <w:spacing w:val="-3"/>
        </w:rPr>
        <w:t xml:space="preserve"> profiles (48 x half hour average estimates) for </w:t>
      </w:r>
      <w:r w:rsidR="00314B36" w:rsidRPr="0076424C">
        <w:rPr>
          <w:b/>
          <w:spacing w:val="-3"/>
        </w:rPr>
        <w:t>Active</w:t>
      </w:r>
      <w:r w:rsidR="00314B36" w:rsidRPr="0076424C">
        <w:rPr>
          <w:spacing w:val="-3"/>
        </w:rPr>
        <w:t xml:space="preserve"> and </w:t>
      </w:r>
      <w:r>
        <w:fldChar w:fldCharType="begin"/>
      </w:r>
      <w:r>
        <w:instrText xml:space="preserve"> REF ReactivePower \h  \* MERGEFORMAT </w:instrText>
      </w:r>
      <w:r>
        <w:fldChar w:fldCharType="separate"/>
      </w:r>
      <w:r w:rsidR="0011775B" w:rsidRPr="0076424C">
        <w:rPr>
          <w:b/>
        </w:rPr>
        <w:t>Reactive Power</w:t>
      </w:r>
      <w:r>
        <w:fldChar w:fldCharType="end"/>
      </w:r>
      <w:r w:rsidR="00314B36" w:rsidRPr="0076424C">
        <w:rPr>
          <w:b/>
          <w:spacing w:val="-3"/>
        </w:rPr>
        <w:t xml:space="preserve"> </w:t>
      </w:r>
      <w:r>
        <w:fldChar w:fldCharType="begin"/>
      </w:r>
      <w:r>
        <w:instrText xml:space="preserve"> REF Demand \h  \* MERGEFORMAT </w:instrText>
      </w:r>
      <w:r>
        <w:fldChar w:fldCharType="separate"/>
      </w:r>
      <w:r w:rsidR="0011775B" w:rsidRPr="0076424C">
        <w:rPr>
          <w:b/>
        </w:rPr>
        <w:t>Demand</w:t>
      </w:r>
      <w:r>
        <w:fldChar w:fldCharType="end"/>
      </w:r>
      <w:r w:rsidR="00314B36" w:rsidRPr="0076424C">
        <w:rPr>
          <w:spacing w:val="-3"/>
        </w:rPr>
        <w:t xml:space="preserve"> for the day of the </w:t>
      </w:r>
      <w:r>
        <w:fldChar w:fldCharType="begin"/>
      </w:r>
      <w:r>
        <w:instrText xml:space="preserve"> REF ExitPoint \h  \* MERGEFORMAT </w:instrText>
      </w:r>
      <w:r>
        <w:fldChar w:fldCharType="separate"/>
      </w:r>
      <w:r w:rsidR="0011775B" w:rsidRPr="0076424C">
        <w:rPr>
          <w:b/>
        </w:rPr>
        <w:t>Exit Point</w:t>
      </w:r>
      <w:r>
        <w:fldChar w:fldCharType="end"/>
      </w:r>
      <w:r w:rsidR="00314B36" w:rsidRPr="0076424C">
        <w:rPr>
          <w:spacing w:val="-3"/>
        </w:rPr>
        <w:t xml:space="preserve"> </w:t>
      </w:r>
      <w:r>
        <w:fldChar w:fldCharType="begin"/>
      </w:r>
      <w:r>
        <w:instrText xml:space="preserve"> REF PeakDemand \h  \* MERGEFORMAT </w:instrText>
      </w:r>
      <w:r>
        <w:fldChar w:fldCharType="separate"/>
      </w:r>
      <w:r w:rsidR="0011775B" w:rsidRPr="0076424C">
        <w:rPr>
          <w:b/>
          <w:spacing w:val="5"/>
        </w:rPr>
        <w:t>Peak Demand</w:t>
      </w:r>
      <w:r>
        <w:fldChar w:fldCharType="end"/>
      </w:r>
      <w:r w:rsidR="00314B36" w:rsidRPr="0076424C">
        <w:rPr>
          <w:b/>
          <w:spacing w:val="-3"/>
        </w:rPr>
        <w:t xml:space="preserve"> </w:t>
      </w:r>
      <w:r w:rsidR="00314B36" w:rsidRPr="0076424C">
        <w:rPr>
          <w:spacing w:val="-3"/>
        </w:rPr>
        <w:t xml:space="preserve">and for the day of the </w:t>
      </w:r>
      <w:r>
        <w:fldChar w:fldCharType="begin"/>
      </w:r>
      <w:r>
        <w:instrText xml:space="preserve"> REF NETS \h  \* MERGEFORMAT </w:instrText>
      </w:r>
      <w:r>
        <w:fldChar w:fldCharType="separate"/>
      </w:r>
      <w:r w:rsidR="0011775B" w:rsidRPr="0076424C">
        <w:rPr>
          <w:b/>
        </w:rPr>
        <w:t>National Electricity Transmission System</w:t>
      </w:r>
      <w:r>
        <w:fldChar w:fldCharType="end"/>
      </w:r>
      <w:r w:rsidR="0045266C" w:rsidRPr="0076424C">
        <w:rPr>
          <w:b/>
        </w:rPr>
        <w:t xml:space="preserve"> </w:t>
      </w:r>
      <w:r w:rsidR="00314B36" w:rsidRPr="0076424C">
        <w:rPr>
          <w:b/>
          <w:spacing w:val="-3"/>
        </w:rPr>
        <w:t>Peak</w:t>
      </w:r>
      <w:r w:rsidR="00314B36" w:rsidRPr="0076424C">
        <w:rPr>
          <w:spacing w:val="-3"/>
        </w:rPr>
        <w:t xml:space="preserve"> </w:t>
      </w:r>
      <w:r>
        <w:fldChar w:fldCharType="begin"/>
      </w:r>
      <w:r>
        <w:instrText xml:space="preserve"> REF Demand \h  \* MERGEFORMAT </w:instrText>
      </w:r>
      <w:r>
        <w:fldChar w:fldCharType="separate"/>
      </w:r>
      <w:r w:rsidR="0011775B" w:rsidRPr="0076424C">
        <w:rPr>
          <w:b/>
        </w:rPr>
        <w:t>Demand</w:t>
      </w:r>
      <w:r>
        <w:fldChar w:fldCharType="end"/>
      </w:r>
      <w:r w:rsidR="00314B36" w:rsidRPr="0076424C">
        <w:rPr>
          <w:spacing w:val="-3"/>
        </w:rPr>
        <w:t xml:space="preserve"> at </w:t>
      </w:r>
      <w:r w:rsidR="00314B36" w:rsidRPr="0076424C">
        <w:rPr>
          <w:b/>
        </w:rPr>
        <w:t>Annual Avera</w:t>
      </w:r>
      <w:bookmarkStart w:id="367" w:name="_Hlt15279411"/>
      <w:bookmarkStart w:id="368" w:name="_Hlt15279406"/>
      <w:bookmarkEnd w:id="367"/>
      <w:r w:rsidR="00314B36" w:rsidRPr="0076424C">
        <w:rPr>
          <w:b/>
        </w:rPr>
        <w:t>g</w:t>
      </w:r>
      <w:bookmarkEnd w:id="368"/>
      <w:r w:rsidR="00314B36" w:rsidRPr="0076424C">
        <w:rPr>
          <w:b/>
        </w:rPr>
        <w:t>e Cold Spell (</w:t>
      </w:r>
      <w:r>
        <w:fldChar w:fldCharType="begin"/>
      </w:r>
      <w:r>
        <w:instrText xml:space="preserve"> REF ACS \h  \* MERGEFORMAT </w:instrText>
      </w:r>
      <w:r>
        <w:fldChar w:fldCharType="separate"/>
      </w:r>
      <w:smartTag w:uri="urn:schemas-microsoft-com:office:smarttags" w:element="stockticker">
        <w:r w:rsidR="0011775B" w:rsidRPr="0076424C">
          <w:rPr>
            <w:b/>
          </w:rPr>
          <w:t>ACS</w:t>
        </w:r>
      </w:smartTag>
      <w:r>
        <w:fldChar w:fldCharType="end"/>
      </w:r>
      <w:r w:rsidR="00314B36" w:rsidRPr="0076424C">
        <w:rPr>
          <w:b/>
        </w:rPr>
        <w:t>) Conditions</w:t>
      </w:r>
      <w:r w:rsidR="00314B36" w:rsidRPr="0076424C">
        <w:rPr>
          <w:b/>
          <w:spacing w:val="-3"/>
        </w:rPr>
        <w:t>.</w:t>
      </w:r>
    </w:p>
    <w:p w14:paraId="6E86132A" w14:textId="77777777" w:rsidR="00314B36" w:rsidRPr="0076424C" w:rsidRDefault="00314B36">
      <w:pPr>
        <w:tabs>
          <w:tab w:val="left" w:pos="1843"/>
          <w:tab w:val="num" w:pos="1985"/>
        </w:tabs>
        <w:ind w:left="1843" w:firstLine="0"/>
      </w:pPr>
      <w:r w:rsidRPr="0076424C">
        <w:t>In relation to fluctuating loads:-</w:t>
      </w:r>
    </w:p>
    <w:p w14:paraId="6E86132B" w14:textId="4E0AB4E8" w:rsidR="00314B36" w:rsidRPr="0076424C" w:rsidRDefault="00314B36" w:rsidP="00314B36">
      <w:pPr>
        <w:pStyle w:val="Indent1"/>
        <w:numPr>
          <w:ilvl w:val="0"/>
          <w:numId w:val="17"/>
        </w:numPr>
        <w:tabs>
          <w:tab w:val="clear" w:pos="1554"/>
          <w:tab w:val="left" w:pos="1843"/>
          <w:tab w:val="num" w:pos="1985"/>
        </w:tabs>
        <w:ind w:left="1843"/>
      </w:pPr>
      <w:r w:rsidRPr="0076424C">
        <w:t xml:space="preserve">The rates of change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rPr>
          <w:b/>
        </w:rPr>
        <w:t>)</w:t>
      </w:r>
      <w:r w:rsidRPr="0076424C">
        <w:t xml:space="preserve"> both increasing and decreasing.</w:t>
      </w:r>
    </w:p>
    <w:p w14:paraId="6E86132C" w14:textId="4D473224" w:rsidR="00314B36" w:rsidRPr="0076424C" w:rsidRDefault="00314B36" w:rsidP="00314B36">
      <w:pPr>
        <w:pStyle w:val="Indent1"/>
        <w:numPr>
          <w:ilvl w:val="0"/>
          <w:numId w:val="17"/>
        </w:numPr>
        <w:tabs>
          <w:tab w:val="clear" w:pos="1554"/>
          <w:tab w:val="left" w:pos="1843"/>
          <w:tab w:val="num" w:pos="1985"/>
        </w:tabs>
        <w:ind w:left="1843"/>
      </w:pPr>
      <w:r w:rsidRPr="0076424C">
        <w:t xml:space="preserve">The shortest repetitive time interval between fluctuations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rPr>
          <w:b/>
        </w:rPr>
        <w:t>)</w:t>
      </w:r>
      <w:r w:rsidRPr="0076424C">
        <w:t>.</w:t>
      </w:r>
    </w:p>
    <w:p w14:paraId="6E86132D" w14:textId="3B227B51" w:rsidR="00314B36" w:rsidRPr="0076424C" w:rsidRDefault="00314B36" w:rsidP="00314B36">
      <w:pPr>
        <w:pStyle w:val="Indent1"/>
        <w:numPr>
          <w:ilvl w:val="0"/>
          <w:numId w:val="17"/>
        </w:numPr>
        <w:tabs>
          <w:tab w:val="clear" w:pos="1554"/>
          <w:tab w:val="left" w:pos="1843"/>
          <w:tab w:val="num" w:pos="1985"/>
        </w:tabs>
        <w:ind w:left="1843"/>
      </w:pPr>
      <w:r w:rsidRPr="0076424C">
        <w:t xml:space="preserve">The magnitude of the largest step changes in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both increasing and decreasing.</w:t>
      </w:r>
    </w:p>
    <w:p w14:paraId="6E86132E" w14:textId="4634254D" w:rsidR="00314B36" w:rsidRPr="0076424C" w:rsidRDefault="00314B36">
      <w:pPr>
        <w:ind w:firstLine="0"/>
      </w:pPr>
      <w:r w:rsidRPr="0076424C">
        <w:t>In some cases, more detailed information may need to be provided to permit a full assessment of the effect of the</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load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Such information may include an indication of the pattern of build up of load and a proposed commissioning programme.  This information will be specifically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when necessary.</w:t>
      </w:r>
    </w:p>
    <w:p w14:paraId="6E86132F" w14:textId="0AB5CA06" w:rsidR="00314B36" w:rsidRPr="0076424C" w:rsidRDefault="00314B36">
      <w:r w:rsidRPr="0076424C">
        <w:t>DPC5.2.3</w:t>
      </w:r>
      <w:r w:rsidRPr="0076424C">
        <w:tab/>
        <w:t xml:space="preserve">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is only entitled to use any information provided by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under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for the purpose of fulfilling its obligations in respect of its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required by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 xml:space="preserve">or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r w:rsidRPr="0076424C">
        <w:rPr>
          <w:b/>
        </w:rPr>
        <w:t xml:space="preserve"> </w:t>
      </w:r>
      <w:r w:rsidRPr="0076424C">
        <w:t xml:space="preserve">including operating the procedures for </w:t>
      </w:r>
      <w:r w:rsidR="008572B5">
        <w:fldChar w:fldCharType="begin"/>
      </w:r>
      <w:r w:rsidR="008572B5">
        <w:instrText xml:space="preserve"> REF LoadManagedArea \h  \* MERGEFORMAT </w:instrText>
      </w:r>
      <w:r w:rsidR="008572B5">
        <w:fldChar w:fldCharType="separate"/>
      </w:r>
      <w:r w:rsidR="0011775B" w:rsidRPr="0076424C">
        <w:rPr>
          <w:b/>
        </w:rPr>
        <w:t>Load Managed Area</w:t>
      </w:r>
      <w:r w:rsidR="008572B5">
        <w:fldChar w:fldCharType="end"/>
      </w:r>
      <w:r w:rsidRPr="0076424C">
        <w:rPr>
          <w:b/>
        </w:rPr>
        <w:t xml:space="preserve">s </w:t>
      </w:r>
      <w:r w:rsidRPr="0076424C">
        <w:t xml:space="preserve">and associated Security Restriction Notices specified in the </w:t>
      </w:r>
      <w:r w:rsidR="008572B5">
        <w:fldChar w:fldCharType="begin"/>
      </w:r>
      <w:r w:rsidR="008572B5">
        <w:instrText xml:space="preserve"> REF DUoSA \h  \* MERGEFORMAT </w:instrText>
      </w:r>
      <w:r w:rsidR="008572B5">
        <w:fldChar w:fldCharType="separate"/>
      </w:r>
      <w:r w:rsidR="0011775B" w:rsidRPr="0076424C">
        <w:rPr>
          <w:b/>
        </w:rPr>
        <w:t>Distribution Use of System Agreement</w:t>
      </w:r>
      <w:r w:rsidR="008572B5">
        <w:fldChar w:fldCharType="end"/>
      </w:r>
      <w:r w:rsidRPr="0076424C">
        <w:rPr>
          <w:b/>
        </w:rPr>
        <w:t>.</w:t>
      </w:r>
    </w:p>
    <w:p w14:paraId="6E861330" w14:textId="77777777" w:rsidR="00314B36" w:rsidRPr="0076424C" w:rsidRDefault="00314B36">
      <w:r w:rsidRPr="0076424C">
        <w:t>DPC5.3</w:t>
      </w:r>
      <w:r w:rsidRPr="0076424C">
        <w:tab/>
      </w:r>
      <w:r w:rsidRPr="0076424C">
        <w:rPr>
          <w:b/>
        </w:rPr>
        <w:t>Connection Arrangements</w:t>
      </w:r>
    </w:p>
    <w:p w14:paraId="6E861331" w14:textId="78AE5BA5" w:rsidR="00314B36" w:rsidRPr="0076424C" w:rsidRDefault="00314B36">
      <w:r w:rsidRPr="0076424C">
        <w:t>DPC5.3.1</w:t>
      </w:r>
      <w:r w:rsidRPr="0076424C">
        <w:tab/>
        <w:t xml:space="preserve">The design of connections between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be in accordance with the principles set out in DPC4, subject to any modification to which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reasonably consent.</w:t>
      </w:r>
    </w:p>
    <w:p w14:paraId="6E861332" w14:textId="3A5B1238" w:rsidR="00314B36" w:rsidRPr="0076424C" w:rsidRDefault="00314B36">
      <w:r w:rsidRPr="0076424C">
        <w:t>DPC5.3.2</w:t>
      </w:r>
      <w:r w:rsidRPr="0076424C">
        <w:tab/>
        <w:t xml:space="preserve">During the application for connection process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agree with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the voltage level to which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will be connected in accordance with its normal practice for the type of load to be supplied.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on occasion specify a different connection voltage from normal in order to avoid potential disturbance caused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to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for other technical reasons or may agree alternative methods for minimising the effects of disturbing loads.</w:t>
      </w:r>
    </w:p>
    <w:p w14:paraId="6E861333" w14:textId="2979419E" w:rsidR="00314B36" w:rsidRPr="0076424C" w:rsidRDefault="00314B36">
      <w:r w:rsidRPr="0076424C">
        <w:t>DPC5.3.3</w:t>
      </w:r>
      <w:r w:rsidRPr="0076424C">
        <w:tab/>
        <w:t xml:space="preserve">Before entering into a </w:t>
      </w:r>
      <w:hyperlink w:anchor="ConnectionAgreement" w:history="1">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hyperlink>
      <w:r w:rsidRPr="0076424C">
        <w:t xml:space="preserve"> and before making a connection 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at a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be reasonably satisfied that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at the boundary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comply with all appropriate requirements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p>
    <w:p w14:paraId="6E861334" w14:textId="7209C476" w:rsidR="00314B36" w:rsidRPr="0076424C" w:rsidRDefault="00314B36">
      <w:r w:rsidRPr="0076424C">
        <w:t>DPC5.3.4</w:t>
      </w:r>
      <w:r w:rsidRPr="0076424C">
        <w:tab/>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installation shall comply with the principles expected in Regulation 25(2)(a) of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rPr>
          <w:b/>
        </w:rPr>
        <w:t>,</w:t>
      </w:r>
      <w:r w:rsidRPr="0076424C">
        <w:t xml:space="preserve"> or relevant European and British Standard as appropriate.</w:t>
      </w:r>
    </w:p>
    <w:p w14:paraId="6E861335" w14:textId="77777777" w:rsidR="00314B36" w:rsidRPr="0076424C" w:rsidRDefault="00314B36">
      <w:pPr>
        <w:keepNext/>
      </w:pPr>
      <w:r w:rsidRPr="0076424C">
        <w:lastRenderedPageBreak/>
        <w:t>DPC5.4</w:t>
      </w:r>
      <w:r w:rsidRPr="0076424C">
        <w:tab/>
      </w:r>
      <w:r w:rsidRPr="0076424C">
        <w:rPr>
          <w:b/>
        </w:rPr>
        <w:t>Ownership Boundaries</w:t>
      </w:r>
    </w:p>
    <w:p w14:paraId="6E861336" w14:textId="24A2C7A8" w:rsidR="00314B36" w:rsidRPr="0076424C" w:rsidRDefault="00314B36">
      <w:r w:rsidRPr="0076424C">
        <w:t>DPC5.4.1</w:t>
      </w:r>
      <w:r w:rsidRPr="0076424C">
        <w:tab/>
        <w:t xml:space="preserve">The point or points at which supply is given or taken between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will be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as required.  For supplies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the general rule is that the point of supply will be at the outgoing (ie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’s side) terminals of the item of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w:t>
      </w:r>
      <w:r w:rsidR="008572B5">
        <w:fldChar w:fldCharType="begin"/>
      </w:r>
      <w:r w:rsidR="008572B5">
        <w:instrText xml:space="preserve"> REF MO \h  \* MERGEFORMAT </w:instrText>
      </w:r>
      <w:r w:rsidR="008572B5">
        <w:fldChar w:fldCharType="separate"/>
      </w:r>
      <w:r w:rsidR="0011775B" w:rsidRPr="0076424C">
        <w:rPr>
          <w:b/>
        </w:rPr>
        <w:t>Meter Operator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where the transition is made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’s tails or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owned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For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supplies, including connections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where necessary busbar connected supplies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the points of supply will be subject to specific agreement between the parties in each case.</w:t>
      </w:r>
    </w:p>
    <w:p w14:paraId="6E861337" w14:textId="1C5FBCCB" w:rsidR="00314B36" w:rsidRPr="0076424C" w:rsidRDefault="00314B36">
      <w:r w:rsidRPr="0076424C">
        <w:t>DPC5.4.2</w:t>
      </w:r>
      <w:r w:rsidRPr="0076424C">
        <w:tab/>
        <w:t xml:space="preserve">The respective ownership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will be recorded in a written agreement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as required.  In the absence of a separate agreement between the parties to the contrary, construction, commissioning, control, operation and maintenance responsibilities follow ownership.</w:t>
      </w:r>
    </w:p>
    <w:p w14:paraId="6E861338" w14:textId="1F5C6F44" w:rsidR="00314B36" w:rsidRPr="0076424C" w:rsidRDefault="00314B36">
      <w:r w:rsidRPr="0076424C">
        <w:t>DPC5.4.3</w:t>
      </w:r>
      <w:r w:rsidRPr="0076424C">
        <w:tab/>
        <w:t xml:space="preserve">For supplies to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s who operate in parallel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all supplies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with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agreement prepare a </w:t>
      </w:r>
      <w:r w:rsidR="008572B5">
        <w:fldChar w:fldCharType="begin"/>
      </w:r>
      <w:r w:rsidR="008572B5">
        <w:instrText xml:space="preserve"> REF SiteResponsibilitySchedule \h  \* MERGEFORMAT </w:instrText>
      </w:r>
      <w:r w:rsidR="008572B5">
        <w:fldChar w:fldCharType="separate"/>
      </w:r>
      <w:r w:rsidR="0011775B" w:rsidRPr="0076424C">
        <w:rPr>
          <w:b/>
        </w:rPr>
        <w:t>Site Responsibility Schedule</w:t>
      </w:r>
      <w:r w:rsidR="008572B5">
        <w:fldChar w:fldCharType="end"/>
      </w:r>
      <w:r w:rsidRPr="0076424C">
        <w:t xml:space="preserve"> and, where determined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during the application for connection process,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 xml:space="preserve"> showing the agreed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w:t>
      </w:r>
    </w:p>
    <w:p w14:paraId="6E861339" w14:textId="3C2B506B" w:rsidR="00314B36" w:rsidRPr="0076424C" w:rsidRDefault="00314B36">
      <w:r w:rsidRPr="0076424C">
        <w:tab/>
      </w:r>
      <w:r w:rsidRPr="0076424C">
        <w:rPr>
          <w:spacing w:val="-3"/>
        </w:rPr>
        <w:t xml:space="preserve">The </w:t>
      </w:r>
      <w:r w:rsidR="008572B5">
        <w:fldChar w:fldCharType="begin"/>
      </w:r>
      <w:r w:rsidR="008572B5">
        <w:instrText xml:space="preserve"> REF SiteResponsibilitySchedule \h  \* MERGEFORMAT </w:instrText>
      </w:r>
      <w:r w:rsidR="008572B5">
        <w:fldChar w:fldCharType="separate"/>
      </w:r>
      <w:r w:rsidR="0011775B" w:rsidRPr="0076424C">
        <w:rPr>
          <w:b/>
        </w:rPr>
        <w:t>Site Responsibility Schedule</w:t>
      </w:r>
      <w:r w:rsidR="008572B5">
        <w:fldChar w:fldCharType="end"/>
      </w:r>
      <w:r w:rsidRPr="0076424C">
        <w:rPr>
          <w:spacing w:val="-3"/>
        </w:rPr>
        <w:t xml:space="preserve"> shall detail the demarcation of responsibility for safety of persons carrying out work or testing at sites having a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spacing w:val="-3"/>
        </w:rPr>
        <w:t xml:space="preserve"> </w:t>
      </w:r>
      <w:r w:rsidRPr="0076424C">
        <w:rPr>
          <w:spacing w:val="-3"/>
        </w:rPr>
        <w:t xml:space="preserve">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spacing w:val="-3"/>
        </w:rPr>
        <w:t xml:space="preserve"> </w:t>
      </w:r>
      <w:r w:rsidRPr="0076424C">
        <w:rPr>
          <w:spacing w:val="-3"/>
        </w:rPr>
        <w:t xml:space="preserve">and/or circuits which cross an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rPr>
          <w:spacing w:val="-3"/>
        </w:rPr>
        <w:t xml:space="preserve"> at any point.</w:t>
      </w:r>
    </w:p>
    <w:p w14:paraId="6E86133A" w14:textId="40B68BF4" w:rsidR="00314B36" w:rsidRPr="0076424C" w:rsidRDefault="00314B36">
      <w:r w:rsidRPr="0076424C">
        <w:tab/>
        <w:t xml:space="preserve">More detailed information on procedures and responsibilities involved in the provision of safety at interfaces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is set out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8.</w:t>
      </w:r>
    </w:p>
    <w:p w14:paraId="6E86133B" w14:textId="74730493" w:rsidR="00314B36" w:rsidRPr="0076424C" w:rsidRDefault="00314B36">
      <w:pPr>
        <w:ind w:firstLine="0"/>
      </w:pPr>
      <w:r w:rsidRPr="0076424C">
        <w:t xml:space="preserve">Copies of these documents will be retained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 xml:space="preserve">  Changes in the boundary arrangements proposed by either party must be agreed in advance and will be recorded on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w:t>
      </w:r>
    </w:p>
    <w:p w14:paraId="6E86133C" w14:textId="77777777" w:rsidR="00314B36" w:rsidRPr="0076424C" w:rsidRDefault="00314B36">
      <w:pPr>
        <w:ind w:left="0" w:firstLine="0"/>
      </w:pPr>
      <w:r w:rsidRPr="0076424C">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6</w:t>
      </w:r>
    </w:p>
    <w:p w14:paraId="6E86133D" w14:textId="77777777" w:rsidR="00566BB3" w:rsidRPr="0076424C" w:rsidRDefault="00314B36" w:rsidP="00566BB3">
      <w:pPr>
        <w:pStyle w:val="Heading1"/>
      </w:pPr>
      <w:bookmarkStart w:id="369" w:name="_Toc501209755"/>
      <w:r w:rsidRPr="0076424C">
        <w:t>DPC6</w:t>
      </w:r>
      <w:r w:rsidRPr="0076424C">
        <w:tab/>
        <w:t>TECHNICAL REQUIREMENTS FOR CONNECTIONS</w:t>
      </w:r>
      <w:bookmarkEnd w:id="369"/>
    </w:p>
    <w:p w14:paraId="6E86133E" w14:textId="77777777" w:rsidR="00314B36" w:rsidRPr="0076424C" w:rsidRDefault="00314B36">
      <w:r w:rsidRPr="0076424C">
        <w:t>DPC6.1</w:t>
      </w:r>
      <w:r w:rsidRPr="0076424C">
        <w:tab/>
      </w:r>
      <w:r w:rsidRPr="0076424C">
        <w:rPr>
          <w:b/>
        </w:rPr>
        <w:t>Introduction</w:t>
      </w:r>
    </w:p>
    <w:p w14:paraId="6E86133F" w14:textId="75503625" w:rsidR="00314B36" w:rsidRPr="0076424C" w:rsidRDefault="008572B5">
      <w:pPr>
        <w:ind w:firstLine="0"/>
        <w:rPr>
          <w:u w:val="single"/>
        </w:rPr>
      </w:pPr>
      <w:r>
        <w:fldChar w:fldCharType="begin"/>
      </w:r>
      <w:r>
        <w:instrText xml:space="preserve"> REF DPC \h  \* MERGEFORMAT </w:instrText>
      </w:r>
      <w:r>
        <w:fldChar w:fldCharType="separate"/>
      </w:r>
      <w:r w:rsidR="0011775B" w:rsidRPr="0076424C">
        <w:rPr>
          <w:b/>
        </w:rPr>
        <w:t>Distribution Planning and Connection Code</w:t>
      </w:r>
      <w:r>
        <w:fldChar w:fldCharType="end"/>
      </w:r>
      <w:r w:rsidR="00314B36" w:rsidRPr="0076424C">
        <w:rPr>
          <w:b/>
        </w:rPr>
        <w:t xml:space="preserve"> </w:t>
      </w:r>
      <w:r w:rsidR="00314B36" w:rsidRPr="0076424C">
        <w:t xml:space="preserve">DPC6 specifies the technical arrangements required at the </w:t>
      </w:r>
      <w:r>
        <w:fldChar w:fldCharType="begin"/>
      </w:r>
      <w:r>
        <w:instrText xml:space="preserve"> REF OwnershipBoundary \h  \* MERGEFORMAT </w:instrText>
      </w:r>
      <w:r>
        <w:fldChar w:fldCharType="separate"/>
      </w:r>
      <w:r w:rsidR="0011775B" w:rsidRPr="0076424C">
        <w:rPr>
          <w:b/>
        </w:rPr>
        <w:t>Ownership Boundary</w:t>
      </w:r>
      <w:r>
        <w:fldChar w:fldCharType="end"/>
      </w:r>
      <w:r w:rsidR="00314B36" w:rsidRPr="0076424C">
        <w:t xml:space="preserve"> between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and the </w:t>
      </w:r>
      <w:r>
        <w:fldChar w:fldCharType="begin"/>
      </w:r>
      <w:r>
        <w:instrText xml:space="preserve"> REF System \h  \* MERGEFORMAT </w:instrText>
      </w:r>
      <w:r>
        <w:fldChar w:fldCharType="separate"/>
      </w:r>
      <w:r w:rsidR="0011775B" w:rsidRPr="0076424C">
        <w:rPr>
          <w:b/>
        </w:rPr>
        <w:t>System</w:t>
      </w:r>
      <w:r>
        <w:fldChar w:fldCharType="end"/>
      </w:r>
      <w:r w:rsidR="00314B36" w:rsidRPr="0076424C">
        <w:t xml:space="preserve"> of the </w:t>
      </w: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 xml:space="preserve"> </w:t>
      </w:r>
      <w:r w:rsidR="00314B36" w:rsidRPr="0076424C">
        <w:t xml:space="preserve">and is applicable at all voltage levels, but excludes </w:t>
      </w: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(including those with </w:t>
      </w:r>
      <w:r w:rsidR="00314B36" w:rsidRPr="0076424C">
        <w:rPr>
          <w:b/>
        </w:rPr>
        <w:t>Unmetered Supplies)</w:t>
      </w:r>
      <w:r w:rsidR="00314B36" w:rsidRPr="0076424C">
        <w:t xml:space="preserve"> connected at</w:t>
      </w:r>
      <w:r w:rsidR="00314B36" w:rsidRPr="0076424C">
        <w:rPr>
          <w:b/>
        </w:rPr>
        <w:t xml:space="preserve"> </w:t>
      </w:r>
      <w:r>
        <w:fldChar w:fldCharType="begin"/>
      </w:r>
      <w:r>
        <w:instrText xml:space="preserve"> REF LV \h  \* MERGEFORMAT </w:instrText>
      </w:r>
      <w:r>
        <w:fldChar w:fldCharType="separate"/>
      </w:r>
      <w:r w:rsidR="0011775B" w:rsidRPr="0076424C">
        <w:rPr>
          <w:b/>
        </w:rPr>
        <w:t>Low Voltage</w:t>
      </w:r>
      <w:r>
        <w:fldChar w:fldCharType="end"/>
      </w:r>
      <w:r w:rsidR="00314B36" w:rsidRPr="0076424C">
        <w:t>, without Generation, and protected by fuse(s) or other device(s) rated at 100 amps or less.</w:t>
      </w:r>
      <w:r w:rsidR="00225E9B" w:rsidRPr="0076424C">
        <w:t xml:space="preserve"> </w:t>
      </w:r>
    </w:p>
    <w:p w14:paraId="6E861340" w14:textId="224D4A03" w:rsidR="00314B36" w:rsidRPr="0076424C" w:rsidRDefault="00314B36">
      <w:pPr>
        <w:rPr>
          <w:b/>
        </w:rPr>
      </w:pPr>
      <w:r w:rsidRPr="0076424C">
        <w:t>DPC6.2</w:t>
      </w:r>
      <w:r w:rsidRPr="0076424C">
        <w:tab/>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rPr>
          <w:b/>
        </w:rPr>
        <w:t xml:space="preserve"> at the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p>
    <w:p w14:paraId="6E861341" w14:textId="77777777" w:rsidR="00CF0750" w:rsidRDefault="00CF0750">
      <w:pPr>
        <w:ind w:firstLine="0"/>
      </w:pPr>
      <w:r w:rsidRPr="00CF0750">
        <w:t xml:space="preserve">All </w:t>
      </w:r>
      <w:r w:rsidRPr="00CF0750">
        <w:rPr>
          <w:b/>
        </w:rPr>
        <w:t xml:space="preserve">Equipment </w:t>
      </w:r>
      <w:r w:rsidRPr="00CF0750">
        <w:t xml:space="preserve">at the </w:t>
      </w:r>
      <w:r w:rsidRPr="00CF0750">
        <w:rPr>
          <w:b/>
        </w:rPr>
        <w:t>Ownership Boundary</w:t>
      </w:r>
      <w:r w:rsidRPr="00CF0750">
        <w:t xml:space="preserve"> shall meet the design principles contained within DPC4.4.1. Except in the case of the boundary between the </w:t>
      </w:r>
      <w:r w:rsidRPr="00CF0750">
        <w:rPr>
          <w:b/>
        </w:rPr>
        <w:t>DNO</w:t>
      </w:r>
      <w:r w:rsidRPr="00CF0750">
        <w:t xml:space="preserve"> and an </w:t>
      </w:r>
      <w:r w:rsidRPr="00CF0750">
        <w:rPr>
          <w:b/>
        </w:rPr>
        <w:t>Other Authorised Distributor</w:t>
      </w:r>
      <w:r w:rsidRPr="00CF0750">
        <w:t xml:space="preserve">, connections for entry to and exit from the </w:t>
      </w:r>
      <w:r w:rsidRPr="00CF0750">
        <w:rPr>
          <w:b/>
        </w:rPr>
        <w:t>DNO’s Distribution System</w:t>
      </w:r>
      <w:r w:rsidRPr="00CF0750">
        <w:t xml:space="preserve"> shall incorporate a means of disconnection of the </w:t>
      </w:r>
      <w:r w:rsidRPr="00CF0750">
        <w:rPr>
          <w:b/>
        </w:rPr>
        <w:t>User’s</w:t>
      </w:r>
      <w:r w:rsidRPr="00CF0750">
        <w:t xml:space="preserve"> installation by the </w:t>
      </w:r>
      <w:r w:rsidRPr="00CF0750">
        <w:rPr>
          <w:b/>
        </w:rPr>
        <w:t>DNO</w:t>
      </w:r>
      <w:r w:rsidRPr="00CF0750">
        <w:t xml:space="preserve">.  For the avoidance of doubt, this exemption does not apply at the interface between </w:t>
      </w:r>
      <w:r w:rsidRPr="00CF0750">
        <w:rPr>
          <w:b/>
        </w:rPr>
        <w:t>DNO’s Distribution System</w:t>
      </w:r>
      <w:r w:rsidRPr="00CF0750">
        <w:t xml:space="preserve"> and a multiple occupancy</w:t>
      </w:r>
      <w:r w:rsidRPr="00CF0750">
        <w:rPr>
          <w:b/>
        </w:rPr>
        <w:t xml:space="preserve"> Customer</w:t>
      </w:r>
      <w:r w:rsidRPr="00CF0750">
        <w:t xml:space="preserve"> premise.</w:t>
      </w:r>
    </w:p>
    <w:p w14:paraId="6E861342" w14:textId="6510122C" w:rsidR="00314B36" w:rsidRPr="0076424C" w:rsidRDefault="00314B36">
      <w:r w:rsidRPr="0076424C">
        <w:t>DPC6.3</w:t>
      </w:r>
      <w:r w:rsidRPr="0076424C">
        <w:tab/>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b/>
        </w:rPr>
        <w:t xml:space="preserve"> Requirements</w:t>
      </w:r>
    </w:p>
    <w:p w14:paraId="6E861343" w14:textId="658C35EB" w:rsidR="00314B36" w:rsidRPr="0076424C" w:rsidRDefault="008572B5">
      <w:pPr>
        <w:ind w:firstLine="0"/>
      </w:pPr>
      <w:r>
        <w:fldChar w:fldCharType="begin"/>
      </w:r>
      <w:r>
        <w:instrText xml:space="preserve"> REF Protection \h  \* MERGEFORMAT </w:instrText>
      </w:r>
      <w:r>
        <w:fldChar w:fldCharType="separate"/>
      </w:r>
      <w:r w:rsidR="0011775B" w:rsidRPr="0076424C">
        <w:rPr>
          <w:b/>
        </w:rPr>
        <w:t>Protection</w:t>
      </w:r>
      <w:r>
        <w:fldChar w:fldCharType="end"/>
      </w:r>
      <w:r w:rsidR="00314B36" w:rsidRPr="0076424C">
        <w:t xml:space="preserve"> requirements vary widely depending on established practices and the needs of the particular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The basic requirement in all cases is that </w:t>
      </w: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arrangements for </w:t>
      </w:r>
      <w:r>
        <w:fldChar w:fldCharType="begin"/>
      </w:r>
      <w:r>
        <w:instrText xml:space="preserve"> REF Protection \h  \* MERGEFORMAT </w:instrText>
      </w:r>
      <w:r>
        <w:fldChar w:fldCharType="separate"/>
      </w:r>
      <w:r w:rsidR="0011775B" w:rsidRPr="0076424C">
        <w:rPr>
          <w:b/>
        </w:rPr>
        <w:t>Protection</w:t>
      </w:r>
      <w:r>
        <w:fldChar w:fldCharType="end"/>
      </w:r>
      <w:r w:rsidR="00314B36" w:rsidRPr="0076424C">
        <w:t xml:space="preserve"> at the </w:t>
      </w:r>
      <w:r>
        <w:fldChar w:fldCharType="begin"/>
      </w:r>
      <w:r>
        <w:instrText xml:space="preserve"> REF OwnershipBoundary \h  \* MERGEFORMAT </w:instrText>
      </w:r>
      <w:r>
        <w:fldChar w:fldCharType="separate"/>
      </w:r>
      <w:r w:rsidR="0011775B" w:rsidRPr="0076424C">
        <w:rPr>
          <w:b/>
        </w:rPr>
        <w:t>Ownership Boundary</w:t>
      </w:r>
      <w:r>
        <w:fldChar w:fldCharType="end"/>
      </w:r>
      <w:r w:rsidR="00314B36" w:rsidRPr="0076424C">
        <w:t xml:space="preserve">, including types of </w:t>
      </w:r>
      <w:r>
        <w:fldChar w:fldCharType="begin"/>
      </w:r>
      <w:r>
        <w:instrText xml:space="preserve"> REF Equipment \h  \* MERGEFORMAT </w:instrText>
      </w:r>
      <w:r>
        <w:fldChar w:fldCharType="separate"/>
      </w:r>
      <w:r w:rsidR="0011775B" w:rsidRPr="0076424C">
        <w:rPr>
          <w:b/>
        </w:rPr>
        <w:t>Equipment</w:t>
      </w:r>
      <w:r>
        <w:fldChar w:fldCharType="end"/>
      </w:r>
      <w:r w:rsidR="00314B36" w:rsidRPr="0076424C">
        <w:t xml:space="preserve"> and </w:t>
      </w:r>
      <w:r>
        <w:fldChar w:fldCharType="begin"/>
      </w:r>
      <w:r>
        <w:instrText xml:space="preserve"> REF Protection \h  \* MERGEFORMAT </w:instrText>
      </w:r>
      <w:r>
        <w:fldChar w:fldCharType="separate"/>
      </w:r>
      <w:r w:rsidR="0011775B" w:rsidRPr="0076424C">
        <w:rPr>
          <w:b/>
        </w:rPr>
        <w:t>Protection</w:t>
      </w:r>
      <w:r>
        <w:fldChar w:fldCharType="end"/>
      </w:r>
      <w:r w:rsidR="00314B36" w:rsidRPr="0076424C">
        <w:t xml:space="preserve"> settings, must be compatible with standards and practices on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maintaining necessary operating times, sensitivity, discrimination and co-ordination, as specified by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 </w:t>
      </w:r>
      <w:r w:rsidR="00314B36" w:rsidRPr="0076424C">
        <w:t xml:space="preserve">during the application for connection process and which may be reviewed from time to time and complied with by the </w:t>
      </w:r>
      <w:r>
        <w:fldChar w:fldCharType="begin"/>
      </w:r>
      <w:r>
        <w:instrText xml:space="preserve"> REF User \h  \* MERGEFORMAT </w:instrText>
      </w:r>
      <w:r>
        <w:fldChar w:fldCharType="separate"/>
      </w:r>
      <w:r w:rsidR="0011775B" w:rsidRPr="0076424C">
        <w:rPr>
          <w:b/>
        </w:rPr>
        <w:t>User</w:t>
      </w:r>
      <w:r>
        <w:fldChar w:fldCharType="end"/>
      </w:r>
      <w:r w:rsidR="00314B36" w:rsidRPr="0076424C">
        <w:t>.</w:t>
      </w:r>
    </w:p>
    <w:p w14:paraId="6E861344" w14:textId="77777777" w:rsidR="00314B36" w:rsidRPr="0076424C" w:rsidRDefault="00314B36">
      <w:pPr>
        <w:ind w:firstLine="0"/>
      </w:pPr>
      <w:r w:rsidRPr="0076424C">
        <w:t>In particular:-</w:t>
      </w:r>
    </w:p>
    <w:p w14:paraId="6E861345" w14:textId="464B2CAA" w:rsidR="00314B36" w:rsidRPr="0076424C" w:rsidRDefault="00314B36">
      <w:pPr>
        <w:pStyle w:val="Indent1"/>
      </w:pPr>
      <w:r w:rsidRPr="0076424C">
        <w:t>(a)</w:t>
      </w:r>
      <w:r w:rsidRPr="0076424C">
        <w:tab/>
        <w:t xml:space="preserve">Maximum fault clearance times (from fault current inception to arc extinction) must be within the limits established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and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short circuit rating policy adopted for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346" w14:textId="0FBBB6D3" w:rsidR="00314B36" w:rsidRPr="0076424C" w:rsidRDefault="00314B36">
      <w:pPr>
        <w:pStyle w:val="Indent1"/>
        <w:rPr>
          <w:u w:val="single"/>
        </w:rPr>
      </w:pPr>
      <w:r w:rsidRPr="0076424C">
        <w:t>(b)</w:t>
      </w:r>
      <w:r w:rsidRPr="0076424C">
        <w:tab/>
        <w:t xml:space="preserve">In connecting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should be aware that auto-reclosing or sequential switching features may be in use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on request provide details of the auto-reclosing or sequential switching features in order that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may take this into account in the design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arrangements.</w:t>
      </w:r>
    </w:p>
    <w:p w14:paraId="6E861347" w14:textId="1C4D2CA2" w:rsidR="00314B36" w:rsidRPr="0076424C" w:rsidRDefault="00314B36">
      <w:pPr>
        <w:pStyle w:val="Indent1"/>
      </w:pPr>
      <w:r w:rsidRPr="0076424C">
        <w:t>(c)</w:t>
      </w:r>
      <w:r w:rsidRPr="0076424C">
        <w:rPr>
          <w:b/>
        </w:rPr>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should also be aware that the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arrangements on some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s</w:t>
      </w:r>
      <w:r w:rsidRPr="0076424C">
        <w:t xml:space="preserve"> may cause disconnection of one phase or two phases only of a three phase supply for certain types of fault.</w:t>
      </w:r>
    </w:p>
    <w:p w14:paraId="6E861348" w14:textId="77777777" w:rsidR="00314B36" w:rsidRPr="0076424C" w:rsidRDefault="00314B36">
      <w:pPr>
        <w:rPr>
          <w:b/>
        </w:rPr>
      </w:pPr>
      <w:r w:rsidRPr="0076424C">
        <w:t>DPC6.4</w:t>
      </w:r>
      <w:r w:rsidRPr="0076424C">
        <w:tab/>
      </w:r>
      <w:r w:rsidRPr="0076424C">
        <w:rPr>
          <w:b/>
        </w:rPr>
        <w:t>Earthing</w:t>
      </w:r>
    </w:p>
    <w:p w14:paraId="6E861349" w14:textId="69272E8D" w:rsidR="00314B36" w:rsidRPr="0076424C" w:rsidRDefault="00314B36">
      <w:pPr>
        <w:ind w:firstLine="0"/>
      </w:pPr>
      <w:r w:rsidRPr="0076424C">
        <w:t xml:space="preserve">Earthing of that part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that is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comply with the arrangements specified in </w:t>
      </w:r>
      <w:r w:rsidRPr="0076424C">
        <w:rPr>
          <w:b/>
        </w:rPr>
        <w:t>DPC4</w:t>
      </w:r>
      <w:r w:rsidRPr="0076424C">
        <w:t>.</w:t>
      </w:r>
    </w:p>
    <w:p w14:paraId="6E86134A" w14:textId="25F7AB4B" w:rsidR="00314B36" w:rsidRPr="0076424C" w:rsidRDefault="00314B36">
      <w:pPr>
        <w:keepNext/>
      </w:pPr>
      <w:r w:rsidRPr="0076424C">
        <w:lastRenderedPageBreak/>
        <w:t>DPC6.5</w:t>
      </w:r>
      <w:r w:rsidRPr="0076424C">
        <w:tab/>
      </w:r>
      <w:r w:rsidR="008572B5">
        <w:fldChar w:fldCharType="begin"/>
      </w:r>
      <w:r w:rsidR="008572B5">
        <w:instrText xml:space="preserve"> REF FaultLevel \h  \* MERGEFORMAT </w:instrText>
      </w:r>
      <w:r w:rsidR="008572B5">
        <w:fldChar w:fldCharType="separate"/>
      </w:r>
      <w:r w:rsidR="0011775B" w:rsidRPr="0076424C">
        <w:rPr>
          <w:b/>
        </w:rPr>
        <w:t>Fault Level</w:t>
      </w:r>
      <w:r w:rsidR="008572B5">
        <w:fldChar w:fldCharType="end"/>
      </w:r>
      <w:r w:rsidRPr="0076424C">
        <w:rPr>
          <w:b/>
        </w:rPr>
        <w:t xml:space="preserve"> Considerations</w:t>
      </w:r>
    </w:p>
    <w:p w14:paraId="6E86134B" w14:textId="0FEBBDFA" w:rsidR="00314B36" w:rsidRPr="0076424C" w:rsidRDefault="00314B36" w:rsidP="0081296C">
      <w:r w:rsidRPr="0076424C">
        <w:t>DPC6.5.1</w:t>
      </w:r>
      <w:r w:rsidRPr="0076424C">
        <w:tab/>
      </w:r>
      <w:r w:rsidR="009452DF" w:rsidRPr="00AA4DA3">
        <w:t xml:space="preserve">The short circuit rating of </w:t>
      </w:r>
      <w:bookmarkStart w:id="370" w:name="_Hlk503017837"/>
      <w:r w:rsidR="009452DF">
        <w:rPr>
          <w:b/>
        </w:rPr>
        <w:fldChar w:fldCharType="begin"/>
      </w:r>
      <w:r w:rsidR="009452DF">
        <w:instrText xml:space="preserve"> REF User \h </w:instrText>
      </w:r>
      <w:r w:rsidR="009452DF">
        <w:rPr>
          <w:b/>
        </w:rPr>
      </w:r>
      <w:r w:rsidR="009452DF">
        <w:rPr>
          <w:b/>
        </w:rPr>
        <w:fldChar w:fldCharType="separate"/>
      </w:r>
      <w:r w:rsidR="0011775B" w:rsidRPr="0076424C">
        <w:rPr>
          <w:b/>
        </w:rPr>
        <w:t>User</w:t>
      </w:r>
      <w:r w:rsidR="009452DF">
        <w:rPr>
          <w:b/>
        </w:rPr>
        <w:fldChar w:fldCharType="end"/>
      </w:r>
      <w:r w:rsidR="009452DF" w:rsidRPr="006B7F84">
        <w:rPr>
          <w:b/>
        </w:rPr>
        <w:t xml:space="preserve">’s </w:t>
      </w:r>
      <w:r w:rsidR="009452DF">
        <w:rPr>
          <w:b/>
        </w:rPr>
        <w:fldChar w:fldCharType="begin"/>
      </w:r>
      <w:r w:rsidR="009452DF">
        <w:rPr>
          <w:b/>
        </w:rPr>
        <w:instrText xml:space="preserve"> REF Equipment \h </w:instrText>
      </w:r>
      <w:r w:rsidR="009452DF">
        <w:rPr>
          <w:b/>
        </w:rPr>
      </w:r>
      <w:r w:rsidR="009452DF">
        <w:rPr>
          <w:b/>
        </w:rPr>
        <w:fldChar w:fldCharType="separate"/>
      </w:r>
      <w:r w:rsidR="0011775B" w:rsidRPr="0076424C">
        <w:rPr>
          <w:b/>
        </w:rPr>
        <w:t>Equipment</w:t>
      </w:r>
      <w:r w:rsidR="009452DF">
        <w:rPr>
          <w:b/>
        </w:rPr>
        <w:fldChar w:fldCharType="end"/>
      </w:r>
      <w:bookmarkEnd w:id="370"/>
      <w:r w:rsidR="009452DF" w:rsidRPr="00AA4DA3">
        <w:t xml:space="preserve"> at the </w:t>
      </w:r>
      <w:r w:rsidR="009452DF">
        <w:rPr>
          <w:b/>
        </w:rPr>
        <w:fldChar w:fldCharType="begin"/>
      </w:r>
      <w:r w:rsidR="009452DF">
        <w:instrText xml:space="preserve"> REF ConnectionPoint \h </w:instrText>
      </w:r>
      <w:r w:rsidR="009452DF">
        <w:rPr>
          <w:b/>
        </w:rPr>
      </w:r>
      <w:r w:rsidR="009452DF">
        <w:rPr>
          <w:b/>
        </w:rPr>
        <w:fldChar w:fldCharType="separate"/>
      </w:r>
      <w:r w:rsidR="0011775B" w:rsidRPr="0076424C">
        <w:rPr>
          <w:b/>
        </w:rPr>
        <w:t>Connection Point</w:t>
      </w:r>
      <w:r w:rsidR="009452DF">
        <w:rPr>
          <w:b/>
        </w:rPr>
        <w:fldChar w:fldCharType="end"/>
      </w:r>
      <w:r w:rsidR="009452DF" w:rsidRPr="00AA4DA3">
        <w:t xml:space="preserve"> should be not less than the design </w:t>
      </w:r>
      <w:r w:rsidR="009452DF">
        <w:rPr>
          <w:b/>
        </w:rPr>
        <w:fldChar w:fldCharType="begin"/>
      </w:r>
      <w:r w:rsidR="009452DF">
        <w:instrText xml:space="preserve"> REF FaultLevel \h </w:instrText>
      </w:r>
      <w:r w:rsidR="009452DF">
        <w:rPr>
          <w:b/>
        </w:rPr>
      </w:r>
      <w:r w:rsidR="009452DF">
        <w:rPr>
          <w:b/>
        </w:rPr>
        <w:fldChar w:fldCharType="separate"/>
      </w:r>
      <w:r w:rsidR="0011775B"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DNOsSystem \h </w:instrText>
      </w:r>
      <w:r w:rsidR="009452DF">
        <w:rPr>
          <w:b/>
        </w:rPr>
      </w:r>
      <w:r w:rsidR="009452DF">
        <w:rPr>
          <w:b/>
        </w:rPr>
        <w:fldChar w:fldCharType="separate"/>
      </w:r>
      <w:r w:rsidR="0011775B" w:rsidRPr="0076424C">
        <w:rPr>
          <w:b/>
        </w:rPr>
        <w:t>DNO’s Distribution System</w:t>
      </w:r>
      <w:r w:rsidR="009452DF">
        <w:rPr>
          <w:b/>
        </w:rPr>
        <w:fldChar w:fldCharType="end"/>
      </w:r>
      <w:r w:rsidR="009452DF" w:rsidRPr="00AA4DA3">
        <w:t xml:space="preserve"> to which it is connected. The choice of </w:t>
      </w:r>
      <w:r w:rsidR="009452DF">
        <w:rPr>
          <w:b/>
        </w:rPr>
        <w:fldChar w:fldCharType="begin"/>
      </w:r>
      <w:r w:rsidR="009452DF">
        <w:instrText xml:space="preserve"> REF Equipment \h </w:instrText>
      </w:r>
      <w:r w:rsidR="009452DF">
        <w:rPr>
          <w:b/>
        </w:rPr>
      </w:r>
      <w:r w:rsidR="009452DF">
        <w:rPr>
          <w:b/>
        </w:rPr>
        <w:fldChar w:fldCharType="separate"/>
      </w:r>
      <w:r w:rsidR="0011775B" w:rsidRPr="0076424C">
        <w:rPr>
          <w:b/>
        </w:rPr>
        <w:t>Equipment</w:t>
      </w:r>
      <w:r w:rsidR="009452DF">
        <w:rPr>
          <w:b/>
        </w:rPr>
        <w:fldChar w:fldCharType="end"/>
      </w:r>
      <w:r w:rsidR="009452DF" w:rsidRPr="00AA4DA3">
        <w:t xml:space="preserve">for connection at </w:t>
      </w:r>
      <w:r w:rsidR="009452DF">
        <w:rPr>
          <w:b/>
        </w:rPr>
        <w:fldChar w:fldCharType="begin"/>
      </w:r>
      <w:r w:rsidR="009452DF">
        <w:instrText xml:space="preserve"> REF LV \h </w:instrText>
      </w:r>
      <w:r w:rsidR="009452DF">
        <w:rPr>
          <w:b/>
        </w:rPr>
      </w:r>
      <w:r w:rsidR="009452DF">
        <w:rPr>
          <w:b/>
        </w:rPr>
        <w:fldChar w:fldCharType="separate"/>
      </w:r>
      <w:r w:rsidR="0011775B" w:rsidRPr="0076424C">
        <w:rPr>
          <w:b/>
        </w:rPr>
        <w:t>Low Voltage</w:t>
      </w:r>
      <w:r w:rsidR="009452DF">
        <w:rPr>
          <w:b/>
        </w:rPr>
        <w:fldChar w:fldCharType="end"/>
      </w:r>
      <w:r w:rsidR="009452DF" w:rsidRPr="00AA4DA3">
        <w:t xml:space="preserve"> may take into account attenuation in the service lines as </w:t>
      </w:r>
      <w:r w:rsidR="009452DF">
        <w:t>specified in DGD Annex 1, Item 6</w:t>
      </w:r>
      <w:r w:rsidR="009452DF" w:rsidRPr="00AA4DA3">
        <w:t xml:space="preserve">, Engineering Recommendation P25, “The short-circuit characteristics of single-phase and three-phase low voltage distribution networks”. The </w:t>
      </w:r>
      <w:r w:rsidR="009452DF">
        <w:rPr>
          <w:b/>
        </w:rPr>
        <w:fldChar w:fldCharType="begin"/>
      </w:r>
      <w:r w:rsidR="009452DF">
        <w:instrText xml:space="preserve"> REF DNO \h </w:instrText>
      </w:r>
      <w:r w:rsidR="009452DF">
        <w:rPr>
          <w:b/>
        </w:rPr>
      </w:r>
      <w:r w:rsidR="009452DF">
        <w:rPr>
          <w:b/>
        </w:rPr>
        <w:fldChar w:fldCharType="separate"/>
      </w:r>
      <w:r w:rsidR="0011775B" w:rsidRPr="0076424C">
        <w:rPr>
          <w:b/>
        </w:rPr>
        <w:t>DNO</w:t>
      </w:r>
      <w:r w:rsidR="009452DF">
        <w:rPr>
          <w:b/>
        </w:rPr>
        <w:fldChar w:fldCharType="end"/>
      </w:r>
      <w:r w:rsidR="009452DF" w:rsidRPr="00AA4DA3">
        <w:t xml:space="preserve">in the design of its </w:t>
      </w:r>
      <w:r w:rsidR="009452DF" w:rsidRPr="006B7F84">
        <w:rPr>
          <w:b/>
        </w:rPr>
        <w:t>System</w:t>
      </w:r>
      <w:r w:rsidR="009452DF" w:rsidRPr="00AA4DA3">
        <w:t xml:space="preserve"> will take into account the contribution to </w:t>
      </w:r>
      <w:r w:rsidR="009452DF">
        <w:rPr>
          <w:b/>
        </w:rPr>
        <w:fldChar w:fldCharType="begin"/>
      </w:r>
      <w:r w:rsidR="009452DF">
        <w:instrText xml:space="preserve"> REF FaultLevel \h </w:instrText>
      </w:r>
      <w:r w:rsidR="009452DF">
        <w:rPr>
          <w:b/>
        </w:rPr>
      </w:r>
      <w:r w:rsidR="009452DF">
        <w:rPr>
          <w:b/>
        </w:rPr>
        <w:fldChar w:fldCharType="separate"/>
      </w:r>
      <w:r w:rsidR="0011775B" w:rsidRPr="0076424C">
        <w:rPr>
          <w:b/>
        </w:rPr>
        <w:t>Fault Level</w:t>
      </w:r>
      <w:r w:rsidR="009452DF">
        <w:rPr>
          <w:b/>
        </w:rPr>
        <w:fldChar w:fldCharType="end"/>
      </w:r>
      <w:r w:rsidR="009452DF" w:rsidRPr="00AA4DA3">
        <w:t xml:space="preserve"> of the </w:t>
      </w:r>
      <w:r w:rsidR="009452DF">
        <w:rPr>
          <w:b/>
        </w:rPr>
        <w:fldChar w:fldCharType="begin"/>
      </w:r>
      <w:r w:rsidR="009452DF">
        <w:instrText xml:space="preserve"> REF User \h </w:instrText>
      </w:r>
      <w:r w:rsidR="009452DF">
        <w:rPr>
          <w:b/>
        </w:rPr>
      </w:r>
      <w:r w:rsidR="009452DF">
        <w:rPr>
          <w:b/>
        </w:rPr>
        <w:fldChar w:fldCharType="separate"/>
      </w:r>
      <w:r w:rsidR="0011775B" w:rsidRPr="0076424C">
        <w:rPr>
          <w:b/>
        </w:rPr>
        <w:t>User</w:t>
      </w:r>
      <w:r w:rsidR="009452DF">
        <w:rPr>
          <w:b/>
        </w:rPr>
        <w:fldChar w:fldCharType="end"/>
      </w:r>
      <w:r w:rsidR="009452DF" w:rsidRPr="006B7F84">
        <w:rPr>
          <w:b/>
        </w:rPr>
        <w:t>’s</w:t>
      </w:r>
      <w:r w:rsidR="009452DF" w:rsidRPr="00AA4DA3">
        <w:t xml:space="preserve"> connected </w:t>
      </w:r>
      <w:r w:rsidR="009452DF">
        <w:rPr>
          <w:b/>
        </w:rPr>
        <w:fldChar w:fldCharType="begin"/>
      </w:r>
      <w:r w:rsidR="009452DF">
        <w:instrText xml:space="preserve"> REF System \h </w:instrText>
      </w:r>
      <w:r w:rsidR="009452DF">
        <w:rPr>
          <w:b/>
        </w:rPr>
      </w:r>
      <w:r w:rsidR="009452DF">
        <w:rPr>
          <w:b/>
        </w:rPr>
        <w:fldChar w:fldCharType="separate"/>
      </w:r>
      <w:r w:rsidR="0011775B" w:rsidRPr="0076424C">
        <w:rPr>
          <w:b/>
        </w:rPr>
        <w:t>System</w:t>
      </w:r>
      <w:r w:rsidR="009452DF">
        <w:rPr>
          <w:b/>
        </w:rPr>
        <w:fldChar w:fldCharType="end"/>
      </w:r>
      <w:r w:rsidR="009452DF" w:rsidRPr="00AA4DA3">
        <w:t xml:space="preserve"> and </w:t>
      </w:r>
      <w:r w:rsidR="009452DF">
        <w:rPr>
          <w:b/>
        </w:rPr>
        <w:fldChar w:fldCharType="begin"/>
      </w:r>
      <w:r w:rsidR="009452DF">
        <w:instrText xml:space="preserve"> REF Apparatus \h </w:instrText>
      </w:r>
      <w:r w:rsidR="009452DF">
        <w:rPr>
          <w:b/>
        </w:rPr>
      </w:r>
      <w:r w:rsidR="009452DF">
        <w:rPr>
          <w:b/>
        </w:rPr>
        <w:fldChar w:fldCharType="separate"/>
      </w:r>
      <w:r w:rsidR="0011775B" w:rsidRPr="0076424C">
        <w:rPr>
          <w:b/>
        </w:rPr>
        <w:t>Apparatus</w:t>
      </w:r>
      <w:r w:rsidR="009452DF">
        <w:rPr>
          <w:b/>
        </w:rPr>
        <w:fldChar w:fldCharType="end"/>
      </w:r>
      <w:r w:rsidR="009452DF" w:rsidRPr="00AA4DA3">
        <w:t>.</w:t>
      </w:r>
    </w:p>
    <w:p w14:paraId="6E86134C" w14:textId="001D547F" w:rsidR="00314B36" w:rsidRPr="0076424C" w:rsidRDefault="00314B36">
      <w:r w:rsidRPr="0076424C">
        <w:t>DPC6.5.2</w:t>
      </w:r>
      <w:r w:rsidRPr="0076424C">
        <w:tab/>
        <w:t xml:space="preserve">In order to permit these assessments to be carried out information should be exchanged on prospective fault power infeed and X/R ratios where appropriate at points of entry to and exit from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34D" w14:textId="77777777" w:rsidR="00314B36" w:rsidRPr="0076424C" w:rsidRDefault="00314B36">
      <w:pPr>
        <w:rPr>
          <w:b/>
        </w:rPr>
      </w:pPr>
      <w:r w:rsidRPr="0076424C">
        <w:t>DPC6.6</w:t>
      </w:r>
      <w:r w:rsidRPr="0076424C">
        <w:tab/>
      </w:r>
      <w:r w:rsidRPr="0076424C">
        <w:rPr>
          <w:b/>
        </w:rPr>
        <w:t>Capacitive and Inductive Effects</w:t>
      </w:r>
    </w:p>
    <w:p w14:paraId="6E86134E" w14:textId="3D656F11"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shall, when applying to make a connection,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information as detailed in DPC8.  Details will be required of capacitor banks and reactors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which could affect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which it is proposed to connect if agreed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When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details shall also be provided of distributed circuit capacitance and inductance.  Sufficient detail is required for the following:-</w:t>
      </w:r>
    </w:p>
    <w:p w14:paraId="6E86134F" w14:textId="7E21C932" w:rsidR="00314B36" w:rsidRPr="0076424C" w:rsidRDefault="00314B36">
      <w:pPr>
        <w:pStyle w:val="Indent1"/>
      </w:pPr>
      <w:r w:rsidRPr="0076424C">
        <w:t>(a)</w:t>
      </w:r>
      <w:r w:rsidRPr="0076424C">
        <w:tab/>
        <w:t xml:space="preserve">To verify that controlling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is suitably rated.</w:t>
      </w:r>
    </w:p>
    <w:p w14:paraId="6E861350" w14:textId="27662844" w:rsidR="00314B36" w:rsidRPr="0076424C" w:rsidRDefault="00314B36">
      <w:pPr>
        <w:pStyle w:val="Indent1"/>
      </w:pPr>
      <w:r w:rsidRPr="0076424C">
        <w:t>(b)</w:t>
      </w:r>
      <w:r w:rsidRPr="0076424C">
        <w:tab/>
        <w:t xml:space="preserve">To show that the performance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not be impaired.</w:t>
      </w:r>
    </w:p>
    <w:p w14:paraId="6E861351" w14:textId="6F044289" w:rsidR="00314B36" w:rsidRPr="0076424C" w:rsidRDefault="00314B36">
      <w:pPr>
        <w:pStyle w:val="Indent1"/>
      </w:pPr>
      <w:r w:rsidRPr="0076424C">
        <w:t>(c)</w:t>
      </w:r>
      <w:r w:rsidRPr="0076424C">
        <w:tab/>
        <w:t xml:space="preserve">To ensure that arc suppression coils when used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for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earthing purposes are correctly installed and operated.</w:t>
      </w:r>
    </w:p>
    <w:p w14:paraId="6E861352" w14:textId="0FB1809F" w:rsidR="00314B36" w:rsidRPr="0076424C" w:rsidRDefault="00314B36">
      <w:r w:rsidRPr="0076424C">
        <w:t>DPC6.7</w:t>
      </w:r>
      <w:r w:rsidRPr="0076424C">
        <w:tab/>
      </w:r>
      <w:r w:rsidRPr="0076424C">
        <w:rPr>
          <w:b/>
        </w:rPr>
        <w:t xml:space="preserve">Communications and Telemetry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p>
    <w:p w14:paraId="6E861353" w14:textId="7F15BA70" w:rsidR="00314B36" w:rsidRPr="0076424C" w:rsidRDefault="00314B36">
      <w:r w:rsidRPr="0076424C">
        <w:t>DPC6.7.1</w:t>
      </w:r>
      <w:r w:rsidRPr="0076424C">
        <w:tab/>
        <w:t>Where required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order to ensure control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r w:rsidRPr="0076424C">
        <w:t xml:space="preserve"> communications between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be established in accordance with the following.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provide and maintain those parts of the communications equipment within their location.  Provision of any necessary communications requirements shall be in accordance with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t xml:space="preserve"> for a specific connection.</w:t>
      </w:r>
    </w:p>
    <w:p w14:paraId="6E861354" w14:textId="77777777" w:rsidR="00314B36" w:rsidRPr="0076424C" w:rsidRDefault="00314B36">
      <w:r w:rsidRPr="0076424C">
        <w:t>DPC6.7.2</w:t>
      </w:r>
      <w:r w:rsidRPr="0076424C">
        <w:tab/>
      </w:r>
      <w:r w:rsidRPr="0076424C">
        <w:rPr>
          <w:b/>
        </w:rPr>
        <w:t>Primary Speech Facility</w:t>
      </w:r>
    </w:p>
    <w:p w14:paraId="6E861355" w14:textId="20EB2F33" w:rsidR="00314B36" w:rsidRPr="0076424C" w:rsidRDefault="00314B36">
      <w:r w:rsidRPr="0076424C">
        <w:rPr>
          <w:b/>
        </w:rPr>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at their own cost shall provide and maintain equipment approved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by means of which routine and emergency communications may be established between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356" w14:textId="759AAA60" w:rsidR="00314B36" w:rsidRPr="0076424C" w:rsidRDefault="00314B36">
      <w:r w:rsidRPr="0076424C">
        <w:tab/>
        <w:t>Connection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corporate telephone network and any circuit or circuits required to connect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with the point of connections shall be provided in accordance with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rPr>
        <w:t>.</w:t>
      </w:r>
    </w:p>
    <w:p w14:paraId="6E861357" w14:textId="17E02797" w:rsidR="00314B36" w:rsidRPr="0076424C" w:rsidRDefault="00314B36">
      <w:r w:rsidRPr="0076424C">
        <w:rPr>
          <w:b/>
        </w:rPr>
        <w:tab/>
      </w:r>
      <w:r w:rsidRPr="0076424C">
        <w:t xml:space="preserve">The facilities to be provided by the connection and the signalling and logical requirements for the interface between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equipment and the connection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corporate telephone network will be specified in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rPr>
        <w:t>.</w:t>
      </w:r>
    </w:p>
    <w:p w14:paraId="6E861358" w14:textId="77777777" w:rsidR="00314B36" w:rsidRPr="0076424C" w:rsidRDefault="00314B36">
      <w:r w:rsidRPr="0076424C">
        <w:lastRenderedPageBreak/>
        <w:t>DPC6.7.3</w:t>
      </w:r>
      <w:r w:rsidRPr="0076424C">
        <w:tab/>
      </w:r>
      <w:r w:rsidRPr="0076424C">
        <w:rPr>
          <w:b/>
        </w:rPr>
        <w:t>Telemetry</w:t>
      </w:r>
    </w:p>
    <w:p w14:paraId="6E861359" w14:textId="28FC16E8" w:rsidR="00314B36" w:rsidRPr="0076424C" w:rsidRDefault="00314B36">
      <w:pPr>
        <w:ind w:firstLine="0"/>
      </w:pP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shall provide such voltage, current, frequency,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pulses and outputs and status points from his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as are considered reasonable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ensure adequate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monitoring.  The telemetry outstation in such a situation will be provided, installed and maintained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p>
    <w:p w14:paraId="6E86135A" w14:textId="77777777" w:rsidR="00314B36" w:rsidRPr="0076424C" w:rsidRDefault="00314B36">
      <w:r w:rsidRPr="0076424C">
        <w:t>DPC6.7.4</w:t>
      </w:r>
      <w:r w:rsidRPr="0076424C">
        <w:tab/>
      </w:r>
      <w:r w:rsidRPr="0076424C">
        <w:rPr>
          <w:b/>
        </w:rPr>
        <w:t>Telecontrol Outstation</w:t>
      </w:r>
    </w:p>
    <w:p w14:paraId="6E86135B" w14:textId="36032DE5" w:rsidR="00314B36" w:rsidRPr="0076424C" w:rsidRDefault="00314B36">
      <w:pPr>
        <w:ind w:firstLine="0"/>
      </w:pPr>
      <w:r w:rsidRPr="0076424C">
        <w:t xml:space="preserve">If it is agreed between the parties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control the switchgear on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install the necessary telecontrol outstation.  Notwithstanding the above, it shall be the responsibility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provide the necessary control interface for the switchgear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which is to be controlled.</w:t>
      </w:r>
    </w:p>
    <w:p w14:paraId="6E86135C" w14:textId="77777777" w:rsidR="00314B36" w:rsidRPr="0076424C" w:rsidRDefault="00314B36">
      <w:r w:rsidRPr="0076424C">
        <w:t>DPC6.7.5</w:t>
      </w:r>
      <w:r w:rsidRPr="0076424C">
        <w:tab/>
      </w:r>
      <w:r w:rsidRPr="0076424C">
        <w:rPr>
          <w:b/>
        </w:rPr>
        <w:t>Instructor Facilities</w:t>
      </w:r>
    </w:p>
    <w:p w14:paraId="6E86135D" w14:textId="671D0D18" w:rsidR="00314B36" w:rsidRPr="0076424C" w:rsidRDefault="00314B36">
      <w:r w:rsidRPr="0076424C">
        <w:tab/>
        <w:t xml:space="preserve">Where required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provide accommodation for special instructor facilities specified by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for the receipt of operational messages.</w:t>
      </w:r>
    </w:p>
    <w:p w14:paraId="6E86135E" w14:textId="77777777" w:rsidR="00314B36" w:rsidRPr="0076424C" w:rsidRDefault="00314B36">
      <w:r w:rsidRPr="0076424C">
        <w:t>DPC6.7.6</w:t>
      </w:r>
      <w:r w:rsidRPr="0076424C">
        <w:tab/>
      </w:r>
      <w:r w:rsidRPr="0076424C">
        <w:rPr>
          <w:b/>
        </w:rPr>
        <w:t>Data Entry Terminals</w:t>
      </w:r>
    </w:p>
    <w:p w14:paraId="6E86135F" w14:textId="2EB42A41" w:rsidR="00314B36" w:rsidRPr="0076424C" w:rsidRDefault="00314B36">
      <w:r w:rsidRPr="0076424C">
        <w:rPr>
          <w:b/>
        </w:rPr>
        <w:tab/>
      </w: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accommodate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data entry terminals for the purpose of information exchange.</w:t>
      </w:r>
    </w:p>
    <w:p w14:paraId="6E861360" w14:textId="0CC6D128" w:rsidR="00314B36" w:rsidRPr="0076424C" w:rsidRDefault="00314B36">
      <w:r w:rsidRPr="0076424C">
        <w:t>DPC6.7.7</w:t>
      </w:r>
      <w:r w:rsidRPr="0076424C">
        <w:tab/>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Monitoring</w:t>
      </w:r>
    </w:p>
    <w:p w14:paraId="6E861361" w14:textId="4532BCAE" w:rsidR="00314B36" w:rsidRPr="0076424C" w:rsidRDefault="00314B36">
      <w:pPr>
        <w:rPr>
          <w:b/>
        </w:rPr>
      </w:pPr>
      <w:r w:rsidRPr="0076424C">
        <w:rPr>
          <w:b/>
        </w:rPr>
        <w:tab/>
      </w:r>
      <w:r w:rsidRPr="0076424C">
        <w:t xml:space="preserve">Monitoring equipment is provided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to monitor dynamic performance conditions.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DC0459">
        <w:t>s</w:t>
      </w:r>
      <w:r w:rsidRPr="0076424C">
        <w:t xml:space="preserve"> and </w:t>
      </w:r>
      <w:r w:rsidR="00DD01D1">
        <w:rPr>
          <w:b/>
        </w:rPr>
        <w:fldChar w:fldCharType="begin"/>
      </w:r>
      <w:r w:rsidR="00DD01D1">
        <w:rPr>
          <w:b/>
        </w:rPr>
        <w:instrText xml:space="preserve"> REF PGF \h </w:instrText>
      </w:r>
      <w:r w:rsidR="00DD01D1">
        <w:rPr>
          <w:b/>
        </w:rPr>
      </w:r>
      <w:r w:rsidR="00DD01D1">
        <w:rPr>
          <w:b/>
        </w:rPr>
        <w:fldChar w:fldCharType="separate"/>
      </w:r>
      <w:r w:rsidR="0011775B">
        <w:rPr>
          <w:b/>
        </w:rPr>
        <w:t>Power Generating Facilit</w:t>
      </w:r>
      <w:r w:rsidR="00DD01D1">
        <w:rPr>
          <w:b/>
        </w:rPr>
        <w:fldChar w:fldCharType="end"/>
      </w:r>
      <w:r w:rsidR="00DD01D1">
        <w:rPr>
          <w:b/>
        </w:rPr>
        <w:t>ies</w:t>
      </w:r>
      <w:r w:rsidRPr="0076424C">
        <w:t xml:space="preserve"> will need to provide signals for monitoring purposes.   Where this monitoring equipment requires input signals 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side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w:t>
      </w:r>
      <w:r w:rsidRPr="0076424C">
        <w:rPr>
          <w:b/>
        </w:rPr>
        <w:t xml:space="preserve"> </w:t>
      </w:r>
      <w:r w:rsidRPr="0076424C">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be responsible for the provision of suitable signals in accordance with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rPr>
          <w:b/>
        </w:rPr>
        <w:t>.</w:t>
      </w:r>
    </w:p>
    <w:p w14:paraId="4CBC191A" w14:textId="7CCE73C2" w:rsidR="0059239F" w:rsidRPr="004E7707" w:rsidRDefault="0059239F" w:rsidP="0059239F">
      <w:pPr>
        <w:ind w:firstLine="0"/>
      </w:pPr>
      <w:r w:rsidRPr="004E7707">
        <w:t xml:space="preserve">For </w:t>
      </w:r>
      <w:r w:rsidRPr="00F67C0E">
        <w:rPr>
          <w:b/>
        </w:rPr>
        <w:t>Power Generating Modules</w:t>
      </w:r>
      <w:r w:rsidRPr="004E7707">
        <w:t xml:space="preserve"> commissioned </w:t>
      </w:r>
      <w:r>
        <w:t xml:space="preserve">on or </w:t>
      </w:r>
      <w:r w:rsidRPr="004E7707">
        <w:t xml:space="preserve">after </w:t>
      </w:r>
      <w:r w:rsidR="00DE5F7F">
        <w:rPr>
          <w:rFonts w:eastAsia="Batang"/>
          <w:szCs w:val="22"/>
          <w:lang w:eastAsia="en-GB"/>
        </w:rPr>
        <w:t>17 May 2019</w:t>
      </w:r>
      <w:r w:rsidRPr="004E7707">
        <w:t xml:space="preserve">, </w:t>
      </w:r>
      <w:r>
        <w:t xml:space="preserve">additional </w:t>
      </w:r>
      <w:r w:rsidRPr="004E7707">
        <w:t xml:space="preserve">monitoing equipment </w:t>
      </w:r>
      <w:r w:rsidRPr="003A6DE8">
        <w:t>in acco</w:t>
      </w:r>
      <w:r>
        <w:t>r</w:t>
      </w:r>
      <w:r w:rsidRPr="004E7707">
        <w:t xml:space="preserve">dance with </w:t>
      </w:r>
      <w:r>
        <w:t>Engineering Recommendation G99, as applicable,</w:t>
      </w:r>
      <w:r w:rsidRPr="004E7707">
        <w:t xml:space="preserve"> shall be provided by the </w:t>
      </w:r>
      <w:r w:rsidRPr="00F67C0E">
        <w:rPr>
          <w:b/>
        </w:rPr>
        <w:t>Generator</w:t>
      </w:r>
      <w:r w:rsidRPr="004E7707">
        <w:t>.</w:t>
      </w:r>
    </w:p>
    <w:p w14:paraId="6E861362" w14:textId="77777777" w:rsidR="00314B36" w:rsidRPr="0076424C" w:rsidRDefault="00314B36">
      <w:r w:rsidRPr="0076424C">
        <w:rPr>
          <w:b/>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7</w:t>
      </w:r>
    </w:p>
    <w:p w14:paraId="6E861363" w14:textId="53B0D2B7" w:rsidR="00314B36" w:rsidRPr="0076424C" w:rsidRDefault="00314B36">
      <w:pPr>
        <w:pStyle w:val="Heading1"/>
      </w:pPr>
      <w:bookmarkStart w:id="371" w:name="_Toc501209756"/>
      <w:r w:rsidRPr="0076424C">
        <w:t>DPC7</w:t>
      </w:r>
      <w:r w:rsidRPr="0076424C">
        <w:tab/>
        <w:t xml:space="preserve">REQUIREMENTS FOR </w:t>
      </w:r>
      <w:r w:rsidR="008572B5">
        <w:fldChar w:fldCharType="begin"/>
      </w:r>
      <w:r w:rsidR="008572B5">
        <w:instrText xml:space="preserve"> REF EmbeddedGenerator \h  \* MERGEFORMAT </w:instrText>
      </w:r>
      <w:r w:rsidR="008572B5">
        <w:fldChar w:fldCharType="separate"/>
      </w:r>
      <w:r w:rsidR="0011775B" w:rsidRPr="0076424C">
        <w:t>Embedded Generator</w:t>
      </w:r>
      <w:r w:rsidR="008572B5">
        <w:fldChar w:fldCharType="end"/>
      </w:r>
      <w:r w:rsidRPr="0076424C">
        <w:t>S</w:t>
      </w:r>
      <w:bookmarkEnd w:id="371"/>
    </w:p>
    <w:p w14:paraId="6E861364" w14:textId="77777777" w:rsidR="00314B36" w:rsidRPr="0076424C" w:rsidRDefault="00314B36">
      <w:r w:rsidRPr="0076424C">
        <w:t>DPC7.1</w:t>
      </w:r>
      <w:r w:rsidRPr="0076424C">
        <w:tab/>
      </w:r>
      <w:r w:rsidRPr="0076424C">
        <w:rPr>
          <w:b/>
        </w:rPr>
        <w:t>Introduction</w:t>
      </w:r>
    </w:p>
    <w:p w14:paraId="304CC3A7" w14:textId="50666275" w:rsidR="00155951" w:rsidRDefault="00155951">
      <w:r>
        <w:t>DPC7.1.1</w:t>
      </w:r>
      <w:r>
        <w:tab/>
      </w:r>
      <w:r w:rsidRPr="0076424C">
        <w:t xml:space="preserve">In addition to meeting the requirements </w:t>
      </w:r>
      <w:r>
        <w:t>of</w:t>
      </w:r>
      <w:r w:rsidRPr="007F770F">
        <w:t xml:space="preserve"> </w:t>
      </w:r>
      <w:r>
        <w:t>t</w:t>
      </w:r>
      <w:r w:rsidRPr="0076424C">
        <w:t xml:space="preserve">his </w:t>
      </w:r>
      <w:r>
        <w:fldChar w:fldCharType="begin"/>
      </w:r>
      <w:r>
        <w:instrText xml:space="preserve"> REF DPC \h  \* MERGEFORMAT </w:instrText>
      </w:r>
      <w:r>
        <w:fldChar w:fldCharType="separate"/>
      </w:r>
      <w:r w:rsidR="0011775B" w:rsidRPr="0076424C">
        <w:rPr>
          <w:b/>
        </w:rPr>
        <w:t>Distribution Planning and Connection Code</w:t>
      </w:r>
      <w:r>
        <w:fldChar w:fldCharType="end"/>
      </w:r>
      <w:r w:rsidRPr="0076424C">
        <w:rPr>
          <w:b/>
        </w:rPr>
        <w:t xml:space="preserve"> </w:t>
      </w:r>
      <w:r w:rsidRPr="0076424C">
        <w:t xml:space="preserve">DPC7, </w:t>
      </w:r>
      <w:r>
        <w:fldChar w:fldCharType="begin"/>
      </w:r>
      <w:r>
        <w:instrText xml:space="preserve"> REF EmbeddedGenerator \h  \* MERGEFORMAT </w:instrText>
      </w:r>
      <w:r>
        <w:fldChar w:fldCharType="separate"/>
      </w:r>
      <w:r w:rsidR="0011775B" w:rsidRPr="0076424C">
        <w:rPr>
          <w:b/>
        </w:rPr>
        <w:t>Embedded Generator</w:t>
      </w:r>
      <w:r>
        <w:fldChar w:fldCharType="end"/>
      </w:r>
      <w:r w:rsidRPr="0076424C">
        <w:rPr>
          <w:b/>
        </w:rPr>
        <w:t xml:space="preserve">s </w:t>
      </w:r>
      <w:r w:rsidRPr="0076424C">
        <w:t xml:space="preserve">will need to meet the requirements of other relevant sections of the </w:t>
      </w:r>
      <w:r>
        <w:fldChar w:fldCharType="begin"/>
      </w:r>
      <w:r>
        <w:instrText xml:space="preserve"> REF DistributionCode \h  \* MERGEFORMAT </w:instrText>
      </w:r>
      <w:r>
        <w:fldChar w:fldCharType="separate"/>
      </w:r>
      <w:r w:rsidR="0011775B" w:rsidRPr="0076424C">
        <w:rPr>
          <w:b/>
        </w:rPr>
        <w:t>Distribution Code</w:t>
      </w:r>
      <w:r>
        <w:fldChar w:fldCharType="end"/>
      </w:r>
      <w:r w:rsidRPr="0076424C">
        <w:t>.</w:t>
      </w:r>
      <w:r>
        <w:t xml:space="preserve">  This applies to </w:t>
      </w:r>
      <w:r>
        <w:fldChar w:fldCharType="begin"/>
      </w:r>
      <w:r>
        <w:instrText xml:space="preserve"> REF pgm \h </w:instrText>
      </w:r>
      <w:r>
        <w:fldChar w:fldCharType="separate"/>
      </w:r>
      <w:r w:rsidR="0011775B">
        <w:rPr>
          <w:b/>
        </w:rPr>
        <w:t>Power Generating Module</w:t>
      </w:r>
      <w:r>
        <w:fldChar w:fldCharType="end"/>
      </w:r>
      <w:r>
        <w:t xml:space="preserve">s that connected both prior to and after </w:t>
      </w:r>
      <w:r w:rsidR="00DE5F7F">
        <w:rPr>
          <w:rFonts w:eastAsia="Batang"/>
          <w:szCs w:val="22"/>
          <w:lang w:eastAsia="en-GB"/>
        </w:rPr>
        <w:t>17 May 2019</w:t>
      </w:r>
      <w:r>
        <w:t>.</w:t>
      </w:r>
    </w:p>
    <w:p w14:paraId="6E861365" w14:textId="0EBAD590" w:rsidR="00314B36" w:rsidRPr="0076424C" w:rsidRDefault="00314B36">
      <w:r w:rsidRPr="0076424C">
        <w:t>DPC7.1.</w:t>
      </w:r>
      <w:r w:rsidR="00155951">
        <w:t>2</w:t>
      </w:r>
      <w:r w:rsidRPr="0076424C">
        <w:tab/>
        <w:t xml:space="preserve">DPC7 is applicable to all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 xml:space="preserve">s </w:t>
      </w:r>
      <w:r w:rsidRPr="0076424C">
        <w:t xml:space="preserve">including a </w:t>
      </w:r>
      <w:r w:rsidR="008572B5">
        <w:fldChar w:fldCharType="begin"/>
      </w:r>
      <w:r w:rsidR="008572B5">
        <w:instrText xml:space="preserve"> REF CustomerWithOwnGeneration \h  \* MERGEFORMAT </w:instrText>
      </w:r>
      <w:r w:rsidR="008572B5">
        <w:fldChar w:fldCharType="separate"/>
      </w:r>
      <w:r w:rsidR="0011775B" w:rsidRPr="0076424C">
        <w:rPr>
          <w:b/>
        </w:rPr>
        <w:t>Customer With Own Generation</w:t>
      </w:r>
      <w:r w:rsidR="008572B5">
        <w:fldChar w:fldCharType="end"/>
      </w:r>
      <w:r w:rsidRPr="0076424C">
        <w:t xml:space="preserve"> and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s,</w:t>
      </w:r>
      <w:r w:rsidRPr="0076424C">
        <w:t xml:space="preserve"> having </w:t>
      </w:r>
      <w:r w:rsidR="00155951">
        <w:fldChar w:fldCharType="begin"/>
      </w:r>
      <w:r w:rsidR="00155951">
        <w:instrText xml:space="preserve"> REF pgm \h </w:instrText>
      </w:r>
      <w:r w:rsidR="00155951">
        <w:fldChar w:fldCharType="separate"/>
      </w:r>
      <w:r w:rsidR="0011775B">
        <w:rPr>
          <w:b/>
        </w:rPr>
        <w:t>Power Generating Module</w:t>
      </w:r>
      <w:r w:rsidR="00155951">
        <w:fldChar w:fldCharType="end"/>
      </w:r>
      <w:r w:rsidR="00155951">
        <w:t>s</w:t>
      </w:r>
      <w:r w:rsidRPr="0076424C">
        <w:t xml:space="preserve"> operating or capable of operating in parallel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155951" w:rsidRPr="00155951">
        <w:t xml:space="preserve"> </w:t>
      </w:r>
      <w:r w:rsidR="00155951">
        <w:t xml:space="preserve">that were commissioned on the </w:t>
      </w:r>
      <w:r w:rsidR="00155951">
        <w:fldChar w:fldCharType="begin"/>
      </w:r>
      <w:r w:rsidR="00155951">
        <w:instrText xml:space="preserve"> REF DNO \h </w:instrText>
      </w:r>
      <w:r w:rsidR="00155951">
        <w:fldChar w:fldCharType="separate"/>
      </w:r>
      <w:r w:rsidR="0011775B" w:rsidRPr="0076424C">
        <w:rPr>
          <w:b/>
        </w:rPr>
        <w:t>DNO</w:t>
      </w:r>
      <w:r w:rsidR="00155951">
        <w:fldChar w:fldCharType="end"/>
      </w:r>
      <w:r w:rsidR="00155951">
        <w:t xml:space="preserve">’s </w:t>
      </w:r>
      <w:r w:rsidR="00155951">
        <w:fldChar w:fldCharType="begin"/>
      </w:r>
      <w:r w:rsidR="00155951">
        <w:instrText xml:space="preserve"> REF DistributionSystem \h </w:instrText>
      </w:r>
      <w:r w:rsidR="00155951">
        <w:fldChar w:fldCharType="separate"/>
      </w:r>
      <w:r w:rsidR="0011775B" w:rsidRPr="0076424C">
        <w:rPr>
          <w:b/>
        </w:rPr>
        <w:t>Distribution System</w:t>
      </w:r>
      <w:r w:rsidR="00155951">
        <w:fldChar w:fldCharType="end"/>
      </w:r>
      <w:r w:rsidR="00155951">
        <w:t xml:space="preserve"> prior to </w:t>
      </w:r>
      <w:r w:rsidR="00DE5F7F">
        <w:rPr>
          <w:rFonts w:eastAsia="Batang"/>
          <w:szCs w:val="22"/>
          <w:lang w:eastAsia="en-GB"/>
        </w:rPr>
        <w:t>17 May 2019</w:t>
      </w:r>
      <w:r w:rsidR="00155951" w:rsidRPr="0076424C">
        <w:t>.</w:t>
      </w:r>
      <w:r w:rsidRPr="0076424C">
        <w:t xml:space="preserve"> </w:t>
      </w:r>
    </w:p>
    <w:p w14:paraId="42650FDC" w14:textId="2082381D" w:rsidR="00422A16" w:rsidRDefault="00314B36">
      <w:pPr>
        <w:rPr>
          <w:szCs w:val="24"/>
        </w:rPr>
      </w:pPr>
      <w:r w:rsidRPr="0076424C">
        <w:t>DPC7.1.</w:t>
      </w:r>
      <w:r w:rsidR="00155951">
        <w:t>3</w:t>
      </w:r>
      <w:r w:rsidRPr="0076424C">
        <w:tab/>
      </w:r>
      <w:r w:rsidR="00422A16" w:rsidRPr="006B29CC">
        <w:rPr>
          <w:szCs w:val="24"/>
        </w:rPr>
        <w:t xml:space="preserve">In addition </w:t>
      </w:r>
      <w:r w:rsidR="00422A16" w:rsidRPr="006B29CC">
        <w:rPr>
          <w:b/>
          <w:szCs w:val="24"/>
        </w:rPr>
        <w:fldChar w:fldCharType="begin"/>
      </w:r>
      <w:r w:rsidR="00422A16" w:rsidRPr="006B29CC">
        <w:rPr>
          <w:b/>
          <w:szCs w:val="24"/>
        </w:rPr>
        <w:instrText xml:space="preserve"> REF pgm \h  \* MERGEFORMAT </w:instrText>
      </w:r>
      <w:r w:rsidR="00422A16" w:rsidRPr="006B29CC">
        <w:rPr>
          <w:b/>
          <w:szCs w:val="24"/>
        </w:rPr>
      </w:r>
      <w:r w:rsidR="00422A16" w:rsidRPr="006B29CC">
        <w:rPr>
          <w:b/>
          <w:szCs w:val="24"/>
        </w:rPr>
        <w:fldChar w:fldCharType="separate"/>
      </w:r>
      <w:r w:rsidR="0011775B" w:rsidRPr="0011775B">
        <w:rPr>
          <w:b/>
          <w:szCs w:val="24"/>
        </w:rPr>
        <w:t>Power Generating Module</w:t>
      </w:r>
      <w:r w:rsidR="00422A16" w:rsidRPr="006B29CC">
        <w:rPr>
          <w:b/>
          <w:szCs w:val="24"/>
        </w:rPr>
        <w:fldChar w:fldCharType="end"/>
      </w:r>
      <w:r w:rsidR="00422A16" w:rsidRPr="006B29CC">
        <w:rPr>
          <w:b/>
          <w:szCs w:val="24"/>
        </w:rPr>
        <w:t xml:space="preserve">(s) </w:t>
      </w:r>
      <w:r w:rsidR="00422A16" w:rsidRPr="006B29CC">
        <w:rPr>
          <w:szCs w:val="24"/>
        </w:rPr>
        <w:t>in construction belonging to</w:t>
      </w:r>
      <w:r w:rsidR="00422A16" w:rsidRPr="006B29CC">
        <w:rPr>
          <w:b/>
          <w:szCs w:val="24"/>
        </w:rPr>
        <w:t xml:space="preserv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11775B" w:rsidRPr="0011775B">
        <w:rPr>
          <w:b/>
          <w:szCs w:val="24"/>
        </w:rPr>
        <w:t>Generator</w:t>
      </w:r>
      <w:r w:rsidR="00422A16" w:rsidRPr="006B29CC">
        <w:rPr>
          <w:b/>
          <w:szCs w:val="24"/>
        </w:rPr>
        <w:fldChar w:fldCharType="end"/>
      </w:r>
      <w:r w:rsidR="00422A16" w:rsidRPr="006B29CC">
        <w:rPr>
          <w:b/>
          <w:szCs w:val="24"/>
        </w:rPr>
        <w:t xml:space="preserve">s </w:t>
      </w:r>
      <w:r w:rsidR="00422A16" w:rsidRPr="006B29CC">
        <w:rPr>
          <w:szCs w:val="24"/>
        </w:rPr>
        <w:t xml:space="preserve">who had concluded a final and binding contract for the purchase of main generating </w:t>
      </w:r>
      <w:r w:rsidR="00422A16">
        <w:rPr>
          <w:szCs w:val="24"/>
        </w:rPr>
        <w:t>p</w:t>
      </w:r>
      <w:r w:rsidR="00422A16" w:rsidRPr="006B29CC">
        <w:rPr>
          <w:szCs w:val="24"/>
        </w:rPr>
        <w:t>lant</w:t>
      </w:r>
      <w:r w:rsidR="00422A16" w:rsidRPr="006B29CC">
        <w:rPr>
          <w:b/>
          <w:szCs w:val="24"/>
        </w:rPr>
        <w:t xml:space="preserve"> </w:t>
      </w:r>
      <w:r w:rsidR="00422A16" w:rsidRPr="006B29CC">
        <w:rPr>
          <w:szCs w:val="24"/>
        </w:rPr>
        <w:t xml:space="preserve">before 17 May 2018 need to comply with the rest of DPC7; they do not need to comply with Engineering Recommendation G99.  The </w:t>
      </w:r>
      <w:r w:rsidR="00422A16" w:rsidRPr="006B29CC">
        <w:rPr>
          <w:b/>
          <w:szCs w:val="24"/>
        </w:rPr>
        <w:fldChar w:fldCharType="begin"/>
      </w:r>
      <w:r w:rsidR="00422A16" w:rsidRPr="006B29CC">
        <w:rPr>
          <w:b/>
          <w:szCs w:val="24"/>
        </w:rPr>
        <w:instrText xml:space="preserve"> REF Generator \h  \* MERGEFORMAT </w:instrText>
      </w:r>
      <w:r w:rsidR="00422A16" w:rsidRPr="006B29CC">
        <w:rPr>
          <w:b/>
          <w:szCs w:val="24"/>
        </w:rPr>
      </w:r>
      <w:r w:rsidR="00422A16" w:rsidRPr="006B29CC">
        <w:rPr>
          <w:b/>
          <w:szCs w:val="24"/>
        </w:rPr>
        <w:fldChar w:fldCharType="separate"/>
      </w:r>
      <w:r w:rsidR="0011775B" w:rsidRPr="0011775B">
        <w:rPr>
          <w:b/>
          <w:szCs w:val="24"/>
        </w:rPr>
        <w:t>Generator</w:t>
      </w:r>
      <w:r w:rsidR="00422A16" w:rsidRPr="006B29CC">
        <w:rPr>
          <w:b/>
          <w:szCs w:val="24"/>
        </w:rPr>
        <w:fldChar w:fldCharType="end"/>
      </w:r>
      <w:r w:rsidR="00422A16" w:rsidRPr="006B29CC">
        <w:rPr>
          <w:b/>
          <w:szCs w:val="24"/>
        </w:rPr>
        <w:t xml:space="preserve"> </w:t>
      </w:r>
      <w:r w:rsidR="00422A16" w:rsidRPr="006B29CC">
        <w:rPr>
          <w:szCs w:val="24"/>
        </w:rPr>
        <w:t xml:space="preserve">must notify the </w:t>
      </w:r>
      <w:r w:rsidR="00422A16" w:rsidRPr="006B29CC">
        <w:rPr>
          <w:b/>
          <w:szCs w:val="24"/>
        </w:rPr>
        <w:fldChar w:fldCharType="begin"/>
      </w:r>
      <w:r w:rsidR="00422A16" w:rsidRPr="006B29CC">
        <w:rPr>
          <w:szCs w:val="24"/>
        </w:rPr>
        <w:instrText xml:space="preserve"> REF DNO \h </w:instrText>
      </w:r>
      <w:r w:rsidR="00422A16" w:rsidRPr="006B29CC">
        <w:rPr>
          <w:b/>
          <w:szCs w:val="24"/>
        </w:rPr>
        <w:instrText xml:space="preserve"> \* MERGEFORMAT </w:instrText>
      </w:r>
      <w:r w:rsidR="00422A16" w:rsidRPr="006B29CC">
        <w:rPr>
          <w:b/>
          <w:szCs w:val="24"/>
        </w:rPr>
      </w:r>
      <w:r w:rsidR="00422A16" w:rsidRPr="006B29CC">
        <w:rPr>
          <w:b/>
          <w:szCs w:val="24"/>
        </w:rPr>
        <w:fldChar w:fldCharType="separate"/>
      </w:r>
      <w:r w:rsidR="0011775B" w:rsidRPr="0011775B">
        <w:rPr>
          <w:b/>
          <w:szCs w:val="24"/>
        </w:rPr>
        <w:t>DNO</w:t>
      </w:r>
      <w:r w:rsidR="00422A16" w:rsidRPr="006B29CC">
        <w:rPr>
          <w:b/>
          <w:szCs w:val="24"/>
        </w:rPr>
        <w:fldChar w:fldCharType="end"/>
      </w:r>
      <w:r w:rsidR="00422A16" w:rsidRPr="006B29CC">
        <w:rPr>
          <w:szCs w:val="24"/>
        </w:rPr>
        <w:t xml:space="preserve"> of the conclusion of this final and binding contract by 17</w:t>
      </w:r>
      <w:r w:rsidR="00422A16">
        <w:rPr>
          <w:szCs w:val="24"/>
        </w:rPr>
        <w:t xml:space="preserve"> </w:t>
      </w:r>
      <w:r w:rsidR="00422A16" w:rsidRPr="006B29CC">
        <w:rPr>
          <w:szCs w:val="24"/>
        </w:rPr>
        <w:t>November 2018</w:t>
      </w:r>
      <w:r w:rsidR="00422A16">
        <w:rPr>
          <w:szCs w:val="24"/>
        </w:rPr>
        <w:t>.</w:t>
      </w:r>
    </w:p>
    <w:p w14:paraId="57815CC8" w14:textId="217370AE" w:rsidR="00422A16" w:rsidRDefault="00422A16" w:rsidP="00422A16">
      <w:r>
        <w:t>DPC7.1.4</w:t>
      </w:r>
      <w:r>
        <w:tab/>
      </w:r>
      <w:r>
        <w:fldChar w:fldCharType="begin"/>
      </w:r>
      <w:r>
        <w:instrText xml:space="preserve"> REF pgm \h </w:instrText>
      </w:r>
      <w:r>
        <w:fldChar w:fldCharType="separate"/>
      </w:r>
      <w:r w:rsidR="0011775B">
        <w:rPr>
          <w:b/>
        </w:rPr>
        <w:t>Power Generating Module</w:t>
      </w:r>
      <w:r>
        <w:fldChar w:fldCharType="end"/>
      </w:r>
      <w:r>
        <w:t xml:space="preserve">s commissioned on or after </w:t>
      </w:r>
      <w:r w:rsidR="00DE5F7F">
        <w:rPr>
          <w:rFonts w:eastAsia="Batang"/>
          <w:szCs w:val="22"/>
          <w:lang w:eastAsia="en-GB"/>
        </w:rPr>
        <w:t>17 May 2019</w:t>
      </w:r>
      <w:r>
        <w:t>, or which have been substantially modified after that date,</w:t>
      </w:r>
      <w:r w:rsidRPr="0076424C">
        <w:t xml:space="preserve"> </w:t>
      </w:r>
      <w:r>
        <w:t xml:space="preserve">must meet the requirements of Engineering Recommendation G98 or Engineering Recommendation G99 as applicable.  Such </w:t>
      </w:r>
      <w:r>
        <w:fldChar w:fldCharType="begin"/>
      </w:r>
      <w:r>
        <w:instrText xml:space="preserve"> REF pgm \h </w:instrText>
      </w:r>
      <w:r>
        <w:fldChar w:fldCharType="separate"/>
      </w:r>
      <w:r w:rsidR="0011775B">
        <w:rPr>
          <w:b/>
        </w:rPr>
        <w:t>Power Generating Module</w:t>
      </w:r>
      <w:r>
        <w:fldChar w:fldCharType="end"/>
      </w:r>
      <w:r>
        <w:t>s do not need to comply with the requirements of the rest of DPC7.</w:t>
      </w:r>
    </w:p>
    <w:p w14:paraId="18D14EAF" w14:textId="3A7778DB" w:rsidR="00422A16" w:rsidRPr="0076424C" w:rsidRDefault="00422A16" w:rsidP="00422A16">
      <w:r>
        <w:t>DPC7.1.5</w:t>
      </w:r>
      <w:r>
        <w:tab/>
      </w:r>
      <w:r w:rsidR="00DE5F7F">
        <w:rPr>
          <w:rFonts w:eastAsia="Batang"/>
          <w:szCs w:val="22"/>
          <w:lang w:eastAsia="en-GB"/>
        </w:rPr>
        <w:t>17 May 2019</w:t>
      </w:r>
      <w:r>
        <w:t xml:space="preserve"> is the date from which new or substantially modified </w:t>
      </w:r>
      <w:r>
        <w:fldChar w:fldCharType="begin"/>
      </w:r>
      <w:r>
        <w:instrText xml:space="preserve"> REF pgm \h </w:instrText>
      </w:r>
      <w:r>
        <w:fldChar w:fldCharType="separate"/>
      </w:r>
      <w:r w:rsidR="0011775B">
        <w:rPr>
          <w:b/>
        </w:rPr>
        <w:t>Power Generating Module</w:t>
      </w:r>
      <w:r>
        <w:fldChar w:fldCharType="end"/>
      </w:r>
      <w:r>
        <w:t xml:space="preserve">s must comply with the European Network Code on Requirements for </w:t>
      </w:r>
      <w:r w:rsidR="00955502">
        <w:t>Connection</w:t>
      </w:r>
      <w:r>
        <w:t xml:space="preserve"> of Generators.  Compliance with Engineering Recommendations G98 and G99 will ensure compliance with this European Network Code.</w:t>
      </w:r>
    </w:p>
    <w:p w14:paraId="6E86136A" w14:textId="77777777" w:rsidR="00314B36" w:rsidRPr="0076424C" w:rsidRDefault="00314B36">
      <w:pPr>
        <w:rPr>
          <w:u w:val="single"/>
        </w:rPr>
      </w:pPr>
      <w:r w:rsidRPr="0076424C">
        <w:t>DPC7.2</w:t>
      </w:r>
      <w:r w:rsidRPr="0076424C">
        <w:tab/>
      </w:r>
      <w:r w:rsidRPr="0076424C">
        <w:rPr>
          <w:b/>
        </w:rPr>
        <w:t>General Requirements</w:t>
      </w:r>
    </w:p>
    <w:p w14:paraId="6E86136B" w14:textId="2DF5AC3C" w:rsidR="00314B36" w:rsidRPr="0076424C" w:rsidRDefault="00397528" w:rsidP="00397528">
      <w:r w:rsidRPr="0076424C">
        <w:rPr>
          <w:b/>
        </w:rPr>
        <w:t>DPC7.2.1</w:t>
      </w:r>
      <w:r w:rsidRPr="0076424C">
        <w:rPr>
          <w:b/>
        </w:rPr>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314B36" w:rsidRPr="0076424C">
        <w:rPr>
          <w:b/>
        </w:rPr>
        <w:t>s</w:t>
      </w:r>
      <w:r w:rsidR="00314B36" w:rsidRPr="0076424C">
        <w:t xml:space="preserve"> </w:t>
      </w:r>
      <w:r w:rsidR="00582030">
        <w:t xml:space="preserve">commissioned prior to </w:t>
      </w:r>
      <w:r w:rsidR="00DE5F7F">
        <w:rPr>
          <w:rFonts w:eastAsia="Batang"/>
          <w:szCs w:val="22"/>
          <w:lang w:eastAsia="en-GB"/>
        </w:rPr>
        <w:t>17 May 2019</w:t>
      </w:r>
      <w:r w:rsidR="00582030">
        <w:t xml:space="preserve"> shall</w:t>
      </w:r>
      <w:r w:rsidR="00314B36" w:rsidRPr="0076424C">
        <w:t xml:space="preserve"> comply with the requirements of Item 3, DGD Annex 1 Engineering Recommendation </w:t>
      </w:r>
      <w:r w:rsidR="0098205F">
        <w:t>G59/3-</w:t>
      </w:r>
      <w:r w:rsidR="00425DAC">
        <w:t>4</w:t>
      </w:r>
      <w:r w:rsidR="00314B36" w:rsidRPr="0076424C">
        <w:t>, “</w:t>
      </w:r>
      <w:r w:rsidR="008644B5" w:rsidRPr="0076424C">
        <w:t>Recommendation for the connection of generating plant to the distribution systems of licensed distribution network operators</w:t>
      </w:r>
      <w:r w:rsidR="00314B36" w:rsidRPr="0076424C">
        <w:t>”.</w:t>
      </w:r>
    </w:p>
    <w:p w14:paraId="6E86136C" w14:textId="70BDCD17" w:rsidR="00397528" w:rsidRPr="0076424C" w:rsidRDefault="00397528" w:rsidP="00C623DB">
      <w:pPr>
        <w:pStyle w:val="BodyText"/>
        <w:spacing w:beforeLines="40" w:before="96" w:afterLines="40" w:after="96"/>
        <w:ind w:left="1418" w:hanging="1418"/>
        <w:rPr>
          <w:spacing w:val="0"/>
          <w:szCs w:val="24"/>
        </w:rPr>
      </w:pPr>
      <w:r w:rsidRPr="0076424C">
        <w:rPr>
          <w:spacing w:val="0"/>
          <w:szCs w:val="24"/>
        </w:rPr>
        <w:t>DPC7.2.2</w:t>
      </w:r>
      <w:r w:rsidRPr="0076424C">
        <w:rPr>
          <w:spacing w:val="0"/>
          <w:szCs w:val="24"/>
        </w:rPr>
        <w:tab/>
        <w:t xml:space="preserve">Every installation or network which includes </w:t>
      </w:r>
      <w:r w:rsidR="00DF0D68">
        <w:rPr>
          <w:spacing w:val="0"/>
          <w:szCs w:val="24"/>
        </w:rPr>
        <w:t xml:space="preserve">a </w:t>
      </w:r>
      <w:r w:rsidR="00EF1477">
        <w:rPr>
          <w:spacing w:val="0"/>
          <w:szCs w:val="24"/>
        </w:rPr>
        <w:fldChar w:fldCharType="begin"/>
      </w:r>
      <w:r w:rsidR="00EF1477">
        <w:rPr>
          <w:spacing w:val="0"/>
          <w:szCs w:val="24"/>
        </w:rPr>
        <w:instrText xml:space="preserve"> REF pgm \h </w:instrText>
      </w:r>
      <w:r w:rsidR="00EF1477">
        <w:rPr>
          <w:spacing w:val="0"/>
          <w:szCs w:val="24"/>
        </w:rPr>
      </w:r>
      <w:r w:rsidR="00EF1477">
        <w:rPr>
          <w:spacing w:val="0"/>
          <w:szCs w:val="24"/>
        </w:rPr>
        <w:fldChar w:fldCharType="separate"/>
      </w:r>
      <w:r w:rsidR="0011775B">
        <w:rPr>
          <w:b/>
        </w:rPr>
        <w:t>Power Generating Module</w:t>
      </w:r>
      <w:r w:rsidR="00EF1477">
        <w:rPr>
          <w:spacing w:val="0"/>
          <w:szCs w:val="24"/>
        </w:rPr>
        <w:fldChar w:fldCharType="end"/>
      </w:r>
      <w:r w:rsidRPr="0076424C">
        <w:rPr>
          <w:spacing w:val="0"/>
          <w:szCs w:val="24"/>
        </w:rPr>
        <w:t xml:space="preserve"> operating in parallel with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must include a</w:t>
      </w:r>
      <w:r w:rsidR="008644B5" w:rsidRPr="0076424C">
        <w:rPr>
          <w:spacing w:val="0"/>
          <w:szCs w:val="24"/>
        </w:rPr>
        <w:t>n</w:t>
      </w:r>
      <w:r w:rsidRPr="0076424C">
        <w:rPr>
          <w:spacing w:val="0"/>
          <w:szCs w:val="24"/>
        </w:rPr>
        <w:t xml:space="preserve"> </w:t>
      </w:r>
      <w:r w:rsidR="008572B5">
        <w:fldChar w:fldCharType="begin"/>
      </w:r>
      <w:r w:rsidR="008572B5">
        <w:instrText xml:space="preserve"> REF IsolatingDevice \h  \* MERGEFORMAT </w:instrText>
      </w:r>
      <w:r w:rsidR="008572B5">
        <w:fldChar w:fldCharType="separate"/>
      </w:r>
      <w:r w:rsidR="0011775B" w:rsidRPr="0011775B">
        <w:rPr>
          <w:b/>
          <w:spacing w:val="0"/>
        </w:rPr>
        <w:t>Isolating Device</w:t>
      </w:r>
      <w:r w:rsidR="008572B5">
        <w:fldChar w:fldCharType="end"/>
      </w:r>
      <w:r w:rsidRPr="0076424C">
        <w:rPr>
          <w:spacing w:val="0"/>
          <w:szCs w:val="24"/>
        </w:rPr>
        <w:t xml:space="preserve"> capable of disconnecting the whole of the infeed from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This </w:t>
      </w:r>
      <w:r w:rsidR="008572B5">
        <w:fldChar w:fldCharType="begin"/>
      </w:r>
      <w:r w:rsidR="008572B5">
        <w:instrText xml:space="preserve"> REF IsolatingDevice \h  \* MERGEFORMAT </w:instrText>
      </w:r>
      <w:r w:rsidR="008572B5">
        <w:fldChar w:fldCharType="separate"/>
      </w:r>
      <w:r w:rsidR="0011775B" w:rsidRPr="0011775B">
        <w:rPr>
          <w:b/>
          <w:spacing w:val="0"/>
        </w:rPr>
        <w:t>Isolating Device</w:t>
      </w:r>
      <w:r w:rsidR="008572B5">
        <w:fldChar w:fldCharType="end"/>
      </w:r>
      <w:r w:rsidRPr="0076424C">
        <w:rPr>
          <w:spacing w:val="0"/>
          <w:szCs w:val="24"/>
        </w:rPr>
        <w:t xml:space="preserve"> will normally be owned by the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 but may by agreement be owned by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w:t>
      </w:r>
    </w:p>
    <w:p w14:paraId="6E86136D" w14:textId="09B2BF3C" w:rsidR="00397528" w:rsidRPr="0076424C" w:rsidRDefault="00397528" w:rsidP="00C623DB">
      <w:pPr>
        <w:spacing w:beforeLines="40" w:before="96" w:afterLines="40" w:after="96"/>
        <w:rPr>
          <w:szCs w:val="24"/>
        </w:rPr>
      </w:pPr>
      <w:r w:rsidRPr="0076424C">
        <w:rPr>
          <w:szCs w:val="24"/>
        </w:rPr>
        <w:lastRenderedPageBreak/>
        <w:t>DPC7.2.3</w:t>
      </w:r>
      <w:r w:rsidRPr="0076424C">
        <w:rPr>
          <w:szCs w:val="24"/>
        </w:rPr>
        <w:tab/>
        <w:t xml:space="preserve">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zCs w:val="24"/>
        </w:rPr>
        <w:t xml:space="preserve"> must grant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rPr>
        <w:t xml:space="preserve"> rights of access to the </w:t>
      </w:r>
      <w:r w:rsidR="008572B5">
        <w:fldChar w:fldCharType="begin"/>
      </w:r>
      <w:r w:rsidR="008572B5">
        <w:instrText xml:space="preserve"> REF IsolatingDevice \h  \* MERGEFORMAT </w:instrText>
      </w:r>
      <w:r w:rsidR="008572B5">
        <w:fldChar w:fldCharType="separate"/>
      </w:r>
      <w:r w:rsidR="0011775B" w:rsidRPr="0076424C">
        <w:rPr>
          <w:b/>
        </w:rPr>
        <w:t>Isolating Device</w:t>
      </w:r>
      <w:r w:rsidR="008572B5">
        <w:fldChar w:fldCharType="end"/>
      </w:r>
      <w:r w:rsidRPr="0076424C">
        <w:rPr>
          <w:szCs w:val="24"/>
        </w:rPr>
        <w:t xml:space="preserve"> without undue delay and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rPr>
        <w:t xml:space="preserve"> must have the right to isolate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zCs w:val="24"/>
        </w:rPr>
        <w:t xml:space="preserve">’s infeed at any time should such disconnection become necessary for safety reasons and in order to comply with statutory obligations.  The </w:t>
      </w:r>
      <w:r w:rsidR="008572B5">
        <w:fldChar w:fldCharType="begin"/>
      </w:r>
      <w:r w:rsidR="008572B5">
        <w:instrText xml:space="preserve"> REF IsolatingDevice \h  \* MERGEFORMAT </w:instrText>
      </w:r>
      <w:r w:rsidR="008572B5">
        <w:fldChar w:fldCharType="separate"/>
      </w:r>
      <w:r w:rsidR="0011775B" w:rsidRPr="0076424C">
        <w:rPr>
          <w:b/>
        </w:rPr>
        <w:t>Isolating Device</w:t>
      </w:r>
      <w:r w:rsidR="008572B5">
        <w:fldChar w:fldCharType="end"/>
      </w:r>
      <w:r w:rsidRPr="0076424C">
        <w:rPr>
          <w:szCs w:val="24"/>
        </w:rPr>
        <w:t xml:space="preserve"> should normally be installed at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szCs w:val="24"/>
        </w:rPr>
        <w:t xml:space="preserve">, but may be positioned elsewhere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rPr>
        <w:t>’s agreement.</w:t>
      </w:r>
    </w:p>
    <w:p w14:paraId="6E861371" w14:textId="370CBD8A" w:rsidR="00397528" w:rsidRPr="0076424C" w:rsidRDefault="00397528" w:rsidP="00C623DB">
      <w:pPr>
        <w:spacing w:beforeLines="40" w:before="96" w:afterLines="40" w:after="96"/>
        <w:rPr>
          <w:szCs w:val="24"/>
        </w:rPr>
      </w:pPr>
      <w:r w:rsidRPr="0076424C">
        <w:rPr>
          <w:szCs w:val="24"/>
        </w:rPr>
        <w:t>DPC7.2.</w:t>
      </w:r>
      <w:r w:rsidR="00582030">
        <w:rPr>
          <w:szCs w:val="24"/>
        </w:rPr>
        <w:t>4</w:t>
      </w:r>
      <w:r w:rsidRPr="0076424C">
        <w:rPr>
          <w:szCs w:val="24"/>
        </w:rPr>
        <w:tab/>
      </w:r>
      <w:r w:rsidR="008644B5" w:rsidRPr="0076424C">
        <w:rPr>
          <w:szCs w:val="24"/>
        </w:rPr>
        <w:t>M</w:t>
      </w:r>
      <w:r w:rsidRPr="0076424C">
        <w:rPr>
          <w:szCs w:val="24"/>
        </w:rPr>
        <w:t xml:space="preserve">anual synchronizing can only be done with the specific agreement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rPr>
        <w:t>.</w:t>
      </w:r>
    </w:p>
    <w:p w14:paraId="6E861373" w14:textId="77777777" w:rsidR="00314B36" w:rsidRPr="0076424C" w:rsidRDefault="00314B36">
      <w:pPr>
        <w:rPr>
          <w:u w:val="single"/>
        </w:rPr>
      </w:pPr>
      <w:r w:rsidRPr="0076424C">
        <w:t>DPC7.3</w:t>
      </w:r>
      <w:r w:rsidRPr="0076424C">
        <w:tab/>
      </w:r>
      <w:r w:rsidRPr="0076424C">
        <w:rPr>
          <w:b/>
        </w:rPr>
        <w:t>Provision of Information</w:t>
      </w:r>
      <w:r w:rsidRPr="0076424C">
        <w:rPr>
          <w:u w:val="single"/>
        </w:rPr>
        <w:t xml:space="preserve"> </w:t>
      </w:r>
    </w:p>
    <w:p w14:paraId="6E861374" w14:textId="241ECBEC" w:rsidR="00314B36" w:rsidRPr="0076424C" w:rsidRDefault="00314B36">
      <w:pPr>
        <w:rPr>
          <w:b/>
        </w:rPr>
      </w:pP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AB4443" w:rsidRPr="0076424C">
        <w:rPr>
          <w:b/>
        </w:rPr>
        <w:t xml:space="preserve"> </w:t>
      </w:r>
      <w:r w:rsidRPr="0076424C">
        <w:rPr>
          <w:b/>
        </w:rPr>
        <w:t xml:space="preserve"> </w:t>
      </w:r>
      <w:r w:rsidRPr="0076424C">
        <w:t xml:space="preserve">can have a significant effect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as a result its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to assess the impact </w:t>
      </w:r>
      <w:r w:rsidR="00582030">
        <w:t xml:space="preserve">fo an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582030">
        <w:rPr>
          <w:b/>
        </w:rPr>
        <w:fldChar w:fldCharType="begin"/>
      </w:r>
      <w:r w:rsidR="00582030">
        <w:rPr>
          <w:b/>
        </w:rPr>
        <w:instrText xml:space="preserve"> REF pgm \h </w:instrText>
      </w:r>
      <w:r w:rsidR="00582030">
        <w:rPr>
          <w:b/>
        </w:rPr>
      </w:r>
      <w:r w:rsidR="00582030">
        <w:rPr>
          <w:b/>
        </w:rPr>
        <w:fldChar w:fldCharType="separate"/>
      </w:r>
      <w:r w:rsidR="0011775B">
        <w:rPr>
          <w:b/>
        </w:rPr>
        <w:t>Power Generating Module</w:t>
      </w:r>
      <w:r w:rsidR="00582030">
        <w:rPr>
          <w:b/>
        </w:rPr>
        <w:fldChar w:fldCharType="end"/>
      </w:r>
      <w:r w:rsidR="00582030">
        <w:rPr>
          <w:b/>
        </w:rPr>
        <w:t xml:space="preserve"> </w:t>
      </w:r>
      <w:r w:rsidR="00A123BD" w:rsidRPr="0076424C">
        <w:t>or</w:t>
      </w:r>
      <w:r w:rsidR="008803CD" w:rsidRPr="0076424C">
        <w:t xml:space="preserve"> an</w:t>
      </w:r>
      <w:r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will have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r w:rsidRPr="0076424C">
        <w:t xml:space="preserv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760804" w:rsidRPr="0076424C">
        <w:rPr>
          <w:b/>
        </w:rPr>
        <w:t xml:space="preserve"> </w:t>
      </w:r>
      <w:r w:rsidRPr="0076424C">
        <w:t xml:space="preserve">will be required to supply information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p>
    <w:p w14:paraId="6E861375" w14:textId="22244275" w:rsidR="00314B36" w:rsidRPr="0076424C" w:rsidRDefault="008572B5" w:rsidP="00595463">
      <w:pPr>
        <w:keepLines w:val="0"/>
        <w:ind w:firstLine="0"/>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314B36" w:rsidRPr="0076424C">
        <w:t xml:space="preserve"> </w:t>
      </w:r>
      <w:r w:rsidR="008644B5" w:rsidRPr="0076424C">
        <w:t>shall</w:t>
      </w:r>
      <w:r w:rsidR="00FB7893" w:rsidRPr="0076424C">
        <w:t xml:space="preserve"> provide the </w:t>
      </w:r>
      <w:r w:rsidR="008644B5" w:rsidRPr="0076424C">
        <w:t>f</w:t>
      </w:r>
      <w:r w:rsidR="00314B36" w:rsidRPr="0076424C">
        <w:t xml:space="preserve">ollowing minimum information to the </w:t>
      </w:r>
      <w:r>
        <w:fldChar w:fldCharType="begin"/>
      </w:r>
      <w:r>
        <w:instrText xml:space="preserve"> REF DNO \h  \* MERGEFORMAT </w:instrText>
      </w:r>
      <w:r>
        <w:fldChar w:fldCharType="separate"/>
      </w:r>
      <w:r w:rsidR="0011775B" w:rsidRPr="0076424C">
        <w:rPr>
          <w:b/>
        </w:rPr>
        <w:t>DNO</w:t>
      </w:r>
      <w:r>
        <w:fldChar w:fldCharType="end"/>
      </w:r>
      <w:r w:rsidR="00FB7893" w:rsidRPr="0076424C">
        <w:rPr>
          <w:b/>
        </w:rPr>
        <w:t xml:space="preserve"> </w:t>
      </w:r>
      <w:r w:rsidR="00314B36" w:rsidRPr="0076424C">
        <w:t xml:space="preserve">during the connection application process or otherwise as requested by the </w:t>
      </w:r>
      <w:r>
        <w:fldChar w:fldCharType="begin"/>
      </w:r>
      <w:r>
        <w:instrText xml:space="preserve"> REF DNO \h  \* MERGEFORMAT </w:instrText>
      </w:r>
      <w:r>
        <w:fldChar w:fldCharType="separate"/>
      </w:r>
      <w:r w:rsidR="0011775B" w:rsidRPr="0076424C">
        <w:rPr>
          <w:b/>
        </w:rPr>
        <w:t>DNO</w:t>
      </w:r>
      <w:r>
        <w:fldChar w:fldCharType="end"/>
      </w:r>
      <w:r w:rsidR="00314B36" w:rsidRPr="0076424C">
        <w:t>:-</w:t>
      </w:r>
    </w:p>
    <w:p w14:paraId="6E861376" w14:textId="77777777" w:rsidR="00314B36" w:rsidRPr="0076424C" w:rsidRDefault="00314B36" w:rsidP="00595463">
      <w:pPr>
        <w:keepLines w:val="0"/>
        <w:ind w:firstLine="0"/>
        <w:rPr>
          <w:b/>
        </w:rPr>
      </w:pPr>
      <w:r w:rsidRPr="0076424C">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76424C" w14:paraId="6E861379" w14:textId="77777777">
        <w:tc>
          <w:tcPr>
            <w:tcW w:w="6095" w:type="dxa"/>
          </w:tcPr>
          <w:p w14:paraId="6E861377" w14:textId="154C01AA" w:rsidR="00314B36" w:rsidRPr="0076424C" w:rsidRDefault="00314B36" w:rsidP="00595463">
            <w:pPr>
              <w:keepLines w:val="0"/>
              <w:ind w:left="500" w:hanging="500"/>
              <w:jc w:val="left"/>
              <w:rPr>
                <w:sz w:val="22"/>
              </w:rPr>
            </w:pPr>
            <w:r w:rsidRPr="0076424C">
              <w:rPr>
                <w:sz w:val="22"/>
              </w:rPr>
              <w:t>(a)</w:t>
            </w:r>
            <w:r w:rsidRPr="0076424C">
              <w:rPr>
                <w:sz w:val="22"/>
              </w:rPr>
              <w:tab/>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b/>
                <w:sz w:val="22"/>
              </w:rPr>
              <w:t xml:space="preserve"> </w:t>
            </w:r>
            <w:r w:rsidRPr="0076424C">
              <w:rPr>
                <w:sz w:val="22"/>
              </w:rPr>
              <w:t xml:space="preserve">and site data for all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sz w:val="22"/>
              </w:rPr>
              <w:t>s</w:t>
            </w:r>
            <w:r w:rsidR="00A123BD" w:rsidRPr="0076424C">
              <w:rPr>
                <w:b/>
                <w:sz w:val="22"/>
              </w:rPr>
              <w:t xml:space="preserve"> </w:t>
            </w:r>
            <w:r w:rsidR="00A123BD" w:rsidRPr="0076424C">
              <w:rPr>
                <w:sz w:val="22"/>
              </w:rPr>
              <w:t>excluding</w:t>
            </w:r>
            <w:r w:rsidR="00A123BD" w:rsidRPr="0076424C">
              <w:rPr>
                <w:b/>
                <w:sz w:val="22"/>
              </w:rPr>
              <w:t xml:space="preserve"> </w:t>
            </w:r>
            <w:r w:rsidR="00EC5107" w:rsidRPr="0076424C">
              <w:rPr>
                <w:sz w:val="22"/>
              </w:rPr>
              <w:t xml:space="preserve">the </w:t>
            </w:r>
            <w:r w:rsidR="008572B5">
              <w:fldChar w:fldCharType="begin"/>
            </w:r>
            <w:r w:rsidR="008572B5">
              <w:instrText xml:space="preserve"> REF OTSO \h  \* MERGEFORMAT </w:instrText>
            </w:r>
            <w:r w:rsidR="008572B5">
              <w:fldChar w:fldCharType="separate"/>
            </w:r>
            <w:r w:rsidR="0011775B" w:rsidRPr="0076424C">
              <w:rPr>
                <w:b/>
              </w:rPr>
              <w:t>OTSO</w:t>
            </w:r>
            <w:r w:rsidR="008572B5">
              <w:fldChar w:fldCharType="end"/>
            </w:r>
            <w:r w:rsidRPr="0076424C">
              <w:rPr>
                <w:b/>
                <w:sz w:val="22"/>
              </w:rPr>
              <w:t>.</w:t>
            </w:r>
          </w:p>
        </w:tc>
        <w:tc>
          <w:tcPr>
            <w:tcW w:w="1562" w:type="dxa"/>
          </w:tcPr>
          <w:p w14:paraId="6E861378"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DPC7.3.1 and Schedule 5a of the DDRC</w:t>
            </w:r>
          </w:p>
        </w:tc>
      </w:tr>
      <w:tr w:rsidR="00314B36" w:rsidRPr="0076424C" w14:paraId="6E86137C" w14:textId="77777777">
        <w:tc>
          <w:tcPr>
            <w:tcW w:w="6095" w:type="dxa"/>
          </w:tcPr>
          <w:p w14:paraId="6E86137A" w14:textId="2428B246" w:rsidR="00314B36" w:rsidRPr="0076424C" w:rsidRDefault="00314B36" w:rsidP="00595463">
            <w:pPr>
              <w:keepLines w:val="0"/>
              <w:ind w:left="500" w:hanging="500"/>
              <w:jc w:val="left"/>
              <w:rPr>
                <w:sz w:val="22"/>
              </w:rPr>
            </w:pPr>
            <w:r w:rsidRPr="0076424C">
              <w:rPr>
                <w:sz w:val="22"/>
              </w:rPr>
              <w:t>(b)</w:t>
            </w:r>
            <w:r w:rsidRPr="0076424C">
              <w:rPr>
                <w:sz w:val="22"/>
              </w:rPr>
              <w:tab/>
            </w:r>
            <w:bookmarkStart w:id="372" w:name="_Hlt41008360"/>
            <w:r w:rsidR="00F74D15">
              <w:fldChar w:fldCharType="begin"/>
            </w:r>
            <w:r w:rsidR="00F74D15">
              <w:instrText xml:space="preserve"> REF pgm \h </w:instrText>
            </w:r>
            <w:r w:rsidR="00F74D15">
              <w:fldChar w:fldCharType="separate"/>
            </w:r>
            <w:r w:rsidR="0011775B">
              <w:rPr>
                <w:b/>
              </w:rPr>
              <w:t>Power Generating Module</w:t>
            </w:r>
            <w:r w:rsidR="00F74D15">
              <w:fldChar w:fldCharType="end"/>
            </w:r>
            <w:bookmarkEnd w:id="372"/>
            <w:r w:rsidRPr="0076424C">
              <w:rPr>
                <w:b/>
                <w:sz w:val="22"/>
              </w:rPr>
              <w:t xml:space="preserve"> </w:t>
            </w:r>
            <w:r w:rsidRPr="0076424C">
              <w:rPr>
                <w:sz w:val="22"/>
              </w:rPr>
              <w:t xml:space="preserve">data for all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9E7D96">
              <w:t xml:space="preserve"> </w:t>
            </w:r>
            <w:r w:rsidR="008E705F">
              <w:rPr>
                <w:sz w:val="22"/>
              </w:rPr>
              <w:fldChar w:fldCharType="begin"/>
            </w:r>
            <w:r w:rsidR="008E705F">
              <w:rPr>
                <w:sz w:val="22"/>
              </w:rPr>
              <w:instrText xml:space="preserve"> REF pgm \h </w:instrText>
            </w:r>
            <w:r w:rsidR="008E705F">
              <w:rPr>
                <w:sz w:val="22"/>
              </w:rPr>
            </w:r>
            <w:r w:rsidR="008E705F">
              <w:rPr>
                <w:sz w:val="22"/>
              </w:rPr>
              <w:fldChar w:fldCharType="separate"/>
            </w:r>
            <w:r w:rsidR="0011775B">
              <w:rPr>
                <w:b/>
              </w:rPr>
              <w:t>Power Generating Module</w:t>
            </w:r>
            <w:r w:rsidR="008E705F">
              <w:rPr>
                <w:sz w:val="22"/>
              </w:rPr>
              <w:fldChar w:fldCharType="end"/>
            </w:r>
          </w:p>
        </w:tc>
        <w:tc>
          <w:tcPr>
            <w:tcW w:w="1562" w:type="dxa"/>
          </w:tcPr>
          <w:p w14:paraId="6E86137B"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 5b of the DDRC</w:t>
            </w:r>
          </w:p>
        </w:tc>
      </w:tr>
      <w:tr w:rsidR="00314B36" w:rsidRPr="0076424C" w14:paraId="6E861384" w14:textId="77777777">
        <w:tc>
          <w:tcPr>
            <w:tcW w:w="6095" w:type="dxa"/>
          </w:tcPr>
          <w:p w14:paraId="6E86137D" w14:textId="2E4813C3" w:rsidR="00314B36" w:rsidRPr="0076424C" w:rsidRDefault="00314B36" w:rsidP="00595463">
            <w:pPr>
              <w:keepLines w:val="0"/>
              <w:spacing w:after="80"/>
              <w:ind w:left="499" w:hanging="499"/>
              <w:rPr>
                <w:sz w:val="22"/>
              </w:rPr>
            </w:pPr>
            <w:r w:rsidRPr="0076424C">
              <w:rPr>
                <w:sz w:val="22"/>
              </w:rPr>
              <w:t>(c)</w:t>
            </w:r>
            <w:r w:rsidRPr="0076424C">
              <w:rPr>
                <w:sz w:val="22"/>
              </w:rPr>
              <w:tab/>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9E7D96">
              <w:t xml:space="preserve"> </w:t>
            </w:r>
            <w:r w:rsidRPr="0076424C">
              <w:rPr>
                <w:sz w:val="22"/>
              </w:rPr>
              <w:t>data for</w:t>
            </w:r>
            <w:r w:rsidRPr="0076424C">
              <w:rPr>
                <w:b/>
                <w:sz w:val="22"/>
              </w:rPr>
              <w:t xml:space="preserve"> </w:t>
            </w:r>
            <w:r w:rsidRPr="0076424C">
              <w:rPr>
                <w:sz w:val="22"/>
              </w:rPr>
              <w:t xml:space="preserve">specified types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9E7D96">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F74D15">
              <w:t>s</w:t>
            </w:r>
          </w:p>
          <w:p w14:paraId="6E86137E" w14:textId="77777777" w:rsidR="00314B36" w:rsidRPr="0076424C" w:rsidRDefault="00314B36" w:rsidP="00595463">
            <w:pPr>
              <w:keepLines w:val="0"/>
              <w:tabs>
                <w:tab w:val="left" w:pos="1594"/>
              </w:tabs>
              <w:spacing w:after="80"/>
              <w:ind w:left="875" w:firstLine="0"/>
            </w:pPr>
            <w:r w:rsidRPr="0076424C">
              <w:t xml:space="preserve">5c(i) </w:t>
            </w:r>
            <w:r w:rsidR="00D17396" w:rsidRPr="0076424C">
              <w:tab/>
            </w:r>
            <w:r w:rsidRPr="0076424C">
              <w:t>Synchronous generators</w:t>
            </w:r>
          </w:p>
          <w:p w14:paraId="6E86137F" w14:textId="77777777" w:rsidR="00314B36" w:rsidRPr="0076424C" w:rsidRDefault="00314B36" w:rsidP="00595463">
            <w:pPr>
              <w:keepLines w:val="0"/>
              <w:tabs>
                <w:tab w:val="left" w:pos="1594"/>
              </w:tabs>
              <w:spacing w:after="80"/>
              <w:ind w:left="875" w:firstLine="0"/>
            </w:pPr>
            <w:r w:rsidRPr="0076424C">
              <w:t xml:space="preserve">5c(ii) </w:t>
            </w:r>
            <w:r w:rsidR="00D17396" w:rsidRPr="0076424C">
              <w:tab/>
            </w:r>
            <w:r w:rsidRPr="0076424C">
              <w:t>Fixed speed induction generators</w:t>
            </w:r>
          </w:p>
          <w:p w14:paraId="6E861380" w14:textId="77777777" w:rsidR="00FB7893" w:rsidRPr="0076424C" w:rsidRDefault="00FB7893" w:rsidP="00595463">
            <w:pPr>
              <w:keepLines w:val="0"/>
              <w:tabs>
                <w:tab w:val="left" w:pos="1594"/>
              </w:tabs>
              <w:spacing w:after="80"/>
              <w:ind w:left="875" w:firstLine="0"/>
            </w:pPr>
            <w:r w:rsidRPr="0076424C">
              <w:t xml:space="preserve">5c(iii) </w:t>
            </w:r>
            <w:r w:rsidR="00D17396" w:rsidRPr="0076424C">
              <w:tab/>
            </w:r>
            <w:r w:rsidRPr="0076424C">
              <w:t xml:space="preserve">Double fed induction generators </w:t>
            </w:r>
          </w:p>
          <w:p w14:paraId="6E861381" w14:textId="77777777" w:rsidR="008644B5" w:rsidRPr="0076424C" w:rsidRDefault="00FB7893" w:rsidP="00595463">
            <w:pPr>
              <w:keepLines w:val="0"/>
              <w:tabs>
                <w:tab w:val="left" w:pos="1594"/>
              </w:tabs>
              <w:spacing w:after="80"/>
              <w:ind w:left="873" w:firstLine="0"/>
            </w:pPr>
            <w:r w:rsidRPr="0076424C">
              <w:t xml:space="preserve">5c(iv) </w:t>
            </w:r>
            <w:r w:rsidR="00D17396" w:rsidRPr="0076424C">
              <w:tab/>
            </w:r>
            <w:r w:rsidRPr="0076424C">
              <w:t>Converter connected generators</w:t>
            </w:r>
          </w:p>
          <w:p w14:paraId="6E861382" w14:textId="77777777" w:rsidR="00FB7893" w:rsidRPr="0076424C" w:rsidRDefault="008644B5" w:rsidP="00595463">
            <w:pPr>
              <w:keepLines w:val="0"/>
              <w:tabs>
                <w:tab w:val="left" w:pos="1594"/>
              </w:tabs>
              <w:ind w:left="875" w:firstLine="0"/>
              <w:rPr>
                <w:sz w:val="22"/>
              </w:rPr>
            </w:pPr>
            <w:r w:rsidRPr="0076424C">
              <w:t>5c(v)</w:t>
            </w:r>
            <w:r w:rsidRPr="0076424C">
              <w:tab/>
              <w:t>Transformers</w:t>
            </w:r>
          </w:p>
        </w:tc>
        <w:tc>
          <w:tcPr>
            <w:tcW w:w="1562" w:type="dxa"/>
          </w:tcPr>
          <w:p w14:paraId="6E861383" w14:textId="77777777" w:rsidR="00314B36" w:rsidRPr="0076424C" w:rsidRDefault="00314B36" w:rsidP="00595463">
            <w:pPr>
              <w:keepLines w:val="0"/>
              <w:numPr>
                <w:ilvl w:val="12"/>
                <w:numId w:val="0"/>
              </w:numPr>
              <w:tabs>
                <w:tab w:val="left" w:pos="238"/>
              </w:tabs>
              <w:spacing w:before="40" w:after="40"/>
              <w:jc w:val="left"/>
              <w:rPr>
                <w:sz w:val="22"/>
              </w:rPr>
            </w:pPr>
            <w:r w:rsidRPr="0076424C">
              <w:rPr>
                <w:sz w:val="22"/>
              </w:rPr>
              <w:t>DPC7.3.2 and Schedules 5c of the DDRC</w:t>
            </w:r>
          </w:p>
        </w:tc>
      </w:tr>
      <w:tr w:rsidR="00D17396" w:rsidRPr="0076424C" w14:paraId="6E861387" w14:textId="77777777">
        <w:tc>
          <w:tcPr>
            <w:tcW w:w="6095" w:type="dxa"/>
          </w:tcPr>
          <w:p w14:paraId="6E861385" w14:textId="4444AE13" w:rsidR="00D17396" w:rsidRPr="0076424C" w:rsidRDefault="00D17396" w:rsidP="00595463">
            <w:pPr>
              <w:keepLines w:val="0"/>
              <w:spacing w:after="80"/>
              <w:ind w:left="499" w:hanging="499"/>
              <w:rPr>
                <w:sz w:val="22"/>
                <w:lang w:val="da-DK"/>
              </w:rPr>
            </w:pPr>
            <w:r w:rsidRPr="0076424C">
              <w:rPr>
                <w:sz w:val="22"/>
                <w:lang w:val="da-DK"/>
              </w:rPr>
              <w:t>(d)</w:t>
            </w:r>
            <w:r w:rsidRPr="0076424C">
              <w:rPr>
                <w:sz w:val="22"/>
                <w:lang w:val="da-DK"/>
              </w:rPr>
              <w:tab/>
            </w:r>
            <w:r w:rsidR="004F6D35">
              <w:rPr>
                <w:sz w:val="22"/>
                <w:lang w:val="da-DK"/>
              </w:rPr>
              <w:fldChar w:fldCharType="begin"/>
            </w:r>
            <w:r w:rsidR="004F6D35">
              <w:rPr>
                <w:sz w:val="22"/>
                <w:lang w:val="da-DK"/>
              </w:rPr>
              <w:instrText xml:space="preserve"> REF pgm \h </w:instrText>
            </w:r>
            <w:r w:rsidR="004F6D35">
              <w:rPr>
                <w:sz w:val="22"/>
                <w:lang w:val="da-DK"/>
              </w:rPr>
            </w:r>
            <w:r w:rsidR="004F6D35">
              <w:rPr>
                <w:sz w:val="22"/>
                <w:lang w:val="da-DK"/>
              </w:rPr>
              <w:fldChar w:fldCharType="separate"/>
            </w:r>
            <w:r w:rsidR="0011775B">
              <w:rPr>
                <w:b/>
              </w:rPr>
              <w:t>Power Generating Module</w:t>
            </w:r>
            <w:r w:rsidR="004F6D35">
              <w:rPr>
                <w:sz w:val="22"/>
                <w:lang w:val="da-DK"/>
              </w:rPr>
              <w:fldChar w:fldCharType="end"/>
            </w:r>
            <w:r w:rsidR="004F6D35">
              <w:rPr>
                <w:sz w:val="22"/>
                <w:lang w:val="da-DK"/>
              </w:rPr>
              <w:t xml:space="preserve"> </w:t>
            </w:r>
            <w:r w:rsidRPr="0076424C">
              <w:rPr>
                <w:sz w:val="22"/>
                <w:lang w:val="da-DK"/>
              </w:rPr>
              <w:t xml:space="preserve">data for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 w:val="22"/>
                <w:lang w:val="da-DK"/>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sz w:val="22"/>
                <w:lang w:val="da-DK"/>
              </w:rPr>
              <w:t>s</w:t>
            </w:r>
          </w:p>
        </w:tc>
        <w:tc>
          <w:tcPr>
            <w:tcW w:w="1562" w:type="dxa"/>
          </w:tcPr>
          <w:p w14:paraId="6E861386" w14:textId="77777777" w:rsidR="00D17396" w:rsidRPr="0076424C" w:rsidRDefault="00D17396" w:rsidP="00595463">
            <w:pPr>
              <w:keepLines w:val="0"/>
              <w:numPr>
                <w:ilvl w:val="12"/>
                <w:numId w:val="0"/>
              </w:numPr>
              <w:tabs>
                <w:tab w:val="left" w:pos="238"/>
              </w:tabs>
              <w:spacing w:before="40" w:after="40"/>
              <w:jc w:val="left"/>
              <w:rPr>
                <w:sz w:val="22"/>
              </w:rPr>
            </w:pPr>
            <w:r w:rsidRPr="0076424C">
              <w:rPr>
                <w:sz w:val="22"/>
              </w:rPr>
              <w:t>DPC7.3.3 and Schedules 5c of the DDRC</w:t>
            </w:r>
          </w:p>
        </w:tc>
      </w:tr>
      <w:tr w:rsidR="00314B36" w:rsidRPr="0076424C" w14:paraId="6E86138A" w14:textId="77777777">
        <w:tc>
          <w:tcPr>
            <w:tcW w:w="6095" w:type="dxa"/>
          </w:tcPr>
          <w:p w14:paraId="6E861388" w14:textId="3B4F7C1F" w:rsidR="00314B36" w:rsidRPr="0076424C" w:rsidRDefault="00314B36" w:rsidP="00595463">
            <w:pPr>
              <w:keepLines w:val="0"/>
              <w:ind w:left="500" w:hanging="500"/>
              <w:jc w:val="left"/>
              <w:rPr>
                <w:sz w:val="22"/>
                <w:lang w:val="da-DK"/>
              </w:rPr>
            </w:pPr>
            <w:r w:rsidRPr="0076424C">
              <w:rPr>
                <w:sz w:val="22"/>
                <w:lang w:val="da-DK"/>
              </w:rPr>
              <w:t>(</w:t>
            </w:r>
            <w:r w:rsidR="00D17396" w:rsidRPr="0076424C">
              <w:rPr>
                <w:sz w:val="22"/>
                <w:lang w:val="da-DK"/>
              </w:rPr>
              <w:t>e</w:t>
            </w:r>
            <w:r w:rsidRPr="0076424C">
              <w:rPr>
                <w:sz w:val="22"/>
                <w:lang w:val="da-DK"/>
              </w:rPr>
              <w:t>)</w:t>
            </w:r>
            <w:r w:rsidRPr="0076424C">
              <w:rPr>
                <w:b/>
                <w:sz w:val="22"/>
                <w:lang w:val="da-DK"/>
              </w:rPr>
              <w:tab/>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372848" w:rsidRPr="0076424C">
              <w:rPr>
                <w:b/>
                <w:sz w:val="22"/>
                <w:lang w:val="da-DK"/>
              </w:rPr>
              <w:t xml:space="preserve"> </w:t>
            </w:r>
            <w:r w:rsidR="00372848" w:rsidRPr="0076424C">
              <w:rPr>
                <w:sz w:val="22"/>
                <w:lang w:val="da-DK"/>
              </w:rPr>
              <w:t>d</w:t>
            </w:r>
            <w:r w:rsidR="00B66BA3" w:rsidRPr="0076424C">
              <w:rPr>
                <w:sz w:val="22"/>
                <w:lang w:val="da-DK"/>
              </w:rPr>
              <w:t>ata</w:t>
            </w:r>
            <w:r w:rsidR="00B66BA3" w:rsidRPr="0076424C">
              <w:rPr>
                <w:b/>
                <w:sz w:val="22"/>
                <w:lang w:val="da-DK"/>
              </w:rPr>
              <w:t xml:space="preserve"> </w:t>
            </w:r>
            <w:r w:rsidRPr="0076424C">
              <w:rPr>
                <w:sz w:val="22"/>
                <w:lang w:val="da-DK"/>
              </w:rPr>
              <w:t xml:space="preserve"> </w:t>
            </w:r>
          </w:p>
        </w:tc>
        <w:tc>
          <w:tcPr>
            <w:tcW w:w="1562" w:type="dxa"/>
          </w:tcPr>
          <w:p w14:paraId="6E861389" w14:textId="77777777" w:rsidR="00314B36" w:rsidRPr="0076424C" w:rsidRDefault="000D55C8" w:rsidP="00595463">
            <w:pPr>
              <w:keepLines w:val="0"/>
              <w:tabs>
                <w:tab w:val="left" w:pos="238"/>
              </w:tabs>
              <w:spacing w:before="40" w:after="40"/>
              <w:ind w:left="0" w:firstLine="0"/>
              <w:jc w:val="left"/>
              <w:rPr>
                <w:sz w:val="22"/>
              </w:rPr>
            </w:pPr>
            <w:r w:rsidRPr="0076424C">
              <w:rPr>
                <w:sz w:val="22"/>
              </w:rPr>
              <w:t xml:space="preserve">DPC7.3.1, DPC7.3.2 and DPC7.3.3 and </w:t>
            </w:r>
            <w:r w:rsidR="002367DA" w:rsidRPr="0076424C">
              <w:rPr>
                <w:sz w:val="22"/>
              </w:rPr>
              <w:t>Schedule</w:t>
            </w:r>
            <w:r w:rsidR="002915C5" w:rsidRPr="0076424C">
              <w:rPr>
                <w:sz w:val="22"/>
              </w:rPr>
              <w:t xml:space="preserve"> </w:t>
            </w:r>
            <w:r w:rsidR="00664A05" w:rsidRPr="0076424C">
              <w:rPr>
                <w:sz w:val="22"/>
              </w:rPr>
              <w:t>5e</w:t>
            </w:r>
            <w:r w:rsidR="002367DA" w:rsidRPr="0076424C">
              <w:rPr>
                <w:sz w:val="22"/>
              </w:rPr>
              <w:t xml:space="preserve"> of DDRC </w:t>
            </w:r>
          </w:p>
        </w:tc>
      </w:tr>
    </w:tbl>
    <w:p w14:paraId="6E86138B" w14:textId="77777777" w:rsidR="00314B36" w:rsidRPr="0076424C" w:rsidRDefault="00314B36" w:rsidP="00595463">
      <w:pPr>
        <w:keepLines w:val="0"/>
      </w:pPr>
    </w:p>
    <w:p w14:paraId="6E86138C" w14:textId="77777777" w:rsidR="00B66BA3" w:rsidRPr="0076424C" w:rsidRDefault="00B66BA3" w:rsidP="00595463">
      <w:pPr>
        <w:keepLines w:val="0"/>
      </w:pPr>
    </w:p>
    <w:p w14:paraId="6E86138D" w14:textId="4C6D0B37" w:rsidR="00314B36" w:rsidRPr="0076424C" w:rsidRDefault="00314B36" w:rsidP="00595463">
      <w:pPr>
        <w:keepLines w:val="0"/>
        <w:ind w:firstLine="0"/>
      </w:pPr>
      <w:r w:rsidRPr="0076424C">
        <w:t xml:space="preserve">When applying for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 xml:space="preserve">s </w:t>
      </w:r>
      <w:r w:rsidRPr="0076424C">
        <w:t>shall also refer to DPC5.</w:t>
      </w:r>
    </w:p>
    <w:p w14:paraId="6E86138E" w14:textId="2584E841" w:rsidR="00314B36" w:rsidRPr="0076424C" w:rsidRDefault="00314B36">
      <w:pPr>
        <w:ind w:firstLine="0"/>
      </w:pPr>
      <w:r w:rsidRPr="0076424C">
        <w:lastRenderedPageBreak/>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use the information provided to model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to decide what method of connection will need to be employed and the voltage level to which the connection should be made.  If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concludes that the nature of the proposed connection or changes to an existing connection requires more detailed consideration then further information may be requested.  It is unlikely that more information than that specified in DPC7.3.1 will be required for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who are to be connected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and have less than 50kVA in capacity, or connected at other than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and have less than 300kVA in capacity.</w:t>
      </w:r>
    </w:p>
    <w:p w14:paraId="6E86138F" w14:textId="7050930A" w:rsidR="00314B36" w:rsidRPr="0076424C" w:rsidRDefault="00314B36">
      <w:r w:rsidRPr="0076424C">
        <w:t>DPC7.3.1</w:t>
      </w:r>
      <w:r w:rsidRPr="0076424C">
        <w:tab/>
      </w:r>
      <w:r w:rsidRPr="0076424C">
        <w:rPr>
          <w:b/>
        </w:rPr>
        <w:t xml:space="preserve">Information Required from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446D29" w:rsidRPr="0076424C">
        <w:rPr>
          <w:b/>
        </w:rPr>
        <w:t xml:space="preserve"> </w:t>
      </w:r>
    </w:p>
    <w:p w14:paraId="6E861390" w14:textId="165F0218" w:rsidR="00314B36" w:rsidRPr="0076424C" w:rsidRDefault="00314B36">
      <w:pPr>
        <w:ind w:firstLine="0"/>
        <w:rPr>
          <w:b/>
        </w:rPr>
      </w:pPr>
      <w:r w:rsidRPr="0076424C">
        <w:t xml:space="preserve">It will be necessary for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1E71B8" w:rsidRPr="0076424C">
        <w:t xml:space="preserve"> </w:t>
      </w:r>
      <w:r w:rsidRPr="0076424C">
        <w:t xml:space="preserve">to provide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information on physical and electrical characteristics of the </w:t>
      </w:r>
      <w:r w:rsidR="003B5EC9">
        <w:rPr>
          <w:b/>
        </w:rPr>
        <w:fldChar w:fldCharType="begin"/>
      </w:r>
      <w:r w:rsidR="003B5EC9">
        <w:rPr>
          <w:b/>
        </w:rPr>
        <w:instrText xml:space="preserve"> REF PGF \h </w:instrText>
      </w:r>
      <w:r w:rsidR="003B5EC9">
        <w:rPr>
          <w:b/>
        </w:rPr>
      </w:r>
      <w:r w:rsidR="003B5EC9">
        <w:rPr>
          <w:b/>
        </w:rPr>
        <w:fldChar w:fldCharType="separate"/>
      </w:r>
      <w:r w:rsidR="0011775B">
        <w:rPr>
          <w:b/>
        </w:rPr>
        <w:t>Power Generating Facilit</w:t>
      </w:r>
      <w:r w:rsidR="003B5EC9">
        <w:rPr>
          <w:b/>
        </w:rPr>
        <w:fldChar w:fldCharType="end"/>
      </w:r>
      <w:r w:rsidR="003B5EC9">
        <w:rPr>
          <w:b/>
        </w:rPr>
        <w:t xml:space="preserve">y </w:t>
      </w:r>
      <w:r w:rsidRPr="0076424C">
        <w:t>and site as a whole as set out in Schedule</w:t>
      </w:r>
      <w:r w:rsidR="00056AA6" w:rsidRPr="0076424C">
        <w:t>s</w:t>
      </w:r>
      <w:r w:rsidRPr="0076424C">
        <w:t xml:space="preserve"> 5a</w:t>
      </w:r>
      <w:r w:rsidR="00056AA6" w:rsidRPr="0076424C">
        <w:t xml:space="preserve"> </w:t>
      </w:r>
      <w:r w:rsidR="00704407" w:rsidRPr="0076424C">
        <w:t>or</w:t>
      </w:r>
      <w:r w:rsidR="00056AA6" w:rsidRPr="0076424C">
        <w:t xml:space="preserve"> 5e </w:t>
      </w:r>
      <w:r w:rsidRPr="0076424C">
        <w:t xml:space="preserve"> of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00F74D15">
        <w:t xml:space="preserve"> </w:t>
      </w:r>
      <w:r w:rsidR="00056AA6" w:rsidRPr="0076424C">
        <w:t>or</w:t>
      </w:r>
      <w:r w:rsidR="001E71B8" w:rsidRPr="0076424C">
        <w:t xml:space="preserve"> </w:t>
      </w:r>
      <w:r w:rsidR="00931BC7" w:rsidRPr="0076424C">
        <w:t xml:space="preserve">an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391" w14:textId="77777777" w:rsidR="00314B36" w:rsidRPr="0076424C" w:rsidRDefault="00314B36">
      <w:pPr>
        <w:ind w:firstLine="0"/>
      </w:pPr>
      <w:r w:rsidRPr="0076424C">
        <w:t>The information required includes:</w:t>
      </w:r>
    </w:p>
    <w:p w14:paraId="6E861392" w14:textId="77777777" w:rsidR="00314B36" w:rsidRPr="0076424C" w:rsidRDefault="00314B36">
      <w:pPr>
        <w:numPr>
          <w:ilvl w:val="0"/>
          <w:numId w:val="24"/>
        </w:numPr>
      </w:pPr>
      <w:r w:rsidRPr="0076424C">
        <w:t>Details of the proposed connection point (geographical and electrical) and connection voltage.</w:t>
      </w:r>
    </w:p>
    <w:p w14:paraId="6E861393" w14:textId="4283B1D2" w:rsidR="00314B36" w:rsidRPr="0076424C" w:rsidRDefault="00314B36">
      <w:pPr>
        <w:numPr>
          <w:ilvl w:val="0"/>
          <w:numId w:val="24"/>
        </w:numPr>
      </w:pPr>
      <w:r w:rsidRPr="0076424C">
        <w:t xml:space="preserve">The number and types of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Pr="0076424C">
        <w:t xml:space="preserve">s and the total capacity of the </w:t>
      </w:r>
      <w:r w:rsidR="003B5EC9">
        <w:rPr>
          <w:b/>
        </w:rPr>
        <w:fldChar w:fldCharType="begin"/>
      </w:r>
      <w:r w:rsidR="003B5EC9">
        <w:rPr>
          <w:b/>
        </w:rPr>
        <w:instrText xml:space="preserve"> REF PGF \h </w:instrText>
      </w:r>
      <w:r w:rsidR="003B5EC9">
        <w:rPr>
          <w:b/>
        </w:rPr>
      </w:r>
      <w:r w:rsidR="003B5EC9">
        <w:rPr>
          <w:b/>
        </w:rPr>
        <w:fldChar w:fldCharType="separate"/>
      </w:r>
      <w:r w:rsidR="0011775B">
        <w:rPr>
          <w:b/>
        </w:rPr>
        <w:t>Power Generating Facilit</w:t>
      </w:r>
      <w:r w:rsidR="003B5EC9">
        <w:rPr>
          <w:b/>
        </w:rPr>
        <w:fldChar w:fldCharType="end"/>
      </w:r>
      <w:r w:rsidR="003B5EC9">
        <w:rPr>
          <w:b/>
        </w:rPr>
        <w:t>y</w:t>
      </w:r>
      <w:r w:rsidRPr="0076424C">
        <w:t xml:space="preserve"> and auxiliary supplies under various operating conditions.</w:t>
      </w:r>
    </w:p>
    <w:p w14:paraId="6E861394" w14:textId="7ECECCA0" w:rsidR="00314B36" w:rsidRPr="0076424C" w:rsidRDefault="00314B36">
      <w:pPr>
        <w:pStyle w:val="Indent1"/>
      </w:pPr>
      <w:r w:rsidRPr="0076424C">
        <w:t>(c)</w:t>
      </w:r>
      <w:r w:rsidRPr="0076424C">
        <w:tab/>
        <w:t xml:space="preserve">Sketches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Layout:</w:t>
      </w:r>
    </w:p>
    <w:p w14:paraId="6E861395" w14:textId="62128334" w:rsidR="00314B36" w:rsidRPr="0076424C" w:rsidRDefault="00314B36">
      <w:pPr>
        <w:pStyle w:val="Indent1"/>
      </w:pPr>
      <w:r w:rsidRPr="0076424C">
        <w:rPr>
          <w:b/>
        </w:rPr>
        <w:tab/>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 xml:space="preserve"> showing the electrical circuitry of the existing and proposed main features within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showing as appropriate busbar arrangements, phasing arrangements, earthing arrangements, switching facilities and operating voltages.</w:t>
      </w:r>
    </w:p>
    <w:p w14:paraId="6E861396" w14:textId="77777777" w:rsidR="00314B36" w:rsidRPr="0076424C" w:rsidRDefault="00314B36">
      <w:pPr>
        <w:pStyle w:val="Indent1"/>
        <w:rPr>
          <w:u w:val="single"/>
        </w:rPr>
      </w:pPr>
      <w:r w:rsidRPr="0076424C">
        <w:t>(d)</w:t>
      </w:r>
      <w:r w:rsidRPr="0076424C">
        <w:tab/>
        <w:t>Interface Arrangements</w:t>
      </w:r>
    </w:p>
    <w:p w14:paraId="6E861397" w14:textId="747F40E0" w:rsidR="00314B36" w:rsidRPr="0076424C" w:rsidRDefault="00314B36">
      <w:pPr>
        <w:pStyle w:val="Indent2"/>
        <w:ind w:left="2625" w:hanging="750"/>
      </w:pPr>
      <w:r w:rsidRPr="0076424C">
        <w:t>(i)</w:t>
      </w:r>
      <w:r w:rsidRPr="0076424C">
        <w:tab/>
        <w:t xml:space="preserve">The means of synchronisation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w:t>
      </w:r>
    </w:p>
    <w:p w14:paraId="6E861398" w14:textId="1849AC53" w:rsidR="00314B36" w:rsidRPr="0076424C" w:rsidRDefault="00314B36">
      <w:pPr>
        <w:pStyle w:val="Indent2"/>
        <w:ind w:left="2625" w:hanging="750"/>
      </w:pPr>
      <w:r w:rsidRPr="0076424C">
        <w:t>(ii)</w:t>
      </w:r>
      <w:r w:rsidRPr="0076424C">
        <w:tab/>
        <w:t xml:space="preserve">Details of arrangements for connecting with earth that part of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7F5FAF"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directly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399" w14:textId="77777777" w:rsidR="00314B36" w:rsidRPr="0076424C" w:rsidRDefault="00314B36">
      <w:pPr>
        <w:pStyle w:val="Indent2"/>
        <w:numPr>
          <w:ilvl w:val="0"/>
          <w:numId w:val="25"/>
        </w:numPr>
      </w:pPr>
      <w:r w:rsidRPr="0076424C">
        <w:t>The means of connection and disconnection which are to be employed.</w:t>
      </w:r>
    </w:p>
    <w:p w14:paraId="6E86139A" w14:textId="19DC4B35" w:rsidR="00314B36" w:rsidRPr="0076424C" w:rsidRDefault="00314B36">
      <w:pPr>
        <w:pStyle w:val="Indent2"/>
        <w:numPr>
          <w:ilvl w:val="0"/>
          <w:numId w:val="25"/>
        </w:numPr>
      </w:pPr>
      <w:r w:rsidRPr="0076424C">
        <w:t xml:space="preserve">Precautions to be taken to ensure the continuance of safe conditions should any earthed neutral point of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008B1ACB" w:rsidRPr="0076424C">
        <w:rPr>
          <w:b/>
        </w:rPr>
        <w:t xml:space="preserve"> </w:t>
      </w:r>
      <w:r w:rsidRPr="0076424C">
        <w:t xml:space="preserve">operated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become disconnected from earth.</w:t>
      </w:r>
    </w:p>
    <w:p w14:paraId="6E86139B" w14:textId="7359F260" w:rsidR="00314B36" w:rsidRPr="0076424C" w:rsidRDefault="00314B36">
      <w:pPr>
        <w:ind w:firstLine="0"/>
      </w:pPr>
      <w:r w:rsidRPr="0076424C">
        <w:t xml:space="preserve">More or less detailed information than that contained above might need to be provided, subject to the type and size of generation or the point at which connection is to be made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This information will need to be provided by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t>
      </w:r>
      <w:r w:rsidR="003D1F78" w:rsidRPr="0076424C">
        <w:rPr>
          <w:b/>
        </w:rPr>
        <w:t xml:space="preserve"> </w:t>
      </w:r>
      <w:r w:rsidRPr="0076424C">
        <w:t xml:space="preserve">at the reasonable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39C" w14:textId="1880D74C" w:rsidR="00314B36" w:rsidRPr="0076424C" w:rsidRDefault="00314B36">
      <w:pPr>
        <w:rPr>
          <w:b/>
        </w:rPr>
      </w:pPr>
      <w:r w:rsidRPr="0076424C">
        <w:t>DPC7.3.2</w:t>
      </w:r>
      <w:r w:rsidRPr="0076424C">
        <w:tab/>
      </w:r>
      <w:r w:rsidRPr="0076424C">
        <w:rPr>
          <w:b/>
        </w:rPr>
        <w:t xml:space="preserve">Additional </w:t>
      </w:r>
      <w:r w:rsidR="00F74D15">
        <w:rPr>
          <w:b/>
        </w:rPr>
        <w:t xml:space="preserve">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b/>
        </w:rPr>
        <w:t>and Plant and Equipment Data Required from Embedded Generators</w:t>
      </w:r>
      <w:r w:rsidR="00A45E21" w:rsidRPr="0076424C">
        <w:rPr>
          <w:b/>
        </w:rPr>
        <w:t xml:space="preserve">. </w:t>
      </w:r>
    </w:p>
    <w:p w14:paraId="6E86139D" w14:textId="3B7E092E" w:rsidR="00314B36" w:rsidRPr="0076424C" w:rsidRDefault="00314B36">
      <w:pPr>
        <w:rPr>
          <w:b/>
        </w:rPr>
      </w:pPr>
      <w:r w:rsidRPr="0076424C">
        <w:lastRenderedPageBreak/>
        <w:tab/>
        <w:t xml:space="preserve">The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specified in Schedule 5b and Schedule 5c </w:t>
      </w:r>
      <w:r w:rsidR="001C2D1B" w:rsidRPr="0076424C">
        <w:t xml:space="preserve">(or Schedule 5e for the </w:t>
      </w:r>
      <w:r w:rsidR="008572B5">
        <w:fldChar w:fldCharType="begin"/>
      </w:r>
      <w:r w:rsidR="008572B5">
        <w:instrText xml:space="preserve"> REF OTSO \h  \* MERGEFORMAT </w:instrText>
      </w:r>
      <w:r w:rsidR="008572B5">
        <w:fldChar w:fldCharType="separate"/>
      </w:r>
      <w:r w:rsidR="0011775B" w:rsidRPr="0076424C">
        <w:rPr>
          <w:b/>
        </w:rPr>
        <w:t>OTSO</w:t>
      </w:r>
      <w:r w:rsidR="008572B5">
        <w:fldChar w:fldCharType="end"/>
      </w:r>
      <w:r w:rsidR="001C2D1B" w:rsidRPr="0076424C">
        <w:t xml:space="preserve">) </w:t>
      </w:r>
      <w:r w:rsidRPr="0076424C">
        <w:t xml:space="preserve">of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w:t>
      </w:r>
      <w:r w:rsidRPr="0076424C">
        <w:t xml:space="preserve">may be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before entering into an agreement to connect any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00F74D15">
        <w:t xml:space="preserve"> </w:t>
      </w:r>
      <w:r w:rsidR="001C2D1B"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onto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39E" w14:textId="60B9C63E" w:rsidR="00314B36" w:rsidRPr="0076424C" w:rsidRDefault="00314B36">
      <w:pPr>
        <w:rPr>
          <w:b/>
        </w:rPr>
      </w:pPr>
      <w:r w:rsidRPr="0076424C">
        <w:tab/>
        <w:t xml:space="preserve">The information specified in Schedule 5b of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w:t>
      </w:r>
      <w:r w:rsidRPr="0076424C">
        <w:t xml:space="preserve">includes generic data for all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7E0266">
        <w:t>s</w:t>
      </w:r>
      <w:r w:rsidRPr="0076424C">
        <w:rPr>
          <w:b/>
        </w:rPr>
        <w:t>.</w:t>
      </w:r>
    </w:p>
    <w:p w14:paraId="6E86139F" w14:textId="215BE9A4" w:rsidR="00314B36" w:rsidRPr="0076424C" w:rsidRDefault="00314B36" w:rsidP="00014130">
      <w:pPr>
        <w:spacing w:after="120"/>
      </w:pPr>
      <w:r w:rsidRPr="0076424C">
        <w:tab/>
        <w:t xml:space="preserve">The information specified in Schedule 5c of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w:t>
      </w:r>
      <w:r w:rsidRPr="0076424C">
        <w:t xml:space="preserve">includes the </w:t>
      </w:r>
      <w:r w:rsidR="008644B5" w:rsidRPr="0076424C">
        <w:t>more detailed</w:t>
      </w:r>
      <w:r w:rsidR="008C6222" w:rsidRPr="0076424C">
        <w:t xml:space="preserve"> </w:t>
      </w:r>
      <w:r w:rsidRPr="0076424C">
        <w:t xml:space="preserve">electrical parameters of individual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b/>
        </w:rPr>
        <w:t xml:space="preserve">s </w:t>
      </w:r>
      <w:r w:rsidRPr="0076424C">
        <w:t xml:space="preserve">and associated plant such as transformers, power factor correction equipment. </w:t>
      </w:r>
      <w:r w:rsidR="008644B5" w:rsidRPr="0076424C">
        <w:t xml:space="preserve"> </w:t>
      </w:r>
      <w:r w:rsidRPr="0076424C">
        <w:t xml:space="preserve">The information required is classified as </w:t>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w:t>
      </w:r>
      <w:r w:rsidRPr="0076424C">
        <w:t xml:space="preserve">and </w:t>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rPr>
        <w:t xml:space="preserve"> </w:t>
      </w:r>
      <w:r w:rsidRPr="0076424C">
        <w:t xml:space="preserve">for each of the following categories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t>:</w:t>
      </w:r>
    </w:p>
    <w:p w14:paraId="6E8613A0" w14:textId="77777777" w:rsidR="00314B36" w:rsidRPr="0076424C" w:rsidRDefault="00314B36" w:rsidP="00014130">
      <w:pPr>
        <w:numPr>
          <w:ilvl w:val="0"/>
          <w:numId w:val="37"/>
        </w:numPr>
        <w:spacing w:after="120"/>
      </w:pPr>
      <w:r w:rsidRPr="0076424C">
        <w:t>Synchronous generators</w:t>
      </w:r>
    </w:p>
    <w:p w14:paraId="6E8613A1" w14:textId="77777777" w:rsidR="00314B36" w:rsidRPr="0076424C" w:rsidRDefault="00314B36" w:rsidP="00014130">
      <w:pPr>
        <w:numPr>
          <w:ilvl w:val="0"/>
          <w:numId w:val="37"/>
        </w:numPr>
        <w:spacing w:after="120"/>
      </w:pPr>
      <w:r w:rsidRPr="0076424C">
        <w:t xml:space="preserve">Fixed speed induction generators </w:t>
      </w:r>
    </w:p>
    <w:p w14:paraId="6E8613A2" w14:textId="77777777" w:rsidR="00314B36" w:rsidRPr="0076424C" w:rsidRDefault="00314B36" w:rsidP="00014130">
      <w:pPr>
        <w:numPr>
          <w:ilvl w:val="0"/>
          <w:numId w:val="37"/>
        </w:numPr>
        <w:spacing w:after="120"/>
      </w:pPr>
      <w:r w:rsidRPr="0076424C">
        <w:t>Doubly fed induction generators</w:t>
      </w:r>
    </w:p>
    <w:p w14:paraId="6E8613A3" w14:textId="77777777" w:rsidR="00314B36" w:rsidRPr="0076424C" w:rsidRDefault="00314B36" w:rsidP="00014130">
      <w:pPr>
        <w:numPr>
          <w:ilvl w:val="0"/>
          <w:numId w:val="37"/>
        </w:numPr>
        <w:spacing w:after="120"/>
      </w:pPr>
      <w:r w:rsidRPr="0076424C">
        <w:t>Series converter connected generators.</w:t>
      </w:r>
    </w:p>
    <w:p w14:paraId="6E8613A4" w14:textId="77777777" w:rsidR="00314B36" w:rsidRPr="0076424C" w:rsidRDefault="00314B36">
      <w:pPr>
        <w:numPr>
          <w:ilvl w:val="0"/>
          <w:numId w:val="37"/>
        </w:numPr>
      </w:pPr>
      <w:r w:rsidRPr="0076424C">
        <w:t>Transformers</w:t>
      </w:r>
    </w:p>
    <w:p w14:paraId="6E8613A5" w14:textId="06CD9902" w:rsidR="00314B36" w:rsidRPr="0076424C" w:rsidRDefault="00314B36">
      <w:r w:rsidRPr="0076424C">
        <w:tab/>
        <w:t xml:space="preserve">Under certain circumstances either more or less detailed information than that specified above might need to be provided and will be made available by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at the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p>
    <w:p w14:paraId="6E8613A6" w14:textId="159B3437" w:rsidR="00314B36" w:rsidRPr="0076424C" w:rsidRDefault="00314B36" w:rsidP="00944FD9">
      <w:pPr>
        <w:keepNext/>
        <w:rPr>
          <w:iCs/>
          <w:u w:val="single"/>
        </w:rPr>
      </w:pPr>
      <w:r w:rsidRPr="0076424C">
        <w:t>DPC7.3.3</w:t>
      </w:r>
      <w:r w:rsidRPr="0076424C">
        <w:tab/>
      </w:r>
      <w:r w:rsidRPr="0076424C">
        <w:rPr>
          <w:b/>
        </w:rPr>
        <w:t xml:space="preserve">Extra Information From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 xml:space="preserve">s to be Provided to Meet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b/>
        </w:rPr>
        <w:t xml:space="preserve"> Requirements</w:t>
      </w:r>
      <w:r w:rsidRPr="0076424C">
        <w:rPr>
          <w:i/>
          <w:u w:val="single"/>
        </w:rPr>
        <w:t xml:space="preserve"> </w:t>
      </w:r>
    </w:p>
    <w:p w14:paraId="6E8613A7" w14:textId="068A0253" w:rsidR="00314B36" w:rsidRPr="0076424C" w:rsidRDefault="00314B36" w:rsidP="00DD5D7B">
      <w:pPr>
        <w:keepLines w:val="0"/>
        <w:autoSpaceDE w:val="0"/>
        <w:autoSpaceDN w:val="0"/>
        <w:adjustRightInd w:val="0"/>
        <w:jc w:val="left"/>
        <w:rPr>
          <w:szCs w:val="24"/>
          <w:lang w:val="en-US"/>
        </w:rPr>
      </w:pPr>
      <w:r w:rsidRPr="0076424C">
        <w:t>DPC 7.3.3(a)</w:t>
      </w:r>
      <w:r w:rsidRPr="0076424C">
        <w:tab/>
      </w:r>
      <w:r w:rsidRPr="0076424C">
        <w:rPr>
          <w:szCs w:val="24"/>
          <w:lang w:val="en-US"/>
        </w:rPr>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lang w:val="en-US"/>
        </w:rPr>
        <w:t xml:space="preserve"> has an obligation under PC3.3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to submit certain planning data relating to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s </w:t>
      </w:r>
      <w:r w:rsidRPr="0076424C">
        <w:rPr>
          <w:szCs w:val="24"/>
          <w:lang w:val="en-US"/>
        </w:rPr>
        <w:t xml:space="preserve">to </w:t>
      </w:r>
      <w:r w:rsidR="008572B5">
        <w:fldChar w:fldCharType="begin"/>
      </w:r>
      <w:r w:rsidR="008572B5">
        <w:instrText xml:space="preserve"> REF NGC \h  \* MERGEFORMAT </w:instrText>
      </w:r>
      <w:r w:rsidR="008572B5">
        <w:fldChar w:fldCharType="separate"/>
      </w:r>
      <w:del w:id="373" w:author="National Grid" w:date="2018-05-30T17:36:00Z">
        <w:r w:rsidR="0011775B" w:rsidRPr="0076424C" w:rsidDel="00186A88">
          <w:rPr>
            <w:b/>
          </w:rPr>
          <w:delText>NGC</w:delText>
        </w:r>
      </w:del>
      <w:ins w:id="374" w:author="National Grid" w:date="2018-05-30T17:36:00Z">
        <w:r w:rsidR="00186A88">
          <w:rPr>
            <w:b/>
          </w:rPr>
          <w:t>NGESO</w:t>
        </w:r>
      </w:ins>
      <w:r w:rsidR="008572B5">
        <w:fldChar w:fldCharType="end"/>
      </w:r>
      <w:r w:rsidRPr="0076424C">
        <w:rPr>
          <w:szCs w:val="24"/>
          <w:lang w:val="en-US"/>
        </w:rPr>
        <w:t xml:space="preserve">.  </w:t>
      </w:r>
      <w:r w:rsidRPr="0076424C">
        <w:t xml:space="preserve">The relevant data requirements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are also listed in </w:t>
      </w:r>
      <w:r w:rsidRPr="0076424C">
        <w:rPr>
          <w:szCs w:val="24"/>
          <w:lang w:val="en-US"/>
        </w:rPr>
        <w:t xml:space="preserve">PC3.3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 xml:space="preserve">s </w:t>
      </w:r>
      <w:r w:rsidRPr="0076424C">
        <w:rPr>
          <w:szCs w:val="24"/>
          <w:lang w:val="en-US"/>
        </w:rPr>
        <w:t xml:space="preserve">to provide this data listed in PC3.3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lang w:val="en-US"/>
        </w:rPr>
        <w:t xml:space="preserve">. </w:t>
      </w:r>
    </w:p>
    <w:p w14:paraId="6E8613A8" w14:textId="2F18E782" w:rsidR="00314B36" w:rsidRPr="0076424C" w:rsidRDefault="00314B36">
      <w:pPr>
        <w:keepLines w:val="0"/>
        <w:autoSpaceDE w:val="0"/>
        <w:autoSpaceDN w:val="0"/>
        <w:adjustRightInd w:val="0"/>
        <w:ind w:firstLine="0"/>
        <w:jc w:val="left"/>
      </w:pPr>
      <w:r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szCs w:val="24"/>
          <w:lang w:val="en-US"/>
        </w:rPr>
        <w:t xml:space="preserve"> </w:t>
      </w:r>
      <w:r w:rsidR="00AB7EAB" w:rsidRPr="0076424C">
        <w:rPr>
          <w:szCs w:val="24"/>
          <w:lang w:val="en-US"/>
        </w:rPr>
        <w:t>is a party to the</w:t>
      </w:r>
      <w:r w:rsidRPr="0076424C">
        <w:rPr>
          <w:szCs w:val="24"/>
          <w:lang w:val="en-US"/>
        </w:rPr>
        <w:t xml:space="preserve"> </w:t>
      </w:r>
      <w:hyperlink w:anchor="CUSC" w:history="1">
        <w:r w:rsidR="008572B5">
          <w:fldChar w:fldCharType="begin"/>
        </w:r>
        <w:r w:rsidR="008572B5">
          <w:instrText xml:space="preserve"> REF CUSC \h  \* MERGEFORMAT </w:instrText>
        </w:r>
        <w:r w:rsidR="008572B5">
          <w:fldChar w:fldCharType="separate"/>
        </w:r>
        <w:r w:rsidR="0011775B" w:rsidRPr="0076424C">
          <w:rPr>
            <w:b/>
          </w:rPr>
          <w:t>CUSC</w:t>
        </w:r>
        <w:r w:rsidR="008572B5">
          <w:fldChar w:fldCharType="end"/>
        </w:r>
      </w:hyperlink>
      <w:r w:rsidR="00B6720D" w:rsidRPr="0076424C">
        <w:rPr>
          <w:szCs w:val="24"/>
          <w:lang w:val="en-US"/>
        </w:rPr>
        <w:t xml:space="preserve">  </w:t>
      </w:r>
      <w:r w:rsidRPr="0076424C">
        <w:rPr>
          <w:szCs w:val="24"/>
          <w:lang w:val="en-US"/>
        </w:rPr>
        <w:t>this DPC 7.3.3 will not apply.</w:t>
      </w:r>
    </w:p>
    <w:p w14:paraId="6E8613A9" w14:textId="79C9C380" w:rsidR="00590B71" w:rsidRPr="0076424C" w:rsidRDefault="00014130" w:rsidP="00B0674B">
      <w:pPr>
        <w:pStyle w:val="Indent1"/>
        <w:ind w:left="1425" w:hanging="1425"/>
      </w:pPr>
      <w:r w:rsidRPr="0076424C">
        <w:t>DPC7.3.3(b)</w:t>
      </w:r>
      <w:r w:rsidRPr="0076424C">
        <w:tab/>
      </w:r>
      <w:r w:rsidR="00314B36" w:rsidRPr="0076424C">
        <w:t xml:space="preserve">In addition to supplying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xml:space="preserve"> with details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9B6F48">
        <w:rPr>
          <w:b/>
        </w:rPr>
        <w:t xml:space="preserve"> </w:t>
      </w:r>
      <w:r w:rsidR="009B6F48">
        <w:rPr>
          <w:b/>
        </w:rPr>
        <w:fldChar w:fldCharType="begin"/>
      </w:r>
      <w:r w:rsidR="009B6F48">
        <w:rPr>
          <w:b/>
        </w:rPr>
        <w:instrText xml:space="preserve"> REF pgm \h </w:instrText>
      </w:r>
      <w:r w:rsidR="009B6F48">
        <w:rPr>
          <w:b/>
        </w:rPr>
      </w:r>
      <w:r w:rsidR="009B6F48">
        <w:rPr>
          <w:b/>
        </w:rPr>
        <w:fldChar w:fldCharType="separate"/>
      </w:r>
      <w:r w:rsidR="0011775B">
        <w:rPr>
          <w:b/>
        </w:rPr>
        <w:t>Power Generating Module</w:t>
      </w:r>
      <w:r w:rsidR="009B6F48">
        <w:rPr>
          <w:b/>
        </w:rPr>
        <w:fldChar w:fldCharType="end"/>
      </w:r>
      <w:r w:rsidR="009B6F48">
        <w:rPr>
          <w:b/>
        </w:rPr>
        <w:t xml:space="preserve">s </w:t>
      </w:r>
      <w:r w:rsidR="00314B36" w:rsidRPr="0076424C">
        <w:t xml:space="preserve">there is a requirement to provide information to </w:t>
      </w:r>
      <w:r w:rsidR="008572B5">
        <w:fldChar w:fldCharType="begin"/>
      </w:r>
      <w:r w:rsidR="008572B5">
        <w:instrText xml:space="preserve"> REF NGC \h  \* MERGEFORMAT </w:instrText>
      </w:r>
      <w:r w:rsidR="008572B5">
        <w:fldChar w:fldCharType="separate"/>
      </w:r>
      <w:del w:id="375" w:author="National Grid" w:date="2018-05-30T17:36:00Z">
        <w:r w:rsidR="0011775B" w:rsidRPr="0076424C" w:rsidDel="00186A88">
          <w:rPr>
            <w:b/>
          </w:rPr>
          <w:delText>NGC</w:delText>
        </w:r>
      </w:del>
      <w:ins w:id="376" w:author="National Grid" w:date="2018-05-30T17:36:00Z">
        <w:r w:rsidR="00186A88">
          <w:rPr>
            <w:b/>
          </w:rPr>
          <w:t>NGESO</w:t>
        </w:r>
      </w:ins>
      <w:r w:rsidR="008572B5">
        <w:fldChar w:fldCharType="end"/>
      </w:r>
      <w:r w:rsidR="00314B36" w:rsidRPr="0076424C">
        <w:rPr>
          <w:b/>
        </w:rPr>
        <w:t xml:space="preserve"> </w:t>
      </w:r>
      <w:r w:rsidR="00314B36" w:rsidRPr="0076424C">
        <w:rPr>
          <w:bCs/>
        </w:rPr>
        <w:t>where i</w:t>
      </w:r>
      <w:r w:rsidR="00314B36" w:rsidRPr="0076424C">
        <w:t xml:space="preserve">t has been specifically requested by </w:t>
      </w:r>
      <w:r w:rsidR="008572B5">
        <w:fldChar w:fldCharType="begin"/>
      </w:r>
      <w:r w:rsidR="008572B5">
        <w:instrText xml:space="preserve"> REF NGC \h  \* MERGEFORMAT </w:instrText>
      </w:r>
      <w:r w:rsidR="008572B5">
        <w:fldChar w:fldCharType="separate"/>
      </w:r>
      <w:del w:id="377" w:author="National Grid" w:date="2018-05-30T17:36:00Z">
        <w:r w:rsidR="0011775B" w:rsidRPr="0076424C" w:rsidDel="00186A88">
          <w:rPr>
            <w:b/>
          </w:rPr>
          <w:delText>NGC</w:delText>
        </w:r>
      </w:del>
      <w:ins w:id="378" w:author="National Grid" w:date="2018-05-30T17:36:00Z">
        <w:r w:rsidR="00186A88">
          <w:rPr>
            <w:b/>
          </w:rPr>
          <w:t>NGESO</w:t>
        </w:r>
      </w:ins>
      <w:r w:rsidR="008572B5">
        <w:fldChar w:fldCharType="end"/>
      </w:r>
      <w:r w:rsidR="00314B36" w:rsidRPr="0076424C">
        <w:t xml:space="preserve"> in the circumstances provided for under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00314B36" w:rsidRPr="0076424C">
        <w:t xml:space="preserve">.  </w:t>
      </w:r>
    </w:p>
    <w:p w14:paraId="6E8613AA" w14:textId="77777777" w:rsidR="00314B36" w:rsidRPr="0076424C" w:rsidRDefault="00314B36" w:rsidP="00595463">
      <w:pPr>
        <w:pStyle w:val="Indent1"/>
        <w:keepNext/>
        <w:keepLines w:val="0"/>
        <w:ind w:left="1423" w:hanging="1423"/>
        <w:rPr>
          <w:b/>
        </w:rPr>
      </w:pPr>
      <w:r w:rsidRPr="0076424C">
        <w:lastRenderedPageBreak/>
        <w:t>DPC7.3.4</w:t>
      </w:r>
      <w:r w:rsidRPr="0076424C">
        <w:tab/>
      </w:r>
      <w:r w:rsidRPr="0076424C">
        <w:rPr>
          <w:b/>
        </w:rPr>
        <w:t>Information Provided by the DNO to Users</w:t>
      </w:r>
    </w:p>
    <w:p w14:paraId="6E8613AB" w14:textId="715E1B92" w:rsidR="00314B36" w:rsidRPr="0076424C" w:rsidRDefault="00314B36">
      <w:pPr>
        <w:pStyle w:val="Indent1"/>
        <w:ind w:left="1425" w:hanging="1425"/>
      </w:pPr>
      <w:r w:rsidRPr="0076424C">
        <w:tab/>
        <w:t xml:space="preserve">In accordance with Condition </w:t>
      </w:r>
      <w:r w:rsidR="00DF0D68">
        <w:t>12</w:t>
      </w:r>
      <w:r w:rsidR="00DF0D68" w:rsidRPr="0076424C">
        <w:t xml:space="preserve"> </w:t>
      </w:r>
      <w:r w:rsidRPr="0076424C">
        <w:t xml:space="preserve">and Condition 25 of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is required to provide certain information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so that they have the opportunity to identify and evaluate opportunities to connect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as set out in DPC4.5</w:t>
      </w:r>
      <w:r w:rsidRPr="0076424C">
        <w:rPr>
          <w:b/>
        </w:rPr>
        <w:t>.</w:t>
      </w:r>
      <w:r w:rsidRPr="0076424C">
        <w:t xml:space="preserve">  Comprehensive information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operating at 33kV and above is made available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through the Long Term Development Statements</w:t>
      </w:r>
      <w:r w:rsidRPr="0076424C">
        <w:rPr>
          <w:b/>
        </w:rPr>
        <w:t xml:space="preserve"> </w:t>
      </w:r>
      <w:r w:rsidRPr="0076424C">
        <w:t xml:space="preserve">provided under Condition 25 of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 xml:space="preserve">Schedule 5d of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w:t>
      </w:r>
      <w:r w:rsidRPr="0076424C">
        <w:t xml:space="preserve">is indicative of the type of network data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is required to provide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for identifying opportunities for connection of generation at voltages below 33kV.  On the production of Schedule 5d data for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update any relevant data that would otherwise be provided from the Long Term Development Statement.</w:t>
      </w:r>
    </w:p>
    <w:p w14:paraId="6E8613AC" w14:textId="77777777" w:rsidR="00314B36" w:rsidRPr="0076424C" w:rsidRDefault="00314B36">
      <w:pPr>
        <w:keepNext/>
      </w:pPr>
      <w:r w:rsidRPr="0076424C">
        <w:t>DPC7.4</w:t>
      </w:r>
      <w:r w:rsidRPr="0076424C">
        <w:tab/>
      </w:r>
      <w:r w:rsidRPr="0076424C">
        <w:rPr>
          <w:b/>
        </w:rPr>
        <w:t>Technical Requirements</w:t>
      </w:r>
    </w:p>
    <w:p w14:paraId="6E8613AD" w14:textId="0F7BD2C2" w:rsidR="00314B36" w:rsidRPr="0076424C" w:rsidRDefault="00314B36">
      <w:pPr>
        <w:keepNext/>
      </w:pPr>
      <w:r w:rsidRPr="0076424C">
        <w:t>DPC7.4.1</w:t>
      </w:r>
      <w:r w:rsidRPr="0076424C">
        <w:tab/>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6356D3">
        <w:t xml:space="preserve"> </w:t>
      </w:r>
      <w:r w:rsidRPr="0076424C">
        <w:rPr>
          <w:b/>
        </w:rPr>
        <w:t>Performance Requirements</w:t>
      </w:r>
    </w:p>
    <w:p w14:paraId="6E8613AE" w14:textId="1200DE7C" w:rsidR="00EC0F87" w:rsidRPr="0076424C" w:rsidRDefault="00EC0F87" w:rsidP="00C623DB">
      <w:pPr>
        <w:spacing w:beforeLines="40" w:before="96" w:afterLines="40" w:after="96"/>
      </w:pPr>
      <w:r w:rsidRPr="0076424C">
        <w:t>DPC7.4.1.1</w:t>
      </w:r>
      <w:r w:rsidRPr="0076424C">
        <w:tab/>
        <w:t>The requirements of this DPC7.4.1 do not apply to</w:t>
      </w:r>
      <w:r w:rsidR="00F74D15">
        <w:rPr>
          <w:rFonts w:ascii="TimesNewRomanPSMT" w:hAnsi="TimesNewRomanPSMT" w:cs="TimesNewRomanPSMT"/>
          <w:b/>
        </w:rPr>
        <w:t xml:space="preserve">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rPr>
          <w:rFonts w:ascii="TimesNewRomanPSMT" w:hAnsi="TimesNewRomanPSMT" w:cs="TimesNewRomanPSMT"/>
          <w:b/>
        </w:rPr>
        <w:t>s</w:t>
      </w:r>
      <w:r w:rsidRPr="0076424C">
        <w:rPr>
          <w:rFonts w:ascii="TimesNewRomanPSMT" w:hAnsi="TimesNewRomanPSMT" w:cs="TimesNewRomanPSMT"/>
        </w:rPr>
        <w:t xml:space="preserve"> that are </w:t>
      </w:r>
      <w:r w:rsidRPr="0076424C">
        <w:t>designed and installed for infrequent short term parallel operation only.</w:t>
      </w:r>
    </w:p>
    <w:p w14:paraId="6E8613AF" w14:textId="0921F6CB" w:rsidR="00314B36" w:rsidRPr="0076424C" w:rsidRDefault="00EC0F87" w:rsidP="00EC0F87">
      <w:r w:rsidRPr="0076424C">
        <w:t>DPC7.4.1.2</w:t>
      </w:r>
      <w:r w:rsidRPr="0076424C">
        <w:tab/>
      </w:r>
      <w:r w:rsidR="00314B36" w:rsidRPr="0076424C">
        <w:t>For</w:t>
      </w:r>
      <w:r w:rsidR="00DF0D68">
        <w:t xml:space="preserve"> an</w:t>
      </w:r>
      <w:r w:rsidR="00314B36"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314B36" w:rsidRPr="0076424C">
        <w:rPr>
          <w:b/>
        </w:rPr>
        <w:t xml:space="preserve"> </w:t>
      </w:r>
      <w:r w:rsidR="00DF0D68">
        <w:rPr>
          <w:b/>
        </w:rPr>
        <w:fldChar w:fldCharType="begin"/>
      </w:r>
      <w:r w:rsidR="00DF0D68">
        <w:rPr>
          <w:b/>
        </w:rPr>
        <w:instrText xml:space="preserve"> REF pgm \h </w:instrText>
      </w:r>
      <w:r w:rsidR="00DF0D68">
        <w:rPr>
          <w:b/>
        </w:rPr>
      </w:r>
      <w:r w:rsidR="00DF0D68">
        <w:rPr>
          <w:b/>
        </w:rPr>
        <w:fldChar w:fldCharType="separate"/>
      </w:r>
      <w:r w:rsidR="0011775B">
        <w:rPr>
          <w:b/>
        </w:rPr>
        <w:t>Power Generating Module</w:t>
      </w:r>
      <w:r w:rsidR="00DF0D68">
        <w:rPr>
          <w:b/>
        </w:rPr>
        <w:fldChar w:fldCharType="end"/>
      </w:r>
      <w:r w:rsidR="00F74D15" w:rsidRPr="00F74D15">
        <w:t>,</w:t>
      </w:r>
      <w:r w:rsidR="00F74D15">
        <w:rPr>
          <w:b/>
        </w:rPr>
        <w:t xml:space="preserve"> </w:t>
      </w:r>
      <w:r w:rsidR="00314B36" w:rsidRPr="0076424C">
        <w:t xml:space="preserve"> which does not constitute or contain </w:t>
      </w:r>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r w:rsidR="00314B36" w:rsidRPr="0076424C">
        <w:rPr>
          <w:b/>
        </w:rPr>
        <w:t xml:space="preserve">s </w:t>
      </w:r>
      <w:r w:rsidR="00314B36" w:rsidRPr="0076424C">
        <w:t xml:space="preserve">that are active (ie submitting bid-offer data)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00314B36" w:rsidRPr="0076424C">
        <w:t xml:space="preserve">, the electrical parameters required to be achieved at the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A20E4D">
        <w:t xml:space="preserve"> </w:t>
      </w:r>
      <w:r w:rsidR="00314B36" w:rsidRPr="0076424C">
        <w:t xml:space="preserve">terminals are defined according to the connection method and will be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xml:space="preserve"> with the offer for connection.  A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314B36" w:rsidRPr="0076424C">
        <w:t xml:space="preserve"> or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14B36" w:rsidRPr="0076424C">
        <w:t xml:space="preserve"> must be capable of supplying its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00314B36" w:rsidRPr="0076424C">
        <w:t xml:space="preserve"> within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00314B36" w:rsidRPr="0076424C">
        <w:t xml:space="preserv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00314B36" w:rsidRPr="0076424C">
        <w:t xml:space="preserve"> range 49.5 to 50.5 Hz.  The output power should not be affected by voltage changes in the permitted operating range.</w:t>
      </w:r>
    </w:p>
    <w:p w14:paraId="6E8613B4" w14:textId="0DD1F82B" w:rsidR="00EC0F87" w:rsidRPr="0076424C" w:rsidRDefault="00EC0F87" w:rsidP="00EC0F87">
      <w:pPr>
        <w:tabs>
          <w:tab w:val="left" w:pos="1080"/>
          <w:tab w:val="left" w:pos="3686"/>
        </w:tabs>
        <w:autoSpaceDE w:val="0"/>
        <w:autoSpaceDN w:val="0"/>
        <w:adjustRightInd w:val="0"/>
      </w:pPr>
      <w:r w:rsidRPr="0076424C">
        <w:rPr>
          <w:rFonts w:ascii="TimesNewRomanPSMT" w:hAnsi="TimesNewRomanPSMT" w:cs="TimesNewRomanPSMT"/>
        </w:rPr>
        <w:t>DPC7.4.1.</w:t>
      </w:r>
      <w:r w:rsidR="00DF0D68">
        <w:rPr>
          <w:rFonts w:ascii="TimesNewRomanPSMT" w:hAnsi="TimesNewRomanPSMT" w:cs="TimesNewRomanPSMT"/>
        </w:rPr>
        <w:t>3</w:t>
      </w:r>
      <w:r w:rsidRPr="0076424C">
        <w:rPr>
          <w:rFonts w:ascii="TimesNewRomanPSMT" w:hAnsi="TimesNewRomanPSMT" w:cs="TimesNewRomanPSMT"/>
        </w:rPr>
        <w:tab/>
        <w:t xml:space="preserve">These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rPr>
          <w:rFonts w:ascii="TimesNewRomanPSMT" w:hAnsi="TimesNewRomanPSMT" w:cs="TimesNewRomanPSMT"/>
        </w:rPr>
        <w:t xml:space="preserve"> operating range requirements</w:t>
      </w:r>
      <w:r w:rsidRPr="0076424C">
        <w:t xml:space="preserve"> also apply to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BD2109">
        <w:t>s</w:t>
      </w:r>
      <w:r w:rsidRPr="0076424C">
        <w:rPr>
          <w:rFonts w:ascii="TimesNewRomanPSMT" w:hAnsi="TimesNewRomanPSMT" w:cs="TimesNewRomanPSMT"/>
        </w:rPr>
        <w:t xml:space="preserve"> in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rFonts w:ascii="TimesNewRomanPSMT" w:hAnsi="TimesNewRomanPSMT" w:cs="TimesNewRomanPSMT"/>
          <w:b/>
        </w:rPr>
        <w:t xml:space="preserve"> </w:t>
      </w:r>
      <w:r w:rsidR="00177B58">
        <w:fldChar w:fldCharType="begin"/>
      </w:r>
      <w:r w:rsidR="00177B58">
        <w:rPr>
          <w:rFonts w:ascii="TimesNewRomanPSMT" w:hAnsi="TimesNewRomanPSMT" w:cs="TimesNewRomanPSMT"/>
          <w:b/>
        </w:rPr>
        <w:instrText xml:space="preserve"> REF PowerStation \h </w:instrText>
      </w:r>
      <w:r w:rsidR="00177B58">
        <w:fldChar w:fldCharType="separate"/>
      </w:r>
      <w:r w:rsidR="0011775B" w:rsidRPr="0076424C">
        <w:rPr>
          <w:b/>
        </w:rPr>
        <w:t>Power Station</w:t>
      </w:r>
      <w:r w:rsidR="00177B58">
        <w:fldChar w:fldCharType="end"/>
      </w:r>
      <w:r w:rsidRPr="0076424C">
        <w:rPr>
          <w:rFonts w:ascii="TimesNewRomanPSMT" w:hAnsi="TimesNewRomanPSMT" w:cs="TimesNewRomanPSMT"/>
          <w:b/>
        </w:rPr>
        <w:t>s</w:t>
      </w:r>
      <w:r w:rsidRPr="0076424C">
        <w:rPr>
          <w:b/>
        </w:rPr>
        <w:t xml:space="preserve"> </w:t>
      </w:r>
      <w:r w:rsidR="000F0810" w:rsidRPr="0076424C">
        <w:t xml:space="preserve">already connected on or before </w:t>
      </w:r>
      <w:r w:rsidRPr="0076424C">
        <w:t xml:space="preserve">1 </w:t>
      </w:r>
      <w:r w:rsidR="0054419D" w:rsidRPr="0076424C">
        <w:t>August 2010</w:t>
      </w:r>
      <w:r w:rsidRPr="0076424C">
        <w:t>, unless the</w:t>
      </w:r>
      <w:r w:rsidRPr="0076424C">
        <w:rPr>
          <w:b/>
        </w:rPr>
        <w:t xml:space="preserve">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rPr>
          <w:b/>
        </w:rPr>
        <w:t xml:space="preserve"> </w:t>
      </w:r>
      <w:r w:rsidRPr="0076424C">
        <w:t>of the</w:t>
      </w:r>
      <w:r w:rsidRPr="0076424C">
        <w:rPr>
          <w:b/>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rFonts w:ascii="TimesNewRomanPSMT" w:hAnsi="TimesNewRomanPSMT" w:cs="TimesNewRomanPSMT"/>
          <w:b/>
        </w:rPr>
        <w:t xml:space="preserve"> </w:t>
      </w:r>
      <w:r w:rsidR="00177B58">
        <w:rPr>
          <w:rFonts w:ascii="TimesNewRomanPSMT" w:hAnsi="TimesNewRomanPSMT" w:cs="TimesNewRomanPSMT"/>
          <w:b/>
        </w:rPr>
        <w:fldChar w:fldCharType="begin"/>
      </w:r>
      <w:r w:rsidR="00177B58">
        <w:rPr>
          <w:rFonts w:ascii="TimesNewRomanPSMT" w:hAnsi="TimesNewRomanPSMT" w:cs="TimesNewRomanPSMT"/>
          <w:b/>
        </w:rPr>
        <w:instrText xml:space="preserve"> REF PowerStation \h </w:instrText>
      </w:r>
      <w:r w:rsidR="00177B58">
        <w:rPr>
          <w:rFonts w:ascii="TimesNewRomanPSMT" w:hAnsi="TimesNewRomanPSMT" w:cs="TimesNewRomanPSMT"/>
          <w:b/>
        </w:rPr>
      </w:r>
      <w:r w:rsidR="00177B58">
        <w:rPr>
          <w:rFonts w:ascii="TimesNewRomanPSMT" w:hAnsi="TimesNewRomanPSMT" w:cs="TimesNewRomanPSMT"/>
          <w:b/>
        </w:rPr>
        <w:fldChar w:fldCharType="separate"/>
      </w:r>
      <w:r w:rsidR="0011775B" w:rsidRPr="0076424C">
        <w:rPr>
          <w:b/>
        </w:rPr>
        <w:t>Power Station</w:t>
      </w:r>
      <w:r w:rsidR="00177B58">
        <w:rPr>
          <w:rFonts w:ascii="TimesNewRomanPSMT" w:hAnsi="TimesNewRomanPSMT" w:cs="TimesNewRomanPSMT"/>
          <w:b/>
        </w:rPr>
        <w:fldChar w:fldCharType="end"/>
      </w:r>
      <w:r w:rsidR="00177B58">
        <w:rPr>
          <w:rFonts w:ascii="TimesNewRomanPSMT" w:hAnsi="TimesNewRomanPSMT" w:cs="TimesNewRomanPSMT"/>
          <w:b/>
        </w:rPr>
        <w:t xml:space="preserve"> </w:t>
      </w:r>
      <w:r w:rsidRPr="0076424C">
        <w:t>is below</w:t>
      </w:r>
      <w:r w:rsidRPr="0076424C">
        <w:rPr>
          <w:b/>
        </w:rPr>
        <w:t xml:space="preserve"> </w:t>
      </w:r>
      <w:r w:rsidRPr="0076424C">
        <w:t>5 MW</w:t>
      </w:r>
      <w:r w:rsidRPr="0076424C">
        <w:rPr>
          <w:b/>
        </w:rPr>
        <w:t>.</w:t>
      </w:r>
      <w:r w:rsidRPr="0076424C">
        <w:t xml:space="preserve">  </w:t>
      </w:r>
    </w:p>
    <w:p w14:paraId="6E8613B5" w14:textId="63A0ECFA" w:rsidR="00EC0F87" w:rsidRPr="0076424C" w:rsidRDefault="00EC0F87" w:rsidP="00C623DB">
      <w:pPr>
        <w:spacing w:beforeLines="40" w:before="96" w:afterLines="40" w:after="96"/>
        <w:rPr>
          <w:rFonts w:ascii="TimesNewRomanPSMT" w:hAnsi="TimesNewRomanPSMT" w:cs="TimesNewRomanPSMT"/>
        </w:rPr>
      </w:pPr>
      <w:r w:rsidRPr="0076424C">
        <w:rPr>
          <w:rFonts w:ascii="TimesNewRomanPSMT" w:hAnsi="TimesNewRomanPSMT" w:cs="TimesNewRomanPSMT"/>
        </w:rPr>
        <w:t>DPC7.4.1.</w:t>
      </w:r>
      <w:r w:rsidR="00DF0D68">
        <w:rPr>
          <w:rFonts w:ascii="TimesNewRomanPSMT" w:hAnsi="TimesNewRomanPSMT" w:cs="TimesNewRomanPSMT"/>
        </w:rPr>
        <w:t>4</w:t>
      </w:r>
      <w:r w:rsidRPr="0076424C">
        <w:rPr>
          <w:rFonts w:ascii="TimesNewRomanPSMT" w:hAnsi="TimesNewRomanPSMT" w:cs="TimesNewRomanPSMT"/>
        </w:rPr>
        <w:tab/>
        <w:t xml:space="preserve">For the avoidance of doubt, the above requirements do not preclude disconnection of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rFonts w:ascii="TimesNewRomanPSMT" w:hAnsi="TimesNewRomanPSMT" w:cs="TimesNewRomanPSMT"/>
          <w:b/>
        </w:rPr>
        <w:t>s</w:t>
      </w:r>
      <w:r w:rsidRPr="0076424C">
        <w:rPr>
          <w:rFonts w:ascii="TimesNewRomanPSMT" w:hAnsi="TimesNewRomanPSMT" w:cs="TimesNewRomanPSMT"/>
        </w:rPr>
        <w:t xml:space="preserve"> by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rFonts w:ascii="TimesNewRomanPSMT" w:hAnsi="TimesNewRomanPSMT" w:cs="TimesNewRomanPSMT"/>
        </w:rPr>
        <w:t xml:space="preserve"> agreed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rPr>
          <w:rFonts w:ascii="TimesNewRomanPSMT" w:hAnsi="TimesNewRomanPSMT" w:cs="TimesNewRomanPSMT"/>
        </w:rPr>
        <w:t xml:space="preserve">or when necessary to protect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rFonts w:ascii="TimesNewRomanPSMT" w:hAnsi="TimesNewRomanPSMT" w:cs="TimesNewRomanPSMT"/>
        </w:rPr>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rPr>
          <w:rFonts w:ascii="TimesNewRomanPSMT" w:hAnsi="TimesNewRomanPSMT" w:cs="TimesNewRomanPSMT"/>
          <w:b/>
        </w:rPr>
        <w:t xml:space="preserve"> </w:t>
      </w:r>
      <w:r w:rsidRPr="0076424C">
        <w:rPr>
          <w:rFonts w:ascii="TimesNewRomanPSMT" w:hAnsi="TimesNewRomanPSMT" w:cs="TimesNewRomanPSMT"/>
        </w:rPr>
        <w:t>from being damaged</w:t>
      </w:r>
    </w:p>
    <w:p w14:paraId="6E8613B6" w14:textId="4C8A9F02" w:rsidR="00EC0F87" w:rsidRPr="0076424C" w:rsidRDefault="00EC0F87" w:rsidP="00C623DB">
      <w:pPr>
        <w:spacing w:beforeLines="40" w:before="96" w:afterLines="40" w:after="96"/>
      </w:pPr>
      <w:r w:rsidRPr="0076424C">
        <w:rPr>
          <w:rFonts w:ascii="TimesNewRomanPSMT" w:hAnsi="TimesNewRomanPSMT" w:cs="TimesNewRomanPSMT"/>
        </w:rPr>
        <w:t>DPC7.4.1.</w:t>
      </w:r>
      <w:r w:rsidR="00DF0D68">
        <w:rPr>
          <w:rFonts w:ascii="TimesNewRomanPSMT" w:hAnsi="TimesNewRomanPSMT" w:cs="TimesNewRomanPSMT"/>
        </w:rPr>
        <w:t>5</w:t>
      </w:r>
      <w:r w:rsidRPr="0076424C">
        <w:rPr>
          <w:rFonts w:ascii="TimesNewRomanPSMT" w:hAnsi="TimesNewRomanPSMT" w:cs="TimesNewRomanPSMT"/>
        </w:rPr>
        <w:tab/>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 xml:space="preserve">s </w:t>
      </w:r>
      <w:r w:rsidRPr="0076424C">
        <w:rPr>
          <w:szCs w:val="24"/>
          <w:lang w:val="en-US"/>
        </w:rPr>
        <w:t>additionally have to comply with DPC 7.5.</w:t>
      </w:r>
    </w:p>
    <w:p w14:paraId="6E8613B7" w14:textId="77777777" w:rsidR="00314B36" w:rsidRPr="0076424C" w:rsidRDefault="00314B36">
      <w:pPr>
        <w:keepLines w:val="0"/>
        <w:autoSpaceDE w:val="0"/>
        <w:autoSpaceDN w:val="0"/>
        <w:adjustRightInd w:val="0"/>
        <w:ind w:firstLine="0"/>
        <w:jc w:val="left"/>
        <w:rPr>
          <w:sz w:val="20"/>
          <w:lang w:val="en-US"/>
        </w:rPr>
      </w:pPr>
    </w:p>
    <w:p w14:paraId="6E8613B8" w14:textId="77777777" w:rsidR="00314B36" w:rsidRPr="0076424C" w:rsidRDefault="00314B36">
      <w:r w:rsidRPr="0076424C">
        <w:t>DPC7.4.2</w:t>
      </w:r>
      <w:r w:rsidRPr="0076424C">
        <w:tab/>
      </w:r>
      <w:r w:rsidRPr="0076424C">
        <w:rPr>
          <w:b/>
        </w:rPr>
        <w:t>Control Arrangements</w:t>
      </w:r>
    </w:p>
    <w:p w14:paraId="6E8613B9" w14:textId="174389FF" w:rsidR="00314B36" w:rsidRPr="0076424C" w:rsidRDefault="00332C35" w:rsidP="00332C35">
      <w:r>
        <w:t>DPC7.4.2.1</w:t>
      </w:r>
      <w:r>
        <w:tab/>
      </w:r>
      <w:r w:rsidR="00314B36"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xml:space="preserve"> will specify in writing if a continuously acting fast response automatic excitation control system is required to control the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314B36" w:rsidRPr="0076424C">
        <w:t xml:space="preserve"> voltage without instability over the entire operating range of the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7151E8">
        <w:t xml:space="preserve"> </w:t>
      </w:r>
      <w:r w:rsidR="00314B36" w:rsidRPr="0076424C">
        <w:t xml:space="preserve">or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14B36" w:rsidRPr="0076424C">
        <w:t xml:space="preserve">.  This will be dependent on the size and type of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00F74D15">
        <w:t xml:space="preserve"> </w:t>
      </w:r>
      <w:r w:rsidR="00314B36" w:rsidRPr="0076424C">
        <w:t xml:space="preserve">or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14B36" w:rsidRPr="0076424C">
        <w:t xml:space="preserve"> and the adjacent part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314B36" w:rsidRPr="0076424C">
        <w:t xml:space="preserve"> to which it is </w:t>
      </w:r>
      <w:r w:rsidR="00760804" w:rsidRPr="0076424C">
        <w:t>connected</w:t>
      </w:r>
      <w:r w:rsidR="00314B36" w:rsidRPr="0076424C">
        <w:t>.</w:t>
      </w:r>
    </w:p>
    <w:p w14:paraId="6E8613BA" w14:textId="6C904C87" w:rsidR="00332C35" w:rsidRPr="00287BD3" w:rsidRDefault="00332C35" w:rsidP="00332C35">
      <w:r>
        <w:lastRenderedPageBreak/>
        <w:t>DPC7.4.2.2</w:t>
      </w:r>
      <w:r>
        <w:tab/>
      </w:r>
      <w:r w:rsidR="00234BD7">
        <w:t xml:space="preserve">The </w:t>
      </w:r>
      <w:r w:rsidR="00786E2C">
        <w:fldChar w:fldCharType="begin"/>
      </w:r>
      <w:r w:rsidR="00234BD7">
        <w:instrText xml:space="preserve"> REF Generator \h </w:instrText>
      </w:r>
      <w:r w:rsidR="00786E2C">
        <w:fldChar w:fldCharType="separate"/>
      </w:r>
      <w:r w:rsidR="0011775B" w:rsidRPr="0076424C">
        <w:rPr>
          <w:b/>
        </w:rPr>
        <w:t>Generator</w:t>
      </w:r>
      <w:r w:rsidR="00786E2C">
        <w:fldChar w:fldCharType="end"/>
      </w:r>
      <w:r w:rsidR="00234BD7">
        <w:t xml:space="preserve"> will notify, and keep notified, the </w:t>
      </w:r>
      <w:r w:rsidR="00786E2C">
        <w:fldChar w:fldCharType="begin"/>
      </w:r>
      <w:r w:rsidR="00234BD7">
        <w:instrText xml:space="preserve"> REF DNO \h </w:instrText>
      </w:r>
      <w:r w:rsidR="00786E2C">
        <w:fldChar w:fldCharType="separate"/>
      </w:r>
      <w:r w:rsidR="0011775B" w:rsidRPr="0076424C">
        <w:rPr>
          <w:b/>
        </w:rPr>
        <w:t>DNO</w:t>
      </w:r>
      <w:r w:rsidR="00786E2C">
        <w:fldChar w:fldCharType="end"/>
      </w:r>
      <w:r w:rsidR="00234BD7">
        <w:t xml:space="preserve"> of the set points of the control scheme for voltage control or </w:t>
      </w:r>
      <w:r w:rsidR="00786E2C">
        <w:fldChar w:fldCharType="begin"/>
      </w:r>
      <w:r w:rsidR="00234BD7">
        <w:instrText xml:space="preserve"> REF PowerFactor \h </w:instrText>
      </w:r>
      <w:r w:rsidR="00786E2C">
        <w:fldChar w:fldCharType="separate"/>
      </w:r>
      <w:r w:rsidR="0011775B" w:rsidRPr="0076424C">
        <w:rPr>
          <w:b/>
        </w:rPr>
        <w:t>Power Factor</w:t>
      </w:r>
      <w:r w:rsidR="00786E2C">
        <w:fldChar w:fldCharType="end"/>
      </w:r>
      <w:r w:rsidR="00234BD7">
        <w:t xml:space="preserve"> control as appropriate and which have previously been agreed between the </w:t>
      </w:r>
      <w:r w:rsidR="00786E2C">
        <w:rPr>
          <w:b/>
        </w:rPr>
        <w:fldChar w:fldCharType="begin"/>
      </w:r>
      <w:r w:rsidR="00C05C90">
        <w:instrText xml:space="preserve"> REF Generator \h </w:instrText>
      </w:r>
      <w:r w:rsidR="00786E2C">
        <w:rPr>
          <w:b/>
        </w:rPr>
      </w:r>
      <w:r w:rsidR="00786E2C">
        <w:rPr>
          <w:b/>
        </w:rPr>
        <w:fldChar w:fldCharType="separate"/>
      </w:r>
      <w:r w:rsidR="0011775B" w:rsidRPr="0076424C">
        <w:rPr>
          <w:b/>
        </w:rPr>
        <w:t>Generator</w:t>
      </w:r>
      <w:r w:rsidR="00786E2C">
        <w:rPr>
          <w:b/>
        </w:rPr>
        <w:fldChar w:fldCharType="end"/>
      </w:r>
      <w:r w:rsidR="00234BD7">
        <w:t xml:space="preserve"> and </w:t>
      </w:r>
      <w:r w:rsidR="00786E2C">
        <w:rPr>
          <w:b/>
        </w:rPr>
        <w:fldChar w:fldCharType="begin"/>
      </w:r>
      <w:r w:rsidR="00C05C90">
        <w:instrText xml:space="preserve"> REF DNO \h </w:instrText>
      </w:r>
      <w:r w:rsidR="00786E2C">
        <w:rPr>
          <w:b/>
        </w:rPr>
      </w:r>
      <w:r w:rsidR="00786E2C">
        <w:rPr>
          <w:b/>
        </w:rPr>
        <w:fldChar w:fldCharType="separate"/>
      </w:r>
      <w:r w:rsidR="0011775B" w:rsidRPr="0076424C">
        <w:rPr>
          <w:b/>
        </w:rPr>
        <w:t>DNO</w:t>
      </w:r>
      <w:r w:rsidR="00786E2C">
        <w:rPr>
          <w:b/>
        </w:rPr>
        <w:fldChar w:fldCharType="end"/>
      </w:r>
      <w:r w:rsidR="00234BD7">
        <w:t xml:space="preserve">.  The information to be provided is detailed in </w:t>
      </w:r>
      <w:r w:rsidR="008572B5">
        <w:fldChar w:fldCharType="begin"/>
      </w:r>
      <w:r w:rsidR="008572B5">
        <w:instrText xml:space="preserve"> REF Schedule5a \h  \* MERGEFORMAT </w:instrText>
      </w:r>
      <w:r w:rsidR="008572B5">
        <w:fldChar w:fldCharType="separate"/>
      </w:r>
      <w:r w:rsidR="0011775B" w:rsidRPr="00425D58">
        <w:rPr>
          <w:sz w:val="22"/>
          <w:szCs w:val="22"/>
        </w:rPr>
        <w:t>Schedule 5a</w:t>
      </w:r>
      <w:r w:rsidR="008572B5">
        <w:fldChar w:fldCharType="end"/>
      </w:r>
      <w:r w:rsidR="00234BD7">
        <w:t xml:space="preserve"> and </w:t>
      </w:r>
      <w:r w:rsidR="008572B5">
        <w:fldChar w:fldCharType="begin"/>
      </w:r>
      <w:r w:rsidR="008572B5">
        <w:instrText xml:space="preserve"> REF Schedule5b \h  \* MERGEFORMAT </w:instrText>
      </w:r>
      <w:r w:rsidR="008572B5">
        <w:fldChar w:fldCharType="separate"/>
      </w:r>
      <w:r w:rsidR="0011775B" w:rsidRPr="00425D58">
        <w:t>Schedule 5b</w:t>
      </w:r>
      <w:r w:rsidR="008572B5">
        <w:fldChar w:fldCharType="end"/>
      </w:r>
      <w:r>
        <w:t>.</w:t>
      </w:r>
    </w:p>
    <w:p w14:paraId="6E8613BB" w14:textId="77777777" w:rsidR="00FF5874" w:rsidRPr="0076424C" w:rsidRDefault="00FF5874" w:rsidP="00FF5874">
      <w:pPr>
        <w:pStyle w:val="BodyText"/>
        <w:keepNext/>
        <w:ind w:left="1418" w:hanging="1418"/>
        <w:rPr>
          <w:b/>
        </w:rPr>
      </w:pPr>
      <w:r w:rsidRPr="0076424C">
        <w:rPr>
          <w:b/>
        </w:rPr>
        <w:t>DPC7.4.3</w:t>
      </w:r>
      <w:r w:rsidRPr="0076424C">
        <w:rPr>
          <w:b/>
        </w:rPr>
        <w:tab/>
        <w:t>Protection Requirements</w:t>
      </w:r>
    </w:p>
    <w:p w14:paraId="6E8613BC" w14:textId="7E01A6F8" w:rsidR="00314B36" w:rsidRPr="0076424C" w:rsidRDefault="00314B36" w:rsidP="00FF5874">
      <w:pPr>
        <w:pStyle w:val="BodyText"/>
        <w:keepNext/>
        <w:ind w:left="1418" w:hanging="1418"/>
        <w:rPr>
          <w:b/>
        </w:rPr>
      </w:pPr>
      <w:r w:rsidRPr="0076424C">
        <w:t>DPC7.4.3</w:t>
      </w:r>
      <w:r w:rsidR="00FF5874" w:rsidRPr="0076424C">
        <w:t>.1</w:t>
      </w:r>
      <w:r w:rsidRPr="0076424C">
        <w:tab/>
      </w:r>
      <w:r w:rsidRPr="0076424C">
        <w:rPr>
          <w:b/>
        </w:rPr>
        <w:t xml:space="preserve">Co-ordinating with Existing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p>
    <w:p w14:paraId="6E8613BD" w14:textId="5013EC0A" w:rsidR="00314B36" w:rsidRPr="0076424C" w:rsidRDefault="00314B36">
      <w:pPr>
        <w:ind w:firstLine="0"/>
      </w:pPr>
      <w:r w:rsidRPr="0076424C">
        <w:t xml:space="preserve">It will be necessary for the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associated with </w:t>
      </w:r>
      <w:r w:rsidR="00DF0D68">
        <w:t xml:space="preserve">any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7151E8">
        <w:t xml:space="preserve"> </w:t>
      </w:r>
      <w:r w:rsidR="00AC4F5F"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to co-ordinate with the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associated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as follows:-</w:t>
      </w:r>
    </w:p>
    <w:p w14:paraId="6E8613BE" w14:textId="5EEFC984" w:rsidR="00314B36" w:rsidRPr="0076424C" w:rsidRDefault="00314B36">
      <w:pPr>
        <w:pStyle w:val="Indent1"/>
      </w:pPr>
      <w:r w:rsidRPr="0076424C">
        <w:t>(a)</w:t>
      </w:r>
      <w:r w:rsidRPr="0076424C">
        <w:tab/>
        <w:t xml:space="preserve">For </w:t>
      </w:r>
      <w:r w:rsidR="00DF0D68">
        <w:t xml:space="preserve">any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Pr="0076424C">
        <w:t xml:space="preserve"> </w:t>
      </w:r>
      <w:r w:rsidR="006116C7" w:rsidRPr="0076424C">
        <w:t xml:space="preserve">and </w:t>
      </w:r>
      <w:r w:rsidR="00AA7919" w:rsidRPr="0076424C">
        <w:t xml:space="preserve">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directly connected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6116C7" w:rsidRPr="0076424C">
        <w:rPr>
          <w:b/>
        </w:rPr>
        <w:t xml:space="preserve"> </w:t>
      </w:r>
      <w:r w:rsidR="00C3590F" w:rsidRPr="0076424C">
        <w:t xml:space="preserve"> </w:t>
      </w:r>
      <w:r w:rsidRPr="0076424C">
        <w:t xml:space="preserve">must meet the target clearance times for fault current interchange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order to reduce to a minimum the impact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of faults on circuits owned by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6116C7" w:rsidRPr="0076424C">
        <w:rPr>
          <w:b/>
        </w:rPr>
        <w:t xml:space="preserve"> </w:t>
      </w:r>
      <w:r w:rsidR="00952241" w:rsidRPr="0076424C">
        <w:t>or</w:t>
      </w:r>
      <w:r w:rsidR="006116C7" w:rsidRPr="0076424C">
        <w:rPr>
          <w:b/>
        </w:rPr>
        <w:t xml:space="preserve"> </w:t>
      </w:r>
      <w:r w:rsidR="00C32DEA" w:rsidRPr="0076424C">
        <w:t>on an</w:t>
      </w:r>
      <w:r w:rsidR="00931BC7"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ensure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settings meet its own target clearance times.</w:t>
      </w:r>
    </w:p>
    <w:p w14:paraId="6E8613BF" w14:textId="105D9667" w:rsidR="00314B36" w:rsidRPr="0076424C" w:rsidRDefault="00314B36">
      <w:pPr>
        <w:pStyle w:val="Indent1"/>
      </w:pPr>
      <w:r w:rsidRPr="0076424C">
        <w:tab/>
        <w:t xml:space="preserve">The target clearance times are measured from fault current inception to arc extinction and will be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meet the requirements of the relevant part of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w:t>
      </w:r>
    </w:p>
    <w:p w14:paraId="6E8613C0" w14:textId="3585FAD2" w:rsidR="00314B36" w:rsidRPr="0076424C" w:rsidRDefault="00314B36">
      <w:pPr>
        <w:pStyle w:val="Indent1"/>
      </w:pPr>
      <w:r w:rsidRPr="0076424C">
        <w:t>(b)</w:t>
      </w:r>
      <w:r w:rsidRPr="0076424C">
        <w:tab/>
        <w:t xml:space="preserve">The settings of any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controlling a circuit breaker or the operating values of any automatic switching device at any point of connection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2240CF" w:rsidRPr="0076424C">
        <w:t xml:space="preserve">, as well as the </w:t>
      </w:r>
      <w:r w:rsidR="001F39AE">
        <w:fldChar w:fldCharType="begin"/>
      </w:r>
      <w:r w:rsidR="001F39AE">
        <w:instrText xml:space="preserve"> REF User h  * MERGEFORMAT  \* MERGEFORMAT </w:instrText>
      </w:r>
      <w:r w:rsidR="001F39AE">
        <w:fldChar w:fldCharType="separate"/>
      </w:r>
      <w:r w:rsidR="0011775B" w:rsidRPr="0076424C">
        <w:rPr>
          <w:b/>
        </w:rPr>
        <w:t>User</w:t>
      </w:r>
      <w:r w:rsidR="001F39AE">
        <w:rPr>
          <w:b/>
        </w:rPr>
        <w:fldChar w:fldCharType="end"/>
      </w:r>
      <w:r w:rsidR="002240CF" w:rsidRPr="0076424C">
        <w:rPr>
          <w:b/>
        </w:rPr>
        <w:t xml:space="preserve">’s </w:t>
      </w:r>
      <w:r w:rsidR="002240CF" w:rsidRPr="0076424C">
        <w:t>maintenance and testing regime,</w:t>
      </w:r>
      <w:r w:rsidRPr="0076424C">
        <w:t xml:space="preserve"> shall be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in writing during the connection consultation process.</w:t>
      </w:r>
    </w:p>
    <w:p w14:paraId="6E8613C1" w14:textId="15F2D37B" w:rsidR="00314B36" w:rsidRPr="0076424C" w:rsidRDefault="00314B36">
      <w:pPr>
        <w:pStyle w:val="Indent1"/>
      </w:pPr>
      <w:r w:rsidRPr="0076424C">
        <w:tab/>
        <w:t xml:space="preserve">The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settings or operating values shall not be changed without the express agreement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3C2" w14:textId="204D0CE8" w:rsidR="00EC0F87" w:rsidRPr="0076424C" w:rsidRDefault="00314B36" w:rsidP="00C623DB">
      <w:pPr>
        <w:pStyle w:val="BodyText"/>
        <w:keepLines w:val="0"/>
        <w:spacing w:beforeLines="40" w:before="96" w:afterLines="40" w:after="96" w:line="240" w:lineRule="auto"/>
        <w:ind w:left="1843" w:hanging="425"/>
        <w:rPr>
          <w:spacing w:val="0"/>
          <w:szCs w:val="24"/>
        </w:rPr>
      </w:pPr>
      <w:r w:rsidRPr="0076424C">
        <w:t>(c)</w:t>
      </w:r>
      <w:r w:rsidRPr="0076424C">
        <w:tab/>
        <w:t xml:space="preserve">It will be necessary for the </w:t>
      </w:r>
      <w:r w:rsidR="00DF0D68">
        <w:fldChar w:fldCharType="begin"/>
      </w:r>
      <w:r w:rsidR="00DF0D68">
        <w:instrText xml:space="preserve"> REF pgm \h </w:instrText>
      </w:r>
      <w:r w:rsidR="00DF0D68">
        <w:fldChar w:fldCharType="separate"/>
      </w:r>
      <w:r w:rsidR="0011775B">
        <w:rPr>
          <w:b/>
        </w:rPr>
        <w:t>Power Generating Module</w:t>
      </w:r>
      <w:r w:rsidR="00DF0D68">
        <w:fldChar w:fldCharType="end"/>
      </w:r>
      <w:r w:rsidR="00F74D15">
        <w:t xml:space="preserv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w:t>
      </w:r>
      <w:r w:rsidR="002F4684" w:rsidRPr="0076424C">
        <w:t>and</w:t>
      </w:r>
      <w:r w:rsidR="00931BC7"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2F4684" w:rsidRPr="0076424C">
        <w:t xml:space="preserv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002F4684" w:rsidRPr="0076424C">
        <w:t xml:space="preserve"> </w:t>
      </w:r>
      <w:r w:rsidRPr="0076424C">
        <w:t xml:space="preserve">to co-ordinate with any auto-reclose policy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r w:rsidR="00EC0F87" w:rsidRPr="0076424C">
        <w:t xml:space="preserve">  </w:t>
      </w:r>
      <w:r w:rsidR="00EC0F87" w:rsidRPr="0076424C">
        <w:rPr>
          <w:spacing w:val="0"/>
          <w:szCs w:val="24"/>
        </w:rPr>
        <w:t xml:space="preserve">In particular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11775B">
        <w:rPr>
          <w:b/>
        </w:rPr>
        <w:t>Power Generating Module</w:t>
      </w:r>
      <w:r w:rsidR="00DF0D68">
        <w:rPr>
          <w:spacing w:val="0"/>
          <w:szCs w:val="24"/>
        </w:rPr>
        <w:fldChar w:fldCharType="end"/>
      </w:r>
      <w:r w:rsidR="00F74D15">
        <w:rPr>
          <w:spacing w:val="0"/>
          <w:szCs w:val="24"/>
        </w:rPr>
        <w:t xml:space="preserve">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00EC0F87" w:rsidRPr="0076424C">
        <w:rPr>
          <w:spacing w:val="0"/>
          <w:szCs w:val="24"/>
        </w:rPr>
        <w:t xml:space="preserve"> should detect a loss of mains situation and disconnect the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11775B">
        <w:rPr>
          <w:b/>
        </w:rPr>
        <w:t>Power Generating Module</w:t>
      </w:r>
      <w:r w:rsidR="00DF0D68">
        <w:rPr>
          <w:spacing w:val="0"/>
          <w:szCs w:val="24"/>
        </w:rPr>
        <w:fldChar w:fldCharType="end"/>
      </w:r>
      <w:r w:rsidR="00F74D15">
        <w:rPr>
          <w:spacing w:val="0"/>
          <w:szCs w:val="24"/>
        </w:rPr>
        <w:t xml:space="preserve"> </w:t>
      </w:r>
      <w:r w:rsidR="00EC0F87" w:rsidRPr="0076424C">
        <w:rPr>
          <w:spacing w:val="0"/>
          <w:szCs w:val="24"/>
        </w:rPr>
        <w:t>in a time shorter than any auto reclose dead time.  This should include an allowance for circuit breaker operation and generally a minimum of 0.5s should be allowed for this.  For pole mounted auto-reclosers often set with a dead time of 1s, this implies a loss of mains response time of 0.5s.  Similar response time is expected from under and over voltage relays.</w:t>
      </w:r>
    </w:p>
    <w:p w14:paraId="6E8613C3" w14:textId="71E683EB"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DPC7.4.3.2</w:t>
      </w:r>
      <w:r w:rsidRPr="0076424C">
        <w:rPr>
          <w:spacing w:val="0"/>
          <w:szCs w:val="24"/>
        </w:rPr>
        <w:tab/>
        <w:t xml:space="preserve">Specific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Required for</w:t>
      </w:r>
      <w:r w:rsidR="00DF0D68">
        <w:rPr>
          <w:spacing w:val="0"/>
          <w:szCs w:val="24"/>
        </w:rPr>
        <w:t xml:space="preserve"> </w:t>
      </w:r>
      <w:r w:rsidR="008572B5">
        <w:fldChar w:fldCharType="begin"/>
      </w:r>
      <w:r w:rsidR="008572B5">
        <w:instrText xml:space="preserve"> REF Embedded \h  \* MERGEFORMAT </w:instrText>
      </w:r>
      <w:r w:rsidR="008572B5">
        <w:fldChar w:fldCharType="separate"/>
      </w:r>
      <w:r w:rsidR="0011775B" w:rsidRPr="0011775B">
        <w:rPr>
          <w:b/>
          <w:spacing w:val="0"/>
        </w:rPr>
        <w:t>Embedded</w:t>
      </w:r>
      <w:r w:rsidR="008572B5">
        <w:fldChar w:fldCharType="end"/>
      </w:r>
      <w:r w:rsidRPr="0076424C">
        <w:rPr>
          <w:spacing w:val="0"/>
          <w:szCs w:val="24"/>
        </w:rPr>
        <w:t xml:space="preserve"> </w:t>
      </w:r>
      <w:r w:rsidR="00DF0D68">
        <w:rPr>
          <w:spacing w:val="0"/>
          <w:szCs w:val="24"/>
        </w:rPr>
        <w:fldChar w:fldCharType="begin"/>
      </w:r>
      <w:r w:rsidR="00DF0D68">
        <w:rPr>
          <w:spacing w:val="0"/>
          <w:szCs w:val="24"/>
        </w:rPr>
        <w:instrText xml:space="preserve"> REF pgm \h </w:instrText>
      </w:r>
      <w:r w:rsidR="00DF0D68">
        <w:rPr>
          <w:spacing w:val="0"/>
          <w:szCs w:val="24"/>
        </w:rPr>
      </w:r>
      <w:r w:rsidR="00DF0D68">
        <w:rPr>
          <w:spacing w:val="0"/>
          <w:szCs w:val="24"/>
        </w:rPr>
        <w:fldChar w:fldCharType="separate"/>
      </w:r>
      <w:r w:rsidR="0011775B">
        <w:rPr>
          <w:b/>
        </w:rPr>
        <w:t>Power Generating Module</w:t>
      </w:r>
      <w:r w:rsidR="00DF0D68">
        <w:rPr>
          <w:spacing w:val="0"/>
          <w:szCs w:val="24"/>
        </w:rPr>
        <w:fldChar w:fldCharType="end"/>
      </w:r>
      <w:r w:rsidR="00DF0D68">
        <w:rPr>
          <w:spacing w:val="0"/>
          <w:szCs w:val="24"/>
        </w:rPr>
        <w:t>s</w:t>
      </w:r>
      <w:r w:rsidR="00F74D15">
        <w:rPr>
          <w:spacing w:val="0"/>
          <w:szCs w:val="24"/>
        </w:rPr>
        <w:t xml:space="preserve"> </w:t>
      </w:r>
    </w:p>
    <w:p w14:paraId="6E8613C4" w14:textId="380E7145" w:rsidR="00EC0F87" w:rsidRPr="0076424C" w:rsidRDefault="00EC0F87" w:rsidP="00C623DB">
      <w:pPr>
        <w:pStyle w:val="BodyText"/>
        <w:keepLines w:val="0"/>
        <w:spacing w:beforeLines="40" w:before="96" w:afterLines="40" w:after="96" w:line="240" w:lineRule="auto"/>
        <w:ind w:left="1418" w:hanging="1418"/>
        <w:rPr>
          <w:spacing w:val="0"/>
          <w:szCs w:val="24"/>
        </w:rPr>
      </w:pPr>
      <w:r w:rsidRPr="0076424C">
        <w:rPr>
          <w:spacing w:val="0"/>
          <w:szCs w:val="24"/>
        </w:rPr>
        <w:tab/>
        <w:t xml:space="preserve">In addition to any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installed by the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 to meet his own requirements and statutory obligations on him, the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 must install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to achieve the following objectives: </w:t>
      </w:r>
    </w:p>
    <w:p w14:paraId="6E8613C5" w14:textId="168C3D3F"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all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00DF0D68">
        <w:t>s</w:t>
      </w:r>
      <w:r w:rsidRPr="0076424C">
        <w:rPr>
          <w:spacing w:val="0"/>
          <w:szCs w:val="24"/>
        </w:rPr>
        <w:t>:</w:t>
      </w:r>
    </w:p>
    <w:p w14:paraId="6E8613C6" w14:textId="02080A42"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disconnect the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when a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abnormality occurs that results in an unacceptable deviation of the </w:t>
      </w:r>
      <w:r w:rsidR="008572B5">
        <w:fldChar w:fldCharType="begin"/>
      </w:r>
      <w:r w:rsidR="008572B5">
        <w:instrText xml:space="preserve"> REF Frequency \h  \* MERGEFORMAT </w:instrText>
      </w:r>
      <w:r w:rsidR="008572B5">
        <w:fldChar w:fldCharType="separate"/>
      </w:r>
      <w:r w:rsidR="0011775B" w:rsidRPr="0011775B">
        <w:rPr>
          <w:b/>
          <w:spacing w:val="0"/>
        </w:rPr>
        <w:t>Frequency</w:t>
      </w:r>
      <w:r w:rsidR="008572B5">
        <w:fldChar w:fldCharType="end"/>
      </w:r>
      <w:r w:rsidRPr="0076424C">
        <w:rPr>
          <w:spacing w:val="0"/>
          <w:szCs w:val="24"/>
        </w:rPr>
        <w:t xml:space="preserve"> or voltage at the </w:t>
      </w:r>
      <w:r w:rsidR="008572B5">
        <w:fldChar w:fldCharType="begin"/>
      </w:r>
      <w:r w:rsidR="008572B5">
        <w:instrText xml:space="preserve"> REF ConnectionPoint \h  \* MERGEFORMAT </w:instrText>
      </w:r>
      <w:r w:rsidR="008572B5">
        <w:fldChar w:fldCharType="separate"/>
      </w:r>
      <w:r w:rsidR="0011775B" w:rsidRPr="0011775B">
        <w:rPr>
          <w:b/>
          <w:spacing w:val="0"/>
        </w:rPr>
        <w:t>Connection Point</w:t>
      </w:r>
      <w:r w:rsidR="008572B5">
        <w:fldChar w:fldCharType="end"/>
      </w:r>
      <w:r w:rsidRPr="0076424C">
        <w:rPr>
          <w:spacing w:val="0"/>
          <w:szCs w:val="24"/>
        </w:rPr>
        <w:t>;</w:t>
      </w:r>
    </w:p>
    <w:p w14:paraId="6E8613C7" w14:textId="37E38BCC" w:rsidR="00EC0F87" w:rsidRPr="0076424C" w:rsidRDefault="00EC0F87" w:rsidP="00C623DB">
      <w:pPr>
        <w:pStyle w:val="BodyText"/>
        <w:keepLines w:val="0"/>
        <w:numPr>
          <w:ilvl w:val="1"/>
          <w:numId w:val="56"/>
        </w:numPr>
        <w:tabs>
          <w:tab w:val="clear" w:pos="1800"/>
        </w:tabs>
        <w:spacing w:beforeLines="40" w:before="96" w:afterLines="40" w:after="96" w:line="240" w:lineRule="auto"/>
        <w:ind w:left="2422" w:hanging="437"/>
        <w:rPr>
          <w:spacing w:val="0"/>
          <w:szCs w:val="24"/>
        </w:rPr>
      </w:pPr>
      <w:r w:rsidRPr="0076424C">
        <w:rPr>
          <w:spacing w:val="0"/>
          <w:szCs w:val="24"/>
        </w:rPr>
        <w:t xml:space="preserve">To ensure the automatic disconnection of the </w:t>
      </w:r>
      <w:r w:rsidR="00F74D15">
        <w:fldChar w:fldCharType="begin"/>
      </w:r>
      <w:r w:rsidR="00F74D15">
        <w:instrText xml:space="preserve"> REF pgm \h </w:instrText>
      </w:r>
      <w:r w:rsidR="00F74D15">
        <w:fldChar w:fldCharType="separate"/>
      </w:r>
      <w:r w:rsidR="0011775B">
        <w:rPr>
          <w:b/>
        </w:rPr>
        <w:t>Power Generating Module</w:t>
      </w:r>
      <w:r w:rsidR="00F74D15">
        <w:fldChar w:fldCharType="end"/>
      </w:r>
      <w:r w:rsidRPr="0076424C">
        <w:rPr>
          <w:spacing w:val="0"/>
          <w:szCs w:val="24"/>
        </w:rPr>
        <w:t xml:space="preserve">, or where there is constant supervision of an installation, the </w:t>
      </w:r>
      <w:r w:rsidRPr="0076424C">
        <w:rPr>
          <w:spacing w:val="0"/>
          <w:szCs w:val="24"/>
        </w:rPr>
        <w:lastRenderedPageBreak/>
        <w:t xml:space="preserve">operation of an alarm with an audio and visual indication, in the event of any failure of supplies to the protective equipment that would inhibit its correct operation. </w:t>
      </w:r>
    </w:p>
    <w:p w14:paraId="6E8613C8" w14:textId="01FD4FA9"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polyphase </w:t>
      </w:r>
      <w:r w:rsidR="009B72AA">
        <w:fldChar w:fldCharType="begin"/>
      </w:r>
      <w:r w:rsidR="009B72AA">
        <w:instrText xml:space="preserve"> REF pgm \h </w:instrText>
      </w:r>
      <w:r w:rsidR="009B72AA">
        <w:fldChar w:fldCharType="separate"/>
      </w:r>
      <w:r w:rsidR="0011775B">
        <w:rPr>
          <w:b/>
        </w:rPr>
        <w:t>Power Generating Module</w:t>
      </w:r>
      <w:r w:rsidR="009B72AA">
        <w:fldChar w:fldCharType="end"/>
      </w:r>
      <w:r w:rsidR="00004941">
        <w:t>s</w:t>
      </w:r>
    </w:p>
    <w:p w14:paraId="6E8613C9" w14:textId="31E392D0"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unless all phases of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are present and within the agreed ranges of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settings;</w:t>
      </w:r>
    </w:p>
    <w:p w14:paraId="6E8613CA" w14:textId="69D91325" w:rsidR="00EC0F87" w:rsidRPr="0076424C" w:rsidRDefault="00EC0F87" w:rsidP="00C623DB">
      <w:pPr>
        <w:pStyle w:val="BodyText"/>
        <w:keepLines w:val="0"/>
        <w:numPr>
          <w:ilvl w:val="1"/>
          <w:numId w:val="58"/>
        </w:numPr>
        <w:tabs>
          <w:tab w:val="clear" w:pos="2831"/>
        </w:tabs>
        <w:spacing w:beforeLines="40" w:before="96" w:afterLines="40" w:after="96" w:line="240" w:lineRule="auto"/>
        <w:ind w:left="2410"/>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in the event of the loss of one or more phases of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w:t>
      </w:r>
    </w:p>
    <w:p w14:paraId="6E8613CB" w14:textId="3A5FD8A3" w:rsidR="00EC0F87" w:rsidRPr="0076424C" w:rsidRDefault="00EC0F87" w:rsidP="00C623DB">
      <w:pPr>
        <w:pStyle w:val="BodyText"/>
        <w:keepLines w:val="0"/>
        <w:numPr>
          <w:ilvl w:val="0"/>
          <w:numId w:val="56"/>
        </w:numPr>
        <w:tabs>
          <w:tab w:val="clear" w:pos="720"/>
          <w:tab w:val="num" w:pos="1751"/>
        </w:tabs>
        <w:spacing w:beforeLines="40" w:before="96" w:afterLines="40" w:after="96" w:line="240" w:lineRule="auto"/>
        <w:ind w:left="1751"/>
        <w:rPr>
          <w:spacing w:val="0"/>
          <w:szCs w:val="24"/>
        </w:rPr>
      </w:pPr>
      <w:r w:rsidRPr="0076424C">
        <w:rPr>
          <w:spacing w:val="0"/>
          <w:szCs w:val="24"/>
        </w:rPr>
        <w:t xml:space="preserve">For single phase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F0D68">
        <w:t>s</w:t>
      </w:r>
    </w:p>
    <w:p w14:paraId="6E8613CC" w14:textId="7503DC1D"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inhibit </w:t>
      </w:r>
      <w:r w:rsidR="00955502">
        <w:rPr>
          <w:spacing w:val="0"/>
          <w:szCs w:val="24"/>
        </w:rPr>
        <w:t>connection</w:t>
      </w:r>
      <w:r w:rsidRPr="0076424C">
        <w:rPr>
          <w:spacing w:val="0"/>
          <w:szCs w:val="24"/>
        </w:rPr>
        <w:t xml:space="preserve"> of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F0D68">
        <w:t>s</w:t>
      </w:r>
      <w:r w:rsidRPr="0076424C">
        <w:rPr>
          <w:spacing w:val="0"/>
          <w:szCs w:val="24"/>
        </w:rPr>
        <w:t xml:space="preserve"> to the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unless that phase of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008644B5" w:rsidRPr="0076424C">
        <w:rPr>
          <w:spacing w:val="0"/>
          <w:szCs w:val="24"/>
        </w:rPr>
        <w:t xml:space="preserve"> </w:t>
      </w:r>
      <w:r w:rsidRPr="0076424C">
        <w:rPr>
          <w:spacing w:val="0"/>
          <w:szCs w:val="24"/>
        </w:rPr>
        <w:t xml:space="preserve">is present and within the agreed ranges of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settings;</w:t>
      </w:r>
    </w:p>
    <w:p w14:paraId="6E8613CD" w14:textId="0F98691C" w:rsidR="00EC0F87" w:rsidRPr="0076424C" w:rsidRDefault="00EC0F87" w:rsidP="00C623DB">
      <w:pPr>
        <w:pStyle w:val="BodyText"/>
        <w:keepLines w:val="0"/>
        <w:numPr>
          <w:ilvl w:val="0"/>
          <w:numId w:val="57"/>
        </w:numPr>
        <w:tabs>
          <w:tab w:val="clear" w:pos="1800"/>
        </w:tabs>
        <w:spacing w:beforeLines="40" w:before="96" w:afterLines="40" w:after="96" w:line="240" w:lineRule="auto"/>
        <w:ind w:left="2471" w:hanging="344"/>
        <w:rPr>
          <w:spacing w:val="0"/>
          <w:szCs w:val="24"/>
        </w:rPr>
      </w:pPr>
      <w:r w:rsidRPr="0076424C">
        <w:rPr>
          <w:spacing w:val="0"/>
          <w:szCs w:val="24"/>
        </w:rPr>
        <w:t xml:space="preserve">To disconnect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from the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in the event of the loss of that phase of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w:t>
      </w:r>
    </w:p>
    <w:p w14:paraId="6E8613CE" w14:textId="45EAF4A2" w:rsidR="00EC0F87" w:rsidRPr="0076424C" w:rsidRDefault="00EC0F87" w:rsidP="00C623DB">
      <w:pPr>
        <w:pStyle w:val="BodyText"/>
        <w:keepLines w:val="0"/>
        <w:tabs>
          <w:tab w:val="left" w:pos="1985"/>
        </w:tabs>
        <w:spacing w:beforeLines="40" w:before="96" w:afterLines="40" w:after="96" w:line="240" w:lineRule="auto"/>
        <w:ind w:left="1418" w:hanging="1418"/>
        <w:rPr>
          <w:spacing w:val="0"/>
          <w:szCs w:val="24"/>
        </w:rPr>
      </w:pPr>
      <w:r w:rsidRPr="0076424C">
        <w:rPr>
          <w:spacing w:val="0"/>
          <w:szCs w:val="24"/>
        </w:rPr>
        <w:t>DPC7.4.3.3</w:t>
      </w:r>
      <w:r w:rsidRPr="0076424C">
        <w:rPr>
          <w:spacing w:val="0"/>
          <w:szCs w:val="24"/>
        </w:rPr>
        <w:tab/>
        <w:t xml:space="preserve">Suitable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arrangements and settings will depend upon the particular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’s installation and the requirements of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These individual requirements must be ascertained in discussions with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  To achieve the objectives above, the </w:t>
      </w:r>
      <w:r w:rsidR="008572B5">
        <w:fldChar w:fldCharType="begin"/>
      </w:r>
      <w:r w:rsidR="008572B5">
        <w:instrText xml:space="preserve"> REF Protection \h  \* MERGEFORMAT </w:instrText>
      </w:r>
      <w:r w:rsidR="008572B5">
        <w:fldChar w:fldCharType="separate"/>
      </w:r>
      <w:r w:rsidR="0011775B" w:rsidRPr="0011775B">
        <w:rPr>
          <w:b/>
          <w:spacing w:val="0"/>
        </w:rPr>
        <w:t>Protection</w:t>
      </w:r>
      <w:r w:rsidR="008572B5">
        <w:fldChar w:fldCharType="end"/>
      </w:r>
      <w:r w:rsidRPr="0076424C">
        <w:rPr>
          <w:spacing w:val="0"/>
          <w:szCs w:val="24"/>
        </w:rPr>
        <w:t xml:space="preserve"> must include the detection of: </w:t>
      </w:r>
    </w:p>
    <w:p w14:paraId="6E8613CF"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Over Voltage (O/V)</w:t>
      </w:r>
    </w:p>
    <w:p w14:paraId="6E8613D0"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Under Voltage (U/V)</w:t>
      </w:r>
    </w:p>
    <w:p w14:paraId="6E8613D1" w14:textId="2FC31DCE"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Over </w:t>
      </w:r>
      <w:r w:rsidR="008572B5">
        <w:fldChar w:fldCharType="begin"/>
      </w:r>
      <w:r w:rsidR="008572B5">
        <w:instrText xml:space="preserve"> REF Frequency \h  \* MERGEFORMAT </w:instrText>
      </w:r>
      <w:r w:rsidR="008572B5">
        <w:fldChar w:fldCharType="separate"/>
      </w:r>
      <w:r w:rsidR="0011775B" w:rsidRPr="0011775B">
        <w:rPr>
          <w:b/>
          <w:spacing w:val="0"/>
        </w:rPr>
        <w:t>Frequency</w:t>
      </w:r>
      <w:r w:rsidR="008572B5">
        <w:fldChar w:fldCharType="end"/>
      </w:r>
      <w:r w:rsidRPr="0076424C">
        <w:rPr>
          <w:spacing w:val="0"/>
          <w:szCs w:val="24"/>
        </w:rPr>
        <w:t xml:space="preserve"> (O/F)</w:t>
      </w:r>
    </w:p>
    <w:p w14:paraId="6E8613D2" w14:textId="1EFD4F0A"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 xml:space="preserve">Under </w:t>
      </w:r>
      <w:r w:rsidR="008572B5">
        <w:fldChar w:fldCharType="begin"/>
      </w:r>
      <w:r w:rsidR="008572B5">
        <w:instrText xml:space="preserve"> REF Frequency \h  \* MERGEFORMAT </w:instrText>
      </w:r>
      <w:r w:rsidR="008572B5">
        <w:fldChar w:fldCharType="separate"/>
      </w:r>
      <w:r w:rsidR="0011775B" w:rsidRPr="0011775B">
        <w:rPr>
          <w:b/>
          <w:spacing w:val="0"/>
        </w:rPr>
        <w:t>Frequency</w:t>
      </w:r>
      <w:r w:rsidR="008572B5">
        <w:fldChar w:fldCharType="end"/>
      </w:r>
      <w:r w:rsidRPr="0076424C">
        <w:rPr>
          <w:spacing w:val="0"/>
          <w:szCs w:val="24"/>
        </w:rPr>
        <w:t xml:space="preserve"> (U/F)</w:t>
      </w:r>
    </w:p>
    <w:p w14:paraId="6E8613D3" w14:textId="77777777" w:rsidR="00EC0F87" w:rsidRPr="0076424C" w:rsidRDefault="00EC0F87" w:rsidP="00C623DB">
      <w:pPr>
        <w:pStyle w:val="BodyText"/>
        <w:keepLines w:val="0"/>
        <w:numPr>
          <w:ilvl w:val="0"/>
          <w:numId w:val="55"/>
        </w:numPr>
        <w:tabs>
          <w:tab w:val="clear" w:pos="720"/>
          <w:tab w:val="num" w:pos="1778"/>
        </w:tabs>
        <w:spacing w:beforeLines="40" w:before="96" w:afterLines="40" w:after="96" w:line="240" w:lineRule="auto"/>
        <w:ind w:left="1778"/>
        <w:rPr>
          <w:spacing w:val="0"/>
          <w:szCs w:val="24"/>
        </w:rPr>
      </w:pPr>
      <w:r w:rsidRPr="0076424C">
        <w:rPr>
          <w:spacing w:val="0"/>
          <w:szCs w:val="24"/>
        </w:rPr>
        <w:t>Loss of Mains (Lo</w:t>
      </w:r>
      <w:r w:rsidR="008644B5" w:rsidRPr="0076424C">
        <w:rPr>
          <w:spacing w:val="0"/>
          <w:szCs w:val="24"/>
        </w:rPr>
        <w:t>M</w:t>
      </w:r>
      <w:r w:rsidRPr="0076424C">
        <w:rPr>
          <w:spacing w:val="0"/>
          <w:szCs w:val="24"/>
        </w:rPr>
        <w:t>)</w:t>
      </w:r>
    </w:p>
    <w:p w14:paraId="6E8613D4" w14:textId="72C3C6BC" w:rsidR="00EC0F87" w:rsidRPr="0076424C" w:rsidRDefault="00EC0F87" w:rsidP="00C623DB">
      <w:pPr>
        <w:keepLines w:val="0"/>
        <w:spacing w:beforeLines="40" w:before="96" w:afterLines="40" w:after="96"/>
        <w:ind w:firstLine="0"/>
        <w:rPr>
          <w:szCs w:val="24"/>
        </w:rPr>
      </w:pPr>
      <w:r w:rsidRPr="0076424C">
        <w:rPr>
          <w:szCs w:val="24"/>
        </w:rPr>
        <w:t xml:space="preserve">There are different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szCs w:val="24"/>
        </w:rPr>
        <w:t xml:space="preserve"> settings dependent upon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szCs w:val="24"/>
        </w:rPr>
        <w:t xml:space="preserve"> voltage at which the </w:t>
      </w:r>
      <w:r w:rsidR="00385714">
        <w:rPr>
          <w:szCs w:val="24"/>
        </w:rPr>
        <w:fldChar w:fldCharType="begin"/>
      </w:r>
      <w:r w:rsidR="00385714">
        <w:rPr>
          <w:szCs w:val="24"/>
        </w:rPr>
        <w:instrText xml:space="preserve"> REF pgm \h </w:instrText>
      </w:r>
      <w:r w:rsidR="00385714">
        <w:rPr>
          <w:szCs w:val="24"/>
        </w:rPr>
      </w:r>
      <w:r w:rsidR="00385714">
        <w:rPr>
          <w:szCs w:val="24"/>
        </w:rPr>
        <w:fldChar w:fldCharType="separate"/>
      </w:r>
      <w:r w:rsidR="0011775B">
        <w:rPr>
          <w:b/>
        </w:rPr>
        <w:t>Power Generating Module</w:t>
      </w:r>
      <w:r w:rsidR="00385714">
        <w:rPr>
          <w:szCs w:val="24"/>
        </w:rPr>
        <w:fldChar w:fldCharType="end"/>
      </w:r>
      <w:r w:rsidR="00385714">
        <w:rPr>
          <w:szCs w:val="24"/>
        </w:rPr>
        <w:t xml:space="preserve"> </w:t>
      </w:r>
      <w:r w:rsidRPr="0076424C">
        <w:rPr>
          <w:szCs w:val="24"/>
        </w:rPr>
        <w:t>is connected (LV or HV).</w:t>
      </w:r>
    </w:p>
    <w:p w14:paraId="6E8613D5" w14:textId="4C5DFF7C" w:rsidR="00EC0F87" w:rsidRDefault="008572B5" w:rsidP="00C623DB">
      <w:pPr>
        <w:spacing w:beforeLines="40" w:before="96" w:afterLines="40" w:after="96"/>
        <w:ind w:firstLine="0"/>
        <w:rPr>
          <w:szCs w:val="24"/>
        </w:rPr>
      </w:pPr>
      <w:r>
        <w:fldChar w:fldCharType="begin"/>
      </w:r>
      <w:r>
        <w:instrText xml:space="preserve"> REF Protection \h  \* MERGEFORMAT </w:instrText>
      </w:r>
      <w:r>
        <w:fldChar w:fldCharType="separate"/>
      </w:r>
      <w:r w:rsidR="0011775B" w:rsidRPr="0076424C">
        <w:rPr>
          <w:b/>
        </w:rPr>
        <w:t>Protection</w:t>
      </w:r>
      <w:r>
        <w:fldChar w:fldCharType="end"/>
      </w:r>
      <w:r w:rsidR="00EC0F87" w:rsidRPr="0076424C">
        <w:rPr>
          <w:szCs w:val="24"/>
        </w:rPr>
        <w:t xml:space="preserve"> settings for </w:t>
      </w:r>
      <w:r w:rsidR="004F4987">
        <w:rPr>
          <w:szCs w:val="24"/>
        </w:rPr>
        <w:t xml:space="preserve">a </w:t>
      </w:r>
      <w:r w:rsidR="00DF0D68">
        <w:rPr>
          <w:szCs w:val="24"/>
        </w:rPr>
        <w:t xml:space="preserve">larger </w:t>
      </w:r>
      <w:r w:rsidR="00DF0D68">
        <w:rPr>
          <w:szCs w:val="24"/>
        </w:rPr>
        <w:fldChar w:fldCharType="begin"/>
      </w:r>
      <w:r w:rsidR="00DF0D68">
        <w:rPr>
          <w:szCs w:val="24"/>
        </w:rPr>
        <w:instrText xml:space="preserve"> REF PowerStation \h </w:instrText>
      </w:r>
      <w:r w:rsidR="00DF0D68">
        <w:rPr>
          <w:szCs w:val="24"/>
        </w:rPr>
      </w:r>
      <w:r w:rsidR="00DF0D68">
        <w:rPr>
          <w:szCs w:val="24"/>
        </w:rPr>
        <w:fldChar w:fldCharType="separate"/>
      </w:r>
      <w:r w:rsidR="0011775B" w:rsidRPr="0076424C">
        <w:rPr>
          <w:b/>
        </w:rPr>
        <w:t>Power Station</w:t>
      </w:r>
      <w:r w:rsidR="00DF0D68">
        <w:rPr>
          <w:szCs w:val="24"/>
        </w:rPr>
        <w:fldChar w:fldCharType="end"/>
      </w:r>
      <w:r w:rsidR="00265814">
        <w:rPr>
          <w:szCs w:val="24"/>
        </w:rPr>
        <w:t>s</w:t>
      </w:r>
      <w:r w:rsidR="00EC0F87" w:rsidRPr="0076424C">
        <w:rPr>
          <w:szCs w:val="24"/>
        </w:rPr>
        <w:t xml:space="preserve"> </w:t>
      </w:r>
      <w:r w:rsidR="00EC0F87" w:rsidRPr="0076424C">
        <w:t xml:space="preserve">and any </w:t>
      </w:r>
      <w:r w:rsidR="00955502">
        <w:t>connection</w:t>
      </w:r>
      <w:r w:rsidR="00EC0F87" w:rsidRPr="0076424C">
        <w:t xml:space="preserve"> at 132kV </w:t>
      </w:r>
      <w:r w:rsidR="00EC0F87" w:rsidRPr="0076424C">
        <w:rPr>
          <w:szCs w:val="24"/>
        </w:rPr>
        <w:t xml:space="preserve">must be considered on an individual basis and be consistent with </w:t>
      </w:r>
      <w:r>
        <w:fldChar w:fldCharType="begin"/>
      </w:r>
      <w:r>
        <w:instrText xml:space="preserve"> REF GridCode \h  \* MERGEFORMAT </w:instrText>
      </w:r>
      <w:r>
        <w:fldChar w:fldCharType="separate"/>
      </w:r>
      <w:r w:rsidR="0011775B" w:rsidRPr="0076424C">
        <w:rPr>
          <w:b/>
        </w:rPr>
        <w:t>Grid Code</w:t>
      </w:r>
      <w:r>
        <w:fldChar w:fldCharType="end"/>
      </w:r>
      <w:r w:rsidR="00EC0F87" w:rsidRPr="0076424C">
        <w:rPr>
          <w:szCs w:val="24"/>
        </w:rPr>
        <w:t xml:space="preserve"> requirements.  Loss of Mains protection will only be permitted at these sites if sanctioned by </w:t>
      </w:r>
      <w:r>
        <w:fldChar w:fldCharType="begin"/>
      </w:r>
      <w:r>
        <w:instrText xml:space="preserve"> REF NGC \h  \* MERGEFORMAT </w:instrText>
      </w:r>
      <w:r>
        <w:fldChar w:fldCharType="separate"/>
      </w:r>
      <w:del w:id="379" w:author="National Grid" w:date="2018-05-30T17:36:00Z">
        <w:r w:rsidR="0011775B" w:rsidRPr="0076424C" w:rsidDel="00186A88">
          <w:rPr>
            <w:b/>
          </w:rPr>
          <w:delText>NGC</w:delText>
        </w:r>
      </w:del>
      <w:ins w:id="380" w:author="National Grid" w:date="2018-05-30T17:36:00Z">
        <w:r w:rsidR="00186A88">
          <w:rPr>
            <w:b/>
          </w:rPr>
          <w:t>NGESO</w:t>
        </w:r>
      </w:ins>
      <w:r>
        <w:fldChar w:fldCharType="end"/>
      </w:r>
      <w:r w:rsidR="00EC0F87" w:rsidRPr="0076424C">
        <w:rPr>
          <w:szCs w:val="24"/>
        </w:rPr>
        <w:t>.</w:t>
      </w:r>
    </w:p>
    <w:p w14:paraId="6E8613D6" w14:textId="2EF06F76" w:rsidR="00990664" w:rsidRPr="0076424C" w:rsidRDefault="00990664" w:rsidP="00C623DB">
      <w:pPr>
        <w:spacing w:beforeLines="40" w:before="96" w:afterLines="40" w:after="96"/>
        <w:ind w:firstLine="0"/>
        <w:rPr>
          <w:szCs w:val="24"/>
        </w:rPr>
      </w:pPr>
      <w:r>
        <w:rPr>
          <w:szCs w:val="24"/>
        </w:rPr>
        <w:t xml:space="preserve">For the purposes of DPC 7.4.3 the date of commissioning of </w:t>
      </w:r>
      <w:r w:rsidR="00DF0D68">
        <w:rPr>
          <w:szCs w:val="24"/>
        </w:rPr>
        <w:t xml:space="preserve">a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6E6ACD">
        <w:rPr>
          <w:szCs w:val="24"/>
        </w:rPr>
        <w:t xml:space="preserve"> </w:t>
      </w:r>
      <w:r>
        <w:rPr>
          <w:szCs w:val="24"/>
        </w:rPr>
        <w:t>is the date on which the tests required by DPC 7.4.9 have been complete to the</w:t>
      </w:r>
      <w:r w:rsidR="006E6ACD">
        <w:rPr>
          <w:szCs w:val="24"/>
        </w:rPr>
        <w:t xml:space="preserve"> </w:t>
      </w:r>
      <w:r w:rsidR="00786E2C">
        <w:rPr>
          <w:szCs w:val="24"/>
        </w:rPr>
        <w:fldChar w:fldCharType="begin"/>
      </w:r>
      <w:r w:rsidR="006E6ACD">
        <w:rPr>
          <w:szCs w:val="24"/>
        </w:rPr>
        <w:instrText xml:space="preserve"> REF DNO \h </w:instrText>
      </w:r>
      <w:r w:rsidR="00786E2C">
        <w:rPr>
          <w:szCs w:val="24"/>
        </w:rPr>
      </w:r>
      <w:r w:rsidR="00786E2C">
        <w:rPr>
          <w:szCs w:val="24"/>
        </w:rPr>
        <w:fldChar w:fldCharType="separate"/>
      </w:r>
      <w:r w:rsidR="0011775B" w:rsidRPr="0076424C">
        <w:rPr>
          <w:b/>
        </w:rPr>
        <w:t>DNO</w:t>
      </w:r>
      <w:r w:rsidR="00786E2C">
        <w:rPr>
          <w:szCs w:val="24"/>
        </w:rPr>
        <w:fldChar w:fldCharType="end"/>
      </w:r>
      <w:r>
        <w:rPr>
          <w:szCs w:val="24"/>
        </w:rPr>
        <w:t>’s satisfaction.</w:t>
      </w:r>
    </w:p>
    <w:p w14:paraId="6E8613D7" w14:textId="0BC9CB35" w:rsidR="00EC0F87" w:rsidRPr="0076424C" w:rsidRDefault="00EC0F87" w:rsidP="00C623DB">
      <w:pPr>
        <w:spacing w:beforeLines="40" w:before="96" w:afterLines="40" w:after="96"/>
        <w:rPr>
          <w:szCs w:val="24"/>
        </w:rPr>
      </w:pPr>
      <w:r w:rsidRPr="0076424C">
        <w:rPr>
          <w:szCs w:val="24"/>
        </w:rPr>
        <w:br w:type="page"/>
      </w:r>
      <w:r w:rsidRPr="0076424C">
        <w:rPr>
          <w:szCs w:val="24"/>
        </w:rPr>
        <w:lastRenderedPageBreak/>
        <w:t>DPC7.4.3.4</w:t>
      </w:r>
      <w:r w:rsidRPr="0076424C">
        <w:rPr>
          <w:szCs w:val="24"/>
        </w:rPr>
        <w:tab/>
        <w:t xml:space="preserve">The required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szCs w:val="24"/>
        </w:rPr>
        <w:t xml:space="preserve"> settings that will generally be applied</w:t>
      </w:r>
      <w:r w:rsidR="00DF0D68">
        <w:rPr>
          <w:szCs w:val="24"/>
        </w:rPr>
        <w:t xml:space="preserve"> for long term parallel operation are given in EREC G59 paragraph 10.5.7.1.</w:t>
      </w:r>
      <w:r w:rsidRPr="0076424C">
        <w:rPr>
          <w:szCs w:val="24"/>
        </w:rPr>
        <w:t xml:space="preserve"> </w:t>
      </w:r>
    </w:p>
    <w:p w14:paraId="6E86146C" w14:textId="3D53D289" w:rsidR="00EC0F87" w:rsidRPr="0076424C" w:rsidRDefault="00EC0F87" w:rsidP="00EC0F87">
      <w:pPr>
        <w:tabs>
          <w:tab w:val="left" w:pos="1440"/>
          <w:tab w:val="left" w:pos="3686"/>
        </w:tabs>
        <w:autoSpaceDE w:val="0"/>
        <w:autoSpaceDN w:val="0"/>
        <w:adjustRightInd w:val="0"/>
        <w:ind w:left="1440"/>
      </w:pPr>
      <w:r w:rsidRPr="0076424C">
        <w:rPr>
          <w:rFonts w:ascii="TimesNewRomanPSMT" w:hAnsi="TimesNewRomanPSMT" w:cs="TimesNewRomanPSMT"/>
        </w:rPr>
        <w:t>DPC7.4.3.</w:t>
      </w:r>
      <w:r w:rsidR="00DF0D68">
        <w:rPr>
          <w:rFonts w:ascii="TimesNewRomanPSMT" w:hAnsi="TimesNewRomanPSMT" w:cs="TimesNewRomanPSMT"/>
        </w:rPr>
        <w:t>5</w:t>
      </w:r>
      <w:r w:rsidRPr="0076424C">
        <w:rPr>
          <w:rFonts w:ascii="TimesNewRomanPSMT" w:hAnsi="TimesNewRomanPSMT" w:cs="TimesNewRomanPSMT"/>
        </w:rPr>
        <w:tab/>
        <w:t xml:space="preserve">The underfrequency and overfrequency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rPr>
          <w:rFonts w:ascii="TimesNewRomanPSMT" w:hAnsi="TimesNewRomanPSMT" w:cs="TimesNewRomanPSMT"/>
        </w:rPr>
        <w:t xml:space="preserve"> settings set out in</w:t>
      </w:r>
      <w:r w:rsidR="00DF0D68">
        <w:rPr>
          <w:szCs w:val="24"/>
        </w:rPr>
        <w:t xml:space="preserve"> EREC G59 paragraph 10.5.7.1</w:t>
      </w:r>
      <w:r w:rsidRPr="0076424C">
        <w:rPr>
          <w:rFonts w:ascii="TimesNewRomanPSMT" w:hAnsi="TimesNewRomanPSMT" w:cs="TimesNewRomanPSMT"/>
        </w:rPr>
        <w:t xml:space="preserve"> </w:t>
      </w:r>
      <w:r w:rsidRPr="0076424C">
        <w:t xml:space="preserve">also apply to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6241B9">
        <w:t>s</w:t>
      </w:r>
      <w:r w:rsidRPr="0076424C">
        <w:rPr>
          <w:rFonts w:ascii="TimesNewRomanPSMT" w:hAnsi="TimesNewRomanPSMT" w:cs="TimesNewRomanPSMT"/>
        </w:rPr>
        <w:t xml:space="preserve"> in</w:t>
      </w:r>
      <w:r w:rsidR="004F4987">
        <w:rPr>
          <w:rFonts w:ascii="TimesNewRomanPSMT" w:hAnsi="TimesNewRomanPSMT" w:cs="TimesNewRomanPSMT"/>
        </w:rPr>
        <w:t xml:space="preserve"> an</w:t>
      </w:r>
      <w:r w:rsidRPr="0076424C">
        <w:rPr>
          <w:rFonts w:ascii="TimesNewRomanPSMT" w:hAnsi="TimesNewRomanPSMT" w:cs="TimesNewRomanPSMT"/>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rFonts w:ascii="TimesNewRomanPSMT" w:hAnsi="TimesNewRomanPSMT" w:cs="TimesNewRomanPSMT"/>
          <w:b/>
        </w:rPr>
        <w:t xml:space="preserve"> </w:t>
      </w:r>
      <w:r w:rsidR="00DF0D68">
        <w:rPr>
          <w:b/>
        </w:rPr>
        <w:t xml:space="preserve"> </w:t>
      </w:r>
      <w:r w:rsidR="00DF0D68">
        <w:rPr>
          <w:b/>
        </w:rPr>
        <w:fldChar w:fldCharType="begin"/>
      </w:r>
      <w:r w:rsidR="00DF0D68">
        <w:rPr>
          <w:b/>
        </w:rPr>
        <w:instrText xml:space="preserve"> REF PowerStation \h </w:instrText>
      </w:r>
      <w:r w:rsidR="00DF0D68">
        <w:rPr>
          <w:b/>
        </w:rPr>
      </w:r>
      <w:r w:rsidR="00DF0D68">
        <w:rPr>
          <w:b/>
        </w:rPr>
        <w:fldChar w:fldCharType="separate"/>
      </w:r>
      <w:r w:rsidR="0011775B" w:rsidRPr="0076424C">
        <w:rPr>
          <w:b/>
        </w:rPr>
        <w:t>Power Station</w:t>
      </w:r>
      <w:r w:rsidR="00DF0D68">
        <w:rPr>
          <w:b/>
        </w:rPr>
        <w:fldChar w:fldCharType="end"/>
      </w:r>
      <w:r w:rsidR="00DF0D68">
        <w:rPr>
          <w:b/>
        </w:rPr>
        <w:t xml:space="preserve"> </w:t>
      </w:r>
      <w:r w:rsidR="00DF0D68">
        <w:t xml:space="preserve">of </w:t>
      </w:r>
      <w:r w:rsidR="00DF0D68">
        <w:rPr>
          <w:b/>
        </w:rPr>
        <w:t>Registered Capacity</w:t>
      </w:r>
      <w:r w:rsidR="00DF0D68">
        <w:t xml:space="preserve"> of less than 50MW and </w:t>
      </w:r>
      <w:r w:rsidR="00DF0D68" w:rsidRPr="0076424C">
        <w:t>at or above</w:t>
      </w:r>
      <w:r w:rsidR="00DF0D68" w:rsidRPr="0076424C">
        <w:rPr>
          <w:b/>
        </w:rPr>
        <w:t xml:space="preserve"> </w:t>
      </w:r>
      <w:r w:rsidR="00DF0D68" w:rsidRPr="0076424C">
        <w:t xml:space="preserve">5 MW </w:t>
      </w:r>
      <w:r w:rsidRPr="0076424C">
        <w:t xml:space="preserve">already existing on or before 1 </w:t>
      </w:r>
      <w:r w:rsidR="0054419D" w:rsidRPr="0076424C">
        <w:t>August 2010</w:t>
      </w:r>
      <w:r w:rsidRPr="0076424C">
        <w:rPr>
          <w:b/>
        </w:rPr>
        <w:t xml:space="preserve">, </w:t>
      </w:r>
      <w:r w:rsidRPr="0076424C">
        <w:t xml:space="preserve">except where single stage </w:t>
      </w:r>
      <w:r w:rsidRPr="0076424C">
        <w:rPr>
          <w:b/>
        </w:rPr>
        <w:t>Frequency Protection</w:t>
      </w:r>
      <w:r w:rsidRPr="0076424C">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FE67DB"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FE67DB" w:rsidRDefault="00EC0F87" w:rsidP="00FF5BE7">
            <w:pPr>
              <w:keepNext/>
              <w:spacing w:before="120" w:after="100"/>
              <w:ind w:left="68" w:firstLine="0"/>
              <w:rPr>
                <w:b/>
                <w:color w:val="FFFFFF"/>
              </w:rPr>
            </w:pPr>
            <w:r w:rsidRPr="00FE67DB">
              <w:rPr>
                <w:b/>
                <w:color w:val="FFFFFF"/>
              </w:rPr>
              <w:t>Protection Function</w:t>
            </w:r>
          </w:p>
        </w:tc>
        <w:tc>
          <w:tcPr>
            <w:tcW w:w="1181" w:type="dxa"/>
            <w:shd w:val="clear" w:color="auto" w:fill="8C8C8C"/>
            <w:vAlign w:val="center"/>
          </w:tcPr>
          <w:p w14:paraId="6E86146F" w14:textId="77777777" w:rsidR="00EC0F87" w:rsidRPr="00FE67DB" w:rsidRDefault="00EC0F87" w:rsidP="00FF5BE7">
            <w:pPr>
              <w:keepNext/>
              <w:spacing w:before="120" w:after="100"/>
              <w:jc w:val="center"/>
              <w:rPr>
                <w:b/>
                <w:color w:val="FFFFFF"/>
              </w:rPr>
            </w:pPr>
            <w:r w:rsidRPr="00FE67DB">
              <w:rPr>
                <w:b/>
                <w:color w:val="FFFFFF"/>
              </w:rPr>
              <w:t xml:space="preserve">Setting </w:t>
            </w:r>
          </w:p>
        </w:tc>
        <w:tc>
          <w:tcPr>
            <w:tcW w:w="1724" w:type="dxa"/>
            <w:shd w:val="clear" w:color="auto" w:fill="8C8C8C"/>
            <w:vAlign w:val="center"/>
          </w:tcPr>
          <w:p w14:paraId="6E861470" w14:textId="77777777" w:rsidR="00EC0F87" w:rsidRPr="00FE67DB" w:rsidRDefault="00EC0F87" w:rsidP="00FF5BE7">
            <w:pPr>
              <w:keepNext/>
              <w:spacing w:before="120" w:after="100"/>
              <w:jc w:val="center"/>
              <w:rPr>
                <w:b/>
                <w:color w:val="FFFFFF"/>
              </w:rPr>
            </w:pPr>
            <w:r w:rsidRPr="00FE67DB">
              <w:rPr>
                <w:b/>
                <w:color w:val="FFFFFF"/>
              </w:rPr>
              <w:t>Time</w:t>
            </w:r>
          </w:p>
        </w:tc>
      </w:tr>
      <w:tr w:rsidR="00EC0F87" w:rsidRPr="0076424C" w14:paraId="6E861475" w14:textId="77777777" w:rsidTr="000C138B">
        <w:trPr>
          <w:trHeight w:val="503"/>
        </w:trPr>
        <w:tc>
          <w:tcPr>
            <w:tcW w:w="1489" w:type="dxa"/>
            <w:shd w:val="clear" w:color="auto" w:fill="auto"/>
            <w:vAlign w:val="center"/>
          </w:tcPr>
          <w:p w14:paraId="6E861472" w14:textId="77777777" w:rsidR="00EC0F87" w:rsidRPr="0076424C" w:rsidRDefault="00EC0F87" w:rsidP="00FF5BE7">
            <w:pPr>
              <w:keepNext/>
              <w:spacing w:before="120" w:after="100"/>
              <w:rPr>
                <w:sz w:val="23"/>
              </w:rPr>
            </w:pPr>
            <w:r w:rsidRPr="0076424C">
              <w:rPr>
                <w:sz w:val="23"/>
              </w:rPr>
              <w:t>U/F</w:t>
            </w:r>
          </w:p>
        </w:tc>
        <w:tc>
          <w:tcPr>
            <w:tcW w:w="1181" w:type="dxa"/>
            <w:shd w:val="clear" w:color="auto" w:fill="auto"/>
            <w:vAlign w:val="center"/>
          </w:tcPr>
          <w:p w14:paraId="6E861473" w14:textId="77777777" w:rsidR="00EC0F87" w:rsidRPr="0076424C" w:rsidRDefault="00EC0F87" w:rsidP="00FF5BE7">
            <w:pPr>
              <w:keepNext/>
              <w:spacing w:before="120" w:after="100"/>
              <w:jc w:val="center"/>
              <w:rPr>
                <w:sz w:val="23"/>
              </w:rPr>
            </w:pPr>
            <w:r w:rsidRPr="0076424C">
              <w:rPr>
                <w:sz w:val="23"/>
              </w:rPr>
              <w:t>47.5Hz</w:t>
            </w:r>
          </w:p>
        </w:tc>
        <w:tc>
          <w:tcPr>
            <w:tcW w:w="1724" w:type="dxa"/>
            <w:shd w:val="clear" w:color="auto" w:fill="auto"/>
            <w:vAlign w:val="center"/>
          </w:tcPr>
          <w:p w14:paraId="6E861474" w14:textId="77777777" w:rsidR="00EC0F87" w:rsidRPr="0076424C" w:rsidRDefault="00EC0F87" w:rsidP="00FF5BE7">
            <w:pPr>
              <w:keepNext/>
              <w:spacing w:before="120" w:after="100"/>
              <w:jc w:val="center"/>
              <w:rPr>
                <w:sz w:val="23"/>
              </w:rPr>
            </w:pPr>
            <w:r w:rsidRPr="0076424C">
              <w:rPr>
                <w:sz w:val="23"/>
              </w:rPr>
              <w:t>0.5 s</w:t>
            </w:r>
          </w:p>
        </w:tc>
      </w:tr>
      <w:tr w:rsidR="00EC0F87" w:rsidRPr="0076424C" w14:paraId="6E861479" w14:textId="77777777" w:rsidTr="000C138B">
        <w:trPr>
          <w:trHeight w:val="503"/>
        </w:trPr>
        <w:tc>
          <w:tcPr>
            <w:tcW w:w="1489" w:type="dxa"/>
            <w:shd w:val="clear" w:color="auto" w:fill="auto"/>
            <w:vAlign w:val="center"/>
          </w:tcPr>
          <w:p w14:paraId="6E861476" w14:textId="77777777" w:rsidR="00EC0F87" w:rsidRPr="0076424C" w:rsidRDefault="00EC0F87" w:rsidP="00FF5BE7">
            <w:pPr>
              <w:keepNext/>
              <w:spacing w:before="120" w:after="100"/>
              <w:rPr>
                <w:sz w:val="23"/>
              </w:rPr>
            </w:pPr>
            <w:r w:rsidRPr="0076424C">
              <w:rPr>
                <w:sz w:val="23"/>
              </w:rPr>
              <w:t>O/F</w:t>
            </w:r>
          </w:p>
        </w:tc>
        <w:tc>
          <w:tcPr>
            <w:tcW w:w="1181" w:type="dxa"/>
            <w:shd w:val="clear" w:color="auto" w:fill="auto"/>
            <w:vAlign w:val="center"/>
          </w:tcPr>
          <w:p w14:paraId="6E861477" w14:textId="77777777" w:rsidR="00EC0F87" w:rsidRPr="0076424C" w:rsidRDefault="00EC0F87" w:rsidP="00FF5BE7">
            <w:pPr>
              <w:keepNext/>
              <w:spacing w:before="120" w:after="100"/>
              <w:jc w:val="center"/>
              <w:rPr>
                <w:sz w:val="23"/>
              </w:rPr>
            </w:pPr>
            <w:r w:rsidRPr="0076424C">
              <w:rPr>
                <w:sz w:val="23"/>
              </w:rPr>
              <w:t>51.5Hz</w:t>
            </w:r>
          </w:p>
        </w:tc>
        <w:tc>
          <w:tcPr>
            <w:tcW w:w="1724" w:type="dxa"/>
            <w:shd w:val="clear" w:color="auto" w:fill="auto"/>
            <w:vAlign w:val="center"/>
          </w:tcPr>
          <w:p w14:paraId="6E861478" w14:textId="77777777" w:rsidR="00EC0F87" w:rsidRPr="0076424C" w:rsidRDefault="00EC0F87" w:rsidP="00FF5BE7">
            <w:pPr>
              <w:keepNext/>
              <w:spacing w:before="120" w:after="100"/>
              <w:jc w:val="center"/>
              <w:rPr>
                <w:sz w:val="23"/>
              </w:rPr>
            </w:pPr>
            <w:r w:rsidRPr="0076424C">
              <w:rPr>
                <w:sz w:val="23"/>
              </w:rPr>
              <w:t>0.5 s</w:t>
            </w:r>
          </w:p>
        </w:tc>
      </w:tr>
    </w:tbl>
    <w:p w14:paraId="6E86147A" w14:textId="4645D217" w:rsidR="00EC0F87" w:rsidRPr="0076424C" w:rsidRDefault="00AA1DDA" w:rsidP="00595463">
      <w:pPr>
        <w:pStyle w:val="BodyText"/>
        <w:spacing w:beforeLines="40" w:before="96" w:after="240" w:line="240" w:lineRule="auto"/>
        <w:ind w:left="1418" w:hanging="1418"/>
        <w:rPr>
          <w:spacing w:val="0"/>
        </w:rPr>
      </w:pPr>
      <w:r w:rsidRPr="0076424C">
        <w:rPr>
          <w:spacing w:val="0"/>
        </w:rPr>
        <w:tab/>
        <w:t xml:space="preserve">In exceptional circumstances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rPr>
        <w:t xml:space="preserve">s have the option to agree alternative settings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pacing w:val="0"/>
        </w:rPr>
        <w:t xml:space="preserve"> if there are valid justifications in that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rPr>
        <w:t xml:space="preserve"> may become unstable or suffer damage with the settings specified above.  The agreed settings should be recorded in the </w:t>
      </w:r>
      <w:r w:rsidR="008572B5">
        <w:fldChar w:fldCharType="begin"/>
      </w:r>
      <w:r w:rsidR="008572B5">
        <w:instrText xml:space="preserve"> REF ConnectionAgreement \h  \* MERGEFORMAT </w:instrText>
      </w:r>
      <w:r w:rsidR="008572B5">
        <w:fldChar w:fldCharType="separate"/>
      </w:r>
      <w:r w:rsidR="0011775B" w:rsidRPr="0011775B">
        <w:rPr>
          <w:b/>
          <w:spacing w:val="0"/>
        </w:rPr>
        <w:t>Connection Agreement</w:t>
      </w:r>
      <w:r w:rsidR="008572B5">
        <w:fldChar w:fldCharType="end"/>
      </w:r>
      <w:r w:rsidRPr="0076424C">
        <w:rPr>
          <w:spacing w:val="0"/>
        </w:rPr>
        <w:t>.</w:t>
      </w:r>
    </w:p>
    <w:p w14:paraId="6E8614A7" w14:textId="1546AD22" w:rsidR="00314B36" w:rsidRPr="0076424C" w:rsidRDefault="00314B36">
      <w:pPr>
        <w:keepNext/>
        <w:rPr>
          <w:bCs/>
        </w:rPr>
      </w:pPr>
      <w:r w:rsidRPr="0076424C">
        <w:t>DPC7.4.4</w:t>
      </w:r>
      <w:r w:rsidRPr="0076424C">
        <w:tab/>
      </w:r>
      <w:r w:rsidR="00EC0F87" w:rsidRPr="0076424C">
        <w:rPr>
          <w:b/>
        </w:rPr>
        <w:t xml:space="preserve">Fault Ride Through and </w:t>
      </w:r>
      <w:r w:rsidRPr="0076424C">
        <w:rPr>
          <w:b/>
        </w:rPr>
        <w:t>Phase Voltage Unbalance</w:t>
      </w:r>
    </w:p>
    <w:p w14:paraId="6E8614A8" w14:textId="2815E74D" w:rsidR="008F19D5" w:rsidRPr="0076424C" w:rsidRDefault="00314B36" w:rsidP="00C623DB">
      <w:pPr>
        <w:spacing w:beforeLines="40" w:before="96" w:afterLines="40" w:after="96"/>
        <w:ind w:firstLine="0"/>
      </w:pPr>
      <w:r w:rsidRPr="0076424C">
        <w:t>Any</w:t>
      </w:r>
      <w:r w:rsidR="00004941">
        <w:rPr>
          <w:b/>
          <w:bCs/>
        </w:rPr>
        <w:t xml:space="preserve">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Pr="0076424C">
        <w:t xml:space="preserve"> or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EC0F87" w:rsidRPr="0076424C">
        <w:rPr>
          <w:b/>
        </w:rPr>
        <w:t>,</w:t>
      </w:r>
      <w:r w:rsidRPr="0076424C">
        <w:t xml:space="preserve"> </w:t>
      </w:r>
      <w:r w:rsidR="00EC0F87" w:rsidRPr="0076424C">
        <w:t xml:space="preserve">where it has been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EC0F87" w:rsidRPr="0076424C">
        <w:rPr>
          <w:b/>
        </w:rPr>
        <w:t xml:space="preserve"> </w:t>
      </w:r>
      <w:r w:rsidR="00EC0F87" w:rsidRPr="0076424C">
        <w:t xml:space="preserve">and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00EC0F87" w:rsidRPr="0076424C">
        <w:t xml:space="preserve"> that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00EC0F87" w:rsidRPr="0076424C">
        <w:t xml:space="preserve">’s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EC0F87" w:rsidRPr="0076424C">
        <w:t xml:space="preserve"> will contribute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EC0F87" w:rsidRPr="0076424C">
        <w:t xml:space="preserve"> security, may</w:t>
      </w:r>
      <w:r w:rsidRPr="0076424C">
        <w:t xml:space="preserve"> be required to withstand, without tripping, </w:t>
      </w:r>
      <w:r w:rsidR="00EC0F87" w:rsidRPr="0076424C">
        <w:t xml:space="preserve">the effects of a close up three phase fault and </w:t>
      </w:r>
      <w:r w:rsidRPr="0076424C">
        <w:t xml:space="preserve">the </w:t>
      </w:r>
      <w:r w:rsidR="008572B5">
        <w:fldChar w:fldCharType="begin"/>
      </w:r>
      <w:r w:rsidR="008572B5">
        <w:instrText xml:space="preserve"> REF PhaseVoltageUnbalance \h  \* MERGEFORMAT </w:instrText>
      </w:r>
      <w:r w:rsidR="008572B5">
        <w:fldChar w:fldCharType="separate"/>
      </w:r>
      <w:r w:rsidR="0011775B" w:rsidRPr="0076424C">
        <w:rPr>
          <w:b/>
          <w:spacing w:val="5"/>
        </w:rPr>
        <w:t>Phase (Voltage) Unbalance</w:t>
      </w:r>
      <w:r w:rsidR="008572B5">
        <w:fldChar w:fldCharType="end"/>
      </w:r>
      <w:r w:rsidRPr="0076424C">
        <w:rPr>
          <w:b/>
          <w:bCs/>
        </w:rPr>
        <w:t xml:space="preserve"> </w:t>
      </w:r>
      <w:r w:rsidRPr="0076424C">
        <w:t xml:space="preserve">imposed during the clearance of a close-up phase-to-phase fault </w:t>
      </w:r>
      <w:r w:rsidR="008F19D5" w:rsidRPr="0076424C">
        <w:t xml:space="preserve">, in both cases cleared </w:t>
      </w:r>
      <w:r w:rsidRPr="0076424C">
        <w:t xml:space="preserve">by </w:t>
      </w:r>
      <w:r w:rsidR="008F19D5" w:rsidRPr="0076424C">
        <w:t xml:space="preserve">the DNO’s main protection.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8F19D5" w:rsidRPr="0076424C">
        <w:t xml:space="preserve"> will advise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8F19D5" w:rsidRPr="0076424C">
        <w:t xml:space="preserve"> in each case of the likely tripping time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8F19D5" w:rsidRPr="0076424C">
        <w:rPr>
          <w:b/>
        </w:rPr>
        <w:t xml:space="preserve">’s </w:t>
      </w:r>
      <w:r w:rsidR="008F19D5" w:rsidRPr="0076424C">
        <w:t xml:space="preserve">protection, and for phase-phase faults, the likely value of </w:t>
      </w:r>
      <w:r w:rsidR="008572B5">
        <w:fldChar w:fldCharType="begin"/>
      </w:r>
      <w:r w:rsidR="008572B5">
        <w:instrText xml:space="preserve"> REF PhaseVoltageUnbalance \h  \* MERGEFORMAT </w:instrText>
      </w:r>
      <w:r w:rsidR="008572B5">
        <w:fldChar w:fldCharType="separate"/>
      </w:r>
      <w:r w:rsidR="0011775B" w:rsidRPr="0011775B">
        <w:rPr>
          <w:b/>
        </w:rPr>
        <w:t>Phase (Voltage) Unbalance</w:t>
      </w:r>
      <w:r w:rsidR="008572B5">
        <w:fldChar w:fldCharType="end"/>
      </w:r>
      <w:r w:rsidR="008F19D5" w:rsidRPr="0076424C">
        <w:t xml:space="preserve"> during the fault clearance time.</w:t>
      </w:r>
    </w:p>
    <w:p w14:paraId="6E8614A9" w14:textId="77EF3AEB" w:rsidR="00314B36" w:rsidRPr="0076424C" w:rsidRDefault="008F19D5" w:rsidP="008F19D5">
      <w:pPr>
        <w:ind w:firstLine="0"/>
      </w:pPr>
      <w:r w:rsidRPr="0076424C">
        <w:t>In the case of phase to phase faults on the DNO’s system that are cleared by</w:t>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00314B36" w:rsidRPr="0076424C">
        <w:t xml:space="preserve"> back-up</w:t>
      </w:r>
      <w:r w:rsidR="00314B36" w:rsidRPr="0076424C">
        <w:rPr>
          <w:b/>
        </w:rPr>
        <w:t xml:space="preserve">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00314B36" w:rsidRPr="0076424C">
        <w:t xml:space="preserve"> which will be within the</w:t>
      </w:r>
      <w:r w:rsidR="00314B36" w:rsidRPr="0076424C">
        <w:rPr>
          <w:b/>
        </w:rPr>
        <w:t xml:space="preserv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314B36" w:rsidRPr="0076424C">
        <w:t xml:space="preserve"> short time rating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8644B5" w:rsidRPr="0076424C">
        <w:t xml:space="preserve"> t</w:t>
      </w:r>
      <w:r w:rsidR="00314B36" w:rsidRPr="0076424C">
        <w:t xml:space="preserve">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8644B5" w:rsidRPr="0076424C">
        <w:rPr>
          <w:b/>
        </w:rPr>
        <w:t xml:space="preserve">, </w:t>
      </w:r>
      <w:r w:rsidR="008644B5" w:rsidRPr="0076424C">
        <w:t xml:space="preserve">on request during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008644B5" w:rsidRPr="0076424C">
        <w:t xml:space="preserve"> process,</w:t>
      </w:r>
      <w:r w:rsidR="00314B36" w:rsidRPr="0076424C">
        <w:t xml:space="preserve"> will advise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314B36" w:rsidRPr="0076424C">
        <w:t xml:space="preserve"> of the expected </w:t>
      </w:r>
      <w:r w:rsidR="00314B36" w:rsidRPr="0076424C">
        <w:rPr>
          <w:b/>
          <w:bCs/>
        </w:rPr>
        <w:t>Phase Voltage Unbalance</w:t>
      </w:r>
      <w:r w:rsidR="00314B36" w:rsidRPr="0076424C">
        <w:t>.</w:t>
      </w:r>
    </w:p>
    <w:p w14:paraId="6E8614AA" w14:textId="1DE1A611" w:rsidR="008F19D5" w:rsidRPr="0076424C" w:rsidRDefault="008F19D5" w:rsidP="008F19D5">
      <w:pPr>
        <w:keepNext/>
      </w:pPr>
      <w:r w:rsidRPr="0076424C">
        <w:t>DPC7.4.5</w:t>
      </w:r>
      <w:r w:rsidRPr="0076424C">
        <w:tab/>
      </w:r>
      <w:r w:rsidR="008572B5">
        <w:fldChar w:fldCharType="begin"/>
      </w:r>
      <w:r w:rsidR="008572B5">
        <w:instrText xml:space="preserve"> REF SystemStability \h  \* MERGEFORMAT </w:instrText>
      </w:r>
      <w:r w:rsidR="008572B5">
        <w:fldChar w:fldCharType="separate"/>
      </w:r>
      <w:r w:rsidR="0011775B" w:rsidRPr="0076424C">
        <w:rPr>
          <w:b/>
        </w:rPr>
        <w:t>System Stability</w:t>
      </w:r>
      <w:r w:rsidR="008572B5">
        <w:fldChar w:fldCharType="end"/>
      </w:r>
    </w:p>
    <w:p w14:paraId="6E8614AB" w14:textId="27D8B3C8" w:rsidR="008F19D5" w:rsidRPr="0076424C" w:rsidRDefault="008F19D5" w:rsidP="008F19D5">
      <w:pPr>
        <w:rPr>
          <w:szCs w:val="24"/>
        </w:rPr>
      </w:pPr>
      <w:r w:rsidRPr="0076424C">
        <w:rPr>
          <w:szCs w:val="24"/>
        </w:rPr>
        <w:t>DPC7.4.5.1</w:t>
      </w:r>
      <w:r w:rsidRPr="0076424C">
        <w:rPr>
          <w:szCs w:val="24"/>
        </w:rPr>
        <w:tab/>
        <w:t xml:space="preserve">The following requirements for system design within this DPC 7.4.5 will generally be applied by the </w:t>
      </w:r>
      <w:r w:rsidR="008572B5">
        <w:fldChar w:fldCharType="begin"/>
      </w:r>
      <w:r w:rsidR="008572B5">
        <w:instrText xml:space="preserve"> REF DNO \h  \* MERGEFORMAT </w:instrText>
      </w:r>
      <w:r w:rsidR="008572B5">
        <w:fldChar w:fldCharType="separate"/>
      </w:r>
      <w:r w:rsidR="0011775B" w:rsidRPr="0011775B">
        <w:rPr>
          <w:b/>
          <w:szCs w:val="24"/>
        </w:rPr>
        <w:t>DNO</w:t>
      </w:r>
      <w:r w:rsidR="008572B5">
        <w:fldChar w:fldCharType="end"/>
      </w:r>
      <w:r w:rsidRPr="0076424C">
        <w:rPr>
          <w:szCs w:val="24"/>
        </w:rPr>
        <w:t xml:space="preserve"> to </w:t>
      </w:r>
      <w:r w:rsidR="004F4987">
        <w:rPr>
          <w:szCs w:val="24"/>
        </w:rPr>
        <w:t xml:space="preserve">any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szCs w:val="24"/>
        </w:rPr>
        <w:t xml:space="preserve"> connected at 33kV and above.  However there will be cases where the specific network conditions, including existing connected </w:t>
      </w:r>
      <w:r w:rsidR="004F4987">
        <w:rPr>
          <w:szCs w:val="24"/>
        </w:rPr>
        <w:t xml:space="preserve">any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szCs w:val="24"/>
        </w:rPr>
        <w:t xml:space="preserve">, requires the </w:t>
      </w:r>
      <w:r w:rsidR="008572B5">
        <w:fldChar w:fldCharType="begin"/>
      </w:r>
      <w:r w:rsidR="008572B5">
        <w:instrText xml:space="preserve"> REF DNO \h  \* MERGEFORMAT </w:instrText>
      </w:r>
      <w:r w:rsidR="008572B5">
        <w:fldChar w:fldCharType="separate"/>
      </w:r>
      <w:r w:rsidR="0011775B" w:rsidRPr="0011775B">
        <w:rPr>
          <w:b/>
          <w:szCs w:val="24"/>
        </w:rPr>
        <w:t>DNO</w:t>
      </w:r>
      <w:r w:rsidR="008572B5">
        <w:fldChar w:fldCharType="end"/>
      </w:r>
      <w:r w:rsidRPr="0076424C">
        <w:rPr>
          <w:szCs w:val="24"/>
        </w:rPr>
        <w:t xml:space="preserve"> to apply these considerations at lower voltages.</w:t>
      </w:r>
    </w:p>
    <w:p w14:paraId="6E8614AC" w14:textId="4D96DE6F" w:rsidR="008F19D5" w:rsidRPr="0076424C" w:rsidRDefault="008F19D5" w:rsidP="002240CF">
      <w:pPr>
        <w:pStyle w:val="CM24"/>
        <w:spacing w:after="120" w:line="253" w:lineRule="atLeast"/>
        <w:ind w:left="1418" w:hanging="1418"/>
      </w:pPr>
      <w:r w:rsidRPr="0076424C">
        <w:t>DPC7.4.5.2</w:t>
      </w:r>
      <w:r w:rsidRPr="0076424C">
        <w:tab/>
        <w:t xml:space="preserve">With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 its normal operating state, it is desirable that all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776708">
        <w:t>s</w:t>
      </w:r>
      <w:r w:rsidRPr="0076424C">
        <w:t xml:space="preserve"> remain connected and stable for any of the following credible fault outages, </w:t>
      </w:r>
    </w:p>
    <w:p w14:paraId="6E8614AD"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one single circuit overhead line, transformer feeder or cable circuit, independent of length, </w:t>
      </w:r>
    </w:p>
    <w:p w14:paraId="6E8614AE"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lastRenderedPageBreak/>
        <w:t xml:space="preserve">any one transformer or reactor, </w:t>
      </w:r>
    </w:p>
    <w:p w14:paraId="6E8614AF" w14:textId="77777777"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any single section of busbar at or nearest the point of connection where busbar protection with a total clearance time of less than 200ms is installed, </w:t>
      </w:r>
    </w:p>
    <w:p w14:paraId="6E8614B0" w14:textId="70D424A6" w:rsidR="008F19D5" w:rsidRPr="0076424C" w:rsidRDefault="008F19D5" w:rsidP="00201F6A">
      <w:pPr>
        <w:pStyle w:val="CM24"/>
        <w:numPr>
          <w:ilvl w:val="0"/>
          <w:numId w:val="59"/>
        </w:numPr>
        <w:tabs>
          <w:tab w:val="clear" w:pos="765"/>
        </w:tabs>
        <w:spacing w:after="120" w:line="276" w:lineRule="atLeast"/>
        <w:ind w:left="1843"/>
        <w:jc w:val="both"/>
      </w:pPr>
      <w:r w:rsidRPr="0076424C">
        <w:t xml:space="preserve">if demand is to be secured under a second circuit outage as required by ER P2/6, fault outages (a) or (b), overlapping with any pre-existing first circuit outage, usually for maintenance purposes.  In this case the combination of circuit outages considered should be that causing the most onerous conditions for </w:t>
      </w:r>
      <w:r w:rsidR="008572B5">
        <w:fldChar w:fldCharType="begin"/>
      </w:r>
      <w:r w:rsidR="008572B5">
        <w:instrText xml:space="preserve"> REF SystemStability \h  \* MERGEFORMAT </w:instrText>
      </w:r>
      <w:r w:rsidR="008572B5">
        <w:fldChar w:fldCharType="separate"/>
      </w:r>
      <w:r w:rsidR="0011775B" w:rsidRPr="0076424C">
        <w:rPr>
          <w:b/>
        </w:rPr>
        <w:t>System Stability</w:t>
      </w:r>
      <w:r w:rsidR="008572B5">
        <w:fldChar w:fldCharType="end"/>
      </w:r>
      <w:r w:rsidRPr="0076424C">
        <w:t>, taking account of the slowest combination of main protection, circuit breaker operating times and strength of the connections to the system remaining after the faulty circuit or circuits have been disconnected</w:t>
      </w:r>
    </w:p>
    <w:p w14:paraId="6E8614B1" w14:textId="2004A497" w:rsidR="008F19D5" w:rsidRPr="0076424C" w:rsidRDefault="008F19D5" w:rsidP="008F19D5">
      <w:pPr>
        <w:pStyle w:val="CM24"/>
        <w:spacing w:after="240" w:line="253" w:lineRule="atLeast"/>
        <w:ind w:left="1418" w:hanging="1418"/>
        <w:jc w:val="both"/>
      </w:pPr>
      <w:r w:rsidRPr="0076424C">
        <w:t>DPC7.4.5.3</w:t>
      </w:r>
      <w:r w:rsidRPr="0076424C">
        <w:tab/>
        <w:t xml:space="preserve">Any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t xml:space="preserve"> that causes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to become unstable under fault conditions must be rapidly disconnected to reduce the risk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damage and disturbance to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w:t>
      </w:r>
    </w:p>
    <w:p w14:paraId="6E8614B2" w14:textId="77777777" w:rsidR="00314B36" w:rsidRPr="0076424C" w:rsidRDefault="00314B36">
      <w:r w:rsidRPr="0076424C">
        <w:t>DPC7.4.</w:t>
      </w:r>
      <w:r w:rsidR="008F19D5" w:rsidRPr="0076424C">
        <w:t>6</w:t>
      </w:r>
      <w:r w:rsidRPr="0076424C">
        <w:tab/>
      </w:r>
      <w:r w:rsidRPr="0076424C">
        <w:rPr>
          <w:b/>
        </w:rPr>
        <w:t>Neutral Earthing</w:t>
      </w:r>
    </w:p>
    <w:p w14:paraId="6E8614B3" w14:textId="0F4B9697" w:rsidR="00314B36" w:rsidRPr="0076424C" w:rsidRDefault="00314B36">
      <w:r w:rsidRPr="0076424C">
        <w:tab/>
        <w:t xml:space="preserve">The winding configuration and method of earthing connection shall be agreed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p>
    <w:p w14:paraId="6E8614B4" w14:textId="1E1732EF" w:rsidR="008F19D5" w:rsidRPr="0076424C" w:rsidRDefault="008F19D5" w:rsidP="00C623DB">
      <w:pPr>
        <w:spacing w:beforeLines="40" w:before="96" w:afterLines="40" w:after="96"/>
        <w:ind w:firstLine="0"/>
      </w:pPr>
      <w:r w:rsidRPr="0076424C">
        <w:t xml:space="preserve">In addition, where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’s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is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the following shall apply</w:t>
      </w:r>
    </w:p>
    <w:p w14:paraId="6E8614B5" w14:textId="40FFAB7F"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spacing w:val="0"/>
          <w:szCs w:val="24"/>
        </w:rPr>
      </w:pPr>
      <w:r w:rsidRPr="0076424C">
        <w:rPr>
          <w:spacing w:val="0"/>
          <w:szCs w:val="24"/>
        </w:rPr>
        <w:t xml:space="preserve">Where an earthing terminal is provided by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 it may be used by a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 for earthing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provided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 earth connection is of adequate capacity.  If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is intended to operate independently of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supply,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must include an earthing system which does not rely upon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earthing terminal.  Where use of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earthing terminal is retained, it must be connected to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earthing system by means of a conductor at least equivalent in size to that required to connect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earthing terminal to the installation. </w:t>
      </w:r>
    </w:p>
    <w:p w14:paraId="6E8614B6" w14:textId="1F17A233"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Where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may be operated as a switched alternative only to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the </w:t>
      </w:r>
      <w:r w:rsidR="008572B5">
        <w:fldChar w:fldCharType="begin"/>
      </w:r>
      <w:r w:rsidR="008572B5">
        <w:instrText xml:space="preserve"> REF Generator \h  \* MERGEFORMAT </w:instrText>
      </w:r>
      <w:r w:rsidR="008572B5">
        <w:fldChar w:fldCharType="separate"/>
      </w:r>
      <w:r w:rsidR="0011775B" w:rsidRPr="0011775B">
        <w:rPr>
          <w:b/>
          <w:spacing w:val="0"/>
        </w:rPr>
        <w:t>Generator</w:t>
      </w:r>
      <w:r w:rsidR="008572B5">
        <w:fldChar w:fldCharType="end"/>
      </w:r>
      <w:r w:rsidRPr="0076424C">
        <w:rPr>
          <w:spacing w:val="0"/>
          <w:szCs w:val="24"/>
        </w:rPr>
        <w:t xml:space="preserve"> shall provide an independent earth electrode.</w:t>
      </w:r>
    </w:p>
    <w:p w14:paraId="6E8614B7" w14:textId="4EF7353B" w:rsidR="008F19D5" w:rsidRPr="0076424C" w:rsidRDefault="008F19D5" w:rsidP="00C623DB">
      <w:pPr>
        <w:pStyle w:val="BodyText"/>
        <w:keepLines w:val="0"/>
        <w:numPr>
          <w:ilvl w:val="0"/>
          <w:numId w:val="60"/>
        </w:numPr>
        <w:tabs>
          <w:tab w:val="clear" w:pos="405"/>
          <w:tab w:val="num" w:pos="1823"/>
        </w:tabs>
        <w:spacing w:beforeLines="40" w:before="96" w:afterLines="40" w:after="96" w:line="240" w:lineRule="auto"/>
        <w:ind w:left="1823"/>
        <w:rPr>
          <w:i/>
          <w:spacing w:val="0"/>
          <w:szCs w:val="24"/>
          <w:lang w:eastAsia="en-GB"/>
        </w:rPr>
      </w:pPr>
      <w:r w:rsidRPr="0076424C">
        <w:rPr>
          <w:spacing w:val="0"/>
          <w:szCs w:val="24"/>
        </w:rPr>
        <w:t xml:space="preserve"> Where it is intended to operate in parallel with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w:t>
      </w:r>
      <w:r w:rsidR="008572B5">
        <w:fldChar w:fldCharType="begin"/>
      </w:r>
      <w:r w:rsidR="008572B5">
        <w:instrText xml:space="preserve"> REF LV \h  \* MERGEFORMAT </w:instrText>
      </w:r>
      <w:r w:rsidR="008572B5">
        <w:fldChar w:fldCharType="separate"/>
      </w:r>
      <w:r w:rsidR="0011775B" w:rsidRPr="0011775B">
        <w:rPr>
          <w:b/>
          <w:spacing w:val="0"/>
        </w:rPr>
        <w:t>Low Voltage</w:t>
      </w:r>
      <w:r w:rsidR="008572B5">
        <w:fldChar w:fldCharType="end"/>
      </w:r>
      <w:r w:rsidRPr="0076424C">
        <w:rPr>
          <w:spacing w:val="0"/>
          <w:szCs w:val="24"/>
        </w:rPr>
        <w:t xml:space="preserve">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FC2355">
        <w:t xml:space="preserve"> </w:t>
      </w:r>
      <w:r w:rsidRPr="0076424C">
        <w:rPr>
          <w:spacing w:val="0"/>
          <w:szCs w:val="24"/>
        </w:rPr>
        <w:t xml:space="preserve">for this purpose, for those periods when it is paralleled with the </w:t>
      </w:r>
      <w:r w:rsidR="008572B5">
        <w:fldChar w:fldCharType="begin"/>
      </w:r>
      <w:r w:rsidR="008572B5">
        <w:instrText xml:space="preserve"> REF DNO \h  \* MERGEFORMAT </w:instrText>
      </w:r>
      <w:r w:rsidR="008572B5">
        <w:fldChar w:fldCharType="separate"/>
      </w:r>
      <w:r w:rsidR="0011775B" w:rsidRPr="0011775B">
        <w:rPr>
          <w:b/>
          <w:spacing w:val="0"/>
        </w:rPr>
        <w:t>DNO</w:t>
      </w:r>
      <w:r w:rsidR="008572B5">
        <w:fldChar w:fldCharType="end"/>
      </w:r>
      <w:r w:rsidRPr="0076424C">
        <w:rPr>
          <w:spacing w:val="0"/>
          <w:szCs w:val="24"/>
        </w:rPr>
        <w:t xml:space="preserve">’s </w:t>
      </w:r>
      <w:r w:rsidR="008572B5">
        <w:fldChar w:fldCharType="begin"/>
      </w:r>
      <w:r w:rsidR="008572B5">
        <w:instrText xml:space="preserve"> REF System \h  \* MERGEFORMAT </w:instrText>
      </w:r>
      <w:r w:rsidR="008572B5">
        <w:fldChar w:fldCharType="separate"/>
      </w:r>
      <w:r w:rsidR="0011775B" w:rsidRPr="0011775B">
        <w:rPr>
          <w:b/>
          <w:spacing w:val="0"/>
        </w:rPr>
        <w:t>System</w:t>
      </w:r>
      <w:r w:rsidR="008572B5">
        <w:fldChar w:fldCharType="end"/>
      </w:r>
      <w:r w:rsidRPr="0076424C">
        <w:rPr>
          <w:spacing w:val="0"/>
          <w:szCs w:val="24"/>
        </w:rPr>
        <w:t xml:space="preserve">.  However, if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is operating in isolation from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Pr="0076424C">
        <w:rPr>
          <w:spacing w:val="0"/>
          <w:szCs w:val="24"/>
        </w:rPr>
        <w:t xml:space="preserve"> it will be necessary to have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rPr>
          <w:spacing w:val="0"/>
          <w:szCs w:val="24"/>
        </w:rPr>
        <w:t xml:space="preserve"> directly earthed.  </w:t>
      </w:r>
    </w:p>
    <w:p w14:paraId="6E8614B8" w14:textId="73E1321D" w:rsidR="008F19D5" w:rsidRPr="0076424C" w:rsidRDefault="00B226AD" w:rsidP="00C623DB">
      <w:pPr>
        <w:pStyle w:val="BodyText"/>
        <w:keepLines w:val="0"/>
        <w:numPr>
          <w:ilvl w:val="0"/>
          <w:numId w:val="60"/>
        </w:numPr>
        <w:tabs>
          <w:tab w:val="clear" w:pos="405"/>
          <w:tab w:val="num" w:pos="1823"/>
        </w:tabs>
        <w:spacing w:beforeLines="40" w:before="96" w:afterLines="40" w:after="96" w:line="240" w:lineRule="auto"/>
        <w:ind w:left="1823"/>
        <w:rPr>
          <w:rStyle w:val="CharChar"/>
          <w:i/>
          <w:spacing w:val="0"/>
          <w:szCs w:val="24"/>
        </w:rPr>
      </w:pPr>
      <w:r w:rsidRPr="0076424C">
        <w:rPr>
          <w:spacing w:val="0"/>
          <w:szCs w:val="24"/>
        </w:rPr>
        <w:t>Wh</w:t>
      </w:r>
      <w:r w:rsidR="008F19D5" w:rsidRPr="0076424C">
        <w:rPr>
          <w:spacing w:val="0"/>
          <w:szCs w:val="24"/>
        </w:rPr>
        <w:t xml:space="preserve">ere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8F19D5" w:rsidRPr="0076424C">
        <w:rPr>
          <w:spacing w:val="0"/>
          <w:szCs w:val="24"/>
        </w:rPr>
        <w:t xml:space="preserve"> is designed to operate independently from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008F19D5" w:rsidRPr="0076424C">
        <w:rPr>
          <w:spacing w:val="0"/>
          <w:szCs w:val="24"/>
        </w:rPr>
        <w:t xml:space="preserve"> the switchgear that is used to separate the two </w:t>
      </w:r>
      <w:r w:rsidR="00786E2C">
        <w:fldChar w:fldCharType="begin"/>
      </w:r>
      <w:r w:rsidR="00F60EFA">
        <w:instrText xml:space="preserve"> REF System \h  \* MERGEFORMAT </w:instrText>
      </w:r>
      <w:r w:rsidR="00786E2C">
        <w:fldChar w:fldCharType="separate"/>
      </w:r>
      <w:r w:rsidR="0011775B" w:rsidRPr="0011775B">
        <w:rPr>
          <w:b/>
          <w:spacing w:val="0"/>
        </w:rPr>
        <w:t>System</w:t>
      </w:r>
      <w:r w:rsidR="00786E2C">
        <w:fldChar w:fldCharType="end"/>
      </w:r>
      <w:r w:rsidR="008F19D5" w:rsidRPr="0076424C">
        <w:rPr>
          <w:spacing w:val="0"/>
          <w:szCs w:val="24"/>
        </w:rPr>
        <w:t xml:space="preserve">s shall break all four poles (3 phases and neutral). This prevents any phase or neutral current, produced by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FC2355">
        <w:t>,</w:t>
      </w:r>
      <w:r w:rsidR="008F19D5" w:rsidRPr="0076424C">
        <w:rPr>
          <w:spacing w:val="0"/>
          <w:szCs w:val="24"/>
        </w:rPr>
        <w:t xml:space="preserve"> from flowing into the </w:t>
      </w:r>
      <w:r w:rsidR="008572B5">
        <w:fldChar w:fldCharType="begin"/>
      </w:r>
      <w:r w:rsidR="008572B5">
        <w:instrText xml:space="preserve"> REF DNOsSystem \h  \* MERGEFORMAT </w:instrText>
      </w:r>
      <w:r w:rsidR="008572B5">
        <w:fldChar w:fldCharType="separate"/>
      </w:r>
      <w:r w:rsidR="0011775B" w:rsidRPr="0011775B">
        <w:rPr>
          <w:b/>
          <w:spacing w:val="0"/>
        </w:rPr>
        <w:t>DNO’s Distribution System</w:t>
      </w:r>
      <w:r w:rsidR="008572B5">
        <w:fldChar w:fldCharType="end"/>
      </w:r>
      <w:r w:rsidR="008F19D5" w:rsidRPr="0076424C">
        <w:rPr>
          <w:spacing w:val="0"/>
          <w:szCs w:val="24"/>
        </w:rPr>
        <w:t xml:space="preserve"> when it operates as a switched alternative only supply</w:t>
      </w:r>
    </w:p>
    <w:p w14:paraId="6E8614B9" w14:textId="77777777" w:rsidR="00314B36" w:rsidRPr="0076424C" w:rsidRDefault="00314B36">
      <w:pPr>
        <w:keepNext/>
      </w:pPr>
      <w:r w:rsidRPr="0076424C">
        <w:lastRenderedPageBreak/>
        <w:t>DPC7.4.</w:t>
      </w:r>
      <w:r w:rsidR="008F19D5" w:rsidRPr="0076424C">
        <w:t>7</w:t>
      </w:r>
      <w:r w:rsidRPr="0076424C">
        <w:tab/>
      </w:r>
      <w:r w:rsidRPr="0076424C">
        <w:rPr>
          <w:b/>
        </w:rPr>
        <w:t xml:space="preserve">Frequency Sensitive Relays </w:t>
      </w:r>
    </w:p>
    <w:p w14:paraId="6E8614BA" w14:textId="39DA771A" w:rsidR="00314B36" w:rsidRPr="0076424C" w:rsidRDefault="00314B36">
      <w:pPr>
        <w:ind w:firstLine="0"/>
      </w:pPr>
      <w:r w:rsidRPr="0076424C">
        <w:t xml:space="preserve">It is conceivable that a part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to which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8C3D67" w:rsidRPr="0076424C">
        <w:rPr>
          <w:b/>
        </w:rPr>
        <w:t xml:space="preserve"> </w:t>
      </w:r>
      <w:r w:rsidRPr="0076424C">
        <w:t xml:space="preserve">are connected can, during emergency conditions, become detached from the rest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It will be necessary for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decide, dependent on local network conditions, if it is desirable for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666030" w:rsidRPr="0076424C">
        <w:rPr>
          <w:b/>
        </w:rPr>
        <w:t xml:space="preserve"> </w:t>
      </w:r>
      <w:r w:rsidRPr="0076424C">
        <w:t xml:space="preserve">to continue to generate onto the islanded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4BB" w14:textId="6CEE2845" w:rsidR="00314B36" w:rsidRPr="0076424C" w:rsidRDefault="00314B36">
      <w:pPr>
        <w:ind w:firstLine="0"/>
      </w:pPr>
      <w:r w:rsidRPr="0076424C">
        <w:t xml:space="preserve">If no facilities exist for the subsequent resynchronisation with the rest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then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will under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instruction, ensure that the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6356D3">
        <w:t xml:space="preserve"> </w:t>
      </w:r>
      <w:r w:rsidR="008C3D67" w:rsidRPr="0076424C">
        <w:t>and/or</w:t>
      </w:r>
      <w:r w:rsidR="008C3D67"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is disconnected for re-synchronisation.</w:t>
      </w:r>
    </w:p>
    <w:p w14:paraId="6E8614BC" w14:textId="6EEA3DC6" w:rsidR="00314B36" w:rsidRPr="0076424C" w:rsidRDefault="00314B36">
      <w:pPr>
        <w:keepNext/>
      </w:pPr>
      <w:r w:rsidRPr="0076424C">
        <w:t>DPC7.4.</w:t>
      </w:r>
      <w:r w:rsidR="008F19D5" w:rsidRPr="0076424C">
        <w:t>8</w:t>
      </w:r>
      <w:r w:rsidRPr="0076424C">
        <w:tab/>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Capability</w:t>
      </w:r>
    </w:p>
    <w:p w14:paraId="6E8614BD" w14:textId="3A549647" w:rsidR="00314B36" w:rsidRPr="0076424C" w:rsidRDefault="00314B36">
      <w:pPr>
        <w:ind w:firstLine="0"/>
        <w:rPr>
          <w:b/>
        </w:rPr>
      </w:pPr>
      <w:r w:rsidRPr="0076424C">
        <w:t>The</w:t>
      </w:r>
      <w:r w:rsidRPr="0076424C">
        <w:rPr>
          <w:b/>
        </w:rPr>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 xml:space="preserve">will be equipped with </w:t>
      </w:r>
      <w:hyperlink w:anchor="BlackStartStation" w:history="1">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hyperlink>
      <w:r w:rsidRPr="0076424C">
        <w:rPr>
          <w:b/>
        </w:rPr>
        <w:t>s</w:t>
      </w:r>
      <w:r w:rsidRPr="0076424C">
        <w:t xml:space="preserve"> (in accordance with the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 9).  It will be necessary for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49237D" w:rsidRPr="0076424C">
        <w:rPr>
          <w:b/>
        </w:rPr>
        <w:t xml:space="preserve"> </w:t>
      </w:r>
      <w:r w:rsidRPr="0076424C">
        <w:t xml:space="preserve"> to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if its </w:t>
      </w:r>
      <w:r w:rsidR="00E534EB">
        <w:fldChar w:fldCharType="begin"/>
      </w:r>
      <w:r w:rsidR="00E534EB">
        <w:instrText xml:space="preserve"> REF pgm \h </w:instrText>
      </w:r>
      <w:r w:rsidR="00E534EB">
        <w:fldChar w:fldCharType="separate"/>
      </w:r>
      <w:r w:rsidR="0011775B">
        <w:rPr>
          <w:b/>
        </w:rPr>
        <w:t>Power Generating Module</w:t>
      </w:r>
      <w:r w:rsidR="00E534EB">
        <w:fldChar w:fldCharType="end"/>
      </w:r>
      <w:r w:rsidR="00E534EB">
        <w:t xml:space="preserve"> </w:t>
      </w:r>
      <w:r w:rsidRPr="0076424C">
        <w:t xml:space="preserve">has a restart capability without connection to an external power supply, unless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shall have previously notified </w:t>
      </w:r>
      <w:del w:id="381" w:author="National Grid" w:date="2018-05-30T17:36:00Z">
        <w:r w:rsidRPr="0076424C" w:rsidDel="00186A88">
          <w:rPr>
            <w:b/>
          </w:rPr>
          <w:delText>NGC</w:delText>
        </w:r>
      </w:del>
      <w:ins w:id="382" w:author="National Grid" w:date="2018-05-30T17:36:00Z">
        <w:r w:rsidR="00186A88">
          <w:rPr>
            <w:b/>
          </w:rPr>
          <w:t>NGESO</w:t>
        </w:r>
      </w:ins>
      <w:r w:rsidRPr="0076424C">
        <w:rPr>
          <w:b/>
        </w:rPr>
        <w:t xml:space="preserve"> </w:t>
      </w:r>
      <w:r w:rsidRPr="0076424C">
        <w:t xml:space="preserve">accordingly under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Such generation may be registered by </w:t>
      </w:r>
      <w:del w:id="383" w:author="National Grid" w:date="2018-05-30T17:36:00Z">
        <w:r w:rsidRPr="0076424C" w:rsidDel="00186A88">
          <w:rPr>
            <w:b/>
          </w:rPr>
          <w:delText>NGC</w:delText>
        </w:r>
      </w:del>
      <w:ins w:id="384" w:author="National Grid" w:date="2018-05-30T17:36:00Z">
        <w:r w:rsidR="00186A88">
          <w:rPr>
            <w:b/>
          </w:rPr>
          <w:t>NGESO</w:t>
        </w:r>
      </w:ins>
      <w:r w:rsidRPr="0076424C">
        <w:rPr>
          <w:b/>
        </w:rPr>
        <w:t xml:space="preserve"> </w:t>
      </w:r>
      <w:r w:rsidRPr="0076424C">
        <w:t xml:space="preserve">as a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rPr>
          <w:b/>
        </w:rPr>
        <w:t>.</w:t>
      </w:r>
    </w:p>
    <w:p w14:paraId="6E8614BE" w14:textId="77777777" w:rsidR="00314B36" w:rsidRPr="0076424C" w:rsidRDefault="00314B36">
      <w:pPr>
        <w:keepNext/>
      </w:pPr>
      <w:r w:rsidRPr="0076424C">
        <w:t>DPC7.4.</w:t>
      </w:r>
      <w:r w:rsidR="008F19D5" w:rsidRPr="0076424C">
        <w:t>9</w:t>
      </w:r>
      <w:r w:rsidRPr="0076424C">
        <w:tab/>
      </w:r>
      <w:r w:rsidRPr="0076424C">
        <w:rPr>
          <w:b/>
        </w:rPr>
        <w:t>Commissioning Tests</w:t>
      </w:r>
    </w:p>
    <w:p w14:paraId="6E8614BF" w14:textId="5329A0AB" w:rsidR="00314B36" w:rsidRPr="0076424C" w:rsidRDefault="008F19D5" w:rsidP="008F19D5">
      <w:r w:rsidRPr="0076424C">
        <w:t>DPC7.4.9.1</w:t>
      </w:r>
      <w:r w:rsidRPr="0076424C">
        <w:tab/>
      </w:r>
      <w:r w:rsidR="00314B36" w:rsidRPr="0076424C">
        <w:t xml:space="preserve">Where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837FA1">
        <w:t xml:space="preserve"> </w:t>
      </w:r>
      <w:r w:rsidR="008C02C9" w:rsidRPr="0076424C">
        <w:t>or</w:t>
      </w:r>
      <w:r w:rsidR="008C02C9" w:rsidRPr="0076424C">
        <w:rPr>
          <w:b/>
        </w:rPr>
        <w:t xml:space="preserve"> </w:t>
      </w:r>
      <w:r w:rsidR="00F139ED" w:rsidRPr="0076424C">
        <w:t>an</w:t>
      </w:r>
      <w:r w:rsidR="00F139ED"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00314B36" w:rsidRPr="0076424C">
        <w:t xml:space="preserve">requires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314B36" w:rsidRPr="0076424C">
        <w:t xml:space="preserve"> in advance of the commissioning date, for the purposes of testing,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314B36" w:rsidRPr="0076424C">
        <w:t xml:space="preserve"> must comply with the requirements of the</w:t>
      </w:r>
      <w:r w:rsidR="00314B36" w:rsidRPr="0076424C">
        <w:rPr>
          <w:b/>
        </w:rPr>
        <w:t xml:space="preserv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00314B36" w:rsidRPr="0076424C">
        <w:t xml:space="preserv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314B36" w:rsidRPr="0076424C">
        <w:t xml:space="preserve"> shall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xml:space="preserve"> with a commissioning programme, approved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xml:space="preserve"> if reasonable in the circumstances, to allow commissioning tests to be co-ordinated.</w:t>
      </w:r>
    </w:p>
    <w:p w14:paraId="6E8614C0" w14:textId="76E4A828" w:rsidR="008F19D5" w:rsidRPr="0076424C" w:rsidRDefault="008F19D5" w:rsidP="00C623DB">
      <w:pPr>
        <w:spacing w:beforeLines="40" w:before="96" w:afterLines="40" w:after="96"/>
      </w:pPr>
      <w:r w:rsidRPr="0076424C">
        <w:t>DPC7.4.9.2</w:t>
      </w:r>
      <w:r w:rsidRPr="0076424C">
        <w:tab/>
        <w:t xml:space="preserve">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will demonstrate all the commissioning tests performed on his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Pr="0076424C">
        <w:t xml:space="preserve"> in order to discharge the requirements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and Annex 1, item 3 (ER </w:t>
      </w:r>
      <w:r w:rsidR="0098205F">
        <w:t>G59/3-</w:t>
      </w:r>
      <w:r w:rsidR="00425DAC">
        <w:t>4</w:t>
      </w:r>
      <w:r w:rsidRPr="0076424C">
        <w:t xml:space="preserve">).  In general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witness these tests for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004941">
        <w:t>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For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004941">
        <w:t>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it is expected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 witness the commissioning tests in the majority of cases.</w:t>
      </w:r>
    </w:p>
    <w:p w14:paraId="6E8614C1" w14:textId="77777777" w:rsidR="00314B36" w:rsidRPr="0076424C" w:rsidRDefault="00314B36" w:rsidP="00F17BD9">
      <w:pPr>
        <w:keepNext/>
        <w:keepLines w:val="0"/>
        <w:tabs>
          <w:tab w:val="left" w:pos="1425"/>
        </w:tabs>
        <w:autoSpaceDE w:val="0"/>
        <w:autoSpaceDN w:val="0"/>
        <w:adjustRightInd w:val="0"/>
        <w:ind w:left="0" w:firstLine="0"/>
        <w:jc w:val="left"/>
        <w:rPr>
          <w:b/>
          <w:bCs/>
          <w:szCs w:val="24"/>
          <w:lang w:val="en-US"/>
        </w:rPr>
      </w:pPr>
      <w:r w:rsidRPr="0076424C">
        <w:rPr>
          <w:szCs w:val="24"/>
          <w:lang w:val="en-US"/>
        </w:rPr>
        <w:t xml:space="preserve">DPC7.5 </w:t>
      </w:r>
      <w:r w:rsidR="00B0674B" w:rsidRPr="0076424C">
        <w:rPr>
          <w:szCs w:val="24"/>
          <w:lang w:val="en-US"/>
        </w:rPr>
        <w:tab/>
      </w:r>
      <w:r w:rsidRPr="0076424C">
        <w:rPr>
          <w:b/>
          <w:bCs/>
          <w:szCs w:val="24"/>
          <w:lang w:val="en-US"/>
        </w:rPr>
        <w:t xml:space="preserve">Technical Requirements for Medium Power Stations </w:t>
      </w:r>
    </w:p>
    <w:p w14:paraId="6E8614C2" w14:textId="271F87AB" w:rsidR="00AB7EAB" w:rsidRPr="0076424C" w:rsidRDefault="00314B36" w:rsidP="00AB7EAB">
      <w:pPr>
        <w:keepLines w:val="0"/>
        <w:autoSpaceDE w:val="0"/>
        <w:autoSpaceDN w:val="0"/>
        <w:adjustRightInd w:val="0"/>
        <w:ind w:left="1425" w:hanging="1425"/>
        <w:rPr>
          <w:szCs w:val="24"/>
          <w:lang w:val="en-US"/>
        </w:rPr>
      </w:pPr>
      <w:r w:rsidRPr="0076424C">
        <w:rPr>
          <w:szCs w:val="24"/>
          <w:lang w:val="en-US"/>
        </w:rPr>
        <w:t xml:space="preserve">DPC7.5.1 </w:t>
      </w:r>
      <w:r w:rsidRPr="0076424C">
        <w:rPr>
          <w:szCs w:val="24"/>
          <w:lang w:val="en-US"/>
        </w:rPr>
        <w:tab/>
      </w:r>
      <w:r w:rsidR="00AB7EAB" w:rsidRPr="0076424C">
        <w:rPr>
          <w:szCs w:val="24"/>
          <w:lang w:val="en-US"/>
        </w:rPr>
        <w:t xml:space="preserve">Where 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00AB7EAB" w:rsidRPr="0076424C">
        <w:rPr>
          <w:szCs w:val="24"/>
          <w:lang w:val="en-US"/>
        </w:rPr>
        <w:t xml:space="preserve"> in respect of an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AB7EAB" w:rsidRPr="0076424C">
        <w:rPr>
          <w:szCs w:val="24"/>
          <w:lang w:val="en-US"/>
        </w:rPr>
        <w:t xml:space="preserv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AB7EAB" w:rsidRPr="0076424C">
        <w:rPr>
          <w:szCs w:val="24"/>
          <w:lang w:val="en-US"/>
        </w:rPr>
        <w:t xml:space="preserve"> is a party to the </w:t>
      </w:r>
      <w:hyperlink w:anchor="CUSC" w:history="1">
        <w:r w:rsidR="008572B5">
          <w:fldChar w:fldCharType="begin"/>
        </w:r>
        <w:r w:rsidR="008572B5">
          <w:instrText xml:space="preserve"> REF CUSC \h  \* MERGEFORMAT </w:instrText>
        </w:r>
        <w:r w:rsidR="008572B5">
          <w:fldChar w:fldCharType="separate"/>
        </w:r>
        <w:r w:rsidR="0011775B" w:rsidRPr="0076424C">
          <w:rPr>
            <w:b/>
          </w:rPr>
          <w:t>CUSC</w:t>
        </w:r>
        <w:r w:rsidR="008572B5">
          <w:fldChar w:fldCharType="end"/>
        </w:r>
      </w:hyperlink>
      <w:r w:rsidR="00AB7EAB" w:rsidRPr="0076424C">
        <w:rPr>
          <w:szCs w:val="24"/>
          <w:lang w:val="en-US"/>
        </w:rPr>
        <w:t xml:space="preserve"> this DPC 7.5 will not apply. </w:t>
      </w:r>
    </w:p>
    <w:p w14:paraId="6E8614C3" w14:textId="3F9206DE"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DPC7.5.2 </w:t>
      </w:r>
      <w:r w:rsidRPr="0076424C">
        <w:rPr>
          <w:szCs w:val="24"/>
          <w:lang w:val="en-US"/>
        </w:rPr>
        <w:tab/>
        <w:t xml:space="preserve">In addition to the requirements in DPC7.4,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lang w:val="en-US"/>
        </w:rPr>
        <w:t xml:space="preserve"> has an obligation under CC 3.3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to ensure that all relevant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Connection Condition requirements are met by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s</w:t>
      </w:r>
      <w:r w:rsidRPr="0076424C">
        <w:rPr>
          <w:szCs w:val="24"/>
          <w:lang w:val="en-US"/>
        </w:rPr>
        <w:t xml:space="preserve">.  These requirements are summarised in CC 3.4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It is incumbent on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 xml:space="preserve">s </w:t>
      </w:r>
      <w:r w:rsidRPr="0076424C">
        <w:rPr>
          <w:szCs w:val="24"/>
          <w:lang w:val="en-US"/>
        </w:rPr>
        <w:t xml:space="preserve">to comply with the relevant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requirements listed in CC3.4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as part of compliance with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Cs w:val="24"/>
          <w:lang w:val="en-US"/>
        </w:rPr>
        <w:t xml:space="preserve">.  Note that a </w:t>
      </w:r>
      <w:r w:rsidR="008572B5">
        <w:fldChar w:fldCharType="begin"/>
      </w:r>
      <w:r w:rsidR="008572B5">
        <w:instrText xml:space="preserve"> REF DCConverter \h  \* MERGEFORMAT </w:instrText>
      </w:r>
      <w:r w:rsidR="008572B5">
        <w:fldChar w:fldCharType="separate"/>
      </w:r>
      <w:r w:rsidR="0011775B" w:rsidRPr="0076424C">
        <w:rPr>
          <w:b/>
        </w:rPr>
        <w:t>DC Converter</w:t>
      </w:r>
      <w:r w:rsidR="008572B5">
        <w:fldChar w:fldCharType="end"/>
      </w:r>
      <w:r w:rsidRPr="0076424C">
        <w:rPr>
          <w:szCs w:val="24"/>
          <w:lang w:val="en-US"/>
        </w:rPr>
        <w:t xml:space="preserve"> installation of capacity greater than 50MW and </w:t>
      </w:r>
      <w:r w:rsidRPr="0076424C">
        <w:rPr>
          <w:szCs w:val="24"/>
          <w:lang w:val="en-US"/>
        </w:rPr>
        <w:lastRenderedPageBreak/>
        <w:t xml:space="preserve">less than 100MW is considered to be a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szCs w:val="24"/>
          <w:lang w:val="en-US"/>
        </w:rPr>
        <w:t xml:space="preserve"> for the purposes of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compliance in this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Cs w:val="24"/>
          <w:lang w:val="en-US"/>
        </w:rPr>
        <w:t>.</w:t>
      </w:r>
    </w:p>
    <w:p w14:paraId="6E8614C4" w14:textId="17BC8F07" w:rsidR="00314B36" w:rsidRPr="0076424C" w:rsidRDefault="00314B36">
      <w:pPr>
        <w:keepLines w:val="0"/>
        <w:autoSpaceDE w:val="0"/>
        <w:autoSpaceDN w:val="0"/>
        <w:adjustRightInd w:val="0"/>
        <w:ind w:left="1425" w:hanging="1425"/>
        <w:rPr>
          <w:szCs w:val="24"/>
          <w:lang w:val="en-US"/>
        </w:rPr>
      </w:pPr>
      <w:r w:rsidRPr="0076424C">
        <w:rPr>
          <w:szCs w:val="24"/>
          <w:lang w:val="en-US"/>
        </w:rPr>
        <w:t xml:space="preserve">DPC7.5.3 </w:t>
      </w:r>
      <w:r w:rsidRPr="0076424C">
        <w:rPr>
          <w:szCs w:val="24"/>
          <w:lang w:val="en-US"/>
        </w:rPr>
        <w:tab/>
        <w:t xml:space="preserve">Where data is required by </w:t>
      </w:r>
      <w:r w:rsidR="008572B5">
        <w:fldChar w:fldCharType="begin"/>
      </w:r>
      <w:r w:rsidR="008572B5">
        <w:instrText xml:space="preserve"> REF NGC \h  \* MERGEFORMAT </w:instrText>
      </w:r>
      <w:r w:rsidR="008572B5">
        <w:fldChar w:fldCharType="separate"/>
      </w:r>
      <w:del w:id="385" w:author="National Grid" w:date="2018-05-30T17:36:00Z">
        <w:r w:rsidR="0011775B" w:rsidRPr="0076424C" w:rsidDel="00186A88">
          <w:rPr>
            <w:b/>
          </w:rPr>
          <w:delText>NGC</w:delText>
        </w:r>
      </w:del>
      <w:ins w:id="386" w:author="National Grid" w:date="2018-05-30T17:36:00Z">
        <w:r w:rsidR="00186A88">
          <w:rPr>
            <w:b/>
          </w:rPr>
          <w:t>NGESO</w:t>
        </w:r>
      </w:ins>
      <w:r w:rsidR="008572B5">
        <w:fldChar w:fldCharType="end"/>
      </w:r>
      <w:r w:rsidRPr="0076424C">
        <w:rPr>
          <w:szCs w:val="24"/>
          <w:lang w:val="en-US"/>
        </w:rPr>
        <w:t xml:space="preserve"> from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s</w:t>
      </w:r>
      <w:r w:rsidRPr="0076424C">
        <w:rPr>
          <w:szCs w:val="24"/>
          <w:lang w:val="en-US"/>
        </w:rPr>
        <w:t xml:space="preserve">, nothing in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or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szCs w:val="24"/>
          <w:lang w:val="en-US"/>
        </w:rPr>
        <w:t xml:space="preserve"> precludes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zCs w:val="24"/>
          <w:lang w:val="en-US"/>
        </w:rPr>
        <w:t xml:space="preserve"> from providing the information directly to </w:t>
      </w:r>
      <w:r w:rsidR="008572B5">
        <w:fldChar w:fldCharType="begin"/>
      </w:r>
      <w:r w:rsidR="008572B5">
        <w:instrText xml:space="preserve"> REF NGC \h  \* MERGEFORMAT </w:instrText>
      </w:r>
      <w:r w:rsidR="008572B5">
        <w:fldChar w:fldCharType="separate"/>
      </w:r>
      <w:del w:id="387" w:author="National Grid" w:date="2018-05-30T17:36:00Z">
        <w:r w:rsidR="0011775B" w:rsidRPr="0076424C" w:rsidDel="00186A88">
          <w:rPr>
            <w:b/>
          </w:rPr>
          <w:delText>NGC</w:delText>
        </w:r>
      </w:del>
      <w:ins w:id="388" w:author="National Grid" w:date="2018-05-30T17:36:00Z">
        <w:r w:rsidR="00186A88">
          <w:rPr>
            <w:b/>
          </w:rPr>
          <w:t>NGESO</w:t>
        </w:r>
      </w:ins>
      <w:r w:rsidR="008572B5">
        <w:fldChar w:fldCharType="end"/>
      </w:r>
      <w:r w:rsidRPr="0076424C">
        <w:rPr>
          <w:szCs w:val="24"/>
          <w:lang w:val="en-US"/>
        </w:rPr>
        <w:t xml:space="preserve"> in accordance with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zCs w:val="24"/>
          <w:lang w:val="en-US"/>
        </w:rPr>
        <w:t xml:space="preserve"> requirements. However, a copy of the information should always be provided in parallel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zCs w:val="24"/>
          <w:lang w:val="en-US"/>
        </w:rPr>
        <w:t>.</w:t>
      </w:r>
    </w:p>
    <w:p w14:paraId="6E8614C5" w14:textId="77777777" w:rsidR="00314B36" w:rsidRPr="0076424C" w:rsidRDefault="00314B36">
      <w:pPr>
        <w:keepLines w:val="0"/>
        <w:autoSpaceDE w:val="0"/>
        <w:autoSpaceDN w:val="0"/>
        <w:adjustRightInd w:val="0"/>
        <w:ind w:left="1425" w:hanging="1425"/>
        <w:rPr>
          <w:b/>
          <w:bCs/>
          <w:szCs w:val="24"/>
          <w:lang w:val="fr-FR"/>
        </w:rPr>
      </w:pPr>
      <w:r w:rsidRPr="0076424C">
        <w:rPr>
          <w:szCs w:val="24"/>
          <w:lang w:val="fr-FR"/>
        </w:rPr>
        <w:t xml:space="preserve">DPC7.5.4 </w:t>
      </w:r>
      <w:r w:rsidRPr="0076424C">
        <w:rPr>
          <w:szCs w:val="24"/>
          <w:lang w:val="fr-FR"/>
        </w:rPr>
        <w:tab/>
      </w:r>
      <w:r w:rsidRPr="0076424C">
        <w:rPr>
          <w:b/>
          <w:bCs/>
          <w:szCs w:val="24"/>
          <w:lang w:val="fr-FR"/>
        </w:rPr>
        <w:t>Grid Code Connection Conditions Compliance</w:t>
      </w:r>
    </w:p>
    <w:p w14:paraId="6E8614C6" w14:textId="37C7BB69" w:rsidR="00314B36" w:rsidRPr="0076424C" w:rsidRDefault="00AC37DD">
      <w:pPr>
        <w:keepLines w:val="0"/>
        <w:autoSpaceDE w:val="0"/>
        <w:autoSpaceDN w:val="0"/>
        <w:adjustRightInd w:val="0"/>
        <w:ind w:left="1425" w:hanging="1425"/>
      </w:pPr>
      <w:bookmarkStart w:id="389" w:name="OLE_LINK2"/>
      <w:bookmarkStart w:id="390" w:name="OLE_LINK3"/>
      <w:r w:rsidRPr="0076424C">
        <w:rPr>
          <w:szCs w:val="24"/>
          <w:lang w:val="en-US"/>
        </w:rPr>
        <w:t>DPC7.5.4.1</w:t>
      </w:r>
      <w:r w:rsidR="00314B36" w:rsidRPr="0076424C">
        <w:rPr>
          <w:szCs w:val="24"/>
          <w:lang w:val="en-US"/>
        </w:rPr>
        <w:tab/>
      </w:r>
      <w:r w:rsidR="00314B36" w:rsidRPr="0076424C">
        <w:t xml:space="preserve">The technical designs and parameters of the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314B36" w:rsidRPr="0076424C">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00314B36" w:rsidRPr="0076424C">
        <w:rPr>
          <w:b/>
          <w:bCs/>
        </w:rPr>
        <w:t xml:space="preserve">s </w:t>
      </w:r>
      <w:r w:rsidR="00314B36" w:rsidRPr="0076424C">
        <w:t xml:space="preserve">will comply with the relevant Connection Conditions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00314B36" w:rsidRPr="0076424C">
        <w:t xml:space="preserve">.  A statement to this effect, </w:t>
      </w:r>
      <w:r w:rsidR="006E67DB" w:rsidRPr="0076424C">
        <w:t>stating</w:t>
      </w:r>
      <w:r w:rsidR="00314B36" w:rsidRPr="0076424C">
        <w:t xml:space="preserve"> compliance with OC5.8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00314B36" w:rsidRPr="0076424C">
        <w:t xml:space="preserve"> is required to be presented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00314B36" w:rsidRPr="0076424C">
        <w:t>, for onward transmission to</w:t>
      </w:r>
      <w:r w:rsidR="009250E0" w:rsidRPr="0076424C">
        <w:t xml:space="preserve"> </w:t>
      </w:r>
      <w:r w:rsidR="008572B5">
        <w:fldChar w:fldCharType="begin"/>
      </w:r>
      <w:r w:rsidR="008572B5">
        <w:instrText xml:space="preserve"> REF NGC \h  \* MERGEFORMAT </w:instrText>
      </w:r>
      <w:r w:rsidR="008572B5">
        <w:fldChar w:fldCharType="separate"/>
      </w:r>
      <w:del w:id="391" w:author="National Grid" w:date="2018-05-30T17:36:00Z">
        <w:r w:rsidR="0011775B" w:rsidRPr="0076424C" w:rsidDel="00186A88">
          <w:rPr>
            <w:b/>
          </w:rPr>
          <w:delText>NGC</w:delText>
        </w:r>
      </w:del>
      <w:ins w:id="392" w:author="National Grid" w:date="2018-05-30T17:36:00Z">
        <w:r w:rsidR="00186A88">
          <w:rPr>
            <w:b/>
          </w:rPr>
          <w:t>NGESO</w:t>
        </w:r>
      </w:ins>
      <w:r w:rsidR="008572B5">
        <w:fldChar w:fldCharType="end"/>
      </w:r>
      <w:r w:rsidR="009250E0" w:rsidRPr="0076424C">
        <w:t>,</w:t>
      </w:r>
      <w:r w:rsidR="00314B36" w:rsidRPr="0076424C">
        <w:t xml:space="preserve"> before </w:t>
      </w:r>
      <w:r w:rsidR="00FC4F37" w:rsidRPr="0076424C">
        <w:t>commissioning</w:t>
      </w:r>
      <w:r w:rsidR="00314B36" w:rsidRPr="0076424C">
        <w:t xml:space="preserve"> of the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00314B36" w:rsidRPr="0076424C">
        <w:t>.  Note that the statement might need to be resubmitted post commissioning when assumed values etc have been confirmed.</w:t>
      </w:r>
    </w:p>
    <w:bookmarkEnd w:id="389"/>
    <w:bookmarkEnd w:id="390"/>
    <w:p w14:paraId="6E8614C7" w14:textId="046D8A02" w:rsidR="00314B36" w:rsidRPr="0076424C" w:rsidRDefault="00314B36">
      <w:r w:rsidRPr="0076424C">
        <w:t>DPC7.5.4.2</w:t>
      </w:r>
      <w:r w:rsidRPr="0076424C">
        <w:tab/>
        <w:t xml:space="preserve">Should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make any material change to such designs or parameters as will have any effect on the statement of compliance referred to in DPC7.5.4.1,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must notify the change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as soon as reasonably practicable, who will in turn notify </w:t>
      </w:r>
      <w:r w:rsidR="008572B5">
        <w:fldChar w:fldCharType="begin"/>
      </w:r>
      <w:r w:rsidR="008572B5">
        <w:instrText xml:space="preserve"> REF NGC \h  \* MERGEFORMAT </w:instrText>
      </w:r>
      <w:r w:rsidR="008572B5">
        <w:fldChar w:fldCharType="separate"/>
      </w:r>
      <w:del w:id="393" w:author="National Grid" w:date="2018-05-30T17:36:00Z">
        <w:r w:rsidR="0011775B" w:rsidRPr="0076424C" w:rsidDel="00186A88">
          <w:rPr>
            <w:b/>
          </w:rPr>
          <w:delText>NGC</w:delText>
        </w:r>
      </w:del>
      <w:ins w:id="394" w:author="National Grid" w:date="2018-05-30T17:36:00Z">
        <w:r w:rsidR="00186A88">
          <w:rPr>
            <w:b/>
          </w:rPr>
          <w:t>NGESO</w:t>
        </w:r>
      </w:ins>
      <w:r w:rsidR="008572B5">
        <w:fldChar w:fldCharType="end"/>
      </w:r>
      <w:r w:rsidRPr="0076424C">
        <w:t xml:space="preserve">. </w:t>
      </w:r>
    </w:p>
    <w:p w14:paraId="6E8614C8" w14:textId="7954208D" w:rsidR="00314B36" w:rsidRPr="0076424C" w:rsidRDefault="00314B36">
      <w:r w:rsidRPr="0076424C">
        <w:t>DPC7.5.4.3</w:t>
      </w:r>
      <w:r w:rsidRPr="0076424C">
        <w:tab/>
        <w:t xml:space="preserve">Tests to ensure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compliance may be specified by </w:t>
      </w:r>
      <w:r w:rsidR="008572B5">
        <w:fldChar w:fldCharType="begin"/>
      </w:r>
      <w:r w:rsidR="008572B5">
        <w:instrText xml:space="preserve"> REF NGC \h  \* MERGEFORMAT </w:instrText>
      </w:r>
      <w:r w:rsidR="008572B5">
        <w:fldChar w:fldCharType="separate"/>
      </w:r>
      <w:del w:id="395" w:author="National Grid" w:date="2018-05-30T17:36:00Z">
        <w:r w:rsidR="0011775B" w:rsidRPr="0076424C" w:rsidDel="00186A88">
          <w:rPr>
            <w:b/>
          </w:rPr>
          <w:delText>NGC</w:delText>
        </w:r>
      </w:del>
      <w:ins w:id="396" w:author="National Grid" w:date="2018-05-30T17:36:00Z">
        <w:r w:rsidR="00186A88">
          <w:rPr>
            <w:b/>
          </w:rPr>
          <w:t>NGESO</w:t>
        </w:r>
      </w:ins>
      <w:r w:rsidR="008572B5">
        <w:fldChar w:fldCharType="end"/>
      </w:r>
      <w:r w:rsidRPr="0076424C">
        <w:t xml:space="preserve"> in accordance with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It is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bCs/>
        </w:rPr>
        <w:t>’s</w:t>
      </w:r>
      <w:r w:rsidRPr="0076424C">
        <w:t xml:space="preserve"> responsibility to carry out these tests</w:t>
      </w:r>
    </w:p>
    <w:p w14:paraId="6E8614C9" w14:textId="44E2B21B" w:rsidR="00314B36" w:rsidRPr="0076424C" w:rsidRDefault="00314B36">
      <w:pPr>
        <w:keepLines w:val="0"/>
        <w:autoSpaceDE w:val="0"/>
        <w:autoSpaceDN w:val="0"/>
        <w:adjustRightInd w:val="0"/>
        <w:ind w:left="1425" w:hanging="1425"/>
        <w:jc w:val="left"/>
        <w:rPr>
          <w:szCs w:val="24"/>
          <w:lang w:val="en-US"/>
        </w:rPr>
      </w:pPr>
      <w:r w:rsidRPr="0076424C">
        <w:t>DPC7.5.4.4</w:t>
      </w:r>
      <w:r w:rsidRPr="0076424C">
        <w:tab/>
        <w:t xml:space="preserve">Where </w:t>
      </w:r>
      <w:del w:id="397" w:author="National Grid" w:date="2018-05-30T17:36:00Z">
        <w:r w:rsidRPr="0076424C" w:rsidDel="00186A88">
          <w:delText>NGC</w:delText>
        </w:r>
      </w:del>
      <w:ins w:id="398" w:author="National Grid" w:date="2018-05-30T17:36:00Z">
        <w:r w:rsidR="00186A88">
          <w:t>NGESO</w:t>
        </w:r>
      </w:ins>
      <w:r w:rsidRPr="0076424C">
        <w:t xml:space="preserve"> can reasonably demonstrate that for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stability issues</w:t>
      </w:r>
      <w:r w:rsidR="00760804" w:rsidRPr="0076424C">
        <w:t xml:space="preserve"> </w:t>
      </w:r>
      <w:r w:rsidRPr="0076424C">
        <w:t xml:space="preserve">the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t xml:space="preserve">should be fitted with a power system stabiliser, </w:t>
      </w:r>
      <w:r w:rsidR="008572B5">
        <w:fldChar w:fldCharType="begin"/>
      </w:r>
      <w:r w:rsidR="008572B5">
        <w:instrText xml:space="preserve"> REF NGC \h  \* MERGEFORMAT </w:instrText>
      </w:r>
      <w:r w:rsidR="008572B5">
        <w:fldChar w:fldCharType="separate"/>
      </w:r>
      <w:del w:id="399" w:author="National Grid" w:date="2018-05-30T17:36:00Z">
        <w:r w:rsidR="0011775B" w:rsidRPr="0076424C" w:rsidDel="00186A88">
          <w:rPr>
            <w:b/>
          </w:rPr>
          <w:delText>NGC</w:delText>
        </w:r>
      </w:del>
      <w:ins w:id="400" w:author="National Grid" w:date="2018-05-30T17:36:00Z">
        <w:r w:rsidR="00186A88">
          <w:rPr>
            <w:b/>
          </w:rPr>
          <w:t>NGESO</w:t>
        </w:r>
      </w:ins>
      <w:r w:rsidR="008572B5">
        <w:fldChar w:fldCharType="end"/>
      </w:r>
      <w:r w:rsidRPr="0076424C">
        <w:t xml:space="preserve"> will </w:t>
      </w:r>
      <w:r w:rsidR="00FC4F37" w:rsidRPr="0076424C">
        <w:t>notify</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who will then require it to be fitted for compliance with this DPC7.5.4.4.</w:t>
      </w:r>
    </w:p>
    <w:p w14:paraId="6E8614CA" w14:textId="77777777" w:rsidR="00314B36" w:rsidRPr="0076424C" w:rsidRDefault="00314B36">
      <w:pPr>
        <w:ind w:left="0" w:firstLine="0"/>
        <w:jc w:val="left"/>
      </w:pPr>
      <w:r w:rsidRPr="0076424C">
        <w:br w:type="page"/>
      </w:r>
      <w:r w:rsidR="0072119A">
        <w:rPr>
          <w:b/>
          <w:caps/>
          <w:noProof/>
          <w:lang w:eastAsia="en-GB"/>
        </w:rPr>
        <w:lastRenderedPageBreak/>
        <w:drawing>
          <wp:anchor distT="0" distB="0" distL="114300" distR="114300" simplePos="0" relativeHeight="251606528"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76424C">
        <w:rPr>
          <w:b/>
          <w:caps/>
        </w:rPr>
        <w:t>Figure 1</w:t>
      </w:r>
      <w:r w:rsidRPr="0076424C">
        <w:rPr>
          <w:caps/>
        </w:rPr>
        <w:br w:type="page"/>
      </w:r>
      <w:r w:rsidRPr="0076424C">
        <w:rPr>
          <w:b/>
        </w:rPr>
        <w:lastRenderedPageBreak/>
        <w:t>DISTRIBUTION PLANNING</w:t>
      </w:r>
      <w:r w:rsidRPr="0076424C">
        <w:t xml:space="preserve"> </w:t>
      </w:r>
      <w:smartTag w:uri="urn:schemas-microsoft-com:office:smarttags" w:element="stockticker">
        <w:r w:rsidRPr="0076424C">
          <w:rPr>
            <w:b/>
          </w:rPr>
          <w:t>AND</w:t>
        </w:r>
      </w:smartTag>
      <w:r w:rsidRPr="0076424C">
        <w:rPr>
          <w:b/>
        </w:rPr>
        <w:t xml:space="preserve"> CONNECTION CODE 8</w:t>
      </w:r>
    </w:p>
    <w:p w14:paraId="6E8614CB" w14:textId="77777777" w:rsidR="00314B36" w:rsidRPr="0076424C" w:rsidRDefault="00314B36">
      <w:pPr>
        <w:pStyle w:val="Heading1"/>
      </w:pPr>
      <w:bookmarkStart w:id="401" w:name="_Hlt1792708"/>
      <w:bookmarkStart w:id="402" w:name="_Toc501209757"/>
      <w:bookmarkEnd w:id="401"/>
      <w:r w:rsidRPr="0076424C">
        <w:t>DPC8</w:t>
      </w:r>
      <w:r w:rsidRPr="0076424C">
        <w:tab/>
        <w:t xml:space="preserve">TRANSFER OF PLANNING </w:t>
      </w:r>
      <w:smartTag w:uri="urn:schemas-microsoft-com:office:smarttags" w:element="stockticker">
        <w:r w:rsidRPr="0076424C">
          <w:t>DATA</w:t>
        </w:r>
      </w:smartTag>
      <w:bookmarkEnd w:id="402"/>
    </w:p>
    <w:p w14:paraId="6E8614CC" w14:textId="77777777" w:rsidR="00314B36" w:rsidRPr="0076424C" w:rsidRDefault="00314B36">
      <w:r w:rsidRPr="0076424C">
        <w:t>DPC8.1</w:t>
      </w:r>
      <w:r w:rsidRPr="0076424C">
        <w:tab/>
      </w:r>
      <w:r w:rsidRPr="0076424C">
        <w:rPr>
          <w:b/>
        </w:rPr>
        <w:t>Introduction</w:t>
      </w:r>
    </w:p>
    <w:p w14:paraId="6E8614CD" w14:textId="64D5D305" w:rsidR="00314B36" w:rsidRPr="0076424C" w:rsidRDefault="00314B36">
      <w:r w:rsidRPr="0076424C">
        <w:t>DPC8.1.1</w:t>
      </w:r>
      <w:r w:rsidRPr="0076424C">
        <w:tab/>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DPC8 details information to be exchanged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that are connected at </w:t>
      </w:r>
      <w:r w:rsidRPr="0076424C">
        <w:rPr>
          <w:b/>
        </w:rPr>
        <w:t>High</w:t>
      </w:r>
      <w:r w:rsidRPr="0076424C">
        <w:t xml:space="preserve"> </w:t>
      </w:r>
      <w:r w:rsidRPr="0076424C">
        <w:rPr>
          <w:b/>
        </w:rPr>
        <w:t>Voltage</w:t>
      </w:r>
      <w:r w:rsidRPr="0076424C">
        <w:t xml:space="preserve"> including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000B0315" w:rsidRPr="0076424C">
        <w:rPr>
          <w:b/>
        </w:rPr>
        <w:t xml:space="preserve"> </w:t>
      </w:r>
      <w:r w:rsidRPr="0076424C">
        <w:t>and</w:t>
      </w:r>
      <w:r w:rsidRPr="0076424C">
        <w:rPr>
          <w:b/>
        </w:rPr>
        <w:t xml:space="preserve"> Other Authorised Distributors</w:t>
      </w:r>
      <w:r w:rsidRPr="0076424C">
        <w:t>.</w:t>
      </w:r>
    </w:p>
    <w:p w14:paraId="6E8614CE" w14:textId="1CA01D23" w:rsidR="00314B36" w:rsidRPr="0076424C" w:rsidRDefault="00314B36">
      <w:pPr>
        <w:ind w:firstLine="0"/>
        <w:rPr>
          <w:b/>
        </w:rPr>
      </w:pPr>
      <w:r w:rsidRPr="0076424C">
        <w:t xml:space="preserve">It includes data that is necessary in order for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to be developed in an efficient, co-ordinated and economic manner, and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comply with the conditions contained in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w:t>
      </w:r>
    </w:p>
    <w:p w14:paraId="6E8614CF" w14:textId="33E02A07" w:rsidR="00314B36" w:rsidRPr="0076424C" w:rsidRDefault="00314B36">
      <w:r w:rsidRPr="0076424C">
        <w:t>DPC8.2</w:t>
      </w:r>
      <w:r w:rsidRPr="0076424C">
        <w:tab/>
      </w:r>
      <w:r w:rsidRPr="0076424C">
        <w:rPr>
          <w:b/>
        </w:rPr>
        <w:t xml:space="preserve">Planning Information 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4D0" w14:textId="7B390160" w:rsidR="00314B36" w:rsidRPr="0076424C" w:rsidRDefault="00314B36">
      <w:r w:rsidRPr="0076424C">
        <w:t>DPC8.2.1</w:t>
      </w:r>
      <w:r w:rsidRPr="0076424C">
        <w:tab/>
        <w:t xml:space="preserve">Prospective and existing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must provide sufficient planning data/information as can reasonably be made available, when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from time to time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comply with the requirements under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For those</w:t>
      </w:r>
      <w:r w:rsidR="0018119D" w:rsidRPr="0076424C">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from whom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forecasts are required under </w:t>
      </w:r>
      <w:smartTag w:uri="urn:schemas-microsoft-com:office:smarttags" w:element="stockticker">
        <w:r w:rsidRPr="0076424C">
          <w:rPr>
            <w:b/>
          </w:rPr>
          <w:t>DOC</w:t>
        </w:r>
      </w:smartTag>
      <w:r w:rsidRPr="0076424C">
        <w:rPr>
          <w:b/>
        </w:rPr>
        <w:t>1</w:t>
      </w:r>
      <w:r w:rsidRPr="0076424C">
        <w:t xml:space="preserve">, there will be a requirement to prepare an annual submission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This submission, which is to be in accordance with </w:t>
      </w:r>
      <w:smartTag w:uri="urn:schemas-microsoft-com:office:smarttags" w:element="stockticker">
        <w:r w:rsidRPr="0076424C">
          <w:rPr>
            <w:b/>
          </w:rPr>
          <w:t>DOC</w:t>
        </w:r>
      </w:smartTag>
      <w:r w:rsidRPr="0076424C">
        <w:rPr>
          <w:b/>
        </w:rPr>
        <w:t>1</w:t>
      </w:r>
      <w:r w:rsidRPr="0076424C">
        <w:t xml:space="preserve">, should include a development plan covering at least the subsequent 3 years and, 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holds planning data or information relating to subsequent years up to 7 years ahead that data or information, including changes either increasing or decreasing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transfer requirements or generating capacity as appropriate.</w:t>
      </w:r>
    </w:p>
    <w:p w14:paraId="6E8614D1" w14:textId="5809FC9B" w:rsidR="00F03B94" w:rsidRPr="0076424C" w:rsidRDefault="00314B36" w:rsidP="00F03B94">
      <w:r w:rsidRPr="0076424C">
        <w:t>DPC8.2.2</w:t>
      </w:r>
      <w:r w:rsidRPr="0076424C">
        <w:tab/>
        <w:t xml:space="preserve">In addition to periodic updates of planning information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should give adequate notice of any significant changes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operating regime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prepare its development plan, budget for, and implement any necessary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modifications.  Such information should include any changes either increasing or decreasing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transfer requirements or generating capacity as appropriate.  In the event of unplanned changes in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or operating regime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shall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as soon as is practically possible to ensure any contingency measures, as necessary, can be implemented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4D2" w14:textId="47D7A228" w:rsidR="00F03B94" w:rsidRPr="0076424C" w:rsidRDefault="00F03B94" w:rsidP="00F03B94">
      <w:r w:rsidRPr="0076424C">
        <w:t>DPC8.2.3</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has an obligation under the </w:t>
      </w:r>
      <w:r w:rsidR="008572B5">
        <w:fldChar w:fldCharType="begin"/>
      </w:r>
      <w:r w:rsidR="008572B5">
        <w:instrText xml:space="preserve"> REF CUSC \h  \* MERGEFORMAT </w:instrText>
      </w:r>
      <w:r w:rsidR="008572B5">
        <w:fldChar w:fldCharType="separate"/>
      </w:r>
      <w:r w:rsidR="0011775B" w:rsidRPr="0076424C">
        <w:rPr>
          <w:b/>
        </w:rPr>
        <w:t>CUSC</w:t>
      </w:r>
      <w:r w:rsidR="008572B5">
        <w:fldChar w:fldCharType="end"/>
      </w:r>
      <w:r w:rsidRPr="0076424C">
        <w:t xml:space="preserve"> to submit certain planning data/information relating to</w:t>
      </w:r>
      <w:r w:rsidR="008572B5">
        <w:fldChar w:fldCharType="begin"/>
      </w:r>
      <w:r w:rsidR="008572B5">
        <w:instrText xml:space="preserve"> REF ExistingOFG \h  \* MERGEFORMAT </w:instrText>
      </w:r>
      <w:r w:rsidR="008572B5">
        <w:fldChar w:fldCharType="separate"/>
      </w:r>
      <w:r w:rsidR="0011775B" w:rsidRPr="0076424C">
        <w:t xml:space="preserve"> </w:t>
      </w:r>
      <w:r w:rsidR="0011775B" w:rsidRPr="0076424C">
        <w:rPr>
          <w:b/>
        </w:rPr>
        <w:t>Existing Offshore Generators</w:t>
      </w:r>
      <w:r w:rsidR="008572B5">
        <w:fldChar w:fldCharType="end"/>
      </w:r>
      <w:r w:rsidRPr="0076424C">
        <w:t xml:space="preserve"> to </w:t>
      </w:r>
      <w:r w:rsidR="008572B5">
        <w:fldChar w:fldCharType="begin"/>
      </w:r>
      <w:r w:rsidR="008572B5">
        <w:instrText xml:space="preserve"> REF NGC \h  \* MERGEFORMAT </w:instrText>
      </w:r>
      <w:r w:rsidR="008572B5">
        <w:fldChar w:fldCharType="separate"/>
      </w:r>
      <w:del w:id="403" w:author="National Grid" w:date="2018-05-30T17:36:00Z">
        <w:r w:rsidR="0011775B" w:rsidRPr="0076424C" w:rsidDel="00186A88">
          <w:rPr>
            <w:b/>
          </w:rPr>
          <w:delText>NGC</w:delText>
        </w:r>
      </w:del>
      <w:ins w:id="404" w:author="National Grid" w:date="2018-05-30T17:36:00Z">
        <w:r w:rsidR="00186A88">
          <w:rPr>
            <w:b/>
          </w:rPr>
          <w:t>NGESO</w:t>
        </w:r>
      </w:ins>
      <w:r w:rsidR="008572B5">
        <w:fldChar w:fldCharType="end"/>
      </w:r>
      <w:r w:rsidRPr="0076424C">
        <w:t xml:space="preserve">.  Any </w:t>
      </w:r>
      <w:r w:rsidR="008572B5">
        <w:fldChar w:fldCharType="begin"/>
      </w:r>
      <w:r w:rsidR="008572B5">
        <w:instrText xml:space="preserve"> REF ExistingOFG \h  \* MERGEFORMAT </w:instrText>
      </w:r>
      <w:r w:rsidR="008572B5">
        <w:fldChar w:fldCharType="separate"/>
      </w:r>
      <w:r w:rsidR="0011775B" w:rsidRPr="0076424C">
        <w:t xml:space="preserve"> </w:t>
      </w:r>
      <w:r w:rsidR="0011775B" w:rsidRPr="0076424C">
        <w:rPr>
          <w:b/>
        </w:rPr>
        <w:t>Existing Offshore Generators</w:t>
      </w:r>
      <w:r w:rsidR="008572B5">
        <w:fldChar w:fldCharType="end"/>
      </w:r>
      <w:r w:rsidRPr="0076424C">
        <w:rPr>
          <w:b/>
        </w:rPr>
        <w:t xml:space="preserve"> </w:t>
      </w:r>
      <w:r w:rsidRPr="0076424C">
        <w:t xml:space="preserve"> will be required to cooperate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contribute to the full and timely completion of the </w:t>
      </w:r>
      <w:r w:rsidR="008572B5">
        <w:fldChar w:fldCharType="begin"/>
      </w:r>
      <w:r w:rsidR="008572B5">
        <w:instrText xml:space="preserve"> REF OffshoreImplementationPlan \h  \* MERGEFORMAT </w:instrText>
      </w:r>
      <w:r w:rsidR="008572B5">
        <w:fldChar w:fldCharType="separate"/>
      </w:r>
      <w:r w:rsidR="0011775B" w:rsidRPr="0076424C">
        <w:rPr>
          <w:b/>
        </w:rPr>
        <w:t>Offshore Transmission Implementation Plan</w:t>
      </w:r>
      <w:r w:rsidR="008572B5">
        <w:fldChar w:fldCharType="end"/>
      </w:r>
      <w:r w:rsidRPr="0076424C">
        <w:rPr>
          <w:b/>
        </w:rPr>
        <w:t>.</w:t>
      </w:r>
    </w:p>
    <w:p w14:paraId="6E8614D3" w14:textId="6F76EDDC" w:rsidR="00314B36" w:rsidRPr="0076424C" w:rsidRDefault="00314B36">
      <w:r w:rsidRPr="0076424C">
        <w:t>DPC8.3</w:t>
      </w:r>
      <w:r w:rsidRPr="0076424C">
        <w:tab/>
      </w:r>
      <w:r w:rsidRPr="0076424C">
        <w:rPr>
          <w:b/>
        </w:rPr>
        <w:t xml:space="preserve">Information to be Provided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4D4" w14:textId="66CEBA21" w:rsidR="00314B36" w:rsidRPr="0076424C" w:rsidRDefault="00314B36">
      <w:pPr>
        <w:rPr>
          <w:u w:val="single"/>
        </w:rPr>
      </w:pPr>
      <w:r w:rsidRPr="0076424C">
        <w:t>DPC8.3.1</w:t>
      </w:r>
      <w:r w:rsidRPr="0076424C">
        <w:tab/>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has received from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any information or data under DPC8.3 or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proposes to make modifications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which, in either case, in the reasonable opinion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have an impact upon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notify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of the proposals subject to any constraints relating to the timing of release of information or confidentiality provisions.</w:t>
      </w:r>
    </w:p>
    <w:p w14:paraId="6E8614D5" w14:textId="1548A8AC" w:rsidR="00314B36" w:rsidRPr="0076424C" w:rsidRDefault="00314B36" w:rsidP="00944FD9">
      <w:pPr>
        <w:keepNext/>
      </w:pPr>
      <w:r w:rsidRPr="0076424C">
        <w:lastRenderedPageBreak/>
        <w:t>DPC8.4</w:t>
      </w:r>
      <w:r w:rsidRPr="0076424C">
        <w:tab/>
      </w:r>
      <w:r w:rsidRPr="0076424C">
        <w:rPr>
          <w:b/>
        </w:rPr>
        <w:t xml:space="preserve">Reactive Compensation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p>
    <w:p w14:paraId="6E8614D6" w14:textId="3D3664F4" w:rsidR="00314B36" w:rsidRPr="0076424C" w:rsidRDefault="00314B36">
      <w:r w:rsidRPr="0076424C">
        <w:t>DPC8.4.1</w:t>
      </w:r>
      <w:r w:rsidRPr="0076424C">
        <w:tab/>
        <w:t xml:space="preserve">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shall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information on any reactive compensation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directly or indirectly connected to a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other than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including:-</w:t>
      </w:r>
    </w:p>
    <w:p w14:paraId="6E8614D7" w14:textId="26CB780F" w:rsidR="00314B36" w:rsidRPr="0076424C" w:rsidRDefault="00314B36">
      <w:pPr>
        <w:pStyle w:val="Indent1"/>
      </w:pPr>
      <w:r w:rsidRPr="0076424C">
        <w:t>(a)</w:t>
      </w:r>
      <w:r w:rsidRPr="0076424C">
        <w:tab/>
        <w:t>The</w:t>
      </w:r>
      <w:r w:rsidRPr="0076424C">
        <w:rPr>
          <w:b/>
        </w:rPr>
        <w:t xml:space="preserve"> </w:t>
      </w:r>
      <w:r w:rsidRPr="0076424C">
        <w:t xml:space="preserve">MVAr capacitive or inductive rating of the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and operating range if variable;</w:t>
      </w:r>
    </w:p>
    <w:p w14:paraId="6E8614D8" w14:textId="77777777" w:rsidR="00314B36" w:rsidRPr="0076424C" w:rsidRDefault="00314B36">
      <w:pPr>
        <w:pStyle w:val="Indent1"/>
      </w:pPr>
      <w:r w:rsidRPr="0076424C">
        <w:t>(b)</w:t>
      </w:r>
      <w:r w:rsidRPr="0076424C">
        <w:tab/>
        <w:t>Details of any automatic control logic such that the operating characteristics can be determined; and</w:t>
      </w:r>
    </w:p>
    <w:p w14:paraId="6E8614D9" w14:textId="160EF7FF" w:rsidR="00314B36" w:rsidRPr="0076424C" w:rsidRDefault="00314B36">
      <w:pPr>
        <w:pStyle w:val="Indent1"/>
      </w:pPr>
      <w:r w:rsidRPr="0076424C">
        <w:t>(c)</w:t>
      </w:r>
      <w:r w:rsidRPr="0076424C">
        <w:tab/>
        <w:t xml:space="preserve">The point of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4DA" w14:textId="77777777" w:rsidR="00314B36" w:rsidRPr="0076424C" w:rsidRDefault="00314B36">
      <w:r w:rsidRPr="0076424C">
        <w:t>DPC8.5</w:t>
      </w:r>
      <w:r w:rsidRPr="0076424C">
        <w:tab/>
      </w:r>
      <w:r w:rsidRPr="0076424C">
        <w:rPr>
          <w:b/>
        </w:rPr>
        <w:t>Lumped Network Susceptance</w:t>
      </w:r>
    </w:p>
    <w:p w14:paraId="6E8614DB" w14:textId="76A07DF1" w:rsidR="00314B36" w:rsidRPr="0076424C" w:rsidRDefault="00314B36">
      <w:r w:rsidRPr="0076424C">
        <w:t>DPC8.5.1</w:t>
      </w:r>
      <w:r w:rsidRPr="0076424C">
        <w:tab/>
        <w:t xml:space="preserve">Under certain circumstances it will be necessary for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provide, at the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details of the equivalent lumped network susceptance at </w:t>
      </w:r>
      <w:r w:rsidRPr="0076424C">
        <w:rPr>
          <w:b/>
        </w:rPr>
        <w:t>Normal Frequency</w:t>
      </w:r>
      <w:r w:rsidRPr="0076424C">
        <w:t xml:space="preserv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at nominal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referred back to the connection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This should include any shunt reactors which are an integrated part of a cable system and which are not normally in or out of service independent of the cable (ie. they are regarded as part of the cable).</w:t>
      </w:r>
    </w:p>
    <w:p w14:paraId="6E8614DC" w14:textId="77777777" w:rsidR="00314B36" w:rsidRPr="0076424C" w:rsidRDefault="00314B36">
      <w:r w:rsidRPr="0076424C">
        <w:t>DPC8.5.2</w:t>
      </w:r>
      <w:r w:rsidRPr="0076424C">
        <w:tab/>
        <w:t>It should not include:-</w:t>
      </w:r>
    </w:p>
    <w:p w14:paraId="6E8614DD" w14:textId="1F09C842" w:rsidR="00314B36" w:rsidRPr="0076424C" w:rsidRDefault="00314B36">
      <w:pPr>
        <w:pStyle w:val="Indent1"/>
      </w:pPr>
      <w:r w:rsidRPr="0076424C">
        <w:t>(a)</w:t>
      </w:r>
      <w:r w:rsidRPr="0076424C">
        <w:tab/>
        <w:t xml:space="preserve">Independently switched reactive compensation plant connected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(covered in DPC8.4.1)</w:t>
      </w:r>
    </w:p>
    <w:p w14:paraId="6E8614DE" w14:textId="70569339" w:rsidR="00314B36" w:rsidRPr="0076424C" w:rsidRDefault="00314B36">
      <w:pPr>
        <w:pStyle w:val="Indent1"/>
      </w:pPr>
      <w:r w:rsidRPr="0076424C">
        <w:t>(b)</w:t>
      </w:r>
      <w:r w:rsidRPr="0076424C">
        <w:tab/>
        <w:t xml:space="preserve">Any susceptance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inherent in the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w:t>
      </w:r>
    </w:p>
    <w:p w14:paraId="6E8614DF" w14:textId="1215FC04" w:rsidR="00314B36" w:rsidRPr="0076424C" w:rsidRDefault="00314B36">
      <w:r w:rsidRPr="0076424C">
        <w:t>DPC8.6</w:t>
      </w:r>
      <w:r w:rsidRPr="0076424C">
        <w:tab/>
      </w:r>
      <w:r w:rsidRPr="0076424C">
        <w:rPr>
          <w:b/>
        </w:rPr>
        <w:t>Short Circuit</w:t>
      </w:r>
      <w:r w:rsidRPr="0076424C">
        <w:t xml:space="preserve"> </w:t>
      </w:r>
      <w:r w:rsidRPr="0076424C">
        <w:rPr>
          <w:b/>
        </w:rPr>
        <w:t xml:space="preserve">Infeed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p>
    <w:p w14:paraId="6E8614E0" w14:textId="0F8973D3" w:rsidR="00314B36" w:rsidRPr="0076424C" w:rsidRDefault="00314B36">
      <w:r w:rsidRPr="0076424C">
        <w:t>DPC8.6.1</w:t>
      </w:r>
      <w:r w:rsidRPr="0076424C">
        <w:tab/>
        <w:t xml:space="preserve">Information shall be exchanged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on fault infeed levels at the point of connection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the form of:-</w:t>
      </w:r>
    </w:p>
    <w:p w14:paraId="6E8614E1" w14:textId="77777777" w:rsidR="00314B36" w:rsidRPr="0076424C" w:rsidRDefault="00314B36">
      <w:pPr>
        <w:pStyle w:val="Indent1"/>
      </w:pPr>
      <w:r w:rsidRPr="0076424C">
        <w:t>(a)</w:t>
      </w:r>
      <w:r w:rsidRPr="0076424C">
        <w:tab/>
        <w:t>The maximum and minimum 3-phase symmetrical and phase earth short circuit infeed.</w:t>
      </w:r>
    </w:p>
    <w:p w14:paraId="6E8614E2" w14:textId="77777777" w:rsidR="00314B36" w:rsidRPr="0076424C" w:rsidRDefault="00314B36">
      <w:pPr>
        <w:pStyle w:val="Indent1"/>
      </w:pPr>
      <w:r w:rsidRPr="0076424C">
        <w:t>(b)</w:t>
      </w:r>
      <w:r w:rsidRPr="0076424C">
        <w:tab/>
        <w:t>The X/R ratio under short circuit conditions.</w:t>
      </w:r>
    </w:p>
    <w:p w14:paraId="6E8614E3" w14:textId="77777777" w:rsidR="00314B36" w:rsidRPr="0076424C" w:rsidRDefault="00314B36">
      <w:pPr>
        <w:pStyle w:val="Indent1"/>
      </w:pPr>
      <w:r w:rsidRPr="0076424C">
        <w:t>(c)</w:t>
      </w:r>
      <w:r w:rsidRPr="0076424C">
        <w:tab/>
        <w:t xml:space="preserve">In the case of interconnected </w:t>
      </w:r>
      <w:r w:rsidRPr="0076424C">
        <w:rPr>
          <w:b/>
        </w:rPr>
        <w:t>Systems</w:t>
      </w:r>
      <w:r w:rsidRPr="0076424C">
        <w:t>, adequate equivalent network information.</w:t>
      </w:r>
    </w:p>
    <w:p w14:paraId="6E8614E4" w14:textId="77777777" w:rsidR="00314B36" w:rsidRPr="0076424C" w:rsidRDefault="00314B36">
      <w:r w:rsidRPr="0076424C">
        <w:t>DPC8.7</w:t>
      </w:r>
      <w:r w:rsidRPr="0076424C">
        <w:tab/>
      </w:r>
      <w:r w:rsidRPr="0076424C">
        <w:rPr>
          <w:b/>
        </w:rPr>
        <w:t>Interconnection Impedance</w:t>
      </w:r>
    </w:p>
    <w:p w14:paraId="6E8614E5" w14:textId="047B55CA" w:rsidR="00314B36" w:rsidRPr="0076424C" w:rsidRDefault="00314B36">
      <w:pPr>
        <w:rPr>
          <w:u w:val="single"/>
        </w:rPr>
      </w:pPr>
      <w:r w:rsidRPr="0076424C">
        <w:t>DPC8.7.1</w:t>
      </w:r>
      <w:r w:rsidRPr="0076424C">
        <w:tab/>
        <w:t xml:space="preserve">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interconnections that operate in parallel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 xml:space="preserve">  This information shall include an equivalent single impedance (resistance, reactance and shunt susceptance) of the parallel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or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4E6" w14:textId="53A40E47" w:rsidR="00314B36" w:rsidRPr="0076424C" w:rsidRDefault="00314B36" w:rsidP="00944FD9">
      <w:pPr>
        <w:keepNext/>
      </w:pPr>
      <w:r w:rsidRPr="0076424C">
        <w:lastRenderedPageBreak/>
        <w:t>DPC8.8</w:t>
      </w:r>
      <w:r w:rsidRPr="0076424C">
        <w:tab/>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Transfer Capability</w:t>
      </w:r>
    </w:p>
    <w:p w14:paraId="6E8614E7" w14:textId="70DA1045" w:rsidR="00314B36" w:rsidRPr="0076424C" w:rsidRDefault="00314B36">
      <w:pPr>
        <w:rPr>
          <w:u w:val="single"/>
        </w:rPr>
      </w:pPr>
      <w:r w:rsidRPr="0076424C">
        <w:t>DPC8.8.1</w:t>
      </w:r>
      <w:r w:rsidRPr="0076424C">
        <w:tab/>
        <w:t xml:space="preserve">Information shall be exchanged on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transfer capability where the same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may be supplied from alternative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points of supply.  This shall include the proportion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normally fed from each point of supply and the arrangements (manual or automatic) for transfer under planned/fault outage conditions.</w:t>
      </w:r>
    </w:p>
    <w:p w14:paraId="6E8614E8" w14:textId="5470461A" w:rsidR="00314B36" w:rsidRPr="0076424C" w:rsidRDefault="00314B36">
      <w:pPr>
        <w:keepNext/>
      </w:pPr>
      <w:r w:rsidRPr="0076424C">
        <w:t>DPC8.9</w:t>
      </w:r>
      <w:r w:rsidRPr="0076424C">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w:t>
      </w:r>
      <w:r w:rsidRPr="0076424C">
        <w:rPr>
          <w:b/>
        </w:rPr>
        <w:t>Data</w:t>
      </w:r>
    </w:p>
    <w:p w14:paraId="6E8614E9" w14:textId="0B59E28D" w:rsidR="00314B36" w:rsidRPr="0076424C" w:rsidRDefault="00314B36">
      <w:r w:rsidRPr="0076424C">
        <w:t>DPC8.9.1</w:t>
      </w:r>
      <w:r w:rsidRPr="0076424C">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s</w:t>
      </w:r>
      <w:r w:rsidRPr="0076424C">
        <w:t xml:space="preserve"> shall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detailed data relating to the interface between their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and that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covering circuit parameters, switchgear and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arrangements of equipment directly connected to or affecting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assess any implications associated with these points of connection.  Reciprocal arrangements will apply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its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4EA" w14:textId="77777777" w:rsidR="00314B36" w:rsidRPr="0076424C" w:rsidRDefault="00314B36">
      <w:r w:rsidRPr="0076424C">
        <w:t>DPC8.10</w:t>
      </w:r>
      <w:r w:rsidRPr="0076424C">
        <w:tab/>
      </w:r>
      <w:r w:rsidRPr="0076424C">
        <w:rPr>
          <w:b/>
        </w:rPr>
        <w:t>Transient Overvoltage Effects</w:t>
      </w:r>
    </w:p>
    <w:p w14:paraId="6E8614EB" w14:textId="6C9C30E1" w:rsidR="00314B36" w:rsidRPr="0076424C" w:rsidRDefault="00314B36">
      <w:pPr>
        <w:rPr>
          <w:u w:val="single"/>
        </w:rPr>
      </w:pPr>
      <w:r w:rsidRPr="0076424C">
        <w:t>DPC8.10.1</w:t>
      </w:r>
      <w:r w:rsidRPr="0076424C">
        <w:tab/>
        <w:t xml:space="preserve">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busbars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sufficient details may need to be exchanged with respect to the</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 xml:space="preserve"> to enable an assessment, where necessary, of transient overvoltage effects to be made.  This information may relate to physical and electrical layouts, parameters, specifications and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details.</w:t>
      </w:r>
    </w:p>
    <w:p w14:paraId="6E8614EC" w14:textId="77777777" w:rsidR="00314B36" w:rsidRPr="0076424C" w:rsidRDefault="00314B36">
      <w:r w:rsidRPr="0076424C">
        <w:t>DPC8.11</w:t>
      </w:r>
      <w:r w:rsidRPr="0076424C">
        <w:tab/>
      </w:r>
      <w:r w:rsidRPr="0076424C">
        <w:rPr>
          <w:b/>
        </w:rPr>
        <w:t>More Detailed Information</w:t>
      </w:r>
    </w:p>
    <w:p w14:paraId="6E8614ED" w14:textId="0C9E4BCD" w:rsidR="00314B36" w:rsidRPr="0076424C" w:rsidRDefault="00314B36">
      <w:pPr>
        <w:ind w:firstLine="0"/>
      </w:pPr>
      <w:r w:rsidRPr="0076424C">
        <w:t xml:space="preserve">In certain circumstances more detailed information may be needed and will be provided upon the reasonable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4EE" w14:textId="77777777" w:rsidR="00314B36" w:rsidRPr="0076424C" w:rsidRDefault="00314B36">
      <w:pPr>
        <w:pStyle w:val="Header"/>
      </w:pPr>
    </w:p>
    <w:p w14:paraId="6E8614EF" w14:textId="77777777" w:rsidR="00314B36" w:rsidRPr="0076424C" w:rsidRDefault="00314B36">
      <w:pPr>
        <w:pStyle w:val="Header"/>
        <w:sectPr w:rsidR="00314B36" w:rsidRPr="0076424C">
          <w:headerReference w:type="even" r:id="rId50"/>
          <w:headerReference w:type="default" r:id="rId51"/>
          <w:headerReference w:type="first" r:id="rId52"/>
          <w:pgSz w:w="11907" w:h="16840" w:code="9"/>
          <w:pgMar w:top="1134" w:right="1134" w:bottom="964" w:left="1418" w:header="567" w:footer="340" w:gutter="0"/>
          <w:cols w:space="720"/>
        </w:sectPr>
      </w:pPr>
    </w:p>
    <w:p w14:paraId="6E8614F0" w14:textId="77777777" w:rsidR="00314B36" w:rsidRPr="0076424C" w:rsidRDefault="00314B36">
      <w:pPr>
        <w:pStyle w:val="Header"/>
      </w:pPr>
    </w:p>
    <w:p w14:paraId="6E8614F1" w14:textId="77777777" w:rsidR="00314B36" w:rsidRPr="0076424C" w:rsidRDefault="00314B36">
      <w:pPr>
        <w:pStyle w:val="Header"/>
      </w:pPr>
    </w:p>
    <w:p w14:paraId="6E8614F2" w14:textId="77777777" w:rsidR="00314B36" w:rsidRPr="0076424C" w:rsidRDefault="00314B36">
      <w:pPr>
        <w:pStyle w:val="Header"/>
      </w:pPr>
    </w:p>
    <w:p w14:paraId="6E8614F3" w14:textId="77777777" w:rsidR="00314B36" w:rsidRPr="0076424C" w:rsidRDefault="00314B36">
      <w:pPr>
        <w:pStyle w:val="Header"/>
      </w:pPr>
    </w:p>
    <w:p w14:paraId="6E8614F4" w14:textId="77777777" w:rsidR="00314B36" w:rsidRPr="0076424C" w:rsidRDefault="00314B36">
      <w:pPr>
        <w:pStyle w:val="Header"/>
      </w:pPr>
    </w:p>
    <w:p w14:paraId="6E8614F5" w14:textId="77777777" w:rsidR="00314B36" w:rsidRPr="0076424C" w:rsidRDefault="00314B36">
      <w:pPr>
        <w:pStyle w:val="Header"/>
      </w:pPr>
    </w:p>
    <w:p w14:paraId="6E8614F6" w14:textId="2EAD0D2B"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DOC \h  \* MERGEFORMAT </w:instrText>
      </w:r>
      <w:r w:rsidRPr="006C7693">
        <w:rPr>
          <w:rFonts w:ascii="Times New Roman" w:hAnsi="Times New Roman"/>
        </w:rPr>
      </w:r>
      <w:r w:rsidRPr="006C7693">
        <w:rPr>
          <w:rFonts w:ascii="Times New Roman" w:hAnsi="Times New Roman"/>
        </w:rPr>
        <w:fldChar w:fldCharType="separate"/>
      </w:r>
      <w:r w:rsidR="0011775B" w:rsidRPr="0011775B">
        <w:rPr>
          <w:rFonts w:ascii="Times New Roman" w:hAnsi="Times New Roman"/>
        </w:rPr>
        <w:t>Distribution Operating Code</w:t>
      </w:r>
      <w:r w:rsidRPr="006C7693">
        <w:rPr>
          <w:rFonts w:ascii="Times New Roman" w:hAnsi="Times New Roman"/>
        </w:rPr>
        <w:fldChar w:fldCharType="end"/>
      </w:r>
      <w:r w:rsidR="00314B36" w:rsidRPr="006C7693">
        <w:rPr>
          <w:rFonts w:ascii="Times New Roman" w:hAnsi="Times New Roman"/>
        </w:rPr>
        <w:t xml:space="preserve"> (</w:t>
      </w:r>
      <w:smartTag w:uri="urn:schemas-microsoft-com:office:smarttags" w:element="stockticker">
        <w:r w:rsidR="00314B36" w:rsidRPr="006C7693">
          <w:rPr>
            <w:rFonts w:ascii="Times New Roman" w:hAnsi="Times New Roman"/>
          </w:rPr>
          <w:t>doc</w:t>
        </w:r>
      </w:smartTag>
      <w:r w:rsidR="00314B36" w:rsidRPr="006C7693">
        <w:rPr>
          <w:rFonts w:ascii="Times New Roman" w:hAnsi="Times New Roman"/>
        </w:rPr>
        <w:t>)</w:t>
      </w:r>
    </w:p>
    <w:p w14:paraId="6E8614F7" w14:textId="77777777" w:rsidR="00314B36" w:rsidRPr="0076424C" w:rsidRDefault="00314B36">
      <w:pPr>
        <w:pStyle w:val="Header"/>
      </w:pPr>
    </w:p>
    <w:p w14:paraId="6E8614F8" w14:textId="77777777" w:rsidR="00314B36" w:rsidRPr="0076424C" w:rsidRDefault="00314B36">
      <w:pPr>
        <w:pStyle w:val="Header"/>
      </w:pPr>
    </w:p>
    <w:p w14:paraId="6E8614F9" w14:textId="77777777" w:rsidR="00314B36" w:rsidRPr="0076424C" w:rsidRDefault="00314B36">
      <w:pPr>
        <w:rPr>
          <w:b/>
        </w:rPr>
        <w:sectPr w:rsidR="00314B36" w:rsidRPr="0076424C">
          <w:headerReference w:type="even" r:id="rId53"/>
          <w:headerReference w:type="default" r:id="rId54"/>
          <w:headerReference w:type="first" r:id="rId55"/>
          <w:pgSz w:w="11907" w:h="16840" w:code="9"/>
          <w:pgMar w:top="1134" w:right="1134" w:bottom="964" w:left="1418" w:header="567" w:footer="340" w:gutter="0"/>
          <w:cols w:space="720"/>
        </w:sectPr>
      </w:pPr>
    </w:p>
    <w:p w14:paraId="6E8614FA" w14:textId="77777777" w:rsidR="00314B36" w:rsidRPr="0076424C" w:rsidRDefault="00314B36">
      <w:pPr>
        <w:rPr>
          <w:b/>
        </w:rPr>
      </w:pPr>
      <w:r w:rsidRPr="0076424C">
        <w:rPr>
          <w:b/>
        </w:rPr>
        <w:lastRenderedPageBreak/>
        <w:t>DISTRIBUTION</w:t>
      </w:r>
      <w:r w:rsidRPr="0076424C">
        <w:t xml:space="preserve"> </w:t>
      </w:r>
      <w:r w:rsidRPr="0076424C">
        <w:rPr>
          <w:b/>
        </w:rPr>
        <w:t>OPERATING CODE 1</w:t>
      </w:r>
    </w:p>
    <w:p w14:paraId="6E8614FB" w14:textId="622A4856" w:rsidR="00EB236C" w:rsidRPr="0076424C" w:rsidRDefault="00314B36" w:rsidP="00EB236C">
      <w:pPr>
        <w:pStyle w:val="Heading1"/>
      </w:pPr>
      <w:bookmarkStart w:id="405" w:name="_Toc501209758"/>
      <w:smartTag w:uri="urn:schemas-microsoft-com:office:smarttags" w:element="stockticker">
        <w:r w:rsidRPr="0076424C">
          <w:t>DOC</w:t>
        </w:r>
      </w:smartTag>
      <w:r w:rsidRPr="0076424C">
        <w:t>1</w:t>
      </w:r>
      <w:r w:rsidRPr="0076424C">
        <w:tab/>
      </w:r>
      <w:r w:rsidR="008572B5">
        <w:fldChar w:fldCharType="begin"/>
      </w:r>
      <w:r w:rsidR="008572B5">
        <w:instrText xml:space="preserve"> REF Demand \h  \* MERGEFORMAT </w:instrText>
      </w:r>
      <w:r w:rsidR="008572B5">
        <w:fldChar w:fldCharType="separate"/>
      </w:r>
      <w:r w:rsidR="0011775B" w:rsidRPr="0076424C">
        <w:t>Demand</w:t>
      </w:r>
      <w:r w:rsidR="008572B5">
        <w:fldChar w:fldCharType="end"/>
      </w:r>
      <w:r w:rsidRPr="0076424C">
        <w:t xml:space="preserve"> FORECASTS</w:t>
      </w:r>
      <w:bookmarkEnd w:id="405"/>
    </w:p>
    <w:p w14:paraId="6E8614FC" w14:textId="77777777" w:rsidR="00314B36" w:rsidRPr="0076424C" w:rsidRDefault="00314B36">
      <w:smartTag w:uri="urn:schemas-microsoft-com:office:smarttags" w:element="stockticker">
        <w:r w:rsidRPr="0076424C">
          <w:t>DOC</w:t>
        </w:r>
      </w:smartTag>
      <w:r w:rsidRPr="0076424C">
        <w:t>1.1</w:t>
      </w:r>
      <w:r w:rsidRPr="0076424C">
        <w:tab/>
      </w:r>
      <w:r w:rsidRPr="0076424C">
        <w:rPr>
          <w:b/>
        </w:rPr>
        <w:t>Introduction</w:t>
      </w:r>
    </w:p>
    <w:p w14:paraId="6E8614FD" w14:textId="6504A293" w:rsidR="00314B36" w:rsidRPr="0076424C" w:rsidRDefault="00314B36">
      <w:smartTag w:uri="urn:schemas-microsoft-com:office:smarttags" w:element="stockticker">
        <w:r w:rsidRPr="0076424C">
          <w:t>DOC</w:t>
        </w:r>
      </w:smartTag>
      <w:r w:rsidRPr="0076424C">
        <w:t>1.1.1</w:t>
      </w:r>
      <w:r w:rsidRPr="0076424C">
        <w:tab/>
        <w:t xml:space="preserve">In order for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efficiently and to ensure maximum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security and </w:t>
      </w:r>
      <w:r w:rsidR="008572B5">
        <w:fldChar w:fldCharType="begin"/>
      </w:r>
      <w:r w:rsidR="008572B5">
        <w:instrText xml:space="preserve"> REF SystemStability \h  \* MERGEFORMAT </w:instrText>
      </w:r>
      <w:r w:rsidR="008572B5">
        <w:fldChar w:fldCharType="separate"/>
      </w:r>
      <w:r w:rsidR="0011775B" w:rsidRPr="0076424C">
        <w:rPr>
          <w:b/>
        </w:rPr>
        <w:t>System Stability</w:t>
      </w:r>
      <w:r w:rsidR="008572B5">
        <w:fldChar w:fldCharType="end"/>
      </w:r>
      <w:r w:rsidRPr="0076424C">
        <w:t xml:space="preserve">, there is a need for those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to provide loading and generation output information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4FE" w14:textId="33EC0F34" w:rsidR="00314B36" w:rsidRPr="0076424C" w:rsidRDefault="00314B36">
      <w:pPr>
        <w:rPr>
          <w:b/>
        </w:rPr>
      </w:pPr>
      <w:smartTag w:uri="urn:schemas-microsoft-com:office:smarttags" w:element="stockticker">
        <w:r w:rsidRPr="0076424C">
          <w:t>DOC</w:t>
        </w:r>
      </w:smartTag>
      <w:r w:rsidRPr="0076424C">
        <w:t>1.1.2</w:t>
      </w:r>
      <w:r w:rsidRPr="0076424C">
        <w:tab/>
        <w:t xml:space="preserve">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specifies </w:t>
      </w:r>
      <w:r w:rsidR="008572B5">
        <w:fldChar w:fldCharType="begin"/>
      </w:r>
      <w:r w:rsidR="008572B5">
        <w:instrText xml:space="preserve"> REF NGC \h  \* MERGEFORMAT </w:instrText>
      </w:r>
      <w:r w:rsidR="008572B5">
        <w:fldChar w:fldCharType="separate"/>
      </w:r>
      <w:del w:id="406" w:author="National Grid" w:date="2018-05-30T17:36:00Z">
        <w:r w:rsidR="0011775B" w:rsidRPr="0076424C" w:rsidDel="00186A88">
          <w:rPr>
            <w:b/>
          </w:rPr>
          <w:delText>NGC</w:delText>
        </w:r>
      </w:del>
      <w:ins w:id="407" w:author="National Grid" w:date="2018-05-30T17:36:00Z">
        <w:r w:rsidR="00186A88">
          <w:rPr>
            <w:b/>
          </w:rPr>
          <w:t>NGESO</w:t>
        </w:r>
      </w:ins>
      <w:r w:rsidR="008572B5">
        <w:fldChar w:fldCharType="end"/>
      </w:r>
      <w:r w:rsidRPr="0076424C">
        <w:rPr>
          <w:b/>
        </w:rPr>
        <w:t xml:space="preserve">’s </w:t>
      </w:r>
      <w:r w:rsidRPr="0076424C">
        <w:t xml:space="preserve">requirements for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forecasting for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E5F7F">
        <w:t>s</w:t>
      </w:r>
      <w:r w:rsidRPr="0076424C">
        <w:t xml:space="preserve"> which constitute or contain </w:t>
      </w:r>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r w:rsidRPr="0076424C">
        <w:rPr>
          <w:b/>
        </w:rPr>
        <w:t xml:space="preserve">s </w:t>
      </w:r>
      <w:r w:rsidRPr="0076424C">
        <w:t xml:space="preserve">which are active (ie. submitting bid-offer data)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t>. This</w:t>
      </w:r>
      <w:r w:rsidRPr="0076424C">
        <w:rPr>
          <w:b/>
        </w:rPr>
        <w:t xml:space="preserv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 specifies the information to be provided by other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E5F7F">
        <w:t>s</w:t>
      </w:r>
      <w:r w:rsidRPr="0076424C">
        <w:rPr>
          <w:b/>
        </w:rPr>
        <w:t xml:space="preserve"> </w:t>
      </w:r>
      <w:r w:rsidRPr="0076424C">
        <w:t xml:space="preserve">and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specified in </w:t>
      </w:r>
      <w:smartTag w:uri="urn:schemas-microsoft-com:office:smarttags" w:element="stockticker">
        <w:r w:rsidRPr="0076424C">
          <w:t>DOC</w:t>
        </w:r>
      </w:smartTag>
      <w:r w:rsidRPr="0076424C">
        <w:t>1.3 below.</w:t>
      </w:r>
    </w:p>
    <w:p w14:paraId="6E8614FF" w14:textId="02101BEE" w:rsidR="00314B36" w:rsidRPr="0076424C" w:rsidRDefault="00314B36">
      <w:smartTag w:uri="urn:schemas-microsoft-com:office:smarttags" w:element="stockticker">
        <w:r w:rsidRPr="0076424C">
          <w:t>DOC</w:t>
        </w:r>
      </w:smartTag>
      <w:r w:rsidRPr="0076424C">
        <w:t>1.1.3</w:t>
      </w:r>
      <w:r w:rsidRPr="0076424C">
        <w:tab/>
        <w:t xml:space="preserve"> This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forecasting information is required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maintain the integrity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The</w:t>
      </w:r>
      <w:r w:rsidRPr="0076424C">
        <w:rPr>
          <w:b/>
        </w:rPr>
        <w:t xml:space="preserve"> Licensee </w:t>
      </w:r>
      <w:r w:rsidRPr="0076424C">
        <w:t xml:space="preserve">under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 xml:space="preserve"> has an obligation under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to provide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 information to </w:t>
      </w:r>
      <w:r w:rsidR="008572B5">
        <w:fldChar w:fldCharType="begin"/>
      </w:r>
      <w:r w:rsidR="008572B5">
        <w:instrText xml:space="preserve"> REF NGC \h  \* MERGEFORMAT </w:instrText>
      </w:r>
      <w:r w:rsidR="008572B5">
        <w:fldChar w:fldCharType="separate"/>
      </w:r>
      <w:del w:id="408" w:author="National Grid" w:date="2018-05-30T17:36:00Z">
        <w:r w:rsidR="0011775B" w:rsidRPr="0076424C" w:rsidDel="00186A88">
          <w:rPr>
            <w:b/>
          </w:rPr>
          <w:delText>NGC</w:delText>
        </w:r>
      </w:del>
      <w:ins w:id="409" w:author="National Grid" w:date="2018-05-30T17:36:00Z">
        <w:r w:rsidR="00186A88">
          <w:rPr>
            <w:b/>
          </w:rPr>
          <w:t>NGESO</w:t>
        </w:r>
      </w:ins>
      <w:r w:rsidR="008572B5">
        <w:fldChar w:fldCharType="end"/>
      </w:r>
      <w:r w:rsidRPr="0076424C">
        <w:rPr>
          <w:b/>
        </w:rPr>
        <w:t xml:space="preserve"> </w:t>
      </w:r>
      <w:r w:rsidRPr="0076424C">
        <w:t xml:space="preserve">in order that generation output can be matched with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The information, required 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 xml:space="preserve">1.3 below)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will enable the</w:t>
      </w:r>
      <w:r w:rsidRPr="0076424C">
        <w:rPr>
          <w:b/>
        </w:rPr>
        <w:t xml:space="preserve"> Licensee </w:t>
      </w:r>
      <w:r w:rsidRPr="0076424C">
        <w:t xml:space="preserve">to comply with these requirements of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w:t>
      </w:r>
    </w:p>
    <w:p w14:paraId="6E861500" w14:textId="369E737E" w:rsidR="00314B36" w:rsidRPr="0076424C" w:rsidRDefault="00314B36">
      <w:smartTag w:uri="urn:schemas-microsoft-com:office:smarttags" w:element="stockticker">
        <w:r w:rsidRPr="0076424C">
          <w:t>DOC</w:t>
        </w:r>
      </w:smartTag>
      <w:r w:rsidRPr="0076424C">
        <w:t>1.1.4</w:t>
      </w:r>
      <w:r w:rsidRPr="0076424C">
        <w:tab/>
        <w:t xml:space="preserve">Where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data is required from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 xml:space="preserve"> this means the</w:t>
      </w:r>
      <w:r w:rsidRPr="0076424C">
        <w:rPr>
          <w:b/>
        </w:rPr>
        <w:t xml:space="preserve"> </w:t>
      </w:r>
      <w:r w:rsidRPr="0076424C">
        <w:t xml:space="preserve">MW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of electricity 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point of supply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in certain cases, specify that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data shall include the MVAr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w:t>
      </w:r>
    </w:p>
    <w:p w14:paraId="6E861501" w14:textId="6C3AC941" w:rsidR="00314B36" w:rsidRPr="0076424C" w:rsidRDefault="00314B36">
      <w:smartTag w:uri="urn:schemas-microsoft-com:office:smarttags" w:element="stockticker">
        <w:r w:rsidRPr="0076424C">
          <w:t>DOC</w:t>
        </w:r>
      </w:smartTag>
      <w:r w:rsidRPr="0076424C">
        <w:t>1.1.5</w:t>
      </w:r>
      <w:r w:rsidRPr="0076424C">
        <w:tab/>
        <w:t xml:space="preserve">The information to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be in writing as specified in DGD2 (</w:t>
      </w:r>
      <w:r w:rsidR="0008222E" w:rsidRPr="0076424C">
        <w:t>vi</w:t>
      </w:r>
      <w:r w:rsidRPr="0076424C">
        <w:t>).</w:t>
      </w:r>
    </w:p>
    <w:p w14:paraId="6E861502" w14:textId="29ED0FC7" w:rsidR="00314B36" w:rsidRPr="0076424C" w:rsidRDefault="00314B36">
      <w:smartTag w:uri="urn:schemas-microsoft-com:office:smarttags" w:element="stockticker">
        <w:r w:rsidRPr="0076424C">
          <w:t>DOC</w:t>
        </w:r>
      </w:smartTag>
      <w:r w:rsidRPr="0076424C">
        <w:t>1.1.6</w:t>
      </w:r>
      <w:r w:rsidRPr="0076424C">
        <w:tab/>
        <w:t xml:space="preserve">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Year 0 means the current calendar year at anytime, Year 1 means the next calendar year at anytime, Year 2 means the calendar year after Year 1, etc</w:t>
      </w:r>
    </w:p>
    <w:p w14:paraId="6E861503" w14:textId="2A4C8077" w:rsidR="00314B36" w:rsidRPr="0076424C" w:rsidRDefault="00314B36">
      <w:smartTag w:uri="urn:schemas-microsoft-com:office:smarttags" w:element="stockticker">
        <w:r w:rsidRPr="0076424C">
          <w:t>DOC</w:t>
        </w:r>
      </w:smartTag>
      <w:r w:rsidRPr="0076424C">
        <w:t>1.1.7</w:t>
      </w:r>
      <w:r w:rsidRPr="0076424C">
        <w:tab/>
        <w:t xml:space="preserve">References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to data to be supplied on a half-hourly basis refers to it being supplied for each period of 30 minutes ending on the hour and half-hour in each day.</w:t>
      </w:r>
    </w:p>
    <w:p w14:paraId="6E861504" w14:textId="77777777" w:rsidR="00314B36" w:rsidRPr="0076424C" w:rsidRDefault="00314B36">
      <w:smartTag w:uri="urn:schemas-microsoft-com:office:smarttags" w:element="stockticker">
        <w:r w:rsidRPr="0076424C">
          <w:t>DOC</w:t>
        </w:r>
      </w:smartTag>
      <w:r w:rsidRPr="0076424C">
        <w:t>1.2</w:t>
      </w:r>
      <w:r w:rsidRPr="0076424C">
        <w:tab/>
      </w:r>
      <w:r w:rsidRPr="0076424C">
        <w:rPr>
          <w:b/>
        </w:rPr>
        <w:t>Objectives</w:t>
      </w:r>
    </w:p>
    <w:p w14:paraId="6E861505" w14:textId="77777777" w:rsidR="00314B36" w:rsidRPr="0076424C" w:rsidRDefault="00314B36">
      <w:pPr>
        <w:ind w:firstLine="0"/>
      </w:pPr>
      <w:r w:rsidRPr="0076424C">
        <w:rPr>
          <w:b/>
        </w:rPr>
        <w:t>The objectives of</w:t>
      </w:r>
      <w:r w:rsidRPr="0076424C">
        <w:t xml:space="preserve"> </w:t>
      </w:r>
      <w:r w:rsidRPr="0076424C">
        <w:rPr>
          <w:b/>
        </w:rPr>
        <w:t xml:space="preserve">this </w:t>
      </w:r>
      <w:r w:rsidRPr="0076424C">
        <w:t>Distribution Operating Code</w:t>
      </w:r>
      <w:r w:rsidRPr="0076424C">
        <w:rPr>
          <w:b/>
        </w:rPr>
        <w:t xml:space="preserve"> </w:t>
      </w:r>
      <w:smartTag w:uri="urn:schemas-microsoft-com:office:smarttags" w:element="stockticker">
        <w:r w:rsidRPr="0076424C">
          <w:rPr>
            <w:b/>
          </w:rPr>
          <w:t>DOC</w:t>
        </w:r>
      </w:smartTag>
      <w:r w:rsidRPr="0076424C">
        <w:rPr>
          <w:b/>
        </w:rPr>
        <w:t>1</w:t>
      </w:r>
      <w:r w:rsidRPr="0076424C">
        <w:t xml:space="preserve"> </w:t>
      </w:r>
      <w:r w:rsidRPr="0076424C">
        <w:rPr>
          <w:b/>
        </w:rPr>
        <w:t>are to</w:t>
      </w:r>
      <w:r w:rsidRPr="0076424C">
        <w:t>:-</w:t>
      </w:r>
    </w:p>
    <w:p w14:paraId="6E861506" w14:textId="34944855" w:rsidR="00314B36" w:rsidRPr="0076424C" w:rsidRDefault="00314B36">
      <w:pPr>
        <w:pStyle w:val="Indent1"/>
      </w:pPr>
      <w:r w:rsidRPr="0076424C">
        <w:t>(a)</w:t>
      </w:r>
      <w:r w:rsidRPr="0076424C">
        <w:tab/>
        <w:t>Set out the</w:t>
      </w:r>
      <w:r w:rsidRPr="0076424C">
        <w:rPr>
          <w:b/>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 and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DE5F7F">
        <w:t xml:space="preserve"> </w:t>
      </w:r>
      <w:r w:rsidR="000C048E"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00F346D2" w:rsidRPr="0076424C">
        <w:t>o</w:t>
      </w:r>
      <w:r w:rsidR="000C048E" w:rsidRPr="0076424C">
        <w:t xml:space="preserve">utput </w:t>
      </w:r>
      <w:r w:rsidRPr="0076424C">
        <w:t xml:space="preserve">information required 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operate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07" w14:textId="21AF9455" w:rsidR="00314B36" w:rsidRPr="0076424C" w:rsidRDefault="00314B36">
      <w:pPr>
        <w:pStyle w:val="Indent1"/>
      </w:pPr>
      <w:r w:rsidRPr="0076424C">
        <w:t>(b)</w:t>
      </w:r>
      <w:r w:rsidRPr="0076424C">
        <w:tab/>
        <w:t xml:space="preserve">Specify the information required 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enable it to comply with its obligations under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w:t>
      </w:r>
    </w:p>
    <w:p w14:paraId="6E861508" w14:textId="77777777" w:rsidR="00314B36" w:rsidRPr="0076424C" w:rsidRDefault="00314B36">
      <w:pPr>
        <w:keepNext/>
        <w:rPr>
          <w:b/>
        </w:rPr>
      </w:pPr>
      <w:smartTag w:uri="urn:schemas-microsoft-com:office:smarttags" w:element="stockticker">
        <w:r w:rsidRPr="0076424C">
          <w:t>DOC</w:t>
        </w:r>
      </w:smartTag>
      <w:r w:rsidRPr="0076424C">
        <w:t>1.3</w:t>
      </w:r>
      <w:r w:rsidRPr="0076424C">
        <w:tab/>
      </w:r>
      <w:r w:rsidRPr="0076424C">
        <w:rPr>
          <w:b/>
        </w:rPr>
        <w:t>Scope</w:t>
      </w:r>
    </w:p>
    <w:p w14:paraId="6E861509" w14:textId="336F66AC"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applies to the following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s</w:t>
      </w:r>
      <w:r w:rsidRPr="0076424C">
        <w:t xml:space="preserve"> which are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w:t>
      </w:r>
    </w:p>
    <w:p w14:paraId="6E86150A" w14:textId="30F0F4C6" w:rsidR="00314B36" w:rsidRPr="0076424C" w:rsidRDefault="00314B36">
      <w:pPr>
        <w:pStyle w:val="Indent1"/>
      </w:pPr>
      <w:r w:rsidRPr="0076424C">
        <w:lastRenderedPageBreak/>
        <w:t>(a)</w:t>
      </w:r>
      <w:r w:rsidRPr="0076424C">
        <w:tab/>
      </w:r>
      <w:r w:rsidRPr="0076424C">
        <w:rPr>
          <w:b/>
        </w:rPr>
        <w:t>Customers</w:t>
      </w:r>
      <w:r w:rsidRPr="0076424C">
        <w:t xml:space="preserve"> with a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greater than 5 MW.</w:t>
      </w:r>
    </w:p>
    <w:p w14:paraId="6E86150B" w14:textId="564A09DD"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whose output is greater than 1MW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w:t>
      </w:r>
    </w:p>
    <w:p w14:paraId="6E86150C" w14:textId="3430C5E4" w:rsidR="00314B36" w:rsidRPr="0076424C" w:rsidRDefault="00314B36">
      <w:pPr>
        <w:pStyle w:val="Indent1"/>
      </w:pPr>
      <w:r w:rsidRPr="0076424C">
        <w:t>(c)</w:t>
      </w:r>
      <w:r w:rsidRPr="0076424C">
        <w:tab/>
      </w: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0D" w14:textId="3C183726" w:rsidR="0096032B" w:rsidRPr="0076424C" w:rsidRDefault="00314B36">
      <w:pPr>
        <w:pStyle w:val="Indent1"/>
      </w:pPr>
      <w:r w:rsidRPr="0076424C">
        <w:t>(d)</w:t>
      </w:r>
      <w:r w:rsidRPr="0076424C">
        <w:rPr>
          <w:b/>
        </w:rPr>
        <w:tab/>
        <w:t>Suppliers</w:t>
      </w:r>
      <w:r w:rsidRPr="0076424C">
        <w:t xml:space="preserve">, at the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on behalf of their </w:t>
      </w:r>
      <w:r w:rsidRPr="0076424C">
        <w:rPr>
          <w:b/>
        </w:rPr>
        <w:t>Customers</w:t>
      </w:r>
      <w:r w:rsidRPr="0076424C">
        <w:t xml:space="preserve">. </w:t>
      </w:r>
    </w:p>
    <w:p w14:paraId="6E86150E" w14:textId="77777777" w:rsidR="00314B36" w:rsidRPr="0076424C" w:rsidRDefault="00314B36">
      <w:smartTag w:uri="urn:schemas-microsoft-com:office:smarttags" w:element="stockticker">
        <w:r w:rsidRPr="0076424C">
          <w:t>DOC</w:t>
        </w:r>
      </w:smartTag>
      <w:r w:rsidRPr="0076424C">
        <w:t>1.4</w:t>
      </w:r>
      <w:r w:rsidRPr="0076424C">
        <w:tab/>
      </w:r>
      <w:r w:rsidRPr="0076424C">
        <w:rPr>
          <w:b/>
        </w:rPr>
        <w:t>Information Flow and Co-ordination</w:t>
      </w:r>
    </w:p>
    <w:p w14:paraId="6E86150F" w14:textId="4259D2A1" w:rsidR="00314B36" w:rsidRPr="0076424C" w:rsidRDefault="00314B36">
      <w:smartTag w:uri="urn:schemas-microsoft-com:office:smarttags" w:element="stockticker">
        <w:r w:rsidRPr="0076424C">
          <w:t>DOC</w:t>
        </w:r>
      </w:smartTag>
      <w:r w:rsidRPr="0076424C">
        <w:t>1.4.1</w:t>
      </w:r>
      <w:r w:rsidRPr="0076424C">
        <w:tab/>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Forecast Information</w:t>
      </w:r>
    </w:p>
    <w:p w14:paraId="6E861510" w14:textId="3F0C2B5D" w:rsidR="00B312D8" w:rsidRPr="0076424C" w:rsidRDefault="00314B36">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co-ordinate all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 information for each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t xml:space="preserve"> to meet the requirements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aggregate forecast information provided by</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where appropriate, and provide forecast information to </w:t>
      </w:r>
      <w:r w:rsidR="008572B5">
        <w:fldChar w:fldCharType="begin"/>
      </w:r>
      <w:r w:rsidR="008572B5">
        <w:instrText xml:space="preserve"> REF NGC \h  \* MERGEFORMAT </w:instrText>
      </w:r>
      <w:r w:rsidR="008572B5">
        <w:fldChar w:fldCharType="separate"/>
      </w:r>
      <w:del w:id="410" w:author="National Grid" w:date="2018-05-30T17:36:00Z">
        <w:r w:rsidR="0011775B" w:rsidRPr="0076424C" w:rsidDel="00186A88">
          <w:rPr>
            <w:b/>
          </w:rPr>
          <w:delText>NGC</w:delText>
        </w:r>
      </w:del>
      <w:ins w:id="411" w:author="National Grid" w:date="2018-05-30T17:36:00Z">
        <w:r w:rsidR="00186A88">
          <w:rPr>
            <w:b/>
          </w:rPr>
          <w:t>NGESO</w:t>
        </w:r>
      </w:ins>
      <w:r w:rsidR="008572B5">
        <w:fldChar w:fldCharType="end"/>
      </w:r>
      <w:r w:rsidRPr="0076424C">
        <w:rPr>
          <w:b/>
        </w:rPr>
        <w:t xml:space="preserve"> </w:t>
      </w:r>
      <w:r w:rsidRPr="0076424C">
        <w:t xml:space="preserve">where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w:t>
      </w:r>
      <w:r w:rsidRPr="0076424C">
        <w:t xml:space="preserve"> or change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w:t>
      </w:r>
      <w:r w:rsidRPr="0076424C">
        <w:t xml:space="preserve"> is equal to or greater than the </w:t>
      </w:r>
      <w:r w:rsidR="008572B5">
        <w:fldChar w:fldCharType="begin"/>
      </w:r>
      <w:r w:rsidR="008572B5">
        <w:instrText xml:space="preserve"> REF DemandControlNotificationLevel \h  \* MERGEFORMAT </w:instrText>
      </w:r>
      <w:r w:rsidR="008572B5">
        <w:fldChar w:fldCharType="separate"/>
      </w:r>
      <w:r w:rsidR="0011775B" w:rsidRPr="0076424C">
        <w:rPr>
          <w:b/>
          <w:noProof/>
        </w:rPr>
        <w:t>Demand Control Notification Level</w:t>
      </w:r>
      <w:r w:rsidR="008572B5">
        <w:fldChar w:fldCharType="end"/>
      </w:r>
      <w:r w:rsidRPr="0076424C">
        <w:rPr>
          <w:b/>
          <w:bCs/>
        </w:rPr>
        <w:t xml:space="preserve"> </w:t>
      </w:r>
      <w:r w:rsidRPr="0076424C">
        <w:t xml:space="preserve">at any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w:t>
      </w:r>
    </w:p>
    <w:p w14:paraId="6E861511" w14:textId="77777777" w:rsidR="00314B36" w:rsidRPr="0076424C" w:rsidRDefault="00314B36">
      <w:smartTag w:uri="urn:schemas-microsoft-com:office:smarttags" w:element="stockticker">
        <w:r w:rsidRPr="0076424C">
          <w:t>DOC</w:t>
        </w:r>
      </w:smartTag>
      <w:r w:rsidRPr="0076424C">
        <w:t>1.4.2</w:t>
      </w:r>
      <w:r w:rsidRPr="0076424C">
        <w:tab/>
      </w:r>
      <w:r w:rsidRPr="0076424C">
        <w:rPr>
          <w:b/>
        </w:rPr>
        <w:t>Generation Output Information</w:t>
      </w:r>
    </w:p>
    <w:p w14:paraId="6E861512" w14:textId="4FAB44AB" w:rsidR="00314B36" w:rsidRPr="0076424C" w:rsidRDefault="00314B36">
      <w:r w:rsidRPr="0076424C">
        <w:tab/>
        <w:t xml:space="preserve">Information relating to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004941">
        <w:t>s</w:t>
      </w:r>
      <w:r w:rsidR="00DE5F7F">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t xml:space="preserve"> in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in the network of an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 </w:t>
      </w:r>
      <w:r w:rsidR="00952241" w:rsidRPr="0076424C">
        <w:rPr>
          <w:b/>
        </w:rPr>
        <w:t xml:space="preserve">or 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52241" w:rsidRPr="0076424C">
        <w:rPr>
          <w:b/>
        </w:rPr>
        <w:t xml:space="preserve"> </w:t>
      </w:r>
      <w:r w:rsidRPr="0076424C">
        <w:t xml:space="preserve">shall, where specified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in writing.  A </w:t>
      </w:r>
      <w:r w:rsidR="00786E2C">
        <w:fldChar w:fldCharType="begin"/>
      </w:r>
      <w:r w:rsidR="00F60EFA">
        <w:instrText xml:space="preserve"> REF CustomerWithOwnGeneration \h  \* MERGEFORMAT </w:instrText>
      </w:r>
      <w:r w:rsidR="00786E2C">
        <w:fldChar w:fldCharType="separate"/>
      </w:r>
      <w:r w:rsidR="0011775B" w:rsidRPr="0076424C">
        <w:rPr>
          <w:b/>
        </w:rPr>
        <w:t>Customer With Own Generation</w:t>
      </w:r>
      <w:r w:rsidR="00786E2C">
        <w:fldChar w:fldCharType="end"/>
      </w:r>
      <w:r w:rsidRPr="0076424C">
        <w:t xml:space="preserve"> may be required to furnish such information should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 that it would affect its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forecasts.</w:t>
      </w:r>
    </w:p>
    <w:p w14:paraId="6E861513" w14:textId="27F2D3BB" w:rsidR="00314B36" w:rsidRPr="0076424C" w:rsidRDefault="00314B36">
      <w:smartTag w:uri="urn:schemas-microsoft-com:office:smarttags" w:element="stockticker">
        <w:r w:rsidRPr="0076424C">
          <w:t>DOC</w:t>
        </w:r>
      </w:smartTag>
      <w:r w:rsidRPr="0076424C">
        <w:t>1.4.3</w:t>
      </w:r>
      <w:r w:rsidRPr="0076424C">
        <w:tab/>
      </w:r>
      <w:r w:rsidRPr="0076424C">
        <w:rPr>
          <w:b/>
        </w:rPr>
        <w:t xml:space="preserve">Information to be Provided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p>
    <w:p w14:paraId="6E861514" w14:textId="342E485E" w:rsidR="00314B36" w:rsidRPr="0076424C" w:rsidRDefault="00314B36">
      <w:r w:rsidRPr="0076424C">
        <w:tab/>
        <w:t xml:space="preserve">Where reference is made to “as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 xml:space="preserve">days or times of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rPr>
          <w:b/>
        </w:rPr>
        <w:t xml:space="preserve"> </w:t>
      </w:r>
      <w:r w:rsidRPr="0076424C">
        <w:t xml:space="preserve">or minimum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w:t>
      </w:r>
      <w:r w:rsidRPr="0076424C">
        <w:t>,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provide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from whom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forecasts are required, with such information.</w:t>
      </w:r>
    </w:p>
    <w:p w14:paraId="6E861515" w14:textId="252608ED" w:rsidR="00314B36" w:rsidRPr="0076424C" w:rsidRDefault="00314B36">
      <w:smartTag w:uri="urn:schemas-microsoft-com:office:smarttags" w:element="stockticker">
        <w:r w:rsidRPr="0076424C">
          <w:t>DOC</w:t>
        </w:r>
      </w:smartTag>
      <w:r w:rsidRPr="0076424C">
        <w:t>1.5</w:t>
      </w:r>
      <w:r w:rsidRPr="0076424C">
        <w:tab/>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Forecast Data</w:t>
      </w:r>
    </w:p>
    <w:p w14:paraId="6E861516" w14:textId="77777777" w:rsidR="00314B36" w:rsidRPr="0076424C" w:rsidRDefault="00314B36">
      <w:smartTag w:uri="urn:schemas-microsoft-com:office:smarttags" w:element="stockticker">
        <w:r w:rsidRPr="0076424C">
          <w:t>DOC</w:t>
        </w:r>
      </w:smartTag>
      <w:r w:rsidRPr="0076424C">
        <w:t>1.5.1</w:t>
      </w:r>
      <w:r w:rsidRPr="0076424C">
        <w:tab/>
      </w:r>
      <w:r w:rsidRPr="0076424C">
        <w:rPr>
          <w:b/>
        </w:rPr>
        <w:t>Planning Periods</w:t>
      </w:r>
    </w:p>
    <w:p w14:paraId="6E861517" w14:textId="21F9F9E1" w:rsidR="00314B36" w:rsidRPr="0076424C" w:rsidRDefault="00314B36">
      <w:r w:rsidRPr="0076424C">
        <w:tab/>
        <w:t xml:space="preserve">Information shall be supplied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for the following rolling timescales is required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18" w14:textId="77777777" w:rsidR="00314B36" w:rsidRPr="0076424C" w:rsidRDefault="00314B36">
      <w:pPr>
        <w:pStyle w:val="Indent1"/>
      </w:pPr>
      <w:r w:rsidRPr="0076424C">
        <w:t>(a)</w:t>
      </w:r>
      <w:r w:rsidRPr="0076424C">
        <w:tab/>
        <w:t>Operational Planning Phase – next three years ahead</w:t>
      </w:r>
    </w:p>
    <w:p w14:paraId="6E861519" w14:textId="77777777" w:rsidR="00314B36" w:rsidRPr="0076424C" w:rsidRDefault="00314B36">
      <w:pPr>
        <w:pStyle w:val="Indent1"/>
      </w:pPr>
      <w:r w:rsidRPr="0076424C">
        <w:t>(b)</w:t>
      </w:r>
      <w:r w:rsidRPr="0076424C">
        <w:tab/>
        <w:t>Programming Phase – 24 hours to 8 weeks ahead</w:t>
      </w:r>
    </w:p>
    <w:p w14:paraId="6E86151A" w14:textId="77777777" w:rsidR="00314B36" w:rsidRPr="0076424C" w:rsidRDefault="00314B36">
      <w:pPr>
        <w:pStyle w:val="Indent1"/>
      </w:pPr>
      <w:r w:rsidRPr="0076424C">
        <w:t>(c)</w:t>
      </w:r>
      <w:r w:rsidRPr="0076424C">
        <w:tab/>
        <w:t>Control Phase – 0 to 24 hours ahead</w:t>
      </w:r>
    </w:p>
    <w:p w14:paraId="6E86151B" w14:textId="77777777" w:rsidR="00314B36" w:rsidRPr="0076424C" w:rsidRDefault="00314B36">
      <w:pPr>
        <w:ind w:firstLine="0"/>
      </w:pPr>
      <w:r w:rsidRPr="0076424C">
        <w:t xml:space="preserve">The information supplied will be as specified below and as set out in the  Schedules of the </w:t>
      </w:r>
      <w:r w:rsidRPr="0076424C">
        <w:rPr>
          <w:b/>
        </w:rPr>
        <w:t>Distribution Data Registration</w:t>
      </w:r>
      <w:r w:rsidRPr="0076424C">
        <w:t xml:space="preserve"> </w:t>
      </w:r>
      <w:r w:rsidRPr="0076424C">
        <w:rPr>
          <w:b/>
        </w:rPr>
        <w:t>Code.</w:t>
      </w:r>
    </w:p>
    <w:p w14:paraId="6E86151C" w14:textId="3D971F46" w:rsidR="00314B36" w:rsidRPr="0076424C" w:rsidRDefault="00314B36">
      <w:pPr>
        <w:keepNext/>
      </w:pPr>
      <w:smartTag w:uri="urn:schemas-microsoft-com:office:smarttags" w:element="stockticker">
        <w:r w:rsidRPr="0076424C">
          <w:t>DOC</w:t>
        </w:r>
      </w:smartTag>
      <w:r w:rsidRPr="0076424C">
        <w:t>1.5.2</w:t>
      </w:r>
      <w:r w:rsidRPr="0076424C">
        <w:tab/>
      </w:r>
      <w:r w:rsidR="008572B5">
        <w:fldChar w:fldCharType="begin"/>
      </w:r>
      <w:r w:rsidR="008572B5">
        <w:instrText xml:space="preserve"> REF OperationalPlanningPhase \h  \* MERGEFORMAT </w:instrText>
      </w:r>
      <w:r w:rsidR="008572B5">
        <w:fldChar w:fldCharType="separate"/>
      </w:r>
      <w:r w:rsidR="0011775B" w:rsidRPr="0076424C">
        <w:rPr>
          <w:b/>
        </w:rPr>
        <w:t>Operational Planning Phase</w:t>
      </w:r>
      <w:r w:rsidR="008572B5">
        <w:fldChar w:fldCharType="end"/>
      </w:r>
      <w:r w:rsidRPr="0076424C">
        <w:rPr>
          <w:b/>
        </w:rPr>
        <w:t xml:space="preserve"> (next 3 years ahead).</w:t>
      </w:r>
    </w:p>
    <w:p w14:paraId="6E86151D" w14:textId="00D57CA9" w:rsidR="00314B36" w:rsidRPr="0076424C" w:rsidRDefault="00314B36">
      <w:smartTag w:uri="urn:schemas-microsoft-com:office:smarttags" w:element="stockticker">
        <w:r w:rsidRPr="0076424C">
          <w:t>DOC</w:t>
        </w:r>
      </w:smartTag>
      <w:r w:rsidRPr="0076424C">
        <w:t>1.5.2.1</w:t>
      </w:r>
      <w:r w:rsidRPr="0076424C">
        <w:tab/>
        <w:t xml:space="preserve">The information required to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during the </w:t>
      </w:r>
      <w:r w:rsidR="008572B5">
        <w:fldChar w:fldCharType="begin"/>
      </w:r>
      <w:r w:rsidR="008572B5">
        <w:instrText xml:space="preserve"> REF OperationalPlanningPhase \h  \* MERGEFORMAT </w:instrText>
      </w:r>
      <w:r w:rsidR="008572B5">
        <w:fldChar w:fldCharType="separate"/>
      </w:r>
      <w:r w:rsidR="0011775B" w:rsidRPr="0076424C">
        <w:rPr>
          <w:b/>
        </w:rPr>
        <w:t>Operational Planning Phase</w:t>
      </w:r>
      <w:r w:rsidR="008572B5">
        <w:fldChar w:fldCharType="end"/>
      </w:r>
      <w:r w:rsidRPr="0076424C">
        <w:t xml:space="preserve"> is specified in Appendix 1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1.</w:t>
      </w:r>
    </w:p>
    <w:p w14:paraId="6E86151E" w14:textId="13B9EA88" w:rsidR="00314B36" w:rsidRPr="0076424C" w:rsidRDefault="00314B36">
      <w:smartTag w:uri="urn:schemas-microsoft-com:office:smarttags" w:element="stockticker">
        <w:r w:rsidRPr="0076424C">
          <w:lastRenderedPageBreak/>
          <w:t>DOC</w:t>
        </w:r>
      </w:smartTag>
      <w:r w:rsidRPr="0076424C">
        <w:t>1.5.2.2</w:t>
      </w:r>
      <w:r w:rsidRPr="0076424C">
        <w:tab/>
        <w:t>The information shall be provided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Calendar week 35 each year.</w:t>
      </w:r>
    </w:p>
    <w:p w14:paraId="6E86151F" w14:textId="32C4A5C2" w:rsidR="00314B36" w:rsidRPr="0076424C" w:rsidRDefault="00314B36">
      <w:smartTag w:uri="urn:schemas-microsoft-com:office:smarttags" w:element="stockticker">
        <w:r w:rsidRPr="0076424C">
          <w:t>DOC</w:t>
        </w:r>
      </w:smartTag>
      <w:r w:rsidRPr="0076424C">
        <w:t>1.5.3</w:t>
      </w:r>
      <w:r w:rsidRPr="0076424C">
        <w:tab/>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rPr>
          <w:b/>
        </w:rPr>
        <w:t xml:space="preserve"> (24 hours to 8 weeks ahead inclusive).</w:t>
      </w:r>
    </w:p>
    <w:p w14:paraId="6E861520" w14:textId="013C7D42" w:rsidR="00314B36" w:rsidRPr="0076424C" w:rsidRDefault="00314B36">
      <w:smartTag w:uri="urn:schemas-microsoft-com:office:smarttags" w:element="stockticker">
        <w:r w:rsidRPr="0076424C">
          <w:t>DOC</w:t>
        </w:r>
      </w:smartTag>
      <w:r w:rsidRPr="0076424C">
        <w:t>1.5.3.1</w:t>
      </w:r>
      <w:r w:rsidRPr="0076424C">
        <w:tab/>
        <w:t xml:space="preserve">The information required to be provided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during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is specified in </w:t>
      </w:r>
      <w:r w:rsidR="00712C39">
        <w:t>Appendix</w:t>
      </w:r>
      <w:r w:rsidR="00A104A4">
        <w:t xml:space="preserve"> 2</w:t>
      </w:r>
      <w:r w:rsidRPr="0076424C">
        <w:t xml:space="preserve">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w:t>
      </w:r>
    </w:p>
    <w:p w14:paraId="6E861521" w14:textId="4FF92229" w:rsidR="00314B36" w:rsidRPr="0076424C" w:rsidRDefault="00314B36">
      <w:smartTag w:uri="urn:schemas-microsoft-com:office:smarttags" w:element="stockticker">
        <w:r w:rsidRPr="0076424C">
          <w:t>DOC</w:t>
        </w:r>
      </w:smartTag>
      <w:r w:rsidRPr="0076424C">
        <w:t>1.5.3.2</w:t>
      </w:r>
      <w:r w:rsidRPr="0076424C">
        <w:tab/>
        <w:t xml:space="preserve">For the period 2 to 8 weeks ahead the information shall be supplied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1600 hours each Friday.</w:t>
      </w:r>
    </w:p>
    <w:p w14:paraId="6E861522" w14:textId="4D9E14C8" w:rsidR="00314B36" w:rsidRPr="0076424C" w:rsidRDefault="00314B36">
      <w:smartTag w:uri="urn:schemas-microsoft-com:office:smarttags" w:element="stockticker">
        <w:r w:rsidRPr="0076424C">
          <w:t>DOC</w:t>
        </w:r>
      </w:smartTag>
      <w:r w:rsidRPr="0076424C">
        <w:t>1.5.3.3</w:t>
      </w:r>
      <w:r w:rsidRPr="0076424C">
        <w:tab/>
        <w:t xml:space="preserve">For the period 2 to 13 days ahead the information shall be updated and supplied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0900 hours each Wednesday.</w:t>
      </w:r>
    </w:p>
    <w:p w14:paraId="6E861523" w14:textId="4BA37439" w:rsidR="00314B36" w:rsidRPr="0076424C" w:rsidRDefault="00314B36">
      <w:smartTag w:uri="urn:schemas-microsoft-com:office:smarttags" w:element="stockticker">
        <w:r w:rsidRPr="0076424C">
          <w:t>DOC</w:t>
        </w:r>
      </w:smartTag>
      <w:r w:rsidRPr="0076424C">
        <w:t>1.5.3.4</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require the information specified in Appendices 1 and 2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to be updated if it reasonably considers it necessary and to be supplied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0800 hours each day (or such other time as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from time to time) for the next day (except that it may be for the next 3 days on Fridays and 2 days on Saturdays) and may be longer (as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at least one week in advance) to cover holiday periods.</w:t>
      </w:r>
    </w:p>
    <w:p w14:paraId="6E861524" w14:textId="46C6396E" w:rsidR="00314B36" w:rsidRPr="0076424C" w:rsidRDefault="00314B36">
      <w:smartTag w:uri="urn:schemas-microsoft-com:office:smarttags" w:element="stockticker">
        <w:r w:rsidRPr="0076424C">
          <w:t>DOC</w:t>
        </w:r>
      </w:smartTag>
      <w:r w:rsidRPr="0076424C">
        <w:t>1.5.4</w:t>
      </w:r>
      <w:r w:rsidRPr="0076424C">
        <w:tab/>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r w:rsidRPr="0076424C">
        <w:rPr>
          <w:b/>
        </w:rPr>
        <w:t xml:space="preserve"> (0 to 24 hours ahead)</w:t>
      </w:r>
    </w:p>
    <w:p w14:paraId="6E861525" w14:textId="24AC8518" w:rsidR="00314B36" w:rsidRPr="0076424C" w:rsidRDefault="00314B36">
      <w:r w:rsidRPr="0076424C">
        <w:tab/>
        <w:t xml:space="preserve">The following information shall be supplied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at reasonable times to be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for the unexpired period covered by the </w:t>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r w:rsidRPr="0076424C">
        <w:rPr>
          <w:b/>
        </w:rPr>
        <w:t>:-</w:t>
      </w:r>
    </w:p>
    <w:p w14:paraId="6E861526" w14:textId="239AC0C9" w:rsidR="00314B36" w:rsidRPr="0076424C" w:rsidRDefault="00314B36">
      <w:pPr>
        <w:pStyle w:val="Indent1"/>
      </w:pPr>
      <w:r w:rsidRPr="0076424C">
        <w:t>(a)</w:t>
      </w:r>
      <w:r w:rsidRPr="0076424C">
        <w:tab/>
        <w:t>Details of any differences of greater than 5MW from the schedules of operation of any</w:t>
      </w:r>
      <w:r w:rsidRPr="0076424C">
        <w:rPr>
          <w:b/>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E5F7F">
        <w:t xml:space="preserve"> </w:t>
      </w:r>
      <w:r w:rsidR="00DC6BA2"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on a half hourly basis which were supplied under </w:t>
      </w:r>
      <w:smartTag w:uri="urn:schemas-microsoft-com:office:smarttags" w:element="stockticker">
        <w:r w:rsidRPr="0076424C">
          <w:t>DOC</w:t>
        </w:r>
      </w:smartTag>
      <w:r w:rsidRPr="0076424C">
        <w:t>1.5.3.3;</w:t>
      </w:r>
    </w:p>
    <w:p w14:paraId="6E861527" w14:textId="2DD86479" w:rsidR="00314B36" w:rsidRPr="0076424C" w:rsidRDefault="00314B36">
      <w:pPr>
        <w:pStyle w:val="Indent1"/>
      </w:pPr>
      <w:r w:rsidRPr="0076424C">
        <w:t>(b)</w:t>
      </w:r>
      <w:r w:rsidRPr="0076424C">
        <w:tab/>
        <w:t xml:space="preserve">Details from </w:t>
      </w:r>
      <w:r w:rsidRPr="0076424C">
        <w:rPr>
          <w:b/>
        </w:rPr>
        <w:t>Suppliers</w:t>
      </w:r>
      <w:r w:rsidRPr="0076424C">
        <w:t xml:space="preserve"> of any differences of the amount and duration of their proposed use of</w:t>
      </w:r>
      <w:r w:rsidRPr="0076424C">
        <w:rPr>
          <w:b/>
        </w:rPr>
        <w:t xml:space="preserv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aggregated to 5MW or more (averaged over any half-hour period) on a half-hourly basis which were supplied under </w:t>
      </w:r>
      <w:smartTag w:uri="urn:schemas-microsoft-com:office:smarttags" w:element="stockticker">
        <w:r w:rsidRPr="0076424C">
          <w:t>DOC</w:t>
        </w:r>
      </w:smartTag>
      <w:r w:rsidRPr="0076424C">
        <w:t>1.5.3.4.</w:t>
      </w:r>
    </w:p>
    <w:p w14:paraId="6E861528" w14:textId="1213A563" w:rsidR="00314B36" w:rsidRPr="0076424C" w:rsidRDefault="00314B36">
      <w:pPr>
        <w:pStyle w:val="Indent1"/>
      </w:pPr>
      <w:r w:rsidRPr="0076424C">
        <w:t>(c)</w:t>
      </w:r>
      <w:r w:rsidRPr="0076424C">
        <w:tab/>
        <w:t>Details from each</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connected to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of any change in aggregated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the point of supply of greater than 5MW of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w:t>
      </w:r>
    </w:p>
    <w:p w14:paraId="6E861529" w14:textId="216D153B" w:rsidR="00314B36" w:rsidRPr="0076424C" w:rsidRDefault="00314B36">
      <w:smartTag w:uri="urn:schemas-microsoft-com:office:smarttags" w:element="stockticker">
        <w:r w:rsidRPr="0076424C">
          <w:t>DOC</w:t>
        </w:r>
      </w:smartTag>
      <w:r w:rsidRPr="0076424C">
        <w:t>1.5.5</w:t>
      </w:r>
      <w:r w:rsidRPr="0076424C">
        <w:tab/>
      </w:r>
      <w:r w:rsidRPr="0076424C">
        <w:rPr>
          <w:b/>
        </w:rPr>
        <w:t xml:space="preserve">Post </w:t>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p>
    <w:p w14:paraId="6E86152A" w14:textId="606C2631" w:rsidR="00314B36" w:rsidRPr="0076424C" w:rsidRDefault="00314B36">
      <w:r w:rsidRPr="0076424C">
        <w:tab/>
        <w:t xml:space="preserve">The following shall be supplied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0300 hours each day:-</w:t>
      </w:r>
    </w:p>
    <w:p w14:paraId="6E86152B" w14:textId="1ED21A47" w:rsidR="00314B36" w:rsidRPr="0076424C" w:rsidRDefault="00314B36">
      <w:pPr>
        <w:pStyle w:val="Indent1"/>
      </w:pPr>
      <w:r w:rsidRPr="0076424C">
        <w:t>(a)</w:t>
      </w:r>
      <w:r w:rsidRPr="0076424C">
        <w:tab/>
        <w:t xml:space="preserve">Details of half-hour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output sent out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by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DE5F7F">
        <w:rPr>
          <w:b/>
        </w:rPr>
        <w:t xml:space="preserve"> </w:t>
      </w:r>
      <w:r w:rsidR="00C53C73" w:rsidRPr="0076424C">
        <w:t xml:space="preserve">or 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 during the previous day on a half-hourly basis.</w:t>
      </w:r>
    </w:p>
    <w:p w14:paraId="6E86152C" w14:textId="7BF84888" w:rsidR="00314B36" w:rsidRPr="0076424C" w:rsidRDefault="00314B36">
      <w:pPr>
        <w:pStyle w:val="Indent1"/>
      </w:pPr>
      <w:r w:rsidRPr="0076424C">
        <w:t>(b)</w:t>
      </w:r>
      <w:r w:rsidRPr="0076424C">
        <w:rPr>
          <w:b/>
        </w:rPr>
        <w:tab/>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w:t>
      </w:r>
      <w:r w:rsidRPr="0076424C">
        <w:rPr>
          <w:b/>
        </w:rPr>
        <w:t xml:space="preserve"> </w:t>
      </w:r>
      <w:r w:rsidRPr="0076424C">
        <w:t xml:space="preserve">and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 </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aggregated to 5MW or more (averaged over any half-hour) which was implemented during the previous </w:t>
      </w:r>
      <w:r w:rsidR="008572B5">
        <w:fldChar w:fldCharType="begin"/>
      </w:r>
      <w:r w:rsidR="008572B5">
        <w:instrText xml:space="preserve"> REF OperationalDay \h  \* MERGEFORMAT </w:instrText>
      </w:r>
      <w:r w:rsidR="008572B5">
        <w:fldChar w:fldCharType="separate"/>
      </w:r>
      <w:r w:rsidR="0011775B" w:rsidRPr="0076424C">
        <w:rPr>
          <w:b/>
        </w:rPr>
        <w:t>Operational Day</w:t>
      </w:r>
      <w:r w:rsidR="008572B5">
        <w:fldChar w:fldCharType="end"/>
      </w:r>
      <w:r w:rsidRPr="0076424C">
        <w:rPr>
          <w:b/>
        </w:rPr>
        <w:t xml:space="preserve"> </w:t>
      </w:r>
    </w:p>
    <w:p w14:paraId="6E86152D" w14:textId="77777777" w:rsidR="00314B36" w:rsidRPr="0076424C" w:rsidRDefault="00314B36" w:rsidP="00265814">
      <w:pPr>
        <w:keepNext/>
      </w:pPr>
      <w:smartTag w:uri="urn:schemas-microsoft-com:office:smarttags" w:element="stockticker">
        <w:r w:rsidRPr="0076424C">
          <w:lastRenderedPageBreak/>
          <w:t>DOC</w:t>
        </w:r>
      </w:smartTag>
      <w:r w:rsidRPr="0076424C">
        <w:t>1.6</w:t>
      </w:r>
      <w:r w:rsidRPr="0076424C">
        <w:tab/>
      </w:r>
      <w:r w:rsidRPr="0076424C">
        <w:rPr>
          <w:b/>
        </w:rPr>
        <w:t>Forecast Factors</w:t>
      </w:r>
    </w:p>
    <w:p w14:paraId="6E86152E" w14:textId="7B3D1B27" w:rsidR="00314B36" w:rsidRPr="0076424C" w:rsidRDefault="00314B36">
      <w:smartTag w:uri="urn:schemas-microsoft-com:office:smarttags" w:element="stockticker">
        <w:r w:rsidRPr="0076424C">
          <w:t>DOC</w:t>
        </w:r>
      </w:smartTag>
      <w:r w:rsidRPr="0076424C">
        <w:t>1.6.1</w:t>
      </w:r>
      <w:r w:rsidRPr="0076424C">
        <w:tab/>
        <w:t xml:space="preserve">The following factors will be taken into account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when conducting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forecasts in the </w:t>
      </w:r>
      <w:r w:rsidR="008572B5">
        <w:fldChar w:fldCharType="begin"/>
      </w:r>
      <w:r w:rsidR="008572B5">
        <w:instrText xml:space="preserve"> REF OperationalPlanningPhase \h  \* MERGEFORMAT </w:instrText>
      </w:r>
      <w:r w:rsidR="008572B5">
        <w:fldChar w:fldCharType="separate"/>
      </w:r>
      <w:r w:rsidR="0011775B" w:rsidRPr="0076424C">
        <w:rPr>
          <w:b/>
        </w:rPr>
        <w:t>Operational Planning Phase</w:t>
      </w:r>
      <w:r w:rsidR="008572B5">
        <w:fldChar w:fldCharType="end"/>
      </w:r>
      <w:r w:rsidRPr="0076424C">
        <w:rPr>
          <w:b/>
        </w:rPr>
        <w:t>:-</w:t>
      </w:r>
    </w:p>
    <w:p w14:paraId="6E86152F" w14:textId="0ED7F53E" w:rsidR="00314B36" w:rsidRPr="0076424C" w:rsidRDefault="00314B36">
      <w:pPr>
        <w:pStyle w:val="Indent1"/>
      </w:pPr>
      <w:r w:rsidRPr="0076424C">
        <w:t>(a)</w:t>
      </w:r>
      <w:r w:rsidRPr="0076424C">
        <w:tab/>
        <w:t xml:space="preserve">Historic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data and trends.</w:t>
      </w:r>
    </w:p>
    <w:p w14:paraId="6E861530" w14:textId="3C598362" w:rsidR="00314B36" w:rsidRPr="0076424C" w:rsidRDefault="00314B36">
      <w:pPr>
        <w:pStyle w:val="Indent1"/>
      </w:pPr>
      <w:r w:rsidRPr="0076424C">
        <w:t>(b)</w:t>
      </w:r>
      <w:r w:rsidRPr="0076424C">
        <w:tab/>
        <w:t xml:space="preserve">Weather forecasts </w:t>
      </w:r>
      <w:r w:rsidR="00FC4F37" w:rsidRPr="0076424C">
        <w:t>(responsibility</w:t>
      </w:r>
      <w:r w:rsidRPr="0076424C">
        <w:t xml:space="preserve"> for weather correction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rests with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w:t>
      </w:r>
      <w:r w:rsidRPr="0076424C">
        <w:t>)</w:t>
      </w:r>
    </w:p>
    <w:p w14:paraId="6E861531" w14:textId="77777777" w:rsidR="00314B36" w:rsidRPr="0076424C" w:rsidRDefault="00314B36">
      <w:pPr>
        <w:pStyle w:val="Indent1"/>
      </w:pPr>
      <w:r w:rsidRPr="0076424C">
        <w:t>(c)</w:t>
      </w:r>
      <w:r w:rsidRPr="0076424C">
        <w:tab/>
        <w:t>Incidence of major events or activities</w:t>
      </w:r>
    </w:p>
    <w:p w14:paraId="6E861532" w14:textId="6CFB83E6" w:rsidR="00314B36" w:rsidRPr="0076424C" w:rsidRDefault="00314B36">
      <w:pPr>
        <w:pStyle w:val="Indent1"/>
      </w:pPr>
      <w:r w:rsidRPr="0076424C">
        <w:t>(d)</w:t>
      </w:r>
      <w:r w:rsidRPr="0076424C">
        <w:rPr>
          <w:b/>
        </w:rPr>
        <w:tab/>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E5F7F">
        <w:t xml:space="preserve"> </w:t>
      </w:r>
      <w:r w:rsidR="00205E12"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Schedules.</w:t>
      </w:r>
    </w:p>
    <w:p w14:paraId="6E861533" w14:textId="4A1549B7" w:rsidR="00314B36" w:rsidRPr="0076424C" w:rsidRDefault="00314B36">
      <w:pPr>
        <w:pStyle w:val="Indent1"/>
      </w:pPr>
      <w:r w:rsidRPr="0076424C">
        <w:t>(e)</w:t>
      </w:r>
      <w:r w:rsidRPr="0076424C">
        <w:rPr>
          <w:b/>
        </w:rPr>
        <w:tab/>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transfers.</w:t>
      </w:r>
    </w:p>
    <w:p w14:paraId="6E861534" w14:textId="77777777" w:rsidR="00314B36" w:rsidRPr="0076424C" w:rsidRDefault="00314B36">
      <w:pPr>
        <w:pStyle w:val="Indent1"/>
      </w:pPr>
      <w:r w:rsidRPr="0076424C">
        <w:t>(f)</w:t>
      </w:r>
      <w:r w:rsidRPr="0076424C">
        <w:tab/>
        <w:t xml:space="preserve">Interconnection with adjacent </w:t>
      </w:r>
      <w:r w:rsidRPr="0076424C">
        <w:rPr>
          <w:b/>
        </w:rPr>
        <w:t>Other Authorised Distributors</w:t>
      </w:r>
      <w:r w:rsidRPr="0076424C">
        <w:t>.</w:t>
      </w:r>
    </w:p>
    <w:p w14:paraId="6E861535" w14:textId="3BDBD61B" w:rsidR="00314B36" w:rsidRPr="0076424C" w:rsidRDefault="00314B36">
      <w:pPr>
        <w:pStyle w:val="Indent1"/>
      </w:pPr>
      <w:r w:rsidRPr="0076424C">
        <w:t>(g)</w:t>
      </w:r>
      <w:r w:rsidRPr="0076424C">
        <w:rPr>
          <w:b/>
        </w:rPr>
        <w:tab/>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proposed to be operated by </w:t>
      </w:r>
      <w:r w:rsidRPr="0076424C">
        <w:rPr>
          <w:b/>
        </w:rPr>
        <w:t>Suppliers.</w:t>
      </w:r>
    </w:p>
    <w:p w14:paraId="6E861536" w14:textId="77777777" w:rsidR="00314B36" w:rsidRPr="0076424C" w:rsidRDefault="00314B36">
      <w:pPr>
        <w:pStyle w:val="Indent1"/>
      </w:pPr>
      <w:r w:rsidRPr="0076424C">
        <w:t>(h)</w:t>
      </w:r>
      <w:r w:rsidRPr="0076424C">
        <w:tab/>
        <w:t>Any other factor reasonably considered necessary.</w:t>
      </w:r>
    </w:p>
    <w:p w14:paraId="6E86153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 </w:t>
      </w:r>
    </w:p>
    <w:p w14:paraId="6E861538" w14:textId="77777777" w:rsidR="00314B36" w:rsidRPr="0076424C" w:rsidRDefault="00314B36">
      <w:pPr>
        <w:pStyle w:val="Heading2"/>
      </w:pPr>
      <w:bookmarkStart w:id="412" w:name="_Toc501209759"/>
      <w:smartTag w:uri="urn:schemas-microsoft-com:office:smarttags" w:element="stockticker">
        <w:r w:rsidRPr="0076424C">
          <w:t>DOC</w:t>
        </w:r>
      </w:smartTag>
      <w:r w:rsidRPr="0076424C">
        <w:t xml:space="preserve"> 1 - APPENDIX 1</w:t>
      </w:r>
      <w:bookmarkEnd w:id="412"/>
      <w:r w:rsidRPr="0076424C">
        <w:t xml:space="preserve"> </w:t>
      </w:r>
    </w:p>
    <w:p w14:paraId="6E861539" w14:textId="309F3054" w:rsidR="00314B36" w:rsidRPr="0076424C" w:rsidRDefault="008572B5">
      <w:pPr>
        <w:rPr>
          <w:b/>
          <w:u w:val="single"/>
        </w:rPr>
      </w:pPr>
      <w:r>
        <w:fldChar w:fldCharType="begin"/>
      </w:r>
      <w:r>
        <w:instrText xml:space="preserve"> REF Demand \h  \* MERGEFORMAT </w:instrText>
      </w:r>
      <w:r>
        <w:fldChar w:fldCharType="separate"/>
      </w:r>
      <w:r w:rsidR="0011775B" w:rsidRPr="0076424C">
        <w:rPr>
          <w:b/>
        </w:rPr>
        <w:t>Demand</w:t>
      </w:r>
      <w:r>
        <w:fldChar w:fldCharType="end"/>
      </w:r>
      <w:r w:rsidR="00057239" w:rsidRPr="0076424C">
        <w:rPr>
          <w:b/>
        </w:rPr>
        <w:t xml:space="preserve"> Forecasts </w:t>
      </w:r>
      <w:r>
        <w:fldChar w:fldCharType="begin"/>
      </w:r>
      <w:r>
        <w:instrText xml:space="preserve"> REF OperationalPlanningPhase \h  \* MERGEFORMAT </w:instrText>
      </w:r>
      <w:r>
        <w:fldChar w:fldCharType="separate"/>
      </w:r>
      <w:r w:rsidR="0011775B" w:rsidRPr="0076424C">
        <w:rPr>
          <w:b/>
        </w:rPr>
        <w:t>Operational Planning Phase</w:t>
      </w:r>
      <w:r>
        <w:fldChar w:fldCharType="end"/>
      </w:r>
      <w:r w:rsidR="00314B36" w:rsidRPr="0076424C">
        <w:rPr>
          <w:b/>
        </w:rPr>
        <w:t xml:space="preserve"> (3 years ahead)</w:t>
      </w:r>
    </w:p>
    <w:p w14:paraId="6E86153A" w14:textId="77777777" w:rsidR="00314B36" w:rsidRPr="0076424C" w:rsidRDefault="00314B36">
      <w:pPr>
        <w:rPr>
          <w:b/>
        </w:rPr>
      </w:pPr>
      <w:r w:rsidRPr="0076424C">
        <w:rPr>
          <w:b/>
        </w:rPr>
        <w:t>EACH CALENDAR YEAR BY WEEK 35:</w:t>
      </w:r>
    </w:p>
    <w:p w14:paraId="6E86153B" w14:textId="77777777" w:rsidR="00314B36" w:rsidRPr="0076424C" w:rsidRDefault="00314B36">
      <w:pPr>
        <w:rPr>
          <w:b/>
        </w:rPr>
      </w:pPr>
      <w:r w:rsidRPr="0076424C">
        <w:rPr>
          <w:b/>
        </w:rPr>
        <w:t>For each of the next 3 years forecast information for:</w:t>
      </w:r>
    </w:p>
    <w:p w14:paraId="6E86153C" w14:textId="73FEA87D" w:rsidR="00314B36" w:rsidRPr="0076424C" w:rsidRDefault="00314B36">
      <w:pPr>
        <w:ind w:left="709" w:hanging="709"/>
      </w:pPr>
      <w:r w:rsidRPr="0076424C">
        <w:t>(a)</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11775B"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at </w:t>
      </w:r>
      <w:r w:rsidRPr="0076424C">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11775B" w:rsidRPr="0076424C">
          <w:rPr>
            <w:b/>
          </w:rPr>
          <w:t>ACS</w:t>
        </w:r>
      </w:smartTag>
      <w:r w:rsidR="008572B5">
        <w:fldChar w:fldCharType="end"/>
      </w:r>
      <w:r w:rsidRPr="0076424C">
        <w:rPr>
          <w:b/>
        </w:rPr>
        <w:t xml:space="preserve"> Conditions</w:t>
      </w:r>
      <w:r w:rsidRPr="0076424C">
        <w:t xml:space="preserve"> for the specified time of the annual peak half-hour at the associated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rPr>
          <w:b/>
        </w:rPr>
        <w:t>s</w:t>
      </w:r>
      <w:r w:rsidRPr="0076424C">
        <w:t xml:space="preserve"> and at the specified time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t>.</w:t>
      </w:r>
    </w:p>
    <w:p w14:paraId="6E86153D" w14:textId="071C084F" w:rsidR="00314B36" w:rsidRPr="0076424C" w:rsidRDefault="00314B36">
      <w:pPr>
        <w:pStyle w:val="BodyTextIndent2"/>
      </w:pPr>
      <w:r w:rsidRPr="0076424C">
        <w:t>(b)</w:t>
      </w:r>
      <w:r w:rsidRPr="0076424C">
        <w:tab/>
        <w:t xml:space="preserve">Half-hour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PowerFactor \h  \* MERGEFORMAT </w:instrText>
      </w:r>
      <w:r w:rsidR="008572B5">
        <w:fldChar w:fldCharType="separate"/>
      </w:r>
      <w:r w:rsidR="0011775B" w:rsidRPr="0076424C">
        <w:rPr>
          <w:b/>
        </w:rPr>
        <w:t>Power Factor</w:t>
      </w:r>
      <w:r w:rsidR="008572B5">
        <w:fldChar w:fldCharType="end"/>
      </w:r>
      <w:r w:rsidRPr="0076424C">
        <w:t xml:space="preserve"> (or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at </w:t>
      </w:r>
      <w:r w:rsidR="008572B5">
        <w:fldChar w:fldCharType="begin"/>
      </w:r>
      <w:r w:rsidR="008572B5">
        <w:instrText xml:space="preserve"> REF Average_Conditions \h  \* MERGEFORMAT </w:instrText>
      </w:r>
      <w:r w:rsidR="008572B5">
        <w:fldChar w:fldCharType="separate"/>
      </w:r>
      <w:r w:rsidR="0011775B" w:rsidRPr="0076424C">
        <w:rPr>
          <w:b/>
        </w:rPr>
        <w:t>Average Conditions</w:t>
      </w:r>
      <w:r w:rsidR="008572B5">
        <w:fldChar w:fldCharType="end"/>
      </w:r>
      <w:r w:rsidRPr="0076424C">
        <w:t xml:space="preserve"> at the specified half-hour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45266C" w:rsidRPr="0076424C">
        <w:rPr>
          <w:b/>
        </w:rPr>
        <w:t xml:space="preserve"> </w:t>
      </w:r>
      <w:r w:rsidRPr="0076424C">
        <w:t xml:space="preserve">minimum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w:t>
      </w:r>
    </w:p>
    <w:p w14:paraId="6E86153E" w14:textId="0F939EA0" w:rsidR="00314B36" w:rsidRPr="0076424C" w:rsidRDefault="00314B36" w:rsidP="00F46076">
      <w:pPr>
        <w:pStyle w:val="Indent1"/>
        <w:ind w:left="750" w:hanging="750"/>
      </w:pPr>
      <w:r w:rsidRPr="0076424C">
        <w:t>(c)</w:t>
      </w:r>
      <w:r w:rsidR="00F46076" w:rsidRPr="0076424C">
        <w:tab/>
      </w:r>
      <w:r w:rsidRPr="0076424C">
        <w:t xml:space="preserve">Half-hour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output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DE5F7F">
        <w:rPr>
          <w:b/>
        </w:rPr>
        <w:t xml:space="preserve"> </w:t>
      </w:r>
      <w:r w:rsidR="00DE5F7F">
        <w:rPr>
          <w:b/>
        </w:rPr>
        <w:fldChar w:fldCharType="begin"/>
      </w:r>
      <w:r w:rsidR="00DE5F7F">
        <w:rPr>
          <w:b/>
        </w:rPr>
        <w:instrText xml:space="preserve"> REF pgm \h </w:instrText>
      </w:r>
      <w:r w:rsidR="00DE5F7F">
        <w:rPr>
          <w:b/>
        </w:rPr>
      </w:r>
      <w:r w:rsidR="00DE5F7F">
        <w:rPr>
          <w:b/>
        </w:rPr>
        <w:fldChar w:fldCharType="separate"/>
      </w:r>
      <w:r w:rsidR="0011775B">
        <w:rPr>
          <w:b/>
        </w:rPr>
        <w:t>Power Generating Module</w:t>
      </w:r>
      <w:r w:rsidR="00DE5F7F">
        <w:rPr>
          <w:b/>
        </w:rPr>
        <w:fldChar w:fldCharType="end"/>
      </w:r>
      <w:r w:rsidR="00DE5F7F">
        <w:rPr>
          <w:b/>
        </w:rPr>
        <w:t xml:space="preserve"> </w:t>
      </w:r>
      <w:r w:rsidR="00C53C73" w:rsidRPr="0076424C">
        <w:t xml:space="preserve">or any </w:t>
      </w:r>
      <w:r w:rsidR="00DF0D68">
        <w:fldChar w:fldCharType="begin"/>
      </w:r>
      <w:r w:rsidR="00DF0D68">
        <w:instrText xml:space="preserve"> REF EmbeddedTransmissionSystem \h </w:instrText>
      </w:r>
      <w:r w:rsidR="00DF0D68">
        <w:fldChar w:fldCharType="separate"/>
      </w:r>
      <w:r w:rsidR="0011775B" w:rsidRPr="0076424C">
        <w:rPr>
          <w:b/>
        </w:rPr>
        <w:t>Embedded Transmission System</w:t>
      </w:r>
      <w:r w:rsidR="00DF0D68">
        <w:fldChar w:fldCharType="end"/>
      </w:r>
      <w:r w:rsidR="00931BC7" w:rsidRPr="0076424C">
        <w:rPr>
          <w:b/>
        </w:rPr>
        <w:t xml:space="preserve"> </w:t>
      </w:r>
      <w:r w:rsidRPr="0076424C">
        <w:t xml:space="preserve">at the specified half-hour of the </w:t>
      </w:r>
      <w:r w:rsidR="008572B5">
        <w:fldChar w:fldCharType="begin"/>
      </w:r>
      <w:r w:rsidR="008572B5">
        <w:instrText xml:space="preserve"> REF NETSDemand \h  \* MERGEFORMAT </w:instrText>
      </w:r>
      <w:r w:rsidR="008572B5">
        <w:fldChar w:fldCharType="separate"/>
      </w:r>
      <w:r w:rsidR="0011775B" w:rsidRPr="0076424C">
        <w:rPr>
          <w:b/>
          <w:noProof/>
        </w:rPr>
        <w:t>National Electricity Transmission System Demand</w:t>
      </w:r>
      <w:r w:rsidR="008572B5">
        <w:fldChar w:fldCharType="end"/>
      </w:r>
      <w:r w:rsidRPr="0076424C">
        <w:t>.</w:t>
      </w:r>
    </w:p>
    <w:p w14:paraId="6E86153F" w14:textId="2A12F36A" w:rsidR="00314B36" w:rsidRPr="0076424C" w:rsidRDefault="00314B36">
      <w:pPr>
        <w:ind w:left="0" w:firstLine="0"/>
      </w:pPr>
      <w:r w:rsidRPr="0076424C">
        <w:t xml:space="preserve">In addition, where the loading or the generation output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may have a particular impact on the security or stability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then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on request require the following information from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w:t>
      </w:r>
    </w:p>
    <w:p w14:paraId="6E861540" w14:textId="32F4C3E6" w:rsidR="00314B36" w:rsidRPr="0076424C" w:rsidRDefault="00314B36">
      <w:pPr>
        <w:pStyle w:val="BodyText"/>
        <w:tabs>
          <w:tab w:val="left" w:pos="142"/>
          <w:tab w:val="left" w:pos="1819"/>
        </w:tabs>
        <w:spacing w:line="240" w:lineRule="atLeast"/>
        <w:ind w:left="709" w:hanging="708"/>
      </w:pPr>
      <w:r w:rsidRPr="0076424C">
        <w:t>(a)</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11775B" w:rsidRPr="0076424C">
          <w:rPr>
            <w:b/>
          </w:rPr>
          <w:t>ACS</w:t>
        </w:r>
      </w:smartTag>
      <w:r w:rsidR="008572B5">
        <w:fldChar w:fldCharType="end"/>
      </w:r>
      <w:r w:rsidRPr="0076424C">
        <w:rPr>
          <w:b/>
        </w:rPr>
        <w:t xml:space="preserve"> Conditions</w:t>
      </w:r>
      <w:r w:rsidRPr="0076424C">
        <w:t xml:space="preserve"> and </w:t>
      </w:r>
      <w:r w:rsidR="008572B5">
        <w:fldChar w:fldCharType="begin"/>
      </w:r>
      <w:r w:rsidR="008572B5">
        <w:instrText xml:space="preserve"> REF Average_Conditions \h  \* MERGEFORMAT </w:instrText>
      </w:r>
      <w:r w:rsidR="008572B5">
        <w:fldChar w:fldCharType="separate"/>
      </w:r>
      <w:r w:rsidR="0011775B" w:rsidRPr="0076424C">
        <w:rPr>
          <w:b/>
        </w:rPr>
        <w:t>Average Conditions</w:t>
      </w:r>
      <w:r w:rsidR="008572B5">
        <w:fldChar w:fldCharType="end"/>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the time of the specified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each week together with forecasts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to be met and relieved by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DE5F7F">
        <w:t xml:space="preserve"> </w:t>
      </w:r>
      <w:r w:rsidR="00DE5F7F">
        <w:fldChar w:fldCharType="begin"/>
      </w:r>
      <w:r w:rsidR="00DE5F7F">
        <w:instrText xml:space="preserve"> REF pgm \h </w:instrText>
      </w:r>
      <w:r w:rsidR="00DE5F7F">
        <w:fldChar w:fldCharType="separate"/>
      </w:r>
      <w:r w:rsidR="0011775B">
        <w:rPr>
          <w:b/>
        </w:rPr>
        <w:t>Power Generating Module</w:t>
      </w:r>
      <w:r w:rsidR="00DE5F7F">
        <w:fldChar w:fldCharType="end"/>
      </w:r>
      <w:r w:rsidR="00DE5F7F">
        <w:t xml:space="preserve"> </w:t>
      </w:r>
      <w:r w:rsidRPr="0076424C">
        <w:t xml:space="preserve">and planned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by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541" w14:textId="2F7C9A0C" w:rsidR="00314B36" w:rsidRPr="0076424C" w:rsidRDefault="00314B36">
      <w:pPr>
        <w:tabs>
          <w:tab w:val="left" w:pos="142"/>
          <w:tab w:val="left" w:pos="2550"/>
        </w:tabs>
        <w:ind w:left="709" w:hanging="708"/>
      </w:pPr>
      <w:r w:rsidRPr="0076424C">
        <w:t>(b)</w:t>
      </w:r>
      <w:r w:rsidRPr="0076424C">
        <w:tab/>
      </w:r>
      <w:r w:rsidRPr="0076424C">
        <w:rPr>
          <w:b/>
        </w:rPr>
        <w:t xml:space="preserve">Weekly </w:t>
      </w:r>
      <w:r w:rsidR="008572B5">
        <w:fldChar w:fldCharType="begin"/>
      </w:r>
      <w:r w:rsidR="008572B5">
        <w:instrText xml:space="preserve"> REF ACS \h  \* MERGEFORMAT </w:instrText>
      </w:r>
      <w:r w:rsidR="008572B5">
        <w:fldChar w:fldCharType="separate"/>
      </w:r>
      <w:smartTag w:uri="urn:schemas-microsoft-com:office:smarttags" w:element="stockticker">
        <w:r w:rsidR="0011775B" w:rsidRPr="0076424C">
          <w:rPr>
            <w:b/>
          </w:rPr>
          <w:t>ACS</w:t>
        </w:r>
      </w:smartTag>
      <w:r w:rsidR="008572B5">
        <w:fldChar w:fldCharType="end"/>
      </w:r>
      <w:r w:rsidRPr="0076424C">
        <w:rPr>
          <w:b/>
        </w:rPr>
        <w:t xml:space="preserve"> Conditions</w:t>
      </w:r>
      <w:r w:rsidRPr="0076424C">
        <w:t xml:space="preserve"> </w:t>
      </w:r>
      <w:r w:rsidRPr="0076424C">
        <w:rPr>
          <w:b/>
        </w:rPr>
        <w:t>Active</w:t>
      </w:r>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the time of the specified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t xml:space="preserve"> </w:t>
      </w:r>
      <w:r w:rsidRPr="0076424C">
        <w:rPr>
          <w:b/>
        </w:rPr>
        <w:t>Peak</w:t>
      </w:r>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each week.</w:t>
      </w:r>
    </w:p>
    <w:p w14:paraId="6E861542" w14:textId="18BE51B8" w:rsidR="00314B36" w:rsidRPr="0076424C" w:rsidRDefault="00314B36">
      <w:pPr>
        <w:pStyle w:val="BodyText"/>
        <w:tabs>
          <w:tab w:val="left" w:pos="0"/>
          <w:tab w:val="left" w:pos="2524"/>
        </w:tabs>
        <w:spacing w:line="240" w:lineRule="atLeast"/>
        <w:ind w:left="0" w:firstLine="0"/>
      </w:pPr>
      <w:r w:rsidRPr="0076424C">
        <w:t>This additional information will, where requested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be updated throughout the current year (Year 0) in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the times to be notified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where this is necessary.</w:t>
      </w:r>
    </w:p>
    <w:p w14:paraId="6E861543" w14:textId="38302EB5" w:rsidR="00314B36" w:rsidRPr="0076424C" w:rsidRDefault="00314B36">
      <w:pPr>
        <w:tabs>
          <w:tab w:val="left" w:pos="0"/>
        </w:tabs>
        <w:ind w:left="0" w:firstLine="0"/>
      </w:pPr>
      <w:r w:rsidRPr="0076424C">
        <w:t xml:space="preserve">Where reference is made to “specified” or </w:t>
      </w:r>
      <w:r w:rsidRPr="0076424C">
        <w:rPr>
          <w:b/>
        </w:rPr>
        <w:t>“</w:t>
      </w:r>
      <w:r w:rsidR="008572B5">
        <w:fldChar w:fldCharType="begin"/>
      </w:r>
      <w:r w:rsidR="008572B5">
        <w:instrText xml:space="preserve"> REF NETSDemand \h  \* MERGEFORMAT </w:instrText>
      </w:r>
      <w:r w:rsidR="008572B5">
        <w:fldChar w:fldCharType="separate"/>
      </w:r>
      <w:r w:rsidR="0011775B" w:rsidRPr="0076424C">
        <w:rPr>
          <w:b/>
          <w:noProof/>
        </w:rPr>
        <w:t>National Electricity Transmission System Demand</w:t>
      </w:r>
      <w:r w:rsidR="008572B5">
        <w:fldChar w:fldCharType="end"/>
      </w:r>
      <w:r w:rsidRPr="0076424C">
        <w:rPr>
          <w:b/>
        </w:rPr>
        <w:t>”</w:t>
      </w:r>
      <w:r w:rsidRPr="0076424C">
        <w:t>, the information will be provided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following the receipt of information provided by</w:t>
      </w:r>
      <w:del w:id="413" w:author="National Grid" w:date="2018-05-30T17:44:00Z">
        <w:r w:rsidRPr="0076424C" w:rsidDel="004B417B">
          <w:delText xml:space="preserve"> </w:delText>
        </w:r>
      </w:del>
      <w:r w:rsidRPr="0076424C">
        <w:t xml:space="preserve"> </w:t>
      </w:r>
      <w:r w:rsidR="00786E2C">
        <w:fldChar w:fldCharType="begin"/>
      </w:r>
      <w:r w:rsidR="00F60EFA">
        <w:instrText xml:space="preserve"> REF NGC \h  \* MERGEFORMAT </w:instrText>
      </w:r>
      <w:r w:rsidR="00786E2C">
        <w:fldChar w:fldCharType="separate"/>
      </w:r>
      <w:del w:id="414" w:author="National Grid" w:date="2018-05-30T17:36:00Z">
        <w:r w:rsidR="0011775B" w:rsidRPr="0076424C" w:rsidDel="00186A88">
          <w:rPr>
            <w:b/>
          </w:rPr>
          <w:delText>NGC</w:delText>
        </w:r>
      </w:del>
      <w:ins w:id="415" w:author="National Grid" w:date="2018-05-30T17:36:00Z">
        <w:r w:rsidR="00186A88">
          <w:rPr>
            <w:b/>
          </w:rPr>
          <w:t>NGESO</w:t>
        </w:r>
      </w:ins>
      <w:r w:rsidR="00786E2C">
        <w:fldChar w:fldCharType="end"/>
      </w:r>
      <w:r w:rsidRPr="0076424C">
        <w:t xml:space="preserve"> in accordance with OC1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w:t>
      </w:r>
    </w:p>
    <w:p w14:paraId="6E861544" w14:textId="77777777" w:rsidR="00314B36" w:rsidRPr="0076424C" w:rsidRDefault="00314B36">
      <w:pPr>
        <w:ind w:left="2475" w:hanging="750"/>
      </w:pPr>
    </w:p>
    <w:p w14:paraId="6E861545" w14:textId="77777777" w:rsidR="00314B36" w:rsidRPr="0076424C" w:rsidRDefault="00314B36">
      <w:pPr>
        <w:pStyle w:val="Heading2"/>
      </w:pPr>
      <w:r w:rsidRPr="0076424C">
        <w:br w:type="page"/>
      </w:r>
      <w:bookmarkStart w:id="416" w:name="_Toc501209760"/>
      <w:smartTag w:uri="urn:schemas-microsoft-com:office:smarttags" w:element="stockticker">
        <w:r w:rsidRPr="0076424C">
          <w:lastRenderedPageBreak/>
          <w:t>DOC</w:t>
        </w:r>
      </w:smartTag>
      <w:r w:rsidRPr="0076424C">
        <w:t xml:space="preserve"> 1 - </w:t>
      </w:r>
      <w:r w:rsidR="00712C39">
        <w:t>APPENDIX</w:t>
      </w:r>
      <w:r w:rsidR="00A104A4">
        <w:t xml:space="preserve"> 2</w:t>
      </w:r>
      <w:bookmarkEnd w:id="416"/>
    </w:p>
    <w:p w14:paraId="6E861546" w14:textId="4B7A817A" w:rsidR="00314B36" w:rsidRPr="0076424C" w:rsidRDefault="008572B5">
      <w:pPr>
        <w:ind w:left="0" w:firstLine="0"/>
        <w:jc w:val="left"/>
        <w:rPr>
          <w:u w:val="single"/>
        </w:rPr>
      </w:pPr>
      <w:r>
        <w:fldChar w:fldCharType="begin"/>
      </w:r>
      <w:r>
        <w:instrText xml:space="preserve"> REF Demand \h  \* MERGEFORMAT </w:instrText>
      </w:r>
      <w:r>
        <w:fldChar w:fldCharType="separate"/>
      </w:r>
      <w:r w:rsidR="0011775B" w:rsidRPr="0076424C">
        <w:rPr>
          <w:b/>
        </w:rPr>
        <w:t>Demand</w:t>
      </w:r>
      <w:r>
        <w:fldChar w:fldCharType="end"/>
      </w:r>
      <w:r w:rsidR="00057239" w:rsidRPr="0076424C">
        <w:rPr>
          <w:b/>
        </w:rPr>
        <w:t xml:space="preserve"> forecasts - </w:t>
      </w:r>
      <w:r>
        <w:fldChar w:fldCharType="begin"/>
      </w:r>
      <w:r>
        <w:instrText xml:space="preserve"> REF ProgrammingPhase \h  \* MERGEFORMAT </w:instrText>
      </w:r>
      <w:r>
        <w:fldChar w:fldCharType="separate"/>
      </w:r>
      <w:r w:rsidR="0011775B" w:rsidRPr="0076424C">
        <w:rPr>
          <w:b/>
        </w:rPr>
        <w:t>Programming Phase</w:t>
      </w:r>
      <w:r>
        <w:fldChar w:fldCharType="end"/>
      </w:r>
      <w:r w:rsidR="00314B36" w:rsidRPr="0076424C">
        <w:rPr>
          <w:b/>
        </w:rPr>
        <w:t xml:space="preserve"> (24 hours to 8 weeks ahead inclusive)</w:t>
      </w:r>
    </w:p>
    <w:p w14:paraId="6E861547" w14:textId="78AE89F1" w:rsidR="00314B36" w:rsidRPr="0076424C" w:rsidRDefault="00314B36">
      <w:pPr>
        <w:ind w:left="0" w:firstLine="0"/>
      </w:pPr>
      <w:r w:rsidRPr="0076424C">
        <w:t xml:space="preserve">The following information shall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the timescales specified in </w:t>
      </w:r>
      <w:smartTag w:uri="urn:schemas-microsoft-com:office:smarttags" w:element="stockticker">
        <w:r w:rsidRPr="0076424C">
          <w:t>DOC</w:t>
        </w:r>
      </w:smartTag>
      <w:r w:rsidRPr="0076424C">
        <w:t>1.5.3:-</w:t>
      </w:r>
    </w:p>
    <w:p w14:paraId="6E861548" w14:textId="764BA36C" w:rsidR="00314B36" w:rsidRPr="0076424C" w:rsidRDefault="00314B36" w:rsidP="00314B36">
      <w:pPr>
        <w:numPr>
          <w:ilvl w:val="0"/>
          <w:numId w:val="6"/>
        </w:numPr>
        <w:ind w:left="720"/>
      </w:pPr>
      <w:r w:rsidRPr="0076424C">
        <w:t xml:space="preserve">Schedules for the operation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DE5F7F">
        <w:t xml:space="preserve"> </w:t>
      </w:r>
      <w:r w:rsidR="009001EF" w:rsidRPr="0076424C">
        <w:t xml:space="preserve">or 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whose output is greater than 1MW on a half-hourly basis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w:t>
      </w:r>
    </w:p>
    <w:p w14:paraId="6E861549" w14:textId="54CA9736" w:rsidR="00314B36" w:rsidRPr="0076424C" w:rsidRDefault="00314B36" w:rsidP="00314B36">
      <w:pPr>
        <w:numPr>
          <w:ilvl w:val="0"/>
          <w:numId w:val="6"/>
        </w:numPr>
        <w:ind w:left="720"/>
      </w:pPr>
      <w:r w:rsidRPr="0076424C">
        <w:t xml:space="preserve">From </w:t>
      </w:r>
      <w:r w:rsidRPr="0076424C">
        <w:rPr>
          <w:b/>
        </w:rPr>
        <w:t>Suppliers</w:t>
      </w:r>
      <w:r w:rsidRPr="0076424C">
        <w:t xml:space="preserve">, details of their proposed use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measures aggregated to 5MW or more (averaged over any half-hour) on a half hourly basis for each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rPr>
        <w:t>s</w:t>
      </w:r>
      <w:r w:rsidRPr="0076424C">
        <w:t>;</w:t>
      </w:r>
    </w:p>
    <w:p w14:paraId="6E86154A" w14:textId="5AEE8951" w:rsidR="00314B36" w:rsidRPr="0076424C" w:rsidRDefault="00314B36" w:rsidP="00314B36">
      <w:pPr>
        <w:numPr>
          <w:ilvl w:val="0"/>
          <w:numId w:val="6"/>
        </w:numPr>
        <w:ind w:left="720"/>
      </w:pPr>
      <w:r w:rsidRPr="0076424C">
        <w:t xml:space="preserve">From </w:t>
      </w:r>
      <w:r w:rsidRPr="0076424C">
        <w:rPr>
          <w:b/>
        </w:rPr>
        <w:t xml:space="preserve">Customers </w:t>
      </w:r>
      <w:r w:rsidRPr="0076424C">
        <w:t xml:space="preserve">and </w:t>
      </w:r>
      <w:r w:rsidRPr="0076424C">
        <w:rPr>
          <w:b/>
        </w:rPr>
        <w:t xml:space="preserve">Other Authorised Distributors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whose operations are likely to result in an aggregated change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of supply of greater than 5MW of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that time on a half-hourly basis.</w:t>
      </w:r>
    </w:p>
    <w:p w14:paraId="6E86154B" w14:textId="01B6E8FE" w:rsidR="00314B36" w:rsidRPr="0076424C" w:rsidRDefault="00314B36" w:rsidP="00314B36">
      <w:pPr>
        <w:numPr>
          <w:ilvl w:val="0"/>
          <w:numId w:val="6"/>
        </w:numPr>
        <w:ind w:left="720"/>
      </w:pPr>
      <w:r w:rsidRPr="0076424C">
        <w:t xml:space="preserve">Any other relevant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forecast information reasonably required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4C" w14:textId="77777777" w:rsidR="00314B36" w:rsidRPr="0076424C" w:rsidRDefault="00314B36">
      <w:pPr>
        <w:pStyle w:val="Heading1"/>
      </w:pPr>
    </w:p>
    <w:p w14:paraId="6E86154D" w14:textId="77777777" w:rsidR="00314B36" w:rsidRPr="0076424C" w:rsidRDefault="00314B36"/>
    <w:p w14:paraId="6E86154E" w14:textId="77777777" w:rsidR="00314B36" w:rsidRPr="0076424C" w:rsidRDefault="00314B36">
      <w:pPr>
        <w:rPr>
          <w:b/>
        </w:rPr>
        <w:sectPr w:rsidR="00314B36" w:rsidRPr="0076424C">
          <w:headerReference w:type="even" r:id="rId56"/>
          <w:headerReference w:type="default" r:id="rId57"/>
          <w:headerReference w:type="first" r:id="rId58"/>
          <w:pgSz w:w="11907" w:h="16840" w:code="9"/>
          <w:pgMar w:top="1134" w:right="1134" w:bottom="964" w:left="1418" w:header="567" w:footer="340" w:gutter="0"/>
          <w:cols w:space="720"/>
        </w:sectPr>
      </w:pPr>
    </w:p>
    <w:p w14:paraId="6E86154F" w14:textId="77777777" w:rsidR="00314B36" w:rsidRPr="0076424C" w:rsidRDefault="00314B36">
      <w:pPr>
        <w:rPr>
          <w:b/>
        </w:rPr>
      </w:pPr>
      <w:r w:rsidRPr="0076424C">
        <w:rPr>
          <w:b/>
        </w:rPr>
        <w:lastRenderedPageBreak/>
        <w:t>DISTRIBUTION</w:t>
      </w:r>
      <w:r w:rsidRPr="0076424C">
        <w:t xml:space="preserve"> </w:t>
      </w:r>
      <w:r w:rsidRPr="0076424C">
        <w:rPr>
          <w:b/>
        </w:rPr>
        <w:t>OPERATING CODE 2</w:t>
      </w:r>
    </w:p>
    <w:p w14:paraId="6E861550" w14:textId="60E29720" w:rsidR="00314B36" w:rsidRPr="0076424C" w:rsidRDefault="00314B36">
      <w:pPr>
        <w:pStyle w:val="Heading1"/>
      </w:pPr>
      <w:bookmarkStart w:id="417" w:name="_Toc501209761"/>
      <w:smartTag w:uri="urn:schemas-microsoft-com:office:smarttags" w:element="stockticker">
        <w:r w:rsidRPr="0076424C">
          <w:t>DOC</w:t>
        </w:r>
      </w:smartTag>
      <w:r w:rsidRPr="0076424C">
        <w:t>2</w:t>
      </w:r>
      <w:r w:rsidRPr="0076424C">
        <w:tab/>
      </w:r>
      <w:r w:rsidR="008572B5">
        <w:fldChar w:fldCharType="begin"/>
      </w:r>
      <w:r w:rsidR="008572B5">
        <w:instrText xml:space="preserve"> REF OperationalPlanning \h  \* MERGEFORMAT </w:instrText>
      </w:r>
      <w:r w:rsidR="008572B5">
        <w:fldChar w:fldCharType="separate"/>
      </w:r>
      <w:r w:rsidR="0011775B" w:rsidRPr="0011775B">
        <w:rPr>
          <w:b w:val="0"/>
        </w:rPr>
        <w:t>Operational Planning</w:t>
      </w:r>
      <w:bookmarkEnd w:id="417"/>
      <w:r w:rsidR="008572B5">
        <w:fldChar w:fldCharType="end"/>
      </w:r>
    </w:p>
    <w:p w14:paraId="6E861551" w14:textId="77777777" w:rsidR="00314B36" w:rsidRPr="0076424C" w:rsidRDefault="00314B36">
      <w:smartTag w:uri="urn:schemas-microsoft-com:office:smarttags" w:element="stockticker">
        <w:r w:rsidRPr="0076424C">
          <w:t>DOC</w:t>
        </w:r>
      </w:smartTag>
      <w:r w:rsidRPr="0076424C">
        <w:t>2.1</w:t>
      </w:r>
      <w:r w:rsidRPr="0076424C">
        <w:tab/>
      </w:r>
      <w:r w:rsidRPr="0076424C">
        <w:rPr>
          <w:b/>
        </w:rPr>
        <w:t>Introduction</w:t>
      </w:r>
    </w:p>
    <w:p w14:paraId="6E861552" w14:textId="69005838" w:rsidR="00314B36" w:rsidRPr="0076424C" w:rsidRDefault="00314B36">
      <w:smartTag w:uri="urn:schemas-microsoft-com:office:smarttags" w:element="stockticker">
        <w:r w:rsidRPr="0076424C">
          <w:t>DOC</w:t>
        </w:r>
      </w:smartTag>
      <w:r w:rsidRPr="0076424C">
        <w:t>2.1.1</w:t>
      </w:r>
      <w:r w:rsidRPr="0076424C">
        <w:tab/>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76424C">
        <w:t xml:space="preserve"> within the terms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comprises the co-ordination through various timescales, of planned</w:t>
      </w:r>
      <w:r w:rsidRPr="0076424C">
        <w:rPr>
          <w:b/>
        </w:rPr>
        <w:t xml:space="preserve"> </w:t>
      </w:r>
      <w:r w:rsidRPr="0076424C">
        <w:t xml:space="preserve">outages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D0488C" w:rsidRPr="0076424C">
        <w:rPr>
          <w:b/>
        </w:rPr>
        <w:t xml:space="preserve"> </w:t>
      </w:r>
      <w:r w:rsidRPr="0076424C">
        <w:t xml:space="preserve">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which affect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require the commitment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resources.</w:t>
      </w:r>
    </w:p>
    <w:p w14:paraId="6E861553" w14:textId="0FC86848" w:rsidR="00314B36" w:rsidRPr="0076424C" w:rsidRDefault="00314B36">
      <w:smartTag w:uri="urn:schemas-microsoft-com:office:smarttags" w:element="stockticker">
        <w:r w:rsidRPr="0076424C">
          <w:t>DOC</w:t>
        </w:r>
      </w:smartTag>
      <w:r w:rsidRPr="0076424C">
        <w:t>2.1.2</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also enables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meet its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 xml:space="preserve">obligation to provide certain information specified in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and establishes procedures to enable the collection of such data from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specified in </w:t>
      </w:r>
      <w:smartTag w:uri="urn:schemas-microsoft-com:office:smarttags" w:element="stockticker">
        <w:r w:rsidRPr="0076424C">
          <w:t>DOC</w:t>
        </w:r>
      </w:smartTag>
      <w:r w:rsidRPr="0076424C">
        <w:t>2.3 below.</w:t>
      </w:r>
    </w:p>
    <w:p w14:paraId="6E861554" w14:textId="137D4AA0" w:rsidR="00314B36" w:rsidRPr="0076424C" w:rsidRDefault="00314B36">
      <w:smartTag w:uri="urn:schemas-microsoft-com:office:smarttags" w:element="stockticker">
        <w:r w:rsidRPr="0076424C">
          <w:t>DOC</w:t>
        </w:r>
      </w:smartTag>
      <w:r w:rsidRPr="0076424C">
        <w:t>2.1.3</w:t>
      </w:r>
      <w:r w:rsidRPr="0076424C">
        <w:tab/>
        <w:t xml:space="preserve">Information to be provided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be in writing as specified in DGD2f).</w:t>
      </w:r>
    </w:p>
    <w:p w14:paraId="6E861555" w14:textId="7EDA6C9B" w:rsidR="00314B36" w:rsidRPr="0076424C" w:rsidRDefault="00314B36">
      <w:smartTag w:uri="urn:schemas-microsoft-com:office:smarttags" w:element="stockticker">
        <w:r w:rsidRPr="0076424C">
          <w:t>DOC</w:t>
        </w:r>
      </w:smartTag>
      <w:r w:rsidRPr="0076424C">
        <w:t>2.1.4</w:t>
      </w:r>
      <w:r w:rsidRPr="0076424C">
        <w:tab/>
        <w:t xml:space="preserve">In order for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fulfil the requirements of this </w:t>
      </w:r>
      <w:smartTag w:uri="urn:schemas-microsoft-com:office:smarttags" w:element="stockticker">
        <w:r w:rsidRPr="0076424C">
          <w:t>DOC</w:t>
        </w:r>
      </w:smartTag>
      <w:r w:rsidRPr="0076424C">
        <w:t xml:space="preserve">2 it should be noted that the information set out in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rPr>
          <w:b/>
        </w:rPr>
        <w:t xml:space="preserve"> </w:t>
      </w:r>
      <w:r w:rsidRPr="0076424C">
        <w:t>OC2, to be provided by</w:t>
      </w:r>
      <w:r w:rsidRPr="0076424C">
        <w:rPr>
          <w:b/>
        </w:rPr>
        <w:t xml:space="preserve"> </w:t>
      </w:r>
      <w:r w:rsidR="008572B5">
        <w:fldChar w:fldCharType="begin"/>
      </w:r>
      <w:r w:rsidR="008572B5">
        <w:instrText xml:space="preserve"> REF NGC \h  \* MERGEFORMAT </w:instrText>
      </w:r>
      <w:r w:rsidR="008572B5">
        <w:fldChar w:fldCharType="separate"/>
      </w:r>
      <w:del w:id="418" w:author="National Grid" w:date="2018-05-30T17:36:00Z">
        <w:r w:rsidR="0011775B" w:rsidRPr="0076424C" w:rsidDel="00186A88">
          <w:rPr>
            <w:b/>
          </w:rPr>
          <w:delText>NGC</w:delText>
        </w:r>
      </w:del>
      <w:ins w:id="419" w:author="National Grid" w:date="2018-05-30T17:36:00Z">
        <w:r w:rsidR="00186A88">
          <w:rPr>
            <w:b/>
          </w:rPr>
          <w:t>NGESO</w:t>
        </w:r>
      </w:ins>
      <w:r w:rsidR="008572B5">
        <w:fldChar w:fldCharType="end"/>
      </w:r>
      <w:r w:rsidRPr="0076424C">
        <w:t xml:space="preserve">, will form the basis of </w:t>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76424C">
        <w:t xml:space="preserve"> under this </w:t>
      </w:r>
      <w:smartTag w:uri="urn:schemas-microsoft-com:office:smarttags" w:element="stockticker">
        <w:r w:rsidRPr="0076424C">
          <w:t>DOC</w:t>
        </w:r>
      </w:smartTag>
      <w:r w:rsidRPr="0076424C">
        <w:t>2.</w:t>
      </w:r>
    </w:p>
    <w:p w14:paraId="6E861556" w14:textId="049EB38D" w:rsidR="00314B36" w:rsidRPr="0076424C" w:rsidRDefault="00314B36">
      <w:smartTag w:uri="urn:schemas-microsoft-com:office:smarttags" w:element="stockticker">
        <w:r w:rsidRPr="0076424C">
          <w:t>DOC</w:t>
        </w:r>
      </w:smartTag>
      <w:r w:rsidRPr="0076424C">
        <w:t>2.1.5</w:t>
      </w:r>
      <w:r w:rsidRPr="0076424C">
        <w:tab/>
        <w:t xml:space="preserve">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76424C" w:rsidRDefault="00314B36">
      <w:smartTag w:uri="urn:schemas-microsoft-com:office:smarttags" w:element="stockticker">
        <w:r w:rsidRPr="0076424C">
          <w:t>DOC</w:t>
        </w:r>
      </w:smartTag>
      <w:r w:rsidRPr="0076424C">
        <w:t>2.2</w:t>
      </w:r>
      <w:r w:rsidRPr="0076424C">
        <w:tab/>
      </w:r>
      <w:r w:rsidRPr="0076424C">
        <w:rPr>
          <w:b/>
        </w:rPr>
        <w:t>Objectives</w:t>
      </w:r>
    </w:p>
    <w:p w14:paraId="6E861558" w14:textId="525FA3BC" w:rsidR="00314B36" w:rsidRPr="0076424C" w:rsidRDefault="00314B36">
      <w:pPr>
        <w:ind w:firstLine="0"/>
      </w:pPr>
      <w:r w:rsidRPr="0076424C">
        <w:t xml:space="preserve">The objectives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are:</w:t>
      </w:r>
    </w:p>
    <w:p w14:paraId="6E861559" w14:textId="444CC348" w:rsidR="00314B36" w:rsidRPr="0076424C" w:rsidRDefault="00314B36">
      <w:pPr>
        <w:pStyle w:val="Indent1"/>
      </w:pPr>
      <w:r w:rsidRPr="0076424C">
        <w:t>(a)</w:t>
      </w:r>
      <w:r w:rsidRPr="0076424C">
        <w:tab/>
        <w:t>To set out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w:t>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76424C">
        <w:t xml:space="preserve"> procedure and a typical timetable for the co-ordination of outage requirements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497DC2" w:rsidRPr="0076424C">
        <w:rPr>
          <w:b/>
        </w:rPr>
        <w:t xml:space="preserve"> </w:t>
      </w:r>
      <w:r w:rsidRPr="0076424C">
        <w:t xml:space="preserve">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operate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55A" w14:textId="516B6C50" w:rsidR="00314B36" w:rsidRDefault="00314B36">
      <w:pPr>
        <w:pStyle w:val="Indent1"/>
      </w:pPr>
      <w:r w:rsidRPr="0076424C">
        <w:t>(b)</w:t>
      </w:r>
      <w:r w:rsidRPr="0076424C">
        <w:tab/>
        <w:t xml:space="preserve">To specify the information to be provided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enable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comply with its obligations under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w:t>
      </w:r>
    </w:p>
    <w:p w14:paraId="6E86155B" w14:textId="1C858054" w:rsidR="00F22118" w:rsidRPr="0076424C" w:rsidRDefault="00F22118">
      <w:pPr>
        <w:pStyle w:val="Indent1"/>
      </w:pPr>
      <w:r>
        <w:t>(c)</w:t>
      </w:r>
      <w:r>
        <w:tab/>
      </w:r>
      <w:r w:rsidR="0095347F" w:rsidRPr="00BD5EFE">
        <w:rPr>
          <w:szCs w:val="24"/>
        </w:rPr>
        <w:t xml:space="preserve">To provide guidance for </w:t>
      </w:r>
      <w:r w:rsidR="00786E2C">
        <w:rPr>
          <w:b/>
          <w:bCs/>
          <w:szCs w:val="24"/>
        </w:rPr>
        <w:fldChar w:fldCharType="begin"/>
      </w:r>
      <w:r w:rsidR="0095347F">
        <w:rPr>
          <w:szCs w:val="24"/>
        </w:rPr>
        <w:instrText xml:space="preserve"> REF HVCustomer \h </w:instrText>
      </w:r>
      <w:r w:rsidR="00786E2C">
        <w:rPr>
          <w:b/>
          <w:bCs/>
          <w:szCs w:val="24"/>
        </w:rPr>
      </w:r>
      <w:r w:rsidR="00786E2C">
        <w:rPr>
          <w:b/>
          <w:bCs/>
          <w:szCs w:val="24"/>
        </w:rPr>
        <w:fldChar w:fldCharType="separate"/>
      </w:r>
      <w:r w:rsidR="0011775B" w:rsidRPr="0076424C">
        <w:rPr>
          <w:b/>
          <w:spacing w:val="5"/>
        </w:rPr>
        <w:t>High Voltage Customer</w:t>
      </w:r>
      <w:r w:rsidR="00786E2C">
        <w:rPr>
          <w:b/>
          <w:bCs/>
          <w:szCs w:val="24"/>
        </w:rPr>
        <w:fldChar w:fldCharType="end"/>
      </w:r>
      <w:r w:rsidR="0095347F" w:rsidRPr="00BD5EFE">
        <w:rPr>
          <w:b/>
          <w:bCs/>
          <w:szCs w:val="24"/>
        </w:rPr>
        <w:t xml:space="preserve"> </w:t>
      </w:r>
      <w:r w:rsidR="0095347F" w:rsidRPr="00BD5EFE">
        <w:rPr>
          <w:szCs w:val="24"/>
        </w:rPr>
        <w:t xml:space="preserve">on how to comply with their obligations under Article 7 of the European Transparency Regulations (The European Commission Regulation No 543/2013) to provide information to </w:t>
      </w:r>
      <w:r w:rsidR="00786E2C">
        <w:rPr>
          <w:b/>
          <w:bCs/>
          <w:szCs w:val="24"/>
        </w:rPr>
        <w:fldChar w:fldCharType="begin"/>
      </w:r>
      <w:r w:rsidR="0095347F">
        <w:rPr>
          <w:szCs w:val="24"/>
        </w:rPr>
        <w:instrText xml:space="preserve"> REF NGC \h </w:instrText>
      </w:r>
      <w:r w:rsidR="00786E2C">
        <w:rPr>
          <w:b/>
          <w:bCs/>
          <w:szCs w:val="24"/>
        </w:rPr>
      </w:r>
      <w:r w:rsidR="00786E2C">
        <w:rPr>
          <w:b/>
          <w:bCs/>
          <w:szCs w:val="24"/>
        </w:rPr>
        <w:fldChar w:fldCharType="separate"/>
      </w:r>
      <w:del w:id="420" w:author="National Grid" w:date="2018-05-30T17:36:00Z">
        <w:r w:rsidR="0011775B" w:rsidRPr="0076424C" w:rsidDel="00186A88">
          <w:rPr>
            <w:b/>
          </w:rPr>
          <w:delText>NGC</w:delText>
        </w:r>
      </w:del>
      <w:ins w:id="421" w:author="National Grid" w:date="2018-05-30T17:36:00Z">
        <w:r w:rsidR="00186A88">
          <w:rPr>
            <w:b/>
          </w:rPr>
          <w:t>NGESO</w:t>
        </w:r>
      </w:ins>
      <w:r w:rsidR="00786E2C">
        <w:rPr>
          <w:b/>
          <w:bCs/>
          <w:szCs w:val="24"/>
        </w:rPr>
        <w:fldChar w:fldCharType="end"/>
      </w:r>
      <w:r w:rsidR="0095347F" w:rsidRPr="00BD5EFE">
        <w:rPr>
          <w:b/>
          <w:bCs/>
          <w:szCs w:val="24"/>
        </w:rPr>
        <w:t xml:space="preserve"> </w:t>
      </w:r>
      <w:r w:rsidR="0095347F" w:rsidRPr="00BD5EFE">
        <w:rPr>
          <w:szCs w:val="24"/>
        </w:rPr>
        <w:t>in their  role as Transmission System Operator.</w:t>
      </w:r>
    </w:p>
    <w:p w14:paraId="6E86155C" w14:textId="77777777" w:rsidR="00314B36" w:rsidRPr="0076424C" w:rsidRDefault="00314B36">
      <w:r w:rsidRPr="0076424C">
        <w:t>DOC2.3</w:t>
      </w:r>
      <w:r w:rsidRPr="0076424C">
        <w:tab/>
      </w:r>
      <w:r w:rsidRPr="0076424C">
        <w:rPr>
          <w:b/>
        </w:rPr>
        <w:t>Scope</w:t>
      </w:r>
    </w:p>
    <w:p w14:paraId="6E86155D" w14:textId="2F742D29" w:rsidR="00314B36" w:rsidRPr="0076424C" w:rsidRDefault="00314B36">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the following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which are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w:t>
      </w:r>
    </w:p>
    <w:p w14:paraId="6E86155E" w14:textId="21EEE022" w:rsidR="00314B36" w:rsidRPr="0076424C" w:rsidRDefault="00314B36">
      <w:pPr>
        <w:pStyle w:val="Indent1"/>
      </w:pPr>
      <w:r w:rsidRPr="0076424C">
        <w:t>(a)</w:t>
      </w:r>
      <w:r w:rsidRPr="0076424C">
        <w:rPr>
          <w:b/>
        </w:rPr>
        <w:tab/>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w:t>
      </w:r>
      <w:r w:rsidRPr="0076424C">
        <w:rPr>
          <w:b/>
        </w:rPr>
        <w:t xml:space="preserve">Customers </w:t>
      </w:r>
      <w:r w:rsidRPr="0076424C">
        <w:t>where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considers it appropriate.</w:t>
      </w:r>
    </w:p>
    <w:p w14:paraId="6E86155F" w14:textId="4E705801" w:rsidR="00314B36" w:rsidRPr="0076424C" w:rsidRDefault="00314B36">
      <w:pPr>
        <w:pStyle w:val="Indent1"/>
      </w:pPr>
      <w:r w:rsidRPr="0076424C">
        <w:t>(b)</w:t>
      </w:r>
      <w:r w:rsidRPr="0076424C">
        <w:rPr>
          <w:b/>
        </w:rPr>
        <w:tab/>
      </w:r>
      <w:r w:rsidR="008572B5">
        <w:fldChar w:fldCharType="begin"/>
      </w:r>
      <w:r w:rsidR="008572B5">
        <w:instrText xml:space="preserve"> REF CustomerWithOwnGeneration \h  \* MERGEFORMAT </w:instrText>
      </w:r>
      <w:r w:rsidR="008572B5">
        <w:fldChar w:fldCharType="separate"/>
      </w:r>
      <w:r w:rsidR="0011775B" w:rsidRPr="0076424C">
        <w:rPr>
          <w:b/>
        </w:rPr>
        <w:t>Customer With Own Generation</w:t>
      </w:r>
      <w:r w:rsidR="008572B5">
        <w:fldChar w:fldCharType="end"/>
      </w:r>
      <w:r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w:t>
      </w:r>
    </w:p>
    <w:p w14:paraId="6E861560" w14:textId="643816F1" w:rsidR="00314B36" w:rsidRPr="0076424C" w:rsidRDefault="00314B36">
      <w:pPr>
        <w:pStyle w:val="Indent1"/>
      </w:pPr>
      <w:r w:rsidRPr="0076424C">
        <w:lastRenderedPageBreak/>
        <w:t>(c)</w:t>
      </w:r>
      <w:r w:rsidRPr="0076424C">
        <w:rPr>
          <w:b/>
        </w:rPr>
        <w:tab/>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004941">
        <w:fldChar w:fldCharType="begin"/>
      </w:r>
      <w:r w:rsidR="00004941">
        <w:instrText xml:space="preserve"> REF pgm \h </w:instrText>
      </w:r>
      <w:r w:rsidR="00004941">
        <w:fldChar w:fldCharType="separate"/>
      </w:r>
      <w:r w:rsidR="0011775B">
        <w:rPr>
          <w:b/>
        </w:rPr>
        <w:t>Power Generating Module</w:t>
      </w:r>
      <w:r w:rsidR="00004941">
        <w:fldChar w:fldCharType="end"/>
      </w:r>
      <w:r w:rsidR="005667B2">
        <w:t>s</w:t>
      </w:r>
      <w:r w:rsidR="00DE5F7F">
        <w:t xml:space="preserve"> i</w:t>
      </w:r>
      <w:r w:rsidRPr="0076424C">
        <w:t xml:space="preserve">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whose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t xml:space="preserve"> is greater than 1MW </w:t>
      </w:r>
      <w:r w:rsidR="00D97790" w:rsidRPr="0076424C">
        <w:t xml:space="preserve">and 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w:t>
      </w:r>
    </w:p>
    <w:p w14:paraId="6E861561" w14:textId="6125FE1C" w:rsidR="00314B36" w:rsidRPr="0076424C" w:rsidRDefault="00314B36">
      <w:pPr>
        <w:pStyle w:val="Indent1"/>
      </w:pPr>
      <w:r w:rsidRPr="0076424C">
        <w:t>(d)</w:t>
      </w:r>
      <w:r w:rsidRPr="0076424C">
        <w:tab/>
        <w:t xml:space="preserve">Any </w:t>
      </w:r>
      <w:r w:rsidRPr="0076424C">
        <w:rPr>
          <w:b/>
        </w:rPr>
        <w:t xml:space="preserve">Other Authorised Distributor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62" w14:textId="77777777" w:rsidR="00497DC2" w:rsidRPr="0076424C" w:rsidRDefault="00497DC2">
      <w:pPr>
        <w:pStyle w:val="Indent1"/>
      </w:pPr>
    </w:p>
    <w:p w14:paraId="6E861563" w14:textId="77777777" w:rsidR="00314B36" w:rsidRPr="0076424C" w:rsidRDefault="00314B36">
      <w:smartTag w:uri="urn:schemas-microsoft-com:office:smarttags" w:element="stockticker">
        <w:r w:rsidRPr="0076424C">
          <w:t>DOC</w:t>
        </w:r>
      </w:smartTag>
      <w:r w:rsidRPr="0076424C">
        <w:t>2.4</w:t>
      </w:r>
      <w:r w:rsidRPr="0076424C">
        <w:tab/>
      </w:r>
      <w:r w:rsidRPr="0076424C">
        <w:rPr>
          <w:b/>
        </w:rPr>
        <w:t>Information Flow and Co-ordination</w:t>
      </w:r>
    </w:p>
    <w:p w14:paraId="6E861564" w14:textId="3DE93F8A" w:rsidR="00314B36" w:rsidRPr="0076424C" w:rsidRDefault="00314B36">
      <w:smartTag w:uri="urn:schemas-microsoft-com:office:smarttags" w:element="stockticker">
        <w:r w:rsidRPr="0076424C">
          <w:t>DOC</w:t>
        </w:r>
      </w:smartTag>
      <w:r w:rsidRPr="0076424C">
        <w:t>2.4.1</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00D97790" w:rsidRPr="0076424C">
        <w:rPr>
          <w:b/>
        </w:rPr>
        <w:t>s</w:t>
      </w:r>
    </w:p>
    <w:p w14:paraId="6E861565" w14:textId="26843D22" w:rsidR="00314B36" w:rsidRPr="0076424C" w:rsidRDefault="00314B36">
      <w:r w:rsidRPr="0076424C">
        <w:tab/>
        <w:t xml:space="preserve">Information relating to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5667B2">
        <w:t>s</w:t>
      </w:r>
      <w:r w:rsidR="00DE5F7F">
        <w:t xml:space="preserve"> </w:t>
      </w:r>
      <w:r w:rsidRPr="0076424C">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 whose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t xml:space="preserve"> is greater than</w:t>
      </w:r>
      <w:r w:rsidRPr="0076424C">
        <w:rPr>
          <w:b/>
        </w:rPr>
        <w:t xml:space="preserve"> </w:t>
      </w:r>
      <w:r w:rsidR="008A12F2" w:rsidRPr="0076424C">
        <w:t xml:space="preserve">5MW, or 1MW in the case of </w:t>
      </w:r>
      <w:r w:rsidR="00DF0D68">
        <w:t xml:space="preserve">a </w:t>
      </w:r>
      <w:r w:rsidR="008A12F2" w:rsidRPr="0076424C">
        <w:t>ren</w:t>
      </w:r>
      <w:r w:rsidR="00DF0D68">
        <w:t>e</w:t>
      </w:r>
      <w:r w:rsidR="008A12F2" w:rsidRPr="0076424C">
        <w:t xml:space="preserve">wable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11775B">
        <w:rPr>
          <w:b/>
        </w:rPr>
        <w:t>Power Generating Module</w:t>
      </w:r>
      <w:r w:rsidR="00DF0D68">
        <w:rPr>
          <w:szCs w:val="24"/>
        </w:rPr>
        <w:fldChar w:fldCharType="end"/>
      </w:r>
      <w:r w:rsidR="008A12F2" w:rsidRPr="0076424C">
        <w:t xml:space="preserve"> in Scotland</w:t>
      </w:r>
      <w:r w:rsidR="00D97790" w:rsidRPr="0076424C">
        <w:t xml:space="preserve"> </w:t>
      </w:r>
      <w:r w:rsidR="00952241" w:rsidRPr="0076424C">
        <w:t>and</w:t>
      </w:r>
      <w:r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shall where reasonably required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be provided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directly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This may include a </w:t>
      </w:r>
      <w:r w:rsidR="00786E2C">
        <w:fldChar w:fldCharType="begin"/>
      </w:r>
      <w:r w:rsidR="00F60EFA">
        <w:instrText xml:space="preserve"> REF CustomerWithOwnGeneration \h  \* MERGEFORMAT </w:instrText>
      </w:r>
      <w:r w:rsidR="00786E2C">
        <w:fldChar w:fldCharType="separate"/>
      </w:r>
      <w:r w:rsidR="0011775B" w:rsidRPr="0076424C">
        <w:rPr>
          <w:b/>
        </w:rPr>
        <w:t>Customer With Own Generation</w:t>
      </w:r>
      <w:r w:rsidR="00786E2C">
        <w:fldChar w:fldCharType="end"/>
      </w:r>
      <w:r w:rsidRPr="0076424C">
        <w:t xml:space="preserve">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considers it appropriate.</w:t>
      </w:r>
    </w:p>
    <w:p w14:paraId="6E861566" w14:textId="18F93C39" w:rsidR="0095347F" w:rsidRPr="00BD5EFE" w:rsidRDefault="00314B36" w:rsidP="0095347F">
      <w:pPr>
        <w:autoSpaceDE w:val="0"/>
        <w:autoSpaceDN w:val="0"/>
        <w:adjustRightInd w:val="0"/>
        <w:spacing w:after="200"/>
        <w:rPr>
          <w:b/>
          <w:bCs/>
          <w:szCs w:val="24"/>
        </w:rPr>
      </w:pPr>
      <w:r w:rsidRPr="0076424C">
        <w:t>DOC2.4.2</w:t>
      </w:r>
      <w:r w:rsidRPr="0076424C">
        <w:tab/>
      </w:r>
      <w:r w:rsidR="00786E2C">
        <w:rPr>
          <w:b/>
          <w:bCs/>
          <w:szCs w:val="24"/>
        </w:rPr>
        <w:fldChar w:fldCharType="begin"/>
      </w:r>
      <w:r w:rsidR="0095347F">
        <w:instrText xml:space="preserve"> REF HVCustomer \h </w:instrText>
      </w:r>
      <w:r w:rsidR="00786E2C">
        <w:rPr>
          <w:b/>
          <w:bCs/>
          <w:szCs w:val="24"/>
        </w:rPr>
      </w:r>
      <w:r w:rsidR="00786E2C">
        <w:rPr>
          <w:b/>
          <w:bCs/>
          <w:szCs w:val="24"/>
        </w:rPr>
        <w:fldChar w:fldCharType="separate"/>
      </w:r>
      <w:r w:rsidR="0011775B" w:rsidRPr="0076424C">
        <w:rPr>
          <w:b/>
          <w:spacing w:val="5"/>
        </w:rPr>
        <w:t>High Voltage Customer</w:t>
      </w:r>
      <w:r w:rsidR="00786E2C">
        <w:rPr>
          <w:b/>
          <w:bCs/>
          <w:szCs w:val="24"/>
        </w:rPr>
        <w:fldChar w:fldCharType="end"/>
      </w:r>
      <w:r w:rsidR="0095347F">
        <w:rPr>
          <w:b/>
          <w:bCs/>
          <w:szCs w:val="24"/>
        </w:rPr>
        <w:t>s</w:t>
      </w:r>
    </w:p>
    <w:p w14:paraId="6E861567" w14:textId="77777777" w:rsidR="0095347F" w:rsidRPr="00BD5EFE" w:rsidRDefault="0095347F" w:rsidP="0095347F">
      <w:pPr>
        <w:autoSpaceDE w:val="0"/>
        <w:autoSpaceDN w:val="0"/>
        <w:adjustRightInd w:val="0"/>
        <w:spacing w:after="200"/>
        <w:ind w:firstLine="0"/>
        <w:rPr>
          <w:szCs w:val="24"/>
        </w:rPr>
      </w:pPr>
      <w:r w:rsidRPr="00BD5EFE">
        <w:rPr>
          <w:szCs w:val="24"/>
        </w:rPr>
        <w:t>In the event that:</w:t>
      </w:r>
    </w:p>
    <w:p w14:paraId="6E861568" w14:textId="49B72A55" w:rsidR="0095347F" w:rsidRPr="00BD5EFE" w:rsidRDefault="0095347F" w:rsidP="0095347F">
      <w:pPr>
        <w:autoSpaceDE w:val="0"/>
        <w:autoSpaceDN w:val="0"/>
        <w:adjustRightInd w:val="0"/>
        <w:spacing w:after="200"/>
        <w:ind w:left="1843" w:hanging="425"/>
        <w:rPr>
          <w:szCs w:val="24"/>
        </w:rPr>
      </w:pPr>
      <w:r w:rsidRPr="00BD5EFE">
        <w:rPr>
          <w:szCs w:val="24"/>
        </w:rPr>
        <w:t xml:space="preserve">a)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11775B"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11775B" w:rsidRPr="0076424C">
        <w:rPr>
          <w:b/>
        </w:rPr>
        <w:t>Apparatus</w:t>
      </w:r>
      <w:r w:rsidR="00786E2C">
        <w:rPr>
          <w:b/>
          <w:bCs/>
          <w:szCs w:val="24"/>
        </w:rPr>
        <w:fldChar w:fldCharType="end"/>
      </w:r>
      <w:r w:rsidRPr="00BD5EFE">
        <w:rPr>
          <w:b/>
          <w:bCs/>
          <w:szCs w:val="24"/>
        </w:rPr>
        <w:t xml:space="preserve"> </w:t>
      </w:r>
      <w:r w:rsidRPr="00BD5EFE">
        <w:rPr>
          <w:szCs w:val="24"/>
        </w:rPr>
        <w:t xml:space="preserve">resulting in the reduction of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11775B" w:rsidRPr="0076424C">
        <w:rPr>
          <w:b/>
        </w:rPr>
        <w:t>Demand</w:t>
      </w:r>
      <w:r w:rsidR="00786E2C">
        <w:rPr>
          <w:b/>
          <w:bCs/>
          <w:szCs w:val="24"/>
        </w:rPr>
        <w:fldChar w:fldCharType="end"/>
      </w:r>
      <w:r w:rsidRPr="00BD5EFE">
        <w:rPr>
          <w:b/>
          <w:bCs/>
          <w:szCs w:val="24"/>
        </w:rPr>
        <w:t xml:space="preserve"> </w:t>
      </w:r>
      <w:r w:rsidRPr="00BD5EFE">
        <w:rPr>
          <w:szCs w:val="24"/>
        </w:rPr>
        <w:t xml:space="preserve">of 100MW or more, or a change to the planned unavailability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11775B" w:rsidRPr="0076424C">
        <w:rPr>
          <w:b/>
        </w:rPr>
        <w:t>Apparatus</w:t>
      </w:r>
      <w:r w:rsidR="00786E2C">
        <w:rPr>
          <w:b/>
          <w:bCs/>
          <w:szCs w:val="24"/>
        </w:rPr>
        <w:fldChar w:fldCharType="end"/>
      </w:r>
      <w:r w:rsidRPr="00BD5EFE">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11775B" w:rsidRPr="0076424C">
        <w:rPr>
          <w:b/>
        </w:rPr>
        <w:t>Demand</w:t>
      </w:r>
      <w:r w:rsidR="00786E2C">
        <w:rPr>
          <w:b/>
          <w:bCs/>
          <w:szCs w:val="24"/>
        </w:rPr>
        <w:fldChar w:fldCharType="end"/>
      </w:r>
      <w:r w:rsidRPr="00BD5EFE">
        <w:rPr>
          <w:b/>
          <w:bCs/>
          <w:szCs w:val="24"/>
        </w:rPr>
        <w:t xml:space="preserve"> </w:t>
      </w:r>
      <w:r w:rsidRPr="00BD5EFE">
        <w:rPr>
          <w:szCs w:val="24"/>
        </w:rPr>
        <w:t>of 100MW or more, for</w:t>
      </w:r>
      <w:r>
        <w:rPr>
          <w:szCs w:val="24"/>
        </w:rPr>
        <w:t xml:space="preserve"> </w:t>
      </w:r>
      <w:r w:rsidRPr="00BD5EFE">
        <w:rPr>
          <w:szCs w:val="24"/>
        </w:rPr>
        <w:t>one settlement period or longer; or</w:t>
      </w:r>
    </w:p>
    <w:p w14:paraId="6E861569" w14:textId="2BE28068" w:rsidR="0095347F" w:rsidRPr="00BD5EFE" w:rsidRDefault="0095347F" w:rsidP="0095347F">
      <w:pPr>
        <w:autoSpaceDE w:val="0"/>
        <w:autoSpaceDN w:val="0"/>
        <w:adjustRightInd w:val="0"/>
        <w:spacing w:after="200"/>
        <w:ind w:left="1843" w:hanging="425"/>
        <w:rPr>
          <w:szCs w:val="24"/>
        </w:rPr>
      </w:pPr>
      <w:r w:rsidRPr="00BD5EFE">
        <w:rPr>
          <w:szCs w:val="24"/>
        </w:rPr>
        <w:t xml:space="preserve">b) </w:t>
      </w:r>
      <w:r>
        <w:rPr>
          <w:szCs w:val="24"/>
        </w:rPr>
        <w:tab/>
      </w:r>
      <w:r w:rsidRPr="00BD5EFE">
        <w:rPr>
          <w:szCs w:val="24"/>
        </w:rPr>
        <w:t xml:space="preserve">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11775B"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experiences a change in the actual availability of its </w:t>
      </w:r>
      <w:r w:rsidR="00786E2C">
        <w:rPr>
          <w:b/>
          <w:bCs/>
          <w:szCs w:val="24"/>
        </w:rPr>
        <w:fldChar w:fldCharType="begin"/>
      </w:r>
      <w:r>
        <w:rPr>
          <w:szCs w:val="24"/>
        </w:rPr>
        <w:instrText xml:space="preserve"> REF Apparatus \h </w:instrText>
      </w:r>
      <w:r w:rsidR="00786E2C">
        <w:rPr>
          <w:b/>
          <w:bCs/>
          <w:szCs w:val="24"/>
        </w:rPr>
      </w:r>
      <w:r w:rsidR="00786E2C">
        <w:rPr>
          <w:b/>
          <w:bCs/>
          <w:szCs w:val="24"/>
        </w:rPr>
        <w:fldChar w:fldCharType="separate"/>
      </w:r>
      <w:r w:rsidR="0011775B" w:rsidRPr="0076424C">
        <w:rPr>
          <w:b/>
        </w:rPr>
        <w:t>Apparatus</w:t>
      </w:r>
      <w:r w:rsidR="00786E2C">
        <w:rPr>
          <w:b/>
          <w:bCs/>
          <w:szCs w:val="24"/>
        </w:rPr>
        <w:fldChar w:fldCharType="end"/>
      </w:r>
      <w:r>
        <w:rPr>
          <w:b/>
          <w:bCs/>
          <w:szCs w:val="24"/>
        </w:rPr>
        <w:t xml:space="preserve"> </w:t>
      </w:r>
      <w:r w:rsidRPr="00BD5EFE">
        <w:rPr>
          <w:szCs w:val="24"/>
        </w:rPr>
        <w:t xml:space="preserve">resulting in a change in </w:t>
      </w:r>
      <w:r w:rsidR="00786E2C">
        <w:rPr>
          <w:b/>
          <w:bCs/>
          <w:szCs w:val="24"/>
        </w:rPr>
        <w:fldChar w:fldCharType="begin"/>
      </w:r>
      <w:r>
        <w:rPr>
          <w:szCs w:val="24"/>
        </w:rPr>
        <w:instrText xml:space="preserve"> REF Demand \h </w:instrText>
      </w:r>
      <w:r w:rsidR="00786E2C">
        <w:rPr>
          <w:b/>
          <w:bCs/>
          <w:szCs w:val="24"/>
        </w:rPr>
      </w:r>
      <w:r w:rsidR="00786E2C">
        <w:rPr>
          <w:b/>
          <w:bCs/>
          <w:szCs w:val="24"/>
        </w:rPr>
        <w:fldChar w:fldCharType="separate"/>
      </w:r>
      <w:r w:rsidR="0011775B" w:rsidRPr="0076424C">
        <w:rPr>
          <w:b/>
        </w:rPr>
        <w:t>Demand</w:t>
      </w:r>
      <w:r w:rsidR="00786E2C">
        <w:rPr>
          <w:b/>
          <w:bCs/>
          <w:szCs w:val="24"/>
        </w:rPr>
        <w:fldChar w:fldCharType="end"/>
      </w:r>
      <w:r w:rsidRPr="00BD5EFE">
        <w:rPr>
          <w:b/>
          <w:bCs/>
          <w:szCs w:val="24"/>
        </w:rPr>
        <w:t xml:space="preserve"> </w:t>
      </w:r>
      <w:r w:rsidRPr="00BD5EFE">
        <w:rPr>
          <w:szCs w:val="24"/>
        </w:rPr>
        <w:t xml:space="preserve">of 100MW or greater, such a </w:t>
      </w:r>
      <w:r w:rsidR="00786E2C">
        <w:rPr>
          <w:b/>
          <w:bCs/>
          <w:szCs w:val="24"/>
        </w:rPr>
        <w:fldChar w:fldCharType="begin"/>
      </w:r>
      <w:r>
        <w:rPr>
          <w:szCs w:val="24"/>
        </w:rPr>
        <w:instrText xml:space="preserve"> REF HVCustomer \h </w:instrText>
      </w:r>
      <w:r w:rsidR="00786E2C">
        <w:rPr>
          <w:b/>
          <w:bCs/>
          <w:szCs w:val="24"/>
        </w:rPr>
      </w:r>
      <w:r w:rsidR="00786E2C">
        <w:rPr>
          <w:b/>
          <w:bCs/>
          <w:szCs w:val="24"/>
        </w:rPr>
        <w:fldChar w:fldCharType="separate"/>
      </w:r>
      <w:r w:rsidR="0011775B" w:rsidRPr="0076424C">
        <w:rPr>
          <w:b/>
          <w:spacing w:val="5"/>
        </w:rPr>
        <w:t>High Voltage Customer</w:t>
      </w:r>
      <w:r w:rsidR="00786E2C">
        <w:rPr>
          <w:b/>
          <w:bCs/>
          <w:szCs w:val="24"/>
        </w:rPr>
        <w:fldChar w:fldCharType="end"/>
      </w:r>
      <w:r w:rsidRPr="00BD5EFE">
        <w:rPr>
          <w:b/>
          <w:bCs/>
          <w:szCs w:val="24"/>
        </w:rPr>
        <w:t xml:space="preserve"> </w:t>
      </w:r>
      <w:r w:rsidRPr="00BD5EFE">
        <w:rPr>
          <w:szCs w:val="24"/>
        </w:rPr>
        <w:t xml:space="preserve">shall provide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del w:id="422" w:author="National Grid" w:date="2018-05-30T17:36:00Z">
        <w:r w:rsidR="0011775B" w:rsidRPr="0076424C" w:rsidDel="00186A88">
          <w:rPr>
            <w:b/>
          </w:rPr>
          <w:delText>NGC</w:delText>
        </w:r>
      </w:del>
      <w:ins w:id="423" w:author="National Grid" w:date="2018-05-30T17:36:00Z">
        <w:r w:rsidR="00186A88">
          <w:rPr>
            <w:b/>
          </w:rPr>
          <w:t>NGESO</w:t>
        </w:r>
      </w:ins>
      <w:r w:rsidR="00786E2C">
        <w:rPr>
          <w:b/>
          <w:bCs/>
          <w:szCs w:val="24"/>
        </w:rPr>
        <w:fldChar w:fldCharType="end"/>
      </w:r>
      <w:r w:rsidRPr="00BD5EFE">
        <w:rPr>
          <w:b/>
          <w:bCs/>
          <w:szCs w:val="24"/>
        </w:rPr>
        <w:t xml:space="preserve"> </w:t>
      </w:r>
      <w:r w:rsidRPr="00BD5EFE">
        <w:rPr>
          <w:szCs w:val="24"/>
        </w:rPr>
        <w:t xml:space="preserve">with the information required from a Non-Embedded Customer specified in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11775B" w:rsidRPr="0076424C">
        <w:rPr>
          <w:b/>
        </w:rPr>
        <w:t>Grid Code</w:t>
      </w:r>
      <w:r w:rsidR="00786E2C">
        <w:rPr>
          <w:b/>
          <w:bCs/>
          <w:szCs w:val="24"/>
        </w:rPr>
        <w:fldChar w:fldCharType="end"/>
      </w:r>
      <w:r w:rsidRPr="00BD5EFE">
        <w:rPr>
          <w:b/>
          <w:bCs/>
          <w:szCs w:val="24"/>
        </w:rPr>
        <w:t xml:space="preserve"> </w:t>
      </w:r>
      <w:r w:rsidRPr="00BD5EFE">
        <w:rPr>
          <w:szCs w:val="24"/>
        </w:rPr>
        <w:t xml:space="preserve">OC2.4.2.3 and </w:t>
      </w:r>
      <w:r w:rsidR="00786E2C">
        <w:rPr>
          <w:b/>
          <w:bCs/>
          <w:szCs w:val="24"/>
        </w:rPr>
        <w:fldChar w:fldCharType="begin"/>
      </w:r>
      <w:r>
        <w:rPr>
          <w:szCs w:val="24"/>
        </w:rPr>
        <w:instrText xml:space="preserve"> REF GridCode \h </w:instrText>
      </w:r>
      <w:r w:rsidR="00786E2C">
        <w:rPr>
          <w:b/>
          <w:bCs/>
          <w:szCs w:val="24"/>
        </w:rPr>
      </w:r>
      <w:r w:rsidR="00786E2C">
        <w:rPr>
          <w:b/>
          <w:bCs/>
          <w:szCs w:val="24"/>
        </w:rPr>
        <w:fldChar w:fldCharType="separate"/>
      </w:r>
      <w:r w:rsidR="0011775B" w:rsidRPr="0076424C">
        <w:rPr>
          <w:b/>
        </w:rPr>
        <w:t>Grid Code</w:t>
      </w:r>
      <w:r w:rsidR="00786E2C">
        <w:rPr>
          <w:b/>
          <w:bCs/>
          <w:szCs w:val="24"/>
        </w:rPr>
        <w:fldChar w:fldCharType="end"/>
      </w:r>
      <w:r w:rsidRPr="00BD5EFE">
        <w:rPr>
          <w:b/>
          <w:bCs/>
          <w:szCs w:val="24"/>
        </w:rPr>
        <w:t xml:space="preserve"> </w:t>
      </w:r>
      <w:r w:rsidRPr="00BD5EFE">
        <w:rPr>
          <w:szCs w:val="24"/>
        </w:rPr>
        <w:t xml:space="preserve">DRC Schedule 6 in a format and timescales agreed with </w:t>
      </w:r>
      <w:r w:rsidR="00786E2C">
        <w:rPr>
          <w:b/>
          <w:bCs/>
          <w:szCs w:val="24"/>
        </w:rPr>
        <w:fldChar w:fldCharType="begin"/>
      </w:r>
      <w:r>
        <w:rPr>
          <w:szCs w:val="24"/>
        </w:rPr>
        <w:instrText xml:space="preserve"> REF NGC \h </w:instrText>
      </w:r>
      <w:r w:rsidR="00786E2C">
        <w:rPr>
          <w:b/>
          <w:bCs/>
          <w:szCs w:val="24"/>
        </w:rPr>
      </w:r>
      <w:r w:rsidR="00786E2C">
        <w:rPr>
          <w:b/>
          <w:bCs/>
          <w:szCs w:val="24"/>
        </w:rPr>
        <w:fldChar w:fldCharType="separate"/>
      </w:r>
      <w:del w:id="424" w:author="National Grid" w:date="2018-05-30T17:36:00Z">
        <w:r w:rsidR="0011775B" w:rsidRPr="0076424C" w:rsidDel="00186A88">
          <w:rPr>
            <w:b/>
          </w:rPr>
          <w:delText>NGC</w:delText>
        </w:r>
      </w:del>
      <w:ins w:id="425" w:author="National Grid" w:date="2018-05-30T17:36:00Z">
        <w:r w:rsidR="00186A88">
          <w:rPr>
            <w:b/>
          </w:rPr>
          <w:t>NGESO</w:t>
        </w:r>
      </w:ins>
      <w:r w:rsidR="00786E2C">
        <w:rPr>
          <w:b/>
          <w:bCs/>
          <w:szCs w:val="24"/>
        </w:rPr>
        <w:fldChar w:fldCharType="end"/>
      </w:r>
      <w:r w:rsidRPr="00BD5EFE">
        <w:rPr>
          <w:szCs w:val="24"/>
        </w:rPr>
        <w:t>.</w:t>
      </w:r>
    </w:p>
    <w:p w14:paraId="6E86156A" w14:textId="77777777" w:rsidR="0095347F" w:rsidRDefault="0095347F"/>
    <w:p w14:paraId="6E86156B" w14:textId="5EA86F2F" w:rsidR="00314B36" w:rsidRPr="0076424C" w:rsidRDefault="0095347F">
      <w:r>
        <w:t>DOC 2.4.3</w:t>
      </w:r>
      <w:r>
        <w:tab/>
      </w:r>
      <w:r w:rsidR="00314B36" w:rsidRPr="0076424C">
        <w:rPr>
          <w:b/>
        </w:rPr>
        <w:t xml:space="preserve">Other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314B36" w:rsidRPr="0076424C">
        <w:rPr>
          <w:b/>
        </w:rPr>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p>
    <w:p w14:paraId="6E86156C" w14:textId="6D822CC3" w:rsidR="00314B36" w:rsidRPr="0076424C" w:rsidRDefault="00314B36">
      <w:r w:rsidRPr="0076424C">
        <w:tab/>
        <w:t xml:space="preserve">Information relating to all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that which may affect its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shall be co-ordinated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6D" w14:textId="77777777" w:rsidR="00314B36" w:rsidRPr="0076424C" w:rsidRDefault="00314B36">
      <w:smartTag w:uri="urn:schemas-microsoft-com:office:smarttags" w:element="stockticker">
        <w:r w:rsidRPr="0076424C">
          <w:t>DOC</w:t>
        </w:r>
      </w:smartTag>
      <w:r w:rsidRPr="0076424C">
        <w:t>2.5</w:t>
      </w:r>
      <w:r w:rsidRPr="0076424C">
        <w:tab/>
      </w:r>
      <w:r w:rsidRPr="0076424C">
        <w:rPr>
          <w:b/>
        </w:rPr>
        <w:t>Timescales and Data</w:t>
      </w:r>
    </w:p>
    <w:p w14:paraId="6E86156E" w14:textId="374470BE" w:rsidR="00314B36" w:rsidRPr="0076424C" w:rsidRDefault="00314B36">
      <w:smartTag w:uri="urn:schemas-microsoft-com:office:smarttags" w:element="stockticker">
        <w:r w:rsidRPr="0076424C">
          <w:t>DOC</w:t>
        </w:r>
      </w:smartTag>
      <w:r w:rsidRPr="0076424C">
        <w:t>2.5.1</w:t>
      </w:r>
      <w:r w:rsidRPr="0076424C">
        <w:tab/>
        <w:t xml:space="preserve">Detailed implementation of data gathering and timescales will be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Due recognition will be given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voltage levels and capacities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9D2526" w:rsidRPr="0076424C">
        <w:t xml:space="preserve"> and</w:t>
      </w:r>
      <w:r w:rsidRPr="0076424C">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when assessing information requirements.</w:t>
      </w:r>
    </w:p>
    <w:p w14:paraId="6E86156F" w14:textId="561775A8" w:rsidR="00314B36" w:rsidRPr="0076424C" w:rsidRDefault="00314B36">
      <w:smartTag w:uri="urn:schemas-microsoft-com:office:smarttags" w:element="stockticker">
        <w:r w:rsidRPr="0076424C">
          <w:t>DOC</w:t>
        </w:r>
      </w:smartTag>
      <w:r w:rsidRPr="0076424C">
        <w:t>2.5.2</w:t>
      </w:r>
      <w:r w:rsidRPr="0076424C">
        <w:tab/>
        <w:t xml:space="preserve">All information shall be provided in </w:t>
      </w:r>
      <w:r w:rsidR="008572B5">
        <w:fldChar w:fldCharType="begin"/>
      </w:r>
      <w:r w:rsidR="008572B5">
        <w:instrText xml:space="preserve"> REF DecimalWeek \h  \* MERGEFORMAT </w:instrText>
      </w:r>
      <w:r w:rsidR="008572B5">
        <w:fldChar w:fldCharType="separate"/>
      </w:r>
      <w:r w:rsidR="0011775B" w:rsidRPr="0076424C">
        <w:rPr>
          <w:b/>
        </w:rPr>
        <w:t>Decimal Week</w:t>
      </w:r>
      <w:r w:rsidR="008572B5">
        <w:fldChar w:fldCharType="end"/>
      </w:r>
      <w:r w:rsidRPr="0076424C">
        <w:rPr>
          <w:b/>
        </w:rPr>
        <w:t>s</w:t>
      </w:r>
      <w:r w:rsidRPr="0076424C">
        <w:t xml:space="preserve"> as a minimum, where Week 1 commences in the first week of January as published from time to time.</w:t>
      </w:r>
    </w:p>
    <w:p w14:paraId="6E861570" w14:textId="693B3450" w:rsidR="00314B36" w:rsidRDefault="00314B36">
      <w:smartTag w:uri="urn:schemas-microsoft-com:office:smarttags" w:element="stockticker">
        <w:r w:rsidRPr="0076424C">
          <w:t>DOC</w:t>
        </w:r>
      </w:smartTag>
      <w:r w:rsidRPr="0076424C">
        <w:t>2.5.3</w:t>
      </w:r>
      <w:r w:rsidRPr="0076424C">
        <w:tab/>
        <w:t xml:space="preserve">The rolling timescales involved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2 are illustrated in Figure 1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and are as follows:-</w:t>
      </w:r>
    </w:p>
    <w:p w14:paraId="6E861571" w14:textId="77777777" w:rsidR="00712C39" w:rsidRPr="0076424C" w:rsidRDefault="00712C39"/>
    <w:p w14:paraId="6E861572" w14:textId="7D5730E9" w:rsidR="00314B36" w:rsidRPr="0076424C" w:rsidRDefault="00314B36">
      <w:pPr>
        <w:pStyle w:val="Indent1"/>
      </w:pPr>
      <w:r w:rsidRPr="0076424C">
        <w:t>(a)</w:t>
      </w:r>
      <w:r w:rsidRPr="0076424C">
        <w:tab/>
      </w:r>
      <w:r w:rsidR="008572B5">
        <w:fldChar w:fldCharType="begin"/>
      </w:r>
      <w:r w:rsidR="008572B5">
        <w:instrText xml:space="preserve"> REF OperationalPlanningPhase \h  \* MERGEFORMAT </w:instrText>
      </w:r>
      <w:r w:rsidR="008572B5">
        <w:fldChar w:fldCharType="separate"/>
      </w:r>
      <w:r w:rsidR="0011775B" w:rsidRPr="0076424C">
        <w:rPr>
          <w:b/>
        </w:rPr>
        <w:t>Operational Planning Phase</w:t>
      </w:r>
      <w:r w:rsidR="008572B5">
        <w:fldChar w:fldCharType="end"/>
      </w:r>
    </w:p>
    <w:p w14:paraId="6E861573" w14:textId="77777777" w:rsidR="00314B36" w:rsidRPr="0076424C" w:rsidRDefault="00314B36">
      <w:pPr>
        <w:pStyle w:val="Indent2"/>
        <w:ind w:hanging="312"/>
      </w:pPr>
      <w:r w:rsidRPr="0076424C">
        <w:t>Long Term Planning Phase - Calendar year 3 ahead.</w:t>
      </w:r>
    </w:p>
    <w:p w14:paraId="6E861574" w14:textId="77777777" w:rsidR="00314B36" w:rsidRPr="0076424C" w:rsidRDefault="00314B36">
      <w:pPr>
        <w:pStyle w:val="Indent2"/>
        <w:ind w:hanging="312"/>
      </w:pPr>
      <w:r w:rsidRPr="0076424C">
        <w:t>Medium Term - Calendar years 1 and 2 ahead</w:t>
      </w:r>
      <w:r w:rsidR="00FE0499" w:rsidRPr="0076424C">
        <w:t>.</w:t>
      </w:r>
    </w:p>
    <w:p w14:paraId="6E861575" w14:textId="77777777" w:rsidR="00314B36" w:rsidRPr="0076424C" w:rsidRDefault="00314B36">
      <w:pPr>
        <w:pStyle w:val="Indent2"/>
        <w:ind w:left="1956" w:firstLine="0"/>
      </w:pPr>
      <w:r w:rsidRPr="0076424C">
        <w:t>Short Term - The current calendar year 52 weeks ahead down to 9 weeks ahead</w:t>
      </w:r>
      <w:r w:rsidR="00FE0499" w:rsidRPr="0076424C">
        <w:t>.</w:t>
      </w:r>
    </w:p>
    <w:p w14:paraId="6E861576" w14:textId="6A7F1726" w:rsidR="00314B36" w:rsidRPr="0076424C" w:rsidRDefault="00314B36">
      <w:pPr>
        <w:pStyle w:val="Indent1"/>
      </w:pPr>
      <w:r w:rsidRPr="0076424C">
        <w:t>(b)</w:t>
      </w:r>
      <w:r w:rsidRPr="0076424C">
        <w:tab/>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p>
    <w:p w14:paraId="6E861577" w14:textId="77777777" w:rsidR="00314B36" w:rsidRPr="0076424C" w:rsidRDefault="00314B36">
      <w:pPr>
        <w:pStyle w:val="Indent1"/>
        <w:ind w:firstLine="0"/>
      </w:pPr>
      <w:r w:rsidRPr="0076424C">
        <w:t>24 hours to 8 weeks ahead inclusive</w:t>
      </w:r>
    </w:p>
    <w:p w14:paraId="6E861578" w14:textId="5E36D7E6" w:rsidR="00314B36" w:rsidRPr="0076424C" w:rsidRDefault="00314B36">
      <w:pPr>
        <w:pStyle w:val="Indent1"/>
      </w:pPr>
      <w:r w:rsidRPr="0076424C">
        <w:t>(c)</w:t>
      </w:r>
      <w:r w:rsidRPr="0076424C">
        <w:tab/>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p>
    <w:p w14:paraId="6E861579" w14:textId="77777777" w:rsidR="00314B36" w:rsidRPr="0076424C" w:rsidRDefault="00314B36">
      <w:pPr>
        <w:pStyle w:val="Indent1"/>
      </w:pPr>
      <w:r w:rsidRPr="0076424C">
        <w:tab/>
        <w:t>0 to 24 hours ahead</w:t>
      </w:r>
    </w:p>
    <w:p w14:paraId="6E86157A" w14:textId="78FDBF81" w:rsidR="00314B36" w:rsidRPr="0076424C" w:rsidRDefault="00314B36">
      <w:smartTag w:uri="urn:schemas-microsoft-com:office:smarttags" w:element="stockticker">
        <w:r w:rsidRPr="0076424C">
          <w:t>DOC</w:t>
        </w:r>
      </w:smartTag>
      <w:r w:rsidRPr="0076424C">
        <w:t>2.6</w:t>
      </w:r>
      <w:r w:rsidRPr="0076424C">
        <w:tab/>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76424C">
        <w:rPr>
          <w:b/>
        </w:rPr>
        <w:t xml:space="preserve"> </w:t>
      </w:r>
    </w:p>
    <w:p w14:paraId="6E86157B" w14:textId="77777777" w:rsidR="00314B36" w:rsidRPr="0076424C" w:rsidRDefault="00314B36">
      <w:smartTag w:uri="urn:schemas-microsoft-com:office:smarttags" w:element="stockticker">
        <w:r w:rsidRPr="0076424C">
          <w:t>DOC</w:t>
        </w:r>
      </w:smartTag>
      <w:r w:rsidRPr="0076424C">
        <w:t>2.6.1</w:t>
      </w:r>
      <w:r w:rsidRPr="0076424C">
        <w:tab/>
      </w:r>
      <w:r w:rsidRPr="0076424C">
        <w:rPr>
          <w:b/>
        </w:rPr>
        <w:t>Long Term Programme</w:t>
      </w:r>
      <w:r w:rsidRPr="0076424C">
        <w:t xml:space="preserve"> (Calendar Year 3 ahead - Appendix 1).</w:t>
      </w:r>
    </w:p>
    <w:p w14:paraId="6E86157C" w14:textId="24704578" w:rsidR="00314B36" w:rsidRPr="0076424C" w:rsidRDefault="00314B36">
      <w:smartTag w:uri="urn:schemas-microsoft-com:office:smarttags" w:element="stockticker">
        <w:r w:rsidRPr="0076424C">
          <w:t>DOC</w:t>
        </w:r>
      </w:smartTag>
      <w:r w:rsidRPr="0076424C">
        <w:t>2.6.1.1</w:t>
      </w:r>
      <w:r w:rsidRPr="0076424C">
        <w:tab/>
        <w:t xml:space="preserve">Each year,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prepare a Long Term Programme covering year 3 ahead which will include those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rPr>
          <w:b/>
        </w:rPr>
        <w:t xml:space="preserve"> </w:t>
      </w:r>
      <w:r w:rsidRPr="0076424C">
        <w:t>outages</w:t>
      </w:r>
      <w:r w:rsidR="00665F4D"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0072291E" w:rsidRPr="0076424C">
        <w:t xml:space="preserve">outages </w:t>
      </w:r>
      <w:r w:rsidRPr="0076424C">
        <w:t xml:space="preserve">and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Pr="0076424C">
        <w:t xml:space="preserve">outages,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 which may affect the performance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w:t>
      </w:r>
    </w:p>
    <w:p w14:paraId="6E86157D" w14:textId="59496838" w:rsidR="00314B36" w:rsidRPr="0076424C" w:rsidRDefault="00314B36">
      <w:smartTag w:uri="urn:schemas-microsoft-com:office:smarttags" w:element="stockticker">
        <w:r w:rsidRPr="0076424C">
          <w:t>DOC</w:t>
        </w:r>
      </w:smartTag>
      <w:r w:rsidRPr="0076424C">
        <w:t>2.6.1.2</w:t>
      </w:r>
      <w:r w:rsidRPr="0076424C">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it appropriate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information in accordance with Appendix</w:t>
      </w:r>
      <w:r w:rsidR="00FC417F" w:rsidRPr="0076424C">
        <w:t> </w:t>
      </w:r>
      <w:r w:rsidRPr="0076424C">
        <w:t xml:space="preserve">1.  This information will be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order to satisfy the requirements of </w:t>
      </w:r>
      <w:smartTag w:uri="urn:schemas-microsoft-com:office:smarttags" w:element="stockticker">
        <w:r w:rsidRPr="0076424C">
          <w:t>DOC</w:t>
        </w:r>
      </w:smartTag>
      <w:r w:rsidRPr="0076424C">
        <w:t>2.6.1.1.</w:t>
      </w:r>
    </w:p>
    <w:p w14:paraId="6E86157E" w14:textId="77777777" w:rsidR="00314B36" w:rsidRPr="0076424C" w:rsidRDefault="00314B36">
      <w:smartTag w:uri="urn:schemas-microsoft-com:office:smarttags" w:element="stockticker">
        <w:r w:rsidRPr="0076424C">
          <w:t>DOC</w:t>
        </w:r>
      </w:smartTag>
      <w:r w:rsidRPr="0076424C">
        <w:t>2.6.2</w:t>
      </w:r>
      <w:r w:rsidRPr="0076424C">
        <w:tab/>
      </w:r>
      <w:r w:rsidRPr="0076424C">
        <w:rPr>
          <w:b/>
        </w:rPr>
        <w:t xml:space="preserve">Medium Term Programme </w:t>
      </w:r>
      <w:r w:rsidRPr="0076424C">
        <w:t xml:space="preserve">(Calendar years 1 - 2 ahead </w:t>
      </w:r>
      <w:r w:rsidR="00712C39">
        <w:t>Appendix</w:t>
      </w:r>
      <w:r w:rsidR="00A104A4">
        <w:t xml:space="preserve"> 2</w:t>
      </w:r>
      <w:r w:rsidRPr="0076424C">
        <w:t>)</w:t>
      </w:r>
    </w:p>
    <w:p w14:paraId="6E86157F" w14:textId="1CED928D" w:rsidR="00314B36" w:rsidRPr="0076424C" w:rsidRDefault="00314B36">
      <w:smartTag w:uri="urn:schemas-microsoft-com:office:smarttags" w:element="stockticker">
        <w:r w:rsidRPr="0076424C">
          <w:t>DOC</w:t>
        </w:r>
      </w:smartTag>
      <w:r w:rsidRPr="0076424C">
        <w:t>2.6.2.1</w:t>
      </w:r>
      <w:r w:rsidRPr="0076424C">
        <w:tab/>
        <w:t xml:space="preserve">The previous Long Term Programme will be updated to form the basis of the Medium Term Programme.  The availability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1468A7">
        <w:t>s</w:t>
      </w:r>
      <w:r w:rsidR="00DE5F7F">
        <w:t xml:space="preserve"> </w:t>
      </w:r>
      <w:r w:rsidR="00FC417F" w:rsidRPr="0076424C">
        <w:t xml:space="preserve">and any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will also be updated.</w:t>
      </w:r>
    </w:p>
    <w:p w14:paraId="6E861580" w14:textId="5E0779CD" w:rsidR="00314B36" w:rsidRPr="0076424C" w:rsidRDefault="00314B36">
      <w:smartTag w:uri="urn:schemas-microsoft-com:office:smarttags" w:element="stockticker">
        <w:r w:rsidRPr="0076424C">
          <w:t>DOC</w:t>
        </w:r>
      </w:smartTag>
      <w:r w:rsidRPr="0076424C">
        <w:t>2.6.2.2</w:t>
      </w:r>
      <w:r w:rsidRPr="0076424C">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information in accordance with </w:t>
      </w:r>
      <w:r w:rsidR="00712C39">
        <w:t>Appendix</w:t>
      </w:r>
      <w:r w:rsidR="00A104A4">
        <w:t xml:space="preserve"> 2</w:t>
      </w:r>
      <w:r w:rsidRPr="0076424C">
        <w:t>.</w:t>
      </w:r>
    </w:p>
    <w:p w14:paraId="6E861581" w14:textId="77777777" w:rsidR="00314B36" w:rsidRPr="0076424C" w:rsidRDefault="00314B36">
      <w:pPr>
        <w:rPr>
          <w:b/>
        </w:rPr>
      </w:pPr>
      <w:smartTag w:uri="urn:schemas-microsoft-com:office:smarttags" w:element="stockticker">
        <w:r w:rsidRPr="0076424C">
          <w:t>DOC</w:t>
        </w:r>
      </w:smartTag>
      <w:r w:rsidRPr="0076424C">
        <w:t>2.6.3</w:t>
      </w:r>
      <w:r w:rsidRPr="0076424C">
        <w:tab/>
      </w:r>
      <w:r w:rsidRPr="0076424C">
        <w:rPr>
          <w:b/>
        </w:rPr>
        <w:t>Short Term Programme</w:t>
      </w:r>
      <w:r w:rsidRPr="0076424C">
        <w:t xml:space="preserve"> (Current year 52 weeks ahead down to 9 weeks ahead - Appendix 3).</w:t>
      </w:r>
    </w:p>
    <w:p w14:paraId="6E861582" w14:textId="3CF958EB" w:rsidR="00314B36" w:rsidRPr="0076424C" w:rsidRDefault="00314B36">
      <w:smartTag w:uri="urn:schemas-microsoft-com:office:smarttags" w:element="stockticker">
        <w:r w:rsidRPr="0076424C">
          <w:t>DOC</w:t>
        </w:r>
      </w:smartTag>
      <w:r w:rsidRPr="0076424C">
        <w:t>2.6.3.1</w:t>
      </w:r>
      <w:r w:rsidRPr="0076424C">
        <w:tab/>
        <w:t xml:space="preserve">The previous Medium Term Programme will be updated to form the basis of the Short Term Programme.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continually review this programme as necessary and periodically discuss it with the relevant parties as appropriate.</w:t>
      </w:r>
    </w:p>
    <w:p w14:paraId="6E861583" w14:textId="77777777" w:rsidR="00314B36" w:rsidRPr="0076424C" w:rsidRDefault="00314B36">
      <w:smartTag w:uri="urn:schemas-microsoft-com:office:smarttags" w:element="stockticker">
        <w:r w:rsidRPr="0076424C">
          <w:t>DOC</w:t>
        </w:r>
      </w:smartTag>
      <w:r w:rsidRPr="0076424C">
        <w:t>2.6.3.2</w:t>
      </w:r>
      <w:r w:rsidRPr="0076424C">
        <w:tab/>
        <w:t>It will take account of such review and discussions and any additional outages and the following further details of each outage proposed will be notified at this stage by the appropriate party:-</w:t>
      </w:r>
    </w:p>
    <w:p w14:paraId="6E861584" w14:textId="77777777" w:rsidR="00314B36" w:rsidRPr="0076424C" w:rsidRDefault="00314B36">
      <w:pPr>
        <w:pStyle w:val="Indent1"/>
      </w:pPr>
      <w:r w:rsidRPr="0076424C">
        <w:t>(a)</w:t>
      </w:r>
      <w:r w:rsidRPr="0076424C">
        <w:tab/>
        <w:t>Return to service times of circuits (if different from programme).</w:t>
      </w:r>
    </w:p>
    <w:p w14:paraId="6E861585" w14:textId="42F36AAF" w:rsidR="00314B36" w:rsidRPr="0076424C" w:rsidRDefault="00314B36">
      <w:pPr>
        <w:pStyle w:val="Indent1"/>
      </w:pPr>
      <w:r w:rsidRPr="0076424C">
        <w:t>(b)</w:t>
      </w:r>
      <w:r w:rsidRPr="0076424C">
        <w:tab/>
        <w:t xml:space="preserve">Specific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A71E4D" w:rsidRPr="0076424C">
        <w:t xml:space="preserve"> </w:t>
      </w:r>
      <w:r w:rsidRPr="0076424C">
        <w:t>to be worked upon.</w:t>
      </w:r>
    </w:p>
    <w:p w14:paraId="6E861586" w14:textId="196A94AA" w:rsidR="00314B36" w:rsidRPr="0076424C" w:rsidRDefault="00314B36">
      <w:pPr>
        <w:pStyle w:val="Indent1"/>
      </w:pPr>
      <w:r w:rsidRPr="0076424C">
        <w:t>(c)</w:t>
      </w:r>
      <w:r w:rsidRPr="0076424C">
        <w:tab/>
        <w:t xml:space="preserve">Any other information that may be reasonably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from time to time.</w:t>
      </w:r>
    </w:p>
    <w:p w14:paraId="6E861587" w14:textId="4470CEDF" w:rsidR="00314B36" w:rsidRPr="0076424C" w:rsidRDefault="00314B36">
      <w:smartTag w:uri="urn:schemas-microsoft-com:office:smarttags" w:element="stockticker">
        <w:r w:rsidRPr="0076424C">
          <w:lastRenderedPageBreak/>
          <w:t>DOC</w:t>
        </w:r>
      </w:smartTag>
      <w:r w:rsidRPr="0076424C">
        <w:t>2.6.3.3</w:t>
      </w:r>
      <w:r w:rsidRPr="0076424C">
        <w:tab/>
        <w:t xml:space="preserve">At any time and from time to time during the current calendar year up to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(8 weeks ahead),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may notify reasonable changes and additions to the outages previously notified during the Medium Term planning process.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consider whether the changes will adversely affect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security, stability or other parties, and will discuss with the party in question.  Where the change is so discussed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the other affected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588" w14:textId="63845853" w:rsidR="00314B36" w:rsidRPr="0076424C" w:rsidRDefault="00314B36">
      <w:smartTag w:uri="urn:schemas-microsoft-com:office:smarttags" w:element="stockticker">
        <w:r w:rsidRPr="0076424C">
          <w:t>DOC</w:t>
        </w:r>
      </w:smartTag>
      <w:r w:rsidRPr="0076424C">
        <w:t>2.6.4</w:t>
      </w:r>
      <w:r w:rsidRPr="0076424C">
        <w:tab/>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(24 hours to 8 weeks ahead inclusive)</w:t>
      </w:r>
    </w:p>
    <w:p w14:paraId="6E861589" w14:textId="661641DE" w:rsidR="00314B36" w:rsidRPr="0076424C" w:rsidRDefault="00314B36">
      <w:smartTag w:uri="urn:schemas-microsoft-com:office:smarttags" w:element="stockticker">
        <w:r w:rsidRPr="0076424C">
          <w:t>DOC</w:t>
        </w:r>
      </w:smartTag>
      <w:r w:rsidRPr="0076424C">
        <w:t>2.6.4.1</w:t>
      </w:r>
      <w:r w:rsidRPr="0076424C">
        <w:tab/>
        <w:t xml:space="preserve">The Short Term Programme will form the basis of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and a rolling suggested programme for the following week and subsequent 7 week period respectively will be prepared weekly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8A" w14:textId="06593755" w:rsidR="00314B36" w:rsidRPr="0076424C" w:rsidRDefault="00314B36">
      <w:smartTag w:uri="urn:schemas-microsoft-com:office:smarttags" w:element="stockticker">
        <w:r w:rsidRPr="0076424C">
          <w:t>DOC</w:t>
        </w:r>
      </w:smartTag>
      <w:r w:rsidRPr="0076424C">
        <w:t>2.6.4.2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update the programme each week and take account of any additional or varied outages.</w:t>
      </w:r>
    </w:p>
    <w:p w14:paraId="6E86158B" w14:textId="7E8232E2" w:rsidR="00314B36" w:rsidRPr="0076424C" w:rsidRDefault="00314B36">
      <w:smartTag w:uri="urn:schemas-microsoft-com:office:smarttags" w:element="stockticker">
        <w:r w:rsidRPr="0076424C">
          <w:t>DOC</w:t>
        </w:r>
      </w:smartTag>
      <w:r w:rsidRPr="0076424C">
        <w:t>2.6.4.3</w:t>
      </w:r>
      <w:r w:rsidRPr="0076424C">
        <w:tab/>
        <w:t xml:space="preserve">Any decision to depart from the outages and actions determined during this phase will immediately be notified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who will inform other affected parties.</w:t>
      </w:r>
    </w:p>
    <w:p w14:paraId="6E86158C" w14:textId="0E14C56F" w:rsidR="00314B36" w:rsidRPr="0076424C" w:rsidRDefault="00314B36">
      <w:pPr>
        <w:keepNext/>
      </w:pPr>
      <w:smartTag w:uri="urn:schemas-microsoft-com:office:smarttags" w:element="stockticker">
        <w:r w:rsidRPr="0076424C">
          <w:t>DOC</w:t>
        </w:r>
      </w:smartTag>
      <w:r w:rsidRPr="0076424C">
        <w:t>2.6.5</w:t>
      </w:r>
      <w:r w:rsidRPr="0076424C">
        <w:tab/>
      </w:r>
      <w:r w:rsidRPr="0076424C">
        <w:rPr>
          <w:b/>
        </w:rPr>
        <w:t>Generation Scheduling Information</w:t>
      </w:r>
      <w:r w:rsidRPr="0076424C">
        <w:t xml:space="preserv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24 hours to 8 weeks ahead inclusive).</w:t>
      </w:r>
    </w:p>
    <w:p w14:paraId="6E86158D" w14:textId="78C90819" w:rsidR="00314B36" w:rsidRPr="0076424C" w:rsidRDefault="00314B36">
      <w:smartTag w:uri="urn:schemas-microsoft-com:office:smarttags" w:element="stockticker">
        <w:r w:rsidRPr="0076424C">
          <w:t>DOC</w:t>
        </w:r>
      </w:smartTag>
      <w:r w:rsidRPr="0076424C">
        <w:t>2.6.5.1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obtain </w:t>
      </w:r>
      <w:r w:rsidR="008572B5">
        <w:fldChar w:fldCharType="begin"/>
      </w:r>
      <w:r w:rsidR="008572B5">
        <w:instrText xml:space="preserve"> REF Scheduling \h  \* MERGEFORMAT </w:instrText>
      </w:r>
      <w:r w:rsidR="008572B5">
        <w:fldChar w:fldCharType="separate"/>
      </w:r>
      <w:r w:rsidR="0011775B" w:rsidRPr="0076424C">
        <w:rPr>
          <w:b/>
        </w:rPr>
        <w:t>Scheduling</w:t>
      </w:r>
      <w:r w:rsidR="008572B5">
        <w:fldChar w:fldCharType="end"/>
      </w:r>
      <w:r w:rsidRPr="0076424C">
        <w:t xml:space="preserve"> information from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 xml:space="preserve">s </w:t>
      </w:r>
      <w:r w:rsidRPr="0076424C">
        <w:t xml:space="preserve">for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E61EFA"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s</w:t>
      </w:r>
      <w:r w:rsidRPr="0076424C">
        <w:rPr>
          <w:b/>
        </w:rPr>
        <w:t xml:space="preserve"> </w:t>
      </w:r>
      <w:r w:rsidR="00DF7ED0" w:rsidRPr="0076424C">
        <w:t>and any</w:t>
      </w:r>
      <w:r w:rsidR="00DF7ED0"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which </w:t>
      </w:r>
      <w:r w:rsidRPr="0076424C">
        <w:rPr>
          <w:u w:val="single"/>
        </w:rPr>
        <w:t>do not</w:t>
      </w:r>
      <w:r w:rsidRPr="0076424C">
        <w:t xml:space="preserve"> constitute or contain </w:t>
      </w:r>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r w:rsidRPr="0076424C">
        <w:rPr>
          <w:b/>
        </w:rPr>
        <w:t xml:space="preserve">s </w:t>
      </w:r>
      <w:r w:rsidRPr="0076424C">
        <w:t>which are active (ie submitting bid-offer data) where it considers it appropriate.</w:t>
      </w:r>
    </w:p>
    <w:p w14:paraId="6E86158E" w14:textId="0581D97F" w:rsidR="00314B36" w:rsidRPr="0076424C" w:rsidRDefault="00314B36">
      <w:smartTag w:uri="urn:schemas-microsoft-com:office:smarttags" w:element="stockticker">
        <w:r w:rsidRPr="0076424C">
          <w:t>DOC</w:t>
        </w:r>
      </w:smartTag>
      <w:r w:rsidRPr="0076424C">
        <w:t>2.6.5.2</w:t>
      </w:r>
      <w:r w:rsidRPr="0076424C">
        <w:tab/>
        <w:t xml:space="preserve">The </w:t>
      </w:r>
      <w:r w:rsidR="008572B5">
        <w:fldChar w:fldCharType="begin"/>
      </w:r>
      <w:r w:rsidR="008572B5">
        <w:instrText xml:space="preserve"> REF Scheduling \h  \* MERGEFORMAT </w:instrText>
      </w:r>
      <w:r w:rsidR="008572B5">
        <w:fldChar w:fldCharType="separate"/>
      </w:r>
      <w:r w:rsidR="0011775B" w:rsidRPr="0076424C">
        <w:rPr>
          <w:b/>
        </w:rPr>
        <w:t>Scheduling</w:t>
      </w:r>
      <w:r w:rsidR="008572B5">
        <w:fldChar w:fldCharType="end"/>
      </w:r>
      <w:r w:rsidRPr="0076424C">
        <w:t xml:space="preserve"> information will specify the following on an individual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3C2C31" w:rsidRPr="0076424C">
        <w:t>or</w:t>
      </w:r>
      <w:r w:rsidR="00B85649"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basis:</w:t>
      </w:r>
    </w:p>
    <w:p w14:paraId="6E86158F" w14:textId="77777777" w:rsidR="00314B36" w:rsidRPr="0076424C" w:rsidRDefault="00314B36">
      <w:pPr>
        <w:pStyle w:val="Indent1"/>
      </w:pPr>
      <w:r w:rsidRPr="0076424C">
        <w:t>(a)</w:t>
      </w:r>
      <w:r w:rsidRPr="0076424C">
        <w:tab/>
        <w:t xml:space="preserve">The period the set </w:t>
      </w:r>
      <w:r w:rsidR="003C2C31" w:rsidRPr="0076424C">
        <w:t xml:space="preserve">or </w:t>
      </w:r>
      <w:r w:rsidR="004A6A9E" w:rsidRPr="0076424C">
        <w:t>system</w:t>
      </w:r>
      <w:r w:rsidR="004A6A9E" w:rsidRPr="0076424C">
        <w:rPr>
          <w:b/>
        </w:rPr>
        <w:t xml:space="preserve"> </w:t>
      </w:r>
      <w:r w:rsidRPr="0076424C">
        <w:t>is required.</w:t>
      </w:r>
    </w:p>
    <w:p w14:paraId="6E861590" w14:textId="77777777" w:rsidR="00314B36" w:rsidRPr="0076424C" w:rsidRDefault="00314B36">
      <w:pPr>
        <w:pStyle w:val="Indent1"/>
      </w:pPr>
      <w:r w:rsidRPr="0076424C">
        <w:t>(b)</w:t>
      </w:r>
      <w:r w:rsidRPr="0076424C">
        <w:tab/>
        <w:t>The planned half hourly output.</w:t>
      </w:r>
    </w:p>
    <w:p w14:paraId="6E861591" w14:textId="456CC2D0" w:rsidR="00314B36" w:rsidRPr="0076424C" w:rsidRDefault="00314B36">
      <w:pPr>
        <w:pStyle w:val="Indent1"/>
      </w:pPr>
      <w:r w:rsidRPr="0076424C">
        <w:t>(c)</w:t>
      </w:r>
      <w:r w:rsidRPr="0076424C">
        <w:tab/>
        <w:t>Any other information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considers necessary.</w:t>
      </w:r>
    </w:p>
    <w:p w14:paraId="6E861592" w14:textId="368A879E" w:rsidR="00314B36" w:rsidRPr="0076424C" w:rsidRDefault="00314B36">
      <w:smartTag w:uri="urn:schemas-microsoft-com:office:smarttags" w:element="stockticker">
        <w:r w:rsidRPr="0076424C">
          <w:t>DOC</w:t>
        </w:r>
      </w:smartTag>
      <w:r w:rsidRPr="0076424C">
        <w:t>2.6.6</w:t>
      </w:r>
      <w:r w:rsidRPr="0076424C">
        <w:tab/>
      </w:r>
      <w:r w:rsidR="008572B5">
        <w:fldChar w:fldCharType="begin"/>
      </w:r>
      <w:r w:rsidR="008572B5">
        <w:instrText xml:space="preserve"> REF ControlPhase \h  \* MERGEFORMAT </w:instrText>
      </w:r>
      <w:r w:rsidR="008572B5">
        <w:fldChar w:fldCharType="separate"/>
      </w:r>
      <w:r w:rsidR="0011775B" w:rsidRPr="0076424C">
        <w:rPr>
          <w:b/>
        </w:rPr>
        <w:t>Control Phase</w:t>
      </w:r>
      <w:r w:rsidR="008572B5">
        <w:fldChar w:fldCharType="end"/>
      </w:r>
      <w:r w:rsidRPr="0076424C">
        <w:t xml:space="preserve"> (0 to 24 hours ahead)</w:t>
      </w:r>
    </w:p>
    <w:p w14:paraId="6E861593" w14:textId="1F31CCF3" w:rsidR="00314B36" w:rsidRPr="0076424C" w:rsidRDefault="00314B36">
      <w:r w:rsidRPr="0076424C">
        <w:tab/>
        <w:t xml:space="preserve">During the real time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any changes to the outage programme for the day shall be at the discretion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94" w14:textId="541CAC7B" w:rsidR="00314B36" w:rsidRPr="0076424C" w:rsidRDefault="00314B36">
      <w:pPr>
        <w:rPr>
          <w:i/>
          <w:u w:val="single"/>
        </w:rPr>
      </w:pPr>
      <w:smartTag w:uri="urn:schemas-microsoft-com:office:smarttags" w:element="stockticker">
        <w:r w:rsidRPr="0076424C">
          <w:t>DOC</w:t>
        </w:r>
      </w:smartTag>
      <w:r w:rsidRPr="0076424C">
        <w:t>2.7</w:t>
      </w:r>
      <w:r w:rsidRPr="0076424C">
        <w:tab/>
      </w:r>
      <w:r w:rsidRPr="0076424C">
        <w:rPr>
          <w:b/>
        </w:rPr>
        <w:t>Nuclear</w:t>
      </w:r>
      <w:r w:rsidR="00DE5F7F">
        <w:rPr>
          <w:b/>
        </w:rPr>
        <w:t xml:space="preserve"> </w:t>
      </w:r>
      <w:r w:rsidR="00DE5F7F">
        <w:rPr>
          <w:b/>
        </w:rPr>
        <w:fldChar w:fldCharType="begin"/>
      </w:r>
      <w:r w:rsidR="00DE5F7F">
        <w:rPr>
          <w:b/>
        </w:rPr>
        <w:instrText xml:space="preserve"> REF pgm \h </w:instrText>
      </w:r>
      <w:r w:rsidR="00DE5F7F">
        <w:rPr>
          <w:b/>
        </w:rPr>
      </w:r>
      <w:r w:rsidR="00DE5F7F">
        <w:rPr>
          <w:b/>
        </w:rPr>
        <w:fldChar w:fldCharType="separate"/>
      </w:r>
      <w:r w:rsidR="0011775B">
        <w:rPr>
          <w:b/>
        </w:rPr>
        <w:t>Power Generating Module</w:t>
      </w:r>
      <w:r w:rsidR="00DE5F7F">
        <w:rPr>
          <w:b/>
        </w:rPr>
        <w:fldChar w:fldCharType="end"/>
      </w:r>
    </w:p>
    <w:p w14:paraId="6E861595" w14:textId="3689FA59" w:rsidR="00314B36" w:rsidRPr="0076424C" w:rsidRDefault="00314B36">
      <w:smartTag w:uri="urn:schemas-microsoft-com:office:smarttags" w:element="stockticker">
        <w:r w:rsidRPr="0076424C">
          <w:t>DOC</w:t>
        </w:r>
      </w:smartTag>
      <w:r w:rsidRPr="0076424C">
        <w:t>2.7.1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endeavour to give as much notice as possible to 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with Nuclear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11775B">
        <w:rPr>
          <w:b/>
        </w:rPr>
        <w:t>Power Generating Module</w:t>
      </w:r>
      <w:r w:rsidR="00DF0D68">
        <w:rPr>
          <w:szCs w:val="24"/>
        </w:rPr>
        <w:fldChar w:fldCharType="end"/>
      </w:r>
      <w:r w:rsidR="00DF0D68">
        <w:rPr>
          <w:szCs w:val="24"/>
        </w:rPr>
        <w:t>s</w:t>
      </w:r>
      <w:r w:rsidRPr="0076424C">
        <w:t xml:space="preserve"> which may be operationally affected by an outage which is to be included in a programme referred to in </w:t>
      </w:r>
      <w:smartTag w:uri="urn:schemas-microsoft-com:office:smarttags" w:element="stockticker">
        <w:r w:rsidRPr="0076424C">
          <w:t>DOC</w:t>
        </w:r>
      </w:smartTag>
      <w:r w:rsidRPr="0076424C">
        <w:t>2.6.4.1.</w:t>
      </w:r>
    </w:p>
    <w:p w14:paraId="6E861596" w14:textId="233127F4" w:rsidR="00314B36" w:rsidRPr="0076424C" w:rsidRDefault="00314B36">
      <w:smartTag w:uri="urn:schemas-microsoft-com:office:smarttags" w:element="stockticker">
        <w:r w:rsidRPr="0076424C">
          <w:lastRenderedPageBreak/>
          <w:t>DOC</w:t>
        </w:r>
      </w:smartTag>
      <w:r w:rsidRPr="0076424C">
        <w:t>2.7.2</w:t>
      </w:r>
      <w:r w:rsidRPr="0076424C">
        <w:tab/>
        <w:t xml:space="preserve">Where a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with Nuclear</w:t>
      </w:r>
      <w:r w:rsidR="00DE5F7F">
        <w:t xml:space="preserve"> </w:t>
      </w:r>
      <w:r w:rsidR="00DE5F7F">
        <w:fldChar w:fldCharType="begin"/>
      </w:r>
      <w:r w:rsidR="00DE5F7F">
        <w:instrText xml:space="preserve"> REF pgm \h </w:instrText>
      </w:r>
      <w:r w:rsidR="00DE5F7F">
        <w:fldChar w:fldCharType="separate"/>
      </w:r>
      <w:r w:rsidR="0011775B">
        <w:rPr>
          <w:b/>
        </w:rPr>
        <w:t>Power Generating Module</w:t>
      </w:r>
      <w:r w:rsidR="00DE5F7F">
        <w:fldChar w:fldCharType="end"/>
      </w:r>
      <w:r w:rsidR="00DE5F7F">
        <w:t xml:space="preserve"> </w:t>
      </w:r>
      <w:r w:rsidRPr="0076424C">
        <w:t xml:space="preserve">which may be operationally affected by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outage programme referred to in </w:t>
      </w:r>
      <w:smartTag w:uri="urn:schemas-microsoft-com:office:smarttags" w:element="stockticker">
        <w:r w:rsidRPr="0076424C">
          <w:t>DOC</w:t>
        </w:r>
      </w:smartTag>
      <w:r w:rsidRPr="0076424C">
        <w:t xml:space="preserve">2.6.4.1 (acting as a reasonable operator) is concerned on grounds relating to safety about the effect which an outage within such outage programme might have on one or more of its Nuclear </w:t>
      </w:r>
      <w:r w:rsidR="00DE5F7F">
        <w:fldChar w:fldCharType="begin"/>
      </w:r>
      <w:r w:rsidR="00DE5F7F">
        <w:instrText xml:space="preserve"> REF pgm \h </w:instrText>
      </w:r>
      <w:r w:rsidR="00DE5F7F">
        <w:fldChar w:fldCharType="separate"/>
      </w:r>
      <w:r w:rsidR="0011775B">
        <w:rPr>
          <w:b/>
        </w:rPr>
        <w:t>Power Generating Module</w:t>
      </w:r>
      <w:r w:rsidR="00DE5F7F">
        <w:fldChar w:fldCharType="end"/>
      </w:r>
      <w:r w:rsidR="00A44C57">
        <w:t>s</w:t>
      </w:r>
      <w:r w:rsidRPr="0076424C">
        <w:t xml:space="preserve">, it may contact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explain its concerns and discuss whether there is an alternative way of taking that outage (having regard to technical feasibility).  If there is such an alternative way, but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refuses to adopt that alternative way in taking that outage,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t xml:space="preserve"> may involve the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t xml:space="preserve"> disputes resolution procedure to decide on the way the outage should be taken.  If there is no such alternative way, then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take the outage despite that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Pr="0076424C">
        <w:t xml:space="preserve"> concerns.</w:t>
      </w:r>
    </w:p>
    <w:p w14:paraId="6E861597"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98" w14:textId="77777777" w:rsidR="00314B36" w:rsidRPr="0076424C" w:rsidRDefault="00314B36">
      <w:pPr>
        <w:pStyle w:val="Heading2"/>
      </w:pPr>
      <w:bookmarkStart w:id="426" w:name="_Toc501209762"/>
      <w:smartTag w:uri="urn:schemas-microsoft-com:office:smarttags" w:element="stockticker">
        <w:r w:rsidRPr="0076424C">
          <w:t>DOC</w:t>
        </w:r>
      </w:smartTag>
      <w:r w:rsidRPr="0076424C">
        <w:t xml:space="preserve"> 2 - APPENDIX 1</w:t>
      </w:r>
      <w:bookmarkEnd w:id="426"/>
    </w:p>
    <w:p w14:paraId="6E861599" w14:textId="03389A74" w:rsidR="00314B36" w:rsidRPr="0076424C" w:rsidRDefault="008572B5">
      <w:pPr>
        <w:pStyle w:val="BodyText"/>
        <w:ind w:left="0" w:firstLine="0"/>
        <w:jc w:val="left"/>
        <w:rPr>
          <w:caps/>
          <w:u w:val="single"/>
        </w:rPr>
      </w:pPr>
      <w:r>
        <w:fldChar w:fldCharType="begin"/>
      </w:r>
      <w:r>
        <w:instrText xml:space="preserve"> REF OperationalPlanning \h  \* MERGEFORMAT </w:instrText>
      </w:r>
      <w:r>
        <w:fldChar w:fldCharType="separate"/>
      </w:r>
      <w:r w:rsidR="0011775B" w:rsidRPr="0011775B">
        <w:rPr>
          <w:b/>
          <w:caps/>
          <w:u w:val="single"/>
        </w:rPr>
        <w:t>Operational Planning</w:t>
      </w:r>
      <w:r>
        <w:fldChar w:fldCharType="end"/>
      </w:r>
      <w:r w:rsidR="00314B36" w:rsidRPr="0076424C">
        <w:rPr>
          <w:b/>
          <w:caps/>
          <w:u w:val="single"/>
        </w:rPr>
        <w:t xml:space="preserve"> - LONG TERM PLANNING PHASE (YEAR 3 AHEAD)</w:t>
      </w:r>
    </w:p>
    <w:p w14:paraId="6E86159A" w14:textId="4BE22681" w:rsidR="00314B36" w:rsidRPr="0076424C" w:rsidRDefault="00314B36">
      <w:pPr>
        <w:ind w:left="0" w:firstLine="0"/>
        <w:rPr>
          <w:b/>
        </w:rPr>
      </w:pPr>
      <w:r w:rsidRPr="0076424C">
        <w:rPr>
          <w:b/>
        </w:rPr>
        <w:t>The requirements of the Long Term Programme apply to</w:t>
      </w:r>
      <w:r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b/>
        </w:rPr>
        <w:t xml:space="preserve"> </w:t>
      </w:r>
      <w:r w:rsidR="00FC417F" w:rsidRPr="0076424C">
        <w:rPr>
          <w:b/>
        </w:rPr>
        <w:t xml:space="preserve">and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rPr>
          <w:b/>
        </w:rPr>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specified in </w:t>
      </w:r>
      <w:smartTag w:uri="urn:schemas-microsoft-com:office:smarttags" w:element="stockticker">
        <w:r w:rsidRPr="0076424C">
          <w:rPr>
            <w:b/>
          </w:rPr>
          <w:t>DOC</w:t>
        </w:r>
      </w:smartTag>
      <w:r w:rsidRPr="0076424C">
        <w:rPr>
          <w:b/>
        </w:rPr>
        <w:t>2.3.</w:t>
      </w:r>
    </w:p>
    <w:p w14:paraId="6E86159B" w14:textId="77777777" w:rsidR="00314B36" w:rsidRPr="0076424C" w:rsidRDefault="00314B36">
      <w:pPr>
        <w:rPr>
          <w:b/>
        </w:rPr>
      </w:pPr>
      <w:r w:rsidRPr="0076424C">
        <w:rPr>
          <w:b/>
        </w:rPr>
        <w:t>EACH CALENDAR YEAR BY:-</w:t>
      </w:r>
    </w:p>
    <w:p w14:paraId="6E86159C" w14:textId="43146E4B" w:rsidR="00314B36" w:rsidRPr="0076424C" w:rsidRDefault="00314B36">
      <w:r w:rsidRPr="0076424C">
        <w:t>WEEK 2</w:t>
      </w:r>
      <w:r w:rsidRPr="0076424C">
        <w:tab/>
      </w:r>
      <w:bookmarkStart w:id="427" w:name="_Hlt5404854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Embedded Generator</w:t>
      </w:r>
      <w:r w:rsidR="00786E2C" w:rsidRPr="0076424C">
        <w:rPr>
          <w:b/>
        </w:rPr>
        <w:fldChar w:fldCharType="end"/>
      </w:r>
      <w:r w:rsidRPr="0076424C">
        <w:rPr>
          <w:b/>
        </w:rPr>
        <w:t xml:space="preserve">s </w:t>
      </w:r>
      <w:bookmarkEnd w:id="427"/>
      <w:r w:rsidRPr="0076424C">
        <w:t xml:space="preserve">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a provisional</w:t>
      </w:r>
      <w:r w:rsidR="0079197B"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3C2C31" w:rsidRPr="0076424C">
        <w:t>or</w:t>
      </w:r>
      <w:r w:rsidR="00FC417F"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outage programme for Year 3 ahead specifying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t xml:space="preserve"> and MW concerned, the preferred date for each proposed outage, and where there is a possibility of flexibility, the earliest start date and latest finishing date where applicable.</w:t>
      </w:r>
    </w:p>
    <w:p w14:paraId="6E86159D" w14:textId="0099B0AF"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provide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with details of constraints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potential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requirements during each week of Years 3 ahead for an outage together with their perceived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requirements for Year 3 ahead.</w:t>
      </w:r>
    </w:p>
    <w:p w14:paraId="6E86159E" w14:textId="5CF1B9EE"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updated provisional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977BB8"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or </w:t>
      </w:r>
      <w:r w:rsidR="00DE5F7F">
        <w:fldChar w:fldCharType="begin"/>
      </w:r>
      <w:r w:rsidR="00DE5F7F">
        <w:instrText xml:space="preserve"> REF EmbeddedTransmissionSystem \h </w:instrText>
      </w:r>
      <w:r w:rsidR="00DE5F7F">
        <w:fldChar w:fldCharType="separate"/>
      </w:r>
      <w:r w:rsidR="0011775B" w:rsidRPr="0076424C">
        <w:rPr>
          <w:b/>
        </w:rPr>
        <w:t>Embedded Transmission System</w:t>
      </w:r>
      <w:r w:rsidR="00DE5F7F">
        <w:fldChar w:fldCharType="end"/>
      </w:r>
      <w:r w:rsidR="00931BC7" w:rsidRPr="0076424C">
        <w:rPr>
          <w:b/>
        </w:rPr>
        <w:t xml:space="preserve"> </w:t>
      </w:r>
      <w:r w:rsidRPr="0076424C">
        <w:t xml:space="preserve">outage programmes together with the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76424C">
        <w:t xml:space="preserve"> and neutral weekly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forecasts in both cases for Year 3 ahead.</w:t>
      </w:r>
    </w:p>
    <w:p w14:paraId="6E86159F" w14:textId="5C44F103" w:rsidR="00314B36" w:rsidRPr="0076424C" w:rsidRDefault="00314B36">
      <w:r w:rsidRPr="0076424C">
        <w:t>WEEK 28</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after discussion with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with details of any suggested revisions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proposes to the provisional</w:t>
      </w:r>
      <w:r w:rsidR="0079197B"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534BB1"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A9122B"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outage programme previously supplied and the reasons for such proposed revisions including such information as provided in week 12. </w:t>
      </w:r>
    </w:p>
    <w:p w14:paraId="6E8615A0" w14:textId="7BE1ED91" w:rsidR="00314B36" w:rsidRPr="0076424C" w:rsidRDefault="008572B5">
      <w:pPr>
        <w:ind w:firstLine="0"/>
      </w:pPr>
      <w:r>
        <w:fldChar w:fldCharType="begin"/>
      </w:r>
      <w:r>
        <w:instrText xml:space="preserve"> REF User \h  \* MERGEFORMAT </w:instrText>
      </w:r>
      <w:r>
        <w:fldChar w:fldCharType="separate"/>
      </w:r>
      <w:r w:rsidR="0011775B" w:rsidRPr="0076424C">
        <w:rPr>
          <w:b/>
        </w:rPr>
        <w:t>User</w:t>
      </w:r>
      <w:r>
        <w:fldChar w:fldCharType="end"/>
      </w:r>
      <w:r w:rsidR="00314B36" w:rsidRPr="0076424C">
        <w:rPr>
          <w:b/>
        </w:rPr>
        <w:t>s</w:t>
      </w:r>
      <w:r w:rsidR="00314B36" w:rsidRPr="0076424C">
        <w:t xml:space="preserve"> will provide the </w:t>
      </w:r>
      <w:r>
        <w:fldChar w:fldCharType="begin"/>
      </w:r>
      <w:r>
        <w:instrText xml:space="preserve"> REF DNO \h  \* MERGEFORMAT </w:instrText>
      </w:r>
      <w:r>
        <w:fldChar w:fldCharType="separate"/>
      </w:r>
      <w:r w:rsidR="0011775B" w:rsidRPr="0076424C">
        <w:rPr>
          <w:b/>
        </w:rPr>
        <w:t>DNO</w:t>
      </w:r>
      <w:r>
        <w:fldChar w:fldCharType="end"/>
      </w:r>
      <w:r w:rsidR="00314B36" w:rsidRPr="0076424C">
        <w:t xml:space="preserve"> with details of proposed outages in Year 3 ahead which may affect the performance of the </w:t>
      </w:r>
      <w:r>
        <w:fldChar w:fldCharType="begin"/>
      </w:r>
      <w:r>
        <w:instrText xml:space="preserve"> REF DNO \h  \* MERGEFORMAT </w:instrText>
      </w:r>
      <w:r>
        <w:fldChar w:fldCharType="separate"/>
      </w:r>
      <w:r w:rsidR="0011775B" w:rsidRPr="0076424C">
        <w:rPr>
          <w:b/>
        </w:rPr>
        <w:t>DNO</w:t>
      </w:r>
      <w:r>
        <w:fldChar w:fldCharType="end"/>
      </w:r>
      <w:r w:rsidR="00314B36" w:rsidRPr="0076424C">
        <w:rPr>
          <w:b/>
        </w:rPr>
        <w:t xml:space="preserve">’s </w:t>
      </w:r>
      <w:r>
        <w:fldChar w:fldCharType="begin"/>
      </w:r>
      <w:r>
        <w:instrText xml:space="preserve"> REF DistributionSystem \h  \* MERGEFORMAT </w:instrText>
      </w:r>
      <w:r>
        <w:fldChar w:fldCharType="separate"/>
      </w:r>
      <w:r w:rsidR="0011775B" w:rsidRPr="0076424C">
        <w:rPr>
          <w:b/>
        </w:rPr>
        <w:t>Distribution System</w:t>
      </w:r>
      <w:r>
        <w:fldChar w:fldCharType="end"/>
      </w:r>
      <w:r w:rsidR="00314B36" w:rsidRPr="0076424C">
        <w:t xml:space="preserve">.  This information need not be limited to </w:t>
      </w:r>
      <w:r>
        <w:fldChar w:fldCharType="begin"/>
      </w:r>
      <w:r>
        <w:instrText xml:space="preserve"> REF Plant \h  \* MERGEFORMAT </w:instrText>
      </w:r>
      <w:r>
        <w:fldChar w:fldCharType="separate"/>
      </w:r>
      <w:r w:rsidR="0011775B" w:rsidRPr="0076424C">
        <w:rPr>
          <w:b/>
        </w:rPr>
        <w:t>Plant</w:t>
      </w:r>
      <w:r>
        <w:fldChar w:fldCharType="end"/>
      </w:r>
      <w:r w:rsidR="00534BB1" w:rsidRPr="0076424C">
        <w:t xml:space="preserve"> </w:t>
      </w:r>
      <w:r>
        <w:fldChar w:fldCharType="begin"/>
      </w:r>
      <w:r>
        <w:instrText xml:space="preserve"> REF Apparatus \h  \* MERGEFORMAT </w:instrText>
      </w:r>
      <w:r>
        <w:fldChar w:fldCharType="separate"/>
      </w:r>
      <w:r w:rsidR="0011775B" w:rsidRPr="0076424C">
        <w:rPr>
          <w:b/>
        </w:rPr>
        <w:t>Apparatus</w:t>
      </w:r>
      <w:r>
        <w:fldChar w:fldCharType="end"/>
      </w:r>
      <w:r w:rsidR="00314B36" w:rsidRPr="0076424C">
        <w:t xml:space="preserve"> </w:t>
      </w:r>
      <w:r w:rsidR="00A9122B" w:rsidRPr="0076424C">
        <w:t xml:space="preserve">and </w:t>
      </w:r>
      <w:r w:rsidR="00422DA8" w:rsidRPr="0076424C">
        <w:rPr>
          <w:b/>
        </w:rPr>
        <w:t xml:space="preserve">System </w:t>
      </w:r>
      <w:r w:rsidR="00314B36" w:rsidRPr="0076424C">
        <w:t xml:space="preserve">at the </w:t>
      </w:r>
      <w:r>
        <w:fldChar w:fldCharType="begin"/>
      </w:r>
      <w:r>
        <w:instrText xml:space="preserve"> REF DNO \h  \* MERGEFORMAT </w:instrText>
      </w:r>
      <w:r>
        <w:fldChar w:fldCharType="separate"/>
      </w:r>
      <w:r w:rsidR="0011775B" w:rsidRPr="0076424C">
        <w:rPr>
          <w:b/>
        </w:rPr>
        <w:t>DNO</w:t>
      </w:r>
      <w:r>
        <w:fldChar w:fldCharType="end"/>
      </w:r>
      <w:r w:rsidR="00314B36" w:rsidRPr="0076424C">
        <w:t xml:space="preserve"> interface</w:t>
      </w:r>
      <w:r w:rsidR="00314B36" w:rsidRPr="0076424C">
        <w:rPr>
          <w:b/>
        </w:rPr>
        <w:t xml:space="preserve">.  </w:t>
      </w:r>
      <w:r w:rsidR="00314B36" w:rsidRPr="0076424C">
        <w:t>Details will comprise general outage requirements, start and end dates.</w:t>
      </w:r>
    </w:p>
    <w:p w14:paraId="6E8615A1" w14:textId="3D12E036" w:rsidR="00314B36" w:rsidRPr="0076424C" w:rsidRDefault="00314B36">
      <w:r w:rsidRPr="0076424C">
        <w:t>WEEK 42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after discussions with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with details of any suggested revisions necessary to maintain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security to the updated provisional</w:t>
      </w:r>
      <w:r w:rsidR="0079197B"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3C2C31" w:rsidRPr="0076424C">
        <w:t>or</w:t>
      </w:r>
      <w:r w:rsidR="007845FB"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outage programme previously supplied.</w:t>
      </w:r>
    </w:p>
    <w:p w14:paraId="6E8615A2" w14:textId="034FF663" w:rsidR="00314B36" w:rsidRPr="0076424C" w:rsidRDefault="00314B36">
      <w:r w:rsidRPr="0076424C">
        <w:t>WEEK 43</w:t>
      </w:r>
      <w:r w:rsidRPr="0076424C">
        <w:tab/>
        <w:t xml:space="preserve">Following consultation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include these outage proposals in the Long Term Programme.</w:t>
      </w:r>
    </w:p>
    <w:p w14:paraId="6E8615A3"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A4" w14:textId="77777777" w:rsidR="00314B36" w:rsidRPr="0076424C" w:rsidRDefault="00314B36">
      <w:pPr>
        <w:pStyle w:val="Heading2"/>
      </w:pPr>
      <w:bookmarkStart w:id="428" w:name="_Toc501209763"/>
      <w:smartTag w:uri="urn:schemas-microsoft-com:office:smarttags" w:element="stockticker">
        <w:r w:rsidRPr="0076424C">
          <w:t>DOC</w:t>
        </w:r>
      </w:smartTag>
      <w:r w:rsidRPr="0076424C">
        <w:t xml:space="preserve"> 2 - </w:t>
      </w:r>
      <w:r w:rsidR="00712C39">
        <w:t>APPENDIX</w:t>
      </w:r>
      <w:r w:rsidR="00A104A4">
        <w:t xml:space="preserve"> 2</w:t>
      </w:r>
      <w:bookmarkEnd w:id="428"/>
    </w:p>
    <w:p w14:paraId="6E8615A5" w14:textId="362853AF" w:rsidR="00314B36" w:rsidRPr="0076424C" w:rsidRDefault="008572B5">
      <w:pPr>
        <w:ind w:left="0" w:firstLine="0"/>
        <w:jc w:val="left"/>
        <w:rPr>
          <w:b/>
          <w:u w:val="single"/>
        </w:rPr>
      </w:pPr>
      <w:r>
        <w:fldChar w:fldCharType="begin"/>
      </w:r>
      <w:r>
        <w:instrText xml:space="preserve"> REF OperationalPlanning \h  \* MERGEFORMAT </w:instrText>
      </w:r>
      <w:r>
        <w:fldChar w:fldCharType="separate"/>
      </w:r>
      <w:r w:rsidR="0011775B" w:rsidRPr="0011775B">
        <w:rPr>
          <w:b/>
          <w:caps/>
          <w:u w:val="single"/>
        </w:rPr>
        <w:t>Operational Planning</w:t>
      </w:r>
      <w:r>
        <w:fldChar w:fldCharType="end"/>
      </w:r>
      <w:r w:rsidR="00314B36" w:rsidRPr="0076424C">
        <w:rPr>
          <w:b/>
          <w:caps/>
          <w:u w:val="single"/>
        </w:rPr>
        <w:t xml:space="preserve"> </w:t>
      </w:r>
      <w:r w:rsidR="00314B36" w:rsidRPr="0076424C">
        <w:rPr>
          <w:b/>
          <w:u w:val="single"/>
        </w:rPr>
        <w:t>- MEDIUM TERM PROGRAMME (YEARS 1 &amp; 2)</w:t>
      </w:r>
    </w:p>
    <w:p w14:paraId="6E8615A6" w14:textId="4A0DFEE3" w:rsidR="00314B36" w:rsidRPr="0076424C" w:rsidRDefault="00314B36">
      <w:pPr>
        <w:ind w:left="0" w:firstLine="0"/>
      </w:pPr>
      <w:r w:rsidRPr="0076424C">
        <w:t xml:space="preserve">The requirements of the Medium Term Programme apply to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413D36" w:rsidRPr="0076424C">
        <w:rPr>
          <w:b/>
        </w:rPr>
        <w:t xml:space="preserve">and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as specified in </w:t>
      </w:r>
      <w:smartTag w:uri="urn:schemas-microsoft-com:office:smarttags" w:element="stockticker">
        <w:r w:rsidRPr="0076424C">
          <w:t>DOC</w:t>
        </w:r>
      </w:smartTag>
      <w:r w:rsidRPr="0076424C">
        <w:t xml:space="preserve">2.3. </w:t>
      </w:r>
    </w:p>
    <w:p w14:paraId="6E8615A7" w14:textId="77777777" w:rsidR="00314B36" w:rsidRPr="0076424C" w:rsidRDefault="00314B36">
      <w:pPr>
        <w:rPr>
          <w:b/>
        </w:rPr>
      </w:pPr>
      <w:r w:rsidRPr="0076424C">
        <w:rPr>
          <w:b/>
        </w:rPr>
        <w:t>EACH CALENDAR YEAR BY:-</w:t>
      </w:r>
    </w:p>
    <w:p w14:paraId="6E8615A8" w14:textId="241C0637" w:rsidR="00314B36" w:rsidRPr="0076424C" w:rsidRDefault="00314B36">
      <w:pPr>
        <w:pStyle w:val="BodyText"/>
      </w:pPr>
      <w:r w:rsidRPr="0076424C">
        <w:t>WEEK 2</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not included in the Long Term Programme shall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t xml:space="preserve"> </w:t>
      </w:r>
      <w:r w:rsidR="00EF285F" w:rsidRPr="0076424C">
        <w:t>or</w:t>
      </w:r>
      <w:r w:rsidR="00413D36"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 xml:space="preserve">outage programme for Years 1 and 2 specifying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t xml:space="preserve"> and MW concerned, the preferred date for each proposed outage, where applicable earliest start date and latest finishing date.</w:t>
      </w:r>
    </w:p>
    <w:p w14:paraId="6E8615A9" w14:textId="402DD026" w:rsidR="00314B36" w:rsidRPr="0076424C" w:rsidRDefault="00314B36">
      <w:pPr>
        <w:pStyle w:val="BodyText"/>
      </w:pPr>
      <w:r w:rsidRPr="0076424C">
        <w:t>WEEK 10</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estimates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 each</w:t>
      </w:r>
      <w:r w:rsidR="00A62B3C"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EF285F"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 xml:space="preserve">to 52) and its proposed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t xml:space="preserve"> </w:t>
      </w:r>
      <w:r w:rsidR="00EF285F" w:rsidRPr="0076424C">
        <w:t>and</w:t>
      </w:r>
      <w:r w:rsidR="00E543DD" w:rsidRPr="0076424C">
        <w:t>/</w:t>
      </w:r>
      <w:r w:rsidR="00EF285F" w:rsidRPr="0076424C">
        <w:t xml:space="preserve">or </w:t>
      </w:r>
      <w:r w:rsidR="0026146A" w:rsidRPr="0076424C">
        <w:rPr>
          <w:b/>
        </w:rPr>
        <w:t xml:space="preserve">System </w:t>
      </w:r>
      <w:r w:rsidRPr="0076424C">
        <w:t>outage programme for Years 1 and 2.</w:t>
      </w:r>
    </w:p>
    <w:p w14:paraId="6E8615AA" w14:textId="47349C42" w:rsidR="00314B36" w:rsidRPr="0076424C" w:rsidRDefault="00314B36">
      <w:pPr>
        <w:pStyle w:val="BodyText"/>
      </w:pPr>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after discussion with the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provide the appropriate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with details of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constraints and potential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requirements during each week of Years 1 and 2 for an outage together with any suggested changes to its proposed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t xml:space="preserve"> </w:t>
      </w:r>
      <w:r w:rsidR="00EF285F" w:rsidRPr="0076424C">
        <w:t>or</w:t>
      </w:r>
      <w:r w:rsidR="007F05B9"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1A14D3" w:rsidRPr="0076424C">
        <w:rPr>
          <w:b/>
        </w:rPr>
        <w:t xml:space="preserve"> </w:t>
      </w:r>
      <w:r w:rsidRPr="0076424C">
        <w:t>outage programme.</w:t>
      </w:r>
    </w:p>
    <w:p w14:paraId="6E8615AB" w14:textId="410E6F97" w:rsidR="00314B36" w:rsidRPr="0076424C" w:rsidRDefault="00314B36">
      <w:pPr>
        <w:pStyle w:val="BodyText"/>
        <w:ind w:firstLine="0"/>
      </w:pP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notify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requirements for Years 1 and 2 (weeks 1to 52).</w:t>
      </w:r>
    </w:p>
    <w:p w14:paraId="6E8615AC" w14:textId="37E377B3" w:rsidR="00314B36" w:rsidRPr="0076424C" w:rsidRDefault="00314B36">
      <w:pPr>
        <w:pStyle w:val="BodyText"/>
      </w:pPr>
      <w:r w:rsidRPr="0076424C">
        <w:t>WEEK 28</w:t>
      </w:r>
      <w:r w:rsidRPr="0076424C">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within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 xml:space="preserve">distribution services area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details of outages due to take place during the Years 1 and 2 which may affect the performance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This will comprise updating the programme for Years 3 ahead where appropriate and including any subsequent requests.</w:t>
      </w:r>
    </w:p>
    <w:p w14:paraId="6E8615AD" w14:textId="51AC3CAB" w:rsidR="00314B36" w:rsidRPr="0076424C" w:rsidRDefault="00566213" w:rsidP="00566213">
      <w:pPr>
        <w:pStyle w:val="BodyText"/>
      </w:pPr>
      <w:r w:rsidRPr="0076424C">
        <w:tab/>
      </w:r>
      <w:r w:rsidR="00314B36" w:rsidRPr="0076424C">
        <w:t xml:space="preserve">In addition to outage proposals, the programme shall include Trip Testing, Risks of Trip, and other information where known which may affect the security and stability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00314B36" w:rsidRPr="0076424C">
        <w:t xml:space="preserve">. </w:t>
      </w:r>
    </w:p>
    <w:p w14:paraId="6E8615AE" w14:textId="53B45018" w:rsidR="00314B36" w:rsidRPr="0076424C" w:rsidRDefault="00314B36">
      <w:pPr>
        <w:pStyle w:val="BodyText"/>
      </w:pPr>
      <w:r w:rsidRPr="0076424C">
        <w:t>WEEK 41</w:t>
      </w:r>
      <w:r w:rsidRPr="0076424C">
        <w:tab/>
        <w:t xml:space="preserve">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revised estimates of the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of each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DE5F7F">
        <w:t xml:space="preserve"> </w:t>
      </w:r>
      <w:r w:rsidR="00E63532"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for Year 1 and 2 (weeks 1</w:t>
      </w:r>
      <w:r w:rsidR="001A14D3" w:rsidRPr="0076424C">
        <w:t xml:space="preserve"> </w:t>
      </w:r>
      <w:r w:rsidRPr="0076424C">
        <w:t>to 52).</w:t>
      </w:r>
    </w:p>
    <w:p w14:paraId="6E8615AF" w14:textId="0E523CD6" w:rsidR="00314B36" w:rsidRPr="0076424C" w:rsidRDefault="00314B36">
      <w:pPr>
        <w:pStyle w:val="BodyText"/>
      </w:pPr>
      <w:r w:rsidRPr="0076424C">
        <w:t>WEEK 48</w:t>
      </w:r>
      <w:r w:rsidRPr="0076424C">
        <w:tab/>
        <w:t xml:space="preserve">Following consultation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include their proposals in the Medium Term Plan.</w:t>
      </w:r>
    </w:p>
    <w:p w14:paraId="6E8615B0"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2 </w:t>
      </w:r>
    </w:p>
    <w:p w14:paraId="6E8615B1" w14:textId="77777777" w:rsidR="00314B36" w:rsidRPr="0076424C" w:rsidRDefault="00314B36">
      <w:pPr>
        <w:pStyle w:val="Heading2"/>
      </w:pPr>
      <w:bookmarkStart w:id="429" w:name="_Toc501209764"/>
      <w:smartTag w:uri="urn:schemas-microsoft-com:office:smarttags" w:element="stockticker">
        <w:r w:rsidRPr="0076424C">
          <w:t>DOC</w:t>
        </w:r>
      </w:smartTag>
      <w:r w:rsidRPr="0076424C">
        <w:t xml:space="preserve"> 2 - APPENDIX 3</w:t>
      </w:r>
      <w:bookmarkEnd w:id="429"/>
    </w:p>
    <w:p w14:paraId="6E8615B2" w14:textId="18963F06" w:rsidR="00314B36" w:rsidRPr="0076424C" w:rsidRDefault="008572B5">
      <w:pPr>
        <w:pStyle w:val="BodyText"/>
        <w:spacing w:line="240" w:lineRule="atLeast"/>
        <w:ind w:left="0" w:firstLine="0"/>
        <w:jc w:val="left"/>
        <w:rPr>
          <w:b/>
          <w:u w:val="single"/>
        </w:rPr>
      </w:pPr>
      <w:r>
        <w:fldChar w:fldCharType="begin"/>
      </w:r>
      <w:r>
        <w:instrText xml:space="preserve"> REF OperationalPlanning \h  \* MERGEFORMAT </w:instrText>
      </w:r>
      <w:r>
        <w:fldChar w:fldCharType="separate"/>
      </w:r>
      <w:r w:rsidR="0011775B" w:rsidRPr="0011775B">
        <w:rPr>
          <w:b/>
          <w:caps/>
          <w:u w:val="single"/>
        </w:rPr>
        <w:t>Operational Planning</w:t>
      </w:r>
      <w:r>
        <w:fldChar w:fldCharType="end"/>
      </w:r>
      <w:r w:rsidR="00314B36" w:rsidRPr="0076424C">
        <w:rPr>
          <w:b/>
          <w:caps/>
          <w:u w:val="single"/>
        </w:rPr>
        <w:t xml:space="preserve"> - SHORT TERM (CURRENT YEAR 52 WEEKS AHEAD</w:t>
      </w:r>
      <w:r w:rsidR="00314B36" w:rsidRPr="0076424C">
        <w:rPr>
          <w:b/>
          <w:u w:val="single"/>
        </w:rPr>
        <w:t xml:space="preserve"> DOWN TO 9 WEEKS AHEAD)</w:t>
      </w:r>
    </w:p>
    <w:p w14:paraId="6E8615B3" w14:textId="1657DD27" w:rsidR="00314B36" w:rsidRPr="0076424C" w:rsidRDefault="00314B36">
      <w:pPr>
        <w:ind w:left="0" w:firstLine="0"/>
      </w:pPr>
      <w:r w:rsidRPr="0076424C">
        <w:t xml:space="preserve">The Short Term Plan will be an update of the Medium Term Plan and comprise a receding period as the </w:t>
      </w:r>
      <w:r w:rsidR="008572B5">
        <w:fldChar w:fldCharType="begin"/>
      </w:r>
      <w:r w:rsidR="008572B5">
        <w:instrText xml:space="preserve"> REF ProgrammingPhase \h  \* MERGEFORMAT </w:instrText>
      </w:r>
      <w:r w:rsidR="008572B5">
        <w:fldChar w:fldCharType="separate"/>
      </w:r>
      <w:r w:rsidR="0011775B" w:rsidRPr="0076424C">
        <w:rPr>
          <w:b/>
        </w:rPr>
        <w:t>Programming Phase</w:t>
      </w:r>
      <w:r w:rsidR="008572B5">
        <w:fldChar w:fldCharType="end"/>
      </w:r>
      <w:r w:rsidRPr="0076424C">
        <w:t xml:space="preserve"> (24 hours to 8 weeks ahead inclusive) evolves through the current year.</w:t>
      </w:r>
    </w:p>
    <w:p w14:paraId="6E8615B4" w14:textId="77777777" w:rsidR="00314B36" w:rsidRPr="0076424C" w:rsidRDefault="00314B36">
      <w:pPr>
        <w:rPr>
          <w:b/>
        </w:rPr>
      </w:pPr>
      <w:r w:rsidRPr="0076424C">
        <w:rPr>
          <w:b/>
        </w:rPr>
        <w:t>EACH CALENDAR YEAR</w:t>
      </w:r>
    </w:p>
    <w:p w14:paraId="6E8615B5" w14:textId="5D588222" w:rsidR="00314B36" w:rsidRPr="0076424C" w:rsidRDefault="00314B36">
      <w:r w:rsidRPr="0076424C">
        <w:t>WEEK 2</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not included in the Medium Term Plan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a provisional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855A3D">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1468A7">
        <w:t xml:space="preserve"> </w:t>
      </w:r>
      <w:r w:rsidR="00FF5634"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Pr="0076424C">
        <w:t>outage programme for the current calendar year specifying the</w:t>
      </w:r>
      <w:r w:rsidR="00187672"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1A14D3" w:rsidRPr="0076424C">
        <w:rPr>
          <w:b/>
        </w:rPr>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8D6BA9">
        <w:t xml:space="preserve"> </w:t>
      </w:r>
      <w:r w:rsidR="00A10286" w:rsidRPr="0076424C">
        <w:t>or</w:t>
      </w:r>
      <w:r w:rsidR="00E543DD" w:rsidRPr="0076424C">
        <w:rPr>
          <w:b/>
        </w:rPr>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Pr="0076424C">
        <w:t xml:space="preserve"> and MW concerned, duration of the outage, earliest start date and latest finishing date where applicable.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will also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revised estimates of</w:t>
      </w:r>
      <w:r w:rsidR="00E543DD" w:rsidRPr="0076424C">
        <w:t xml:space="preserve"> </w:t>
      </w:r>
      <w:r w:rsidR="000B2F1B" w:rsidRPr="0076424C">
        <w:rPr>
          <w:b/>
        </w:rPr>
        <w:t>Embedded</w:t>
      </w:r>
      <w:r w:rsidR="000B2F1B"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bookmarkStart w:id="430" w:name="OLE_LINK4"/>
      <w:bookmarkStart w:id="431" w:name="OLE_LINK5"/>
      <w:r w:rsidR="008D6BA9">
        <w:t xml:space="preserve"> </w:t>
      </w:r>
      <w:r w:rsidR="00FF5634" w:rsidRPr="0076424C">
        <w:t>or</w:t>
      </w:r>
      <w:r w:rsidR="00A10286" w:rsidRPr="0076424C">
        <w:t xml:space="preserve"> </w:t>
      </w:r>
      <w:bookmarkEnd w:id="430"/>
      <w:bookmarkEnd w:id="431"/>
      <w:r w:rsidR="00786E2C" w:rsidRPr="0076424C">
        <w:rPr>
          <w:b/>
        </w:rPr>
        <w:fldChar w:fldCharType="begin"/>
      </w:r>
      <w:r w:rsidR="00566213" w:rsidRPr="0076424C">
        <w:instrText xml:space="preserve"> REF EmbeddedTransmissionSystem \h </w:instrText>
      </w:r>
      <w:r w:rsidR="0076424C">
        <w:rPr>
          <w:b/>
        </w:rPr>
        <w:instrText xml:space="preserve"> \* MERGEFORMAT </w:instrText>
      </w:r>
      <w:r w:rsidR="00786E2C" w:rsidRPr="0076424C">
        <w:rPr>
          <w:b/>
        </w:rPr>
      </w:r>
      <w:r w:rsidR="00786E2C" w:rsidRPr="0076424C">
        <w:rPr>
          <w:b/>
        </w:rPr>
        <w:fldChar w:fldCharType="separate"/>
      </w:r>
      <w:r w:rsidR="0011775B" w:rsidRPr="0076424C">
        <w:rPr>
          <w:b/>
        </w:rPr>
        <w:t>Embedded Transmission System</w:t>
      </w:r>
      <w:r w:rsidR="00786E2C" w:rsidRPr="0076424C">
        <w:rPr>
          <w:b/>
        </w:rPr>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 weeks 9 - 52.</w:t>
      </w:r>
    </w:p>
    <w:p w14:paraId="6E8615B6" w14:textId="163008A3" w:rsidR="00314B36" w:rsidRPr="0076424C" w:rsidRDefault="00314B36">
      <w:r w:rsidRPr="0076424C">
        <w:t>WEEK 4</w:t>
      </w:r>
      <w:r w:rsidRPr="0076424C">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requirements for weeks 9 - 52.</w:t>
      </w:r>
    </w:p>
    <w:p w14:paraId="6E8615B7" w14:textId="2EA4BFAC" w:rsidR="00314B36" w:rsidRPr="0076424C" w:rsidRDefault="00314B36">
      <w:r w:rsidRPr="0076424C">
        <w:t>WEEK 10</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5161">
        <w:rPr>
          <w:b/>
        </w:rPr>
        <w:t xml:space="preserve"> </w:t>
      </w:r>
      <w:r w:rsidR="00566213" w:rsidRPr="0076424C">
        <w:t>or</w:t>
      </w:r>
      <w:r w:rsidRPr="0076424C">
        <w:t xml:space="preserve">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 weeks 18 - 52.</w:t>
      </w:r>
    </w:p>
    <w:p w14:paraId="6E8615B8" w14:textId="557B37F5" w:rsidR="00314B36" w:rsidRPr="0076424C" w:rsidRDefault="00314B36">
      <w:r w:rsidRPr="0076424C">
        <w:t>WEEK 12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of their desired changes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requirements for weeks 18 - 52 and will provide details of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constraints and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requirements.</w:t>
      </w:r>
    </w:p>
    <w:p w14:paraId="6E8615B9" w14:textId="4C9A5A9E" w:rsidR="00314B36" w:rsidRPr="0076424C" w:rsidRDefault="00314B36">
      <w:r w:rsidRPr="0076424C">
        <w:t>WEEK 25</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estimates of each</w:t>
      </w:r>
      <w:r w:rsidR="00CD61A0" w:rsidRPr="0076424C">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6B0B75">
        <w:t xml:space="preserve"> </w:t>
      </w:r>
      <w:r w:rsidR="00FF5634" w:rsidRPr="0076424C">
        <w:t xml:space="preserve">or </w:t>
      </w:r>
      <w:r w:rsidR="008572B5">
        <w:fldChar w:fldCharType="begin"/>
      </w:r>
      <w:r w:rsidR="008572B5">
        <w:instrText xml:space="preserve"> REF EmbeddedTransmissionSystem \h  \* MERGEFORMAT </w:instrText>
      </w:r>
      <w:r w:rsidR="008572B5">
        <w:fldChar w:fldCharType="separate"/>
      </w:r>
      <w:r w:rsidR="0011775B" w:rsidRPr="0076424C">
        <w:rPr>
          <w:b/>
        </w:rPr>
        <w:t>Embedded Transmission System</w:t>
      </w:r>
      <w:r w:rsidR="008572B5">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 weeks 28 - 52.</w:t>
      </w:r>
    </w:p>
    <w:p w14:paraId="6E8615BA" w14:textId="1A1B4B8B" w:rsidR="00314B36" w:rsidRPr="0076424C" w:rsidRDefault="00314B36">
      <w:r w:rsidRPr="0076424C">
        <w:t>WEEK 27</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requirements for weeks 31 - 52.</w:t>
      </w:r>
    </w:p>
    <w:p w14:paraId="6E8615BB" w14:textId="7D216803" w:rsidR="00314B36" w:rsidRPr="0076424C" w:rsidRDefault="00314B36">
      <w:r w:rsidRPr="0076424C">
        <w:t>WEEK 41</w:t>
      </w:r>
      <w:r w:rsidRPr="0076424C">
        <w:tab/>
      </w:r>
      <w:bookmarkStart w:id="432" w:name="_Hlt54049238"/>
      <w:r w:rsidR="00786E2C" w:rsidRPr="0076424C">
        <w:rPr>
          <w:b/>
        </w:rPr>
        <w:fldChar w:fldCharType="begin"/>
      </w:r>
      <w:r w:rsidRPr="0076424C">
        <w:instrText xml:space="preserve"> REF EmbeddedGenerator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Embedded Generator</w:t>
      </w:r>
      <w:r w:rsidR="00786E2C" w:rsidRPr="0076424C">
        <w:rPr>
          <w:b/>
        </w:rPr>
        <w:fldChar w:fldCharType="end"/>
      </w:r>
      <w:bookmarkEnd w:id="432"/>
      <w:r w:rsidRPr="0076424C">
        <w:rPr>
          <w:b/>
        </w:rPr>
        <w:t>s</w:t>
      </w:r>
      <w:r w:rsidRPr="0076424C">
        <w:t xml:space="preserve"> will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estimates of each</w:t>
      </w:r>
      <w:r w:rsidR="001A14D3" w:rsidRPr="0076424C">
        <w:rPr>
          <w:b/>
        </w:rPr>
        <w:t xml:space="preserv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00CD61A0"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6B0B75">
        <w:t xml:space="preserve"> </w:t>
      </w:r>
      <w:r w:rsidR="00FF5634" w:rsidRPr="0076424C">
        <w:t xml:space="preserve">or </w:t>
      </w:r>
      <w:r w:rsidR="00786E2C">
        <w:fldChar w:fldCharType="begin"/>
      </w:r>
      <w:r w:rsidR="00F60EFA">
        <w:instrText xml:space="preserve"> REF EmbeddedTransmissionSystem \h  \* MERGEFORMAT </w:instrText>
      </w:r>
      <w:r w:rsidR="00786E2C">
        <w:fldChar w:fldCharType="separate"/>
      </w:r>
      <w:r w:rsidR="0011775B" w:rsidRPr="0076424C">
        <w:rPr>
          <w:b/>
        </w:rPr>
        <w:t>Embedded Transmission System</w:t>
      </w:r>
      <w:r w:rsidR="00786E2C">
        <w:fldChar w:fldCharType="end"/>
      </w:r>
      <w:r w:rsidR="00931BC7" w:rsidRPr="0076424C">
        <w:rPr>
          <w:b/>
        </w:rPr>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for weeks 44 - 52.</w:t>
      </w:r>
    </w:p>
    <w:p w14:paraId="6E8615BC" w14:textId="02CBD5E5" w:rsidR="00314B36" w:rsidRPr="0076424C" w:rsidRDefault="00314B36">
      <w:r w:rsidRPr="0076424C">
        <w:t>WEEK 43</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of changes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76424C">
        <w:t xml:space="preserve"> requirements for weeks 44 - 52.</w:t>
      </w:r>
    </w:p>
    <w:p w14:paraId="6E8615BD" w14:textId="7866F18B" w:rsidR="00314B36" w:rsidRPr="0076424C" w:rsidRDefault="00314B36">
      <w:pPr>
        <w:ind w:firstLine="0"/>
      </w:pPr>
      <w:r w:rsidRPr="0076424C">
        <w:t xml:space="preserve">An update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proposals agreed in the Medium Term Plan will be included in the Short Term Programming Phase.</w:t>
      </w:r>
    </w:p>
    <w:p w14:paraId="6E8615BE" w14:textId="77777777" w:rsidR="00314B36" w:rsidRPr="0076424C" w:rsidRDefault="00314B36">
      <w:r w:rsidRPr="0076424C">
        <w:br w:type="page"/>
      </w:r>
    </w:p>
    <w:bookmarkStart w:id="433" w:name="_MON_1069519388"/>
    <w:bookmarkStart w:id="434" w:name="_MON_1114738100"/>
    <w:bookmarkStart w:id="435" w:name="_MON_1325682352"/>
    <w:bookmarkStart w:id="436" w:name="_MON_1341638493"/>
    <w:bookmarkEnd w:id="433"/>
    <w:bookmarkEnd w:id="434"/>
    <w:bookmarkEnd w:id="435"/>
    <w:bookmarkEnd w:id="436"/>
    <w:bookmarkStart w:id="437" w:name="_MON_1069519257"/>
    <w:bookmarkEnd w:id="437"/>
    <w:p w14:paraId="6E8615BF" w14:textId="77777777" w:rsidR="00314B36" w:rsidRPr="0076424C" w:rsidRDefault="00314B36">
      <w:pPr>
        <w:framePr w:hSpace="187" w:wrap="auto" w:vAnchor="page" w:hAnchor="page" w:x="1866" w:y="1441"/>
      </w:pPr>
      <w:r w:rsidRPr="0076424C">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25pt;height:568.6pt" o:ole="" fillcolor="window">
            <v:imagedata r:id="rId59" o:title=""/>
          </v:shape>
          <o:OLEObject Type="Embed" ProgID="Word.Picture.8" ShapeID="_x0000_i1025" DrawAspect="Content" ObjectID="_1598688537" r:id="rId60"/>
        </w:object>
      </w:r>
    </w:p>
    <w:p w14:paraId="6E8615C0" w14:textId="77777777" w:rsidR="00314B36" w:rsidRPr="0076424C" w:rsidRDefault="00314B36">
      <w:pPr>
        <w:pStyle w:val="Caption"/>
      </w:pPr>
      <w:r w:rsidRPr="0076424C">
        <w:t>Figure 1</w:t>
      </w:r>
    </w:p>
    <w:p w14:paraId="6E8615C1" w14:textId="77777777" w:rsidR="00314B36" w:rsidRPr="0076424C" w:rsidRDefault="00314B36"/>
    <w:p w14:paraId="6E8615C2" w14:textId="77777777" w:rsidR="00314B36" w:rsidRPr="0076424C" w:rsidRDefault="00314B36">
      <w:pPr>
        <w:rPr>
          <w:b/>
        </w:rPr>
        <w:sectPr w:rsidR="00314B36" w:rsidRPr="0076424C">
          <w:pgSz w:w="11907" w:h="16840" w:code="9"/>
          <w:pgMar w:top="1134" w:right="1134" w:bottom="964" w:left="1418" w:header="567" w:footer="340" w:gutter="0"/>
          <w:cols w:space="720"/>
        </w:sectPr>
      </w:pPr>
    </w:p>
    <w:p w14:paraId="6E8615C3" w14:textId="77777777" w:rsidR="00314B36" w:rsidRPr="0076424C" w:rsidRDefault="00314B36">
      <w:r w:rsidRPr="0076424C">
        <w:rPr>
          <w:b/>
        </w:rPr>
        <w:lastRenderedPageBreak/>
        <w:t>DISTRIBUTION</w:t>
      </w:r>
      <w:r w:rsidRPr="0076424C">
        <w:t xml:space="preserve"> </w:t>
      </w:r>
      <w:r w:rsidRPr="0076424C">
        <w:rPr>
          <w:b/>
        </w:rPr>
        <w:t>OPERATING CODE 5</w:t>
      </w:r>
    </w:p>
    <w:p w14:paraId="6E8615C4" w14:textId="77777777" w:rsidR="00314B36" w:rsidRPr="0076424C" w:rsidRDefault="00314B36">
      <w:pPr>
        <w:pStyle w:val="Heading1"/>
      </w:pPr>
      <w:bookmarkStart w:id="438" w:name="_Toc501209765"/>
      <w:smartTag w:uri="urn:schemas-microsoft-com:office:smarttags" w:element="stockticker">
        <w:r w:rsidRPr="0076424C">
          <w:t>DOC</w:t>
        </w:r>
      </w:smartTag>
      <w:r w:rsidRPr="0076424C">
        <w:t>5</w:t>
      </w:r>
      <w:r w:rsidRPr="0076424C">
        <w:tab/>
        <w:t xml:space="preserve">TESTING </w:t>
      </w:r>
      <w:smartTag w:uri="urn:schemas-microsoft-com:office:smarttags" w:element="stockticker">
        <w:r w:rsidRPr="0076424C">
          <w:t>AND</w:t>
        </w:r>
      </w:smartTag>
      <w:r w:rsidRPr="0076424C">
        <w:t xml:space="preserve"> MONITORING</w:t>
      </w:r>
      <w:bookmarkEnd w:id="438"/>
    </w:p>
    <w:p w14:paraId="6E8615C5" w14:textId="77777777" w:rsidR="00314B36" w:rsidRPr="0076424C" w:rsidRDefault="00314B36">
      <w:pPr>
        <w:rPr>
          <w:b/>
        </w:rPr>
      </w:pPr>
      <w:smartTag w:uri="urn:schemas-microsoft-com:office:smarttags" w:element="stockticker">
        <w:r w:rsidRPr="0076424C">
          <w:t>DOC</w:t>
        </w:r>
      </w:smartTag>
      <w:r w:rsidRPr="0076424C">
        <w:t>5.1</w:t>
      </w:r>
      <w:r w:rsidRPr="0076424C">
        <w:rPr>
          <w:b/>
        </w:rPr>
        <w:tab/>
        <w:t>Introduction</w:t>
      </w:r>
    </w:p>
    <w:p w14:paraId="6E8615C6" w14:textId="790E86FE" w:rsidR="00314B36" w:rsidRPr="0076424C" w:rsidRDefault="00314B36">
      <w:smartTag w:uri="urn:schemas-microsoft-com:office:smarttags" w:element="stockticker">
        <w:r w:rsidRPr="0076424C">
          <w:t>DOC</w:t>
        </w:r>
      </w:smartTag>
      <w:r w:rsidRPr="0076424C">
        <w:t>5.1.1</w:t>
      </w:r>
      <w:r w:rsidRPr="0076424C">
        <w:tab/>
        <w:t xml:space="preserve">To ensure that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is operated efficiently and within its licence standards and to meet statutory actions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organise and carry out testing and/or monitoring of the effect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electrical apparatus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C7" w14:textId="27C6D49B" w:rsidR="00314B36" w:rsidRPr="0076424C" w:rsidRDefault="00314B36">
      <w:pPr>
        <w:rPr>
          <w:b/>
        </w:rPr>
      </w:pPr>
      <w:smartTag w:uri="urn:schemas-microsoft-com:office:smarttags" w:element="stockticker">
        <w:r w:rsidRPr="0076424C">
          <w:t>DOC</w:t>
        </w:r>
      </w:smartTag>
      <w:r w:rsidRPr="0076424C">
        <w:t>5.1.2</w:t>
      </w:r>
      <w:r w:rsidRPr="0076424C">
        <w:tab/>
        <w:t xml:space="preserve">The testing and/or monitoring procedures will be specifically related to the technical criteria detailed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They will also relate to the parameters submitted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w:t>
      </w:r>
      <w:r w:rsidR="002B5983">
        <w:rPr>
          <w:b/>
        </w:rPr>
        <w:t xml:space="preserve"> </w:t>
      </w:r>
      <w:r w:rsidR="002B5983" w:rsidRPr="00F83FCB">
        <w:t xml:space="preserve">Such testing can also be initiated on request from the </w:t>
      </w:r>
      <w:r w:rsidR="002B5983" w:rsidRPr="00F83FCB">
        <w:rPr>
          <w:b/>
        </w:rPr>
        <w:t>User</w:t>
      </w:r>
      <w:r w:rsidR="002B5983" w:rsidRPr="00F83FCB">
        <w:t xml:space="preserve"> for the purpose of the </w:t>
      </w:r>
      <w:r w:rsidR="002B5983" w:rsidRPr="00F83FCB">
        <w:rPr>
          <w:b/>
        </w:rPr>
        <w:t>User</w:t>
      </w:r>
      <w:r w:rsidR="002B5983" w:rsidRPr="00F83FCB">
        <w:t xml:space="preserve"> ensuring compliance with the above technical criteria.</w:t>
      </w:r>
      <w:r w:rsidR="002B5983" w:rsidRPr="00F83FCB">
        <w:rPr>
          <w:b/>
        </w:rPr>
        <w:t xml:space="preserve"> </w:t>
      </w:r>
    </w:p>
    <w:p w14:paraId="6E8615C8" w14:textId="7569F70B" w:rsidR="00AB7EAB" w:rsidRPr="0076424C" w:rsidRDefault="00314B36" w:rsidP="001500D2">
      <w:pPr>
        <w:keepLines w:val="0"/>
        <w:autoSpaceDE w:val="0"/>
        <w:autoSpaceDN w:val="0"/>
        <w:adjustRightInd w:val="0"/>
        <w:spacing w:after="0"/>
        <w:ind w:left="1425" w:hanging="1425"/>
        <w:jc w:val="left"/>
        <w:rPr>
          <w:szCs w:val="24"/>
          <w:lang w:val="en-US"/>
        </w:rPr>
      </w:pPr>
      <w:smartTag w:uri="urn:schemas-microsoft-com:office:smarttags" w:element="stockticker">
        <w:r w:rsidRPr="0076424C">
          <w:rPr>
            <w:szCs w:val="24"/>
            <w:lang w:val="en-US"/>
          </w:rPr>
          <w:t>DOC</w:t>
        </w:r>
      </w:smartTag>
      <w:r w:rsidRPr="0076424C">
        <w:rPr>
          <w:szCs w:val="24"/>
          <w:lang w:val="en-US"/>
        </w:rPr>
        <w:t xml:space="preserve">5.1.3 </w:t>
      </w:r>
      <w:r w:rsidRPr="0076424C">
        <w:rPr>
          <w:szCs w:val="24"/>
          <w:lang w:val="en-US"/>
        </w:rPr>
        <w:tab/>
        <w:t xml:space="preserve">This </w:t>
      </w:r>
      <w:smartTag w:uri="urn:schemas-microsoft-com:office:smarttags" w:element="stockticker">
        <w:r w:rsidRPr="0076424C">
          <w:rPr>
            <w:szCs w:val="24"/>
            <w:lang w:val="en-US"/>
          </w:rPr>
          <w:t>DOC</w:t>
        </w:r>
      </w:smartTag>
      <w:r w:rsidRPr="0076424C">
        <w:rPr>
          <w:szCs w:val="24"/>
          <w:lang w:val="en-US"/>
        </w:rPr>
        <w:t xml:space="preserve">5 also covers the testing requirements that might be imposed from time to time on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zCs w:val="24"/>
          <w:lang w:val="en-US"/>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bCs/>
          <w:szCs w:val="24"/>
          <w:lang w:val="en-US"/>
        </w:rPr>
        <w:t xml:space="preserve">s </w:t>
      </w:r>
      <w:r w:rsidR="001500D2" w:rsidRPr="0076424C">
        <w:rPr>
          <w:bCs/>
          <w:szCs w:val="24"/>
          <w:lang w:val="en-US"/>
        </w:rPr>
        <w:t>ow</w:t>
      </w:r>
      <w:r w:rsidR="00AB7EAB" w:rsidRPr="0076424C">
        <w:rPr>
          <w:bCs/>
          <w:szCs w:val="24"/>
          <w:lang w:val="en-US"/>
        </w:rPr>
        <w:t>n</w:t>
      </w:r>
      <w:r w:rsidR="001500D2" w:rsidRPr="0076424C">
        <w:rPr>
          <w:bCs/>
          <w:szCs w:val="24"/>
          <w:lang w:val="en-US"/>
        </w:rPr>
        <w:t>e</w:t>
      </w:r>
      <w:r w:rsidR="00AB7EAB" w:rsidRPr="0076424C">
        <w:rPr>
          <w:bCs/>
          <w:szCs w:val="24"/>
          <w:lang w:val="en-US"/>
        </w:rPr>
        <w:t xml:space="preserve">d by a </w:t>
      </w:r>
      <w:hyperlink w:anchor="Generator" w:history="1">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hyperlink>
      <w:r w:rsidR="00112251">
        <w:t>s</w:t>
      </w:r>
      <w:r w:rsidR="00AB7EAB" w:rsidRPr="0076424C">
        <w:rPr>
          <w:bCs/>
          <w:szCs w:val="24"/>
          <w:lang w:val="en-US"/>
        </w:rPr>
        <w:t xml:space="preserve"> who </w:t>
      </w:r>
      <w:r w:rsidR="00112251">
        <w:rPr>
          <w:bCs/>
          <w:szCs w:val="24"/>
          <w:lang w:val="en-US"/>
        </w:rPr>
        <w:t xml:space="preserve">are </w:t>
      </w:r>
      <w:r w:rsidR="00AB7EAB" w:rsidRPr="0076424C">
        <w:rPr>
          <w:bCs/>
          <w:szCs w:val="24"/>
          <w:lang w:val="en-US"/>
        </w:rPr>
        <w:t xml:space="preserve">not party to the </w:t>
      </w:r>
      <w:hyperlink w:anchor="CUSC" w:history="1">
        <w:r w:rsidR="008572B5">
          <w:fldChar w:fldCharType="begin"/>
        </w:r>
        <w:r w:rsidR="008572B5">
          <w:instrText xml:space="preserve"> REF CUSC \h  \* MERGEFORMAT </w:instrText>
        </w:r>
        <w:r w:rsidR="008572B5">
          <w:fldChar w:fldCharType="separate"/>
        </w:r>
        <w:r w:rsidR="0011775B" w:rsidRPr="0076424C">
          <w:rPr>
            <w:b/>
          </w:rPr>
          <w:t>CUSC</w:t>
        </w:r>
        <w:r w:rsidR="008572B5">
          <w:fldChar w:fldCharType="end"/>
        </w:r>
      </w:hyperlink>
    </w:p>
    <w:p w14:paraId="6E8615C9" w14:textId="77777777" w:rsidR="00AB7EAB" w:rsidRPr="0076424C" w:rsidRDefault="00AB7EAB">
      <w:pPr>
        <w:keepLines w:val="0"/>
        <w:autoSpaceDE w:val="0"/>
        <w:autoSpaceDN w:val="0"/>
        <w:adjustRightInd w:val="0"/>
        <w:spacing w:after="0"/>
        <w:ind w:left="1425" w:hanging="1567"/>
        <w:jc w:val="left"/>
        <w:rPr>
          <w:sz w:val="20"/>
          <w:lang w:val="en-US"/>
        </w:rPr>
      </w:pPr>
    </w:p>
    <w:p w14:paraId="6E8615CA" w14:textId="5179E56A" w:rsidR="00314B36" w:rsidRPr="0076424C" w:rsidRDefault="00314B36">
      <w:smartTag w:uri="urn:schemas-microsoft-com:office:smarttags" w:element="stockticker">
        <w:r w:rsidRPr="0076424C">
          <w:t>DOC</w:t>
        </w:r>
      </w:smartTag>
      <w:r w:rsidRPr="0076424C">
        <w:t>5.1.4</w:t>
      </w:r>
      <w:r w:rsidRPr="0076424C">
        <w:tab/>
        <w:t xml:space="preserve">The testing carried out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w:t>
      </w:r>
      <w:smartTag w:uri="urn:schemas-microsoft-com:office:smarttags" w:element="stockticker">
        <w:r w:rsidRPr="0076424C">
          <w:t>DOC</w:t>
        </w:r>
      </w:smartTag>
      <w:r w:rsidRPr="0076424C">
        <w:t>5)</w:t>
      </w:r>
      <w:r w:rsidRPr="0076424C">
        <w:rPr>
          <w:b/>
        </w:rPr>
        <w:t xml:space="preserve"> </w:t>
      </w:r>
      <w:r w:rsidRPr="0076424C">
        <w:t xml:space="preserve">should not be confused with the more extensive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outlined in </w:t>
      </w:r>
      <w:smartTag w:uri="urn:schemas-microsoft-com:office:smarttags" w:element="stockticker">
        <w:r w:rsidRPr="0076424C">
          <w:t>DOC</w:t>
        </w:r>
      </w:smartTag>
      <w:r w:rsidRPr="0076424C">
        <w:t>12.</w:t>
      </w:r>
    </w:p>
    <w:p w14:paraId="6E8615CB" w14:textId="77777777" w:rsidR="00314B36" w:rsidRPr="0076424C" w:rsidRDefault="00314B36">
      <w:pPr>
        <w:rPr>
          <w:b/>
        </w:rPr>
      </w:pPr>
      <w:smartTag w:uri="urn:schemas-microsoft-com:office:smarttags" w:element="stockticker">
        <w:r w:rsidRPr="0076424C">
          <w:t>DOC</w:t>
        </w:r>
      </w:smartTag>
      <w:r w:rsidRPr="0076424C">
        <w:t>5.2</w:t>
      </w:r>
      <w:r w:rsidRPr="0076424C">
        <w:rPr>
          <w:b/>
        </w:rPr>
        <w:tab/>
        <w:t>Objective</w:t>
      </w:r>
    </w:p>
    <w:p w14:paraId="6E8615CC" w14:textId="0BCAE3CC" w:rsidR="00314B36" w:rsidRPr="0076424C" w:rsidRDefault="00314B36">
      <w:smartTag w:uri="urn:schemas-microsoft-com:office:smarttags" w:element="stockticker">
        <w:r w:rsidRPr="0076424C">
          <w:t>DOC</w:t>
        </w:r>
      </w:smartTag>
      <w:r w:rsidRPr="0076424C">
        <w:t>5.2.1</w:t>
      </w:r>
      <w:r w:rsidRPr="0076424C">
        <w:tab/>
        <w:t xml:space="preserve">The objective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is to specify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requirement to test and/or monitor its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to ensure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are not operating outside the technical parameters required by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and/or the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s</w:t>
      </w:r>
      <w:r w:rsidRPr="0076424C">
        <w:t>.</w:t>
      </w:r>
    </w:p>
    <w:p w14:paraId="6E8615CD" w14:textId="77777777" w:rsidR="00314B36" w:rsidRPr="0076424C" w:rsidRDefault="00314B36">
      <w:pPr>
        <w:rPr>
          <w:b/>
        </w:rPr>
      </w:pPr>
      <w:smartTag w:uri="urn:schemas-microsoft-com:office:smarttags" w:element="stockticker">
        <w:r w:rsidRPr="0076424C">
          <w:t>DOC</w:t>
        </w:r>
      </w:smartTag>
      <w:r w:rsidRPr="0076424C">
        <w:t>5.3</w:t>
      </w:r>
      <w:r w:rsidRPr="0076424C">
        <w:rPr>
          <w:b/>
        </w:rPr>
        <w:tab/>
        <w:t>Scope</w:t>
      </w:r>
    </w:p>
    <w:p w14:paraId="6E8615CE" w14:textId="0E81B47F" w:rsidR="00314B36" w:rsidRPr="0076424C" w:rsidRDefault="00314B36">
      <w:smartTag w:uri="urn:schemas-microsoft-com:office:smarttags" w:element="stockticker">
        <w:r w:rsidRPr="0076424C">
          <w:t>DOC</w:t>
        </w:r>
      </w:smartTag>
      <w:r w:rsidRPr="0076424C">
        <w:t>5.3.1</w:t>
      </w:r>
      <w:r w:rsidRPr="0076424C">
        <w:tab/>
        <w:t xml:space="preserve">This Distribution Operating Code applies to the following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CF" w14:textId="2AEADA40"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will necessarily apply to small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individually - their obligations will generally be dealt with on their behalf by their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t>).</w:t>
      </w:r>
    </w:p>
    <w:p w14:paraId="6E8615D0" w14:textId="2721A71B"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p>
    <w:p w14:paraId="6E8615D1" w14:textId="7FE5377B"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5D2" w14:textId="6DA6AF54"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w:t>
      </w:r>
    </w:p>
    <w:p w14:paraId="6E8615D3" w14:textId="758CD7F5" w:rsidR="00314B36" w:rsidRPr="0076424C" w:rsidRDefault="00314B36">
      <w:pPr>
        <w:pStyle w:val="Indent1"/>
      </w:pPr>
      <w:r w:rsidRPr="0076424C">
        <w:t>(e)</w:t>
      </w:r>
      <w:r w:rsidRPr="0076424C">
        <w:rPr>
          <w:b/>
        </w:rPr>
        <w:tab/>
      </w:r>
      <w:r w:rsidR="008572B5">
        <w:fldChar w:fldCharType="begin"/>
      </w:r>
      <w:r w:rsidR="008572B5">
        <w:instrText xml:space="preserve"> REF MO \h  \* MERGEFORMAT </w:instrText>
      </w:r>
      <w:r w:rsidR="008572B5">
        <w:fldChar w:fldCharType="separate"/>
      </w:r>
      <w:r w:rsidR="0011775B" w:rsidRPr="0076424C">
        <w:rPr>
          <w:b/>
        </w:rPr>
        <w:t>Meter Operator</w:t>
      </w:r>
      <w:r w:rsidR="008572B5">
        <w:fldChar w:fldCharType="end"/>
      </w:r>
      <w:r w:rsidRPr="0076424C">
        <w:rPr>
          <w:b/>
        </w:rPr>
        <w:t>s.</w:t>
      </w:r>
    </w:p>
    <w:p w14:paraId="6E8615D4" w14:textId="23A54DD1" w:rsidR="00314B36" w:rsidRPr="0076424C" w:rsidRDefault="00314B36">
      <w:pPr>
        <w:rPr>
          <w:b/>
        </w:rPr>
      </w:pPr>
      <w:smartTag w:uri="urn:schemas-microsoft-com:office:smarttags" w:element="stockticker">
        <w:r w:rsidRPr="0076424C">
          <w:t>DOC</w:t>
        </w:r>
      </w:smartTag>
      <w:r w:rsidRPr="0076424C">
        <w:t>5.4</w:t>
      </w:r>
      <w:r w:rsidRPr="0076424C">
        <w:rPr>
          <w:b/>
        </w:rPr>
        <w:tab/>
        <w:t xml:space="preserve">Procedure Related to </w:t>
      </w:r>
      <w:r w:rsidR="00585B3F">
        <w:rPr>
          <w:b/>
        </w:rPr>
        <w:t xml:space="preserve">Compliance and </w:t>
      </w:r>
      <w:r w:rsidRPr="0076424C">
        <w:rPr>
          <w:b/>
        </w:rPr>
        <w:t>Quality of Supply</w:t>
      </w:r>
    </w:p>
    <w:p w14:paraId="6E8615D5" w14:textId="6BBEC3FA" w:rsidR="00314B36" w:rsidRPr="0076424C" w:rsidRDefault="00314B36">
      <w:smartTag w:uri="urn:schemas-microsoft-com:office:smarttags" w:element="stockticker">
        <w:r w:rsidRPr="0076424C">
          <w:t>DOC</w:t>
        </w:r>
      </w:smartTag>
      <w:r w:rsidRPr="0076424C">
        <w:t>5.4.1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from time to time determine the need to test and/or monitor </w:t>
      </w:r>
      <w:r w:rsidR="00585B3F">
        <w:t xml:space="preserve">compliance and/or </w:t>
      </w:r>
      <w:r w:rsidRPr="0076424C">
        <w:t xml:space="preserve">the quality of supply at various points on its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D6" w14:textId="0A9444E4" w:rsidR="00314B36" w:rsidRPr="0076424C" w:rsidRDefault="00314B36">
      <w:smartTag w:uri="urn:schemas-microsoft-com:office:smarttags" w:element="stockticker">
        <w:r w:rsidRPr="0076424C">
          <w:lastRenderedPageBreak/>
          <w:t>DOC</w:t>
        </w:r>
      </w:smartTag>
      <w:r w:rsidRPr="0076424C">
        <w:t>5.4.2</w:t>
      </w:r>
      <w:r w:rsidRPr="0076424C">
        <w:tab/>
        <w:t xml:space="preserve">The requirement for specific testing and/or monitoring may be initiated by </w:t>
      </w:r>
      <w:r w:rsidR="00585B3F">
        <w:t xml:space="preserve">reasonable concerns relating to compliance with the </w:t>
      </w:r>
      <w:r w:rsidR="00585B3F">
        <w:fldChar w:fldCharType="begin"/>
      </w:r>
      <w:r w:rsidR="00585B3F">
        <w:instrText xml:space="preserve"> REF DistributionCode \h </w:instrText>
      </w:r>
      <w:r w:rsidR="00585B3F">
        <w:fldChar w:fldCharType="separate"/>
      </w:r>
      <w:r w:rsidR="0011775B" w:rsidRPr="0076424C">
        <w:rPr>
          <w:b/>
        </w:rPr>
        <w:t>Distribution Code</w:t>
      </w:r>
      <w:r w:rsidR="00585B3F">
        <w:fldChar w:fldCharType="end"/>
      </w:r>
      <w:r w:rsidR="00585B3F">
        <w:t xml:space="preserve"> and/or associated </w:t>
      </w:r>
      <w:r w:rsidR="00585B3F">
        <w:fldChar w:fldCharType="begin"/>
      </w:r>
      <w:r w:rsidR="00585B3F">
        <w:instrText xml:space="preserve"> REF Annex1Standard \h </w:instrText>
      </w:r>
      <w:r w:rsidR="00585B3F">
        <w:fldChar w:fldCharType="separate"/>
      </w:r>
      <w:r w:rsidR="0011775B" w:rsidRPr="0076424C">
        <w:rPr>
          <w:b/>
        </w:rPr>
        <w:t>Annex 1 Standard</w:t>
      </w:r>
      <w:r w:rsidR="00585B3F">
        <w:fldChar w:fldCharType="end"/>
      </w:r>
      <w:r w:rsidR="00585B3F">
        <w:t>s.  It may also be initiated by</w:t>
      </w:r>
      <w:r w:rsidR="00585B3F" w:rsidRPr="0076424C">
        <w:t xml:space="preserve"> </w:t>
      </w:r>
      <w:r w:rsidRPr="0076424C">
        <w:t xml:space="preserve">the receipt of complaints as to the quality of supply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496D362B" w14:textId="77ED5B3E" w:rsidR="00585B3F" w:rsidRPr="0076424C" w:rsidRDefault="00585B3F" w:rsidP="00585B3F">
      <w:r>
        <w:t>DOC5.4.3</w:t>
      </w:r>
      <w:r>
        <w:tab/>
        <w:t xml:space="preserve">Where required by the </w:t>
      </w:r>
      <w:r>
        <w:fldChar w:fldCharType="begin"/>
      </w:r>
      <w:r>
        <w:instrText xml:space="preserve"> REF DNO \h </w:instrText>
      </w:r>
      <w:r>
        <w:fldChar w:fldCharType="separate"/>
      </w:r>
      <w:r w:rsidR="0011775B" w:rsidRPr="0076424C">
        <w:rPr>
          <w:b/>
        </w:rPr>
        <w:t>DNO</w:t>
      </w:r>
      <w:r>
        <w:fldChar w:fldCharType="end"/>
      </w:r>
      <w:r>
        <w:t xml:space="preserve"> the </w:t>
      </w:r>
      <w:r>
        <w:fldChar w:fldCharType="begin"/>
      </w:r>
      <w:r>
        <w:instrText xml:space="preserve"> REF User \h </w:instrText>
      </w:r>
      <w:r>
        <w:fldChar w:fldCharType="separate"/>
      </w:r>
      <w:r w:rsidR="0011775B" w:rsidRPr="0076424C">
        <w:rPr>
          <w:b/>
        </w:rPr>
        <w:t>User</w:t>
      </w:r>
      <w:r>
        <w:fldChar w:fldCharType="end"/>
      </w:r>
      <w:r>
        <w:t xml:space="preserve"> will undertake compliance tests as agreed with the </w:t>
      </w:r>
      <w:r>
        <w:fldChar w:fldCharType="begin"/>
      </w:r>
      <w:r>
        <w:instrText xml:space="preserve"> REF DNO \h </w:instrText>
      </w:r>
      <w:r>
        <w:fldChar w:fldCharType="separate"/>
      </w:r>
      <w:r w:rsidR="0011775B" w:rsidRPr="0076424C">
        <w:rPr>
          <w:b/>
        </w:rPr>
        <w:t>DNO</w:t>
      </w:r>
      <w:r>
        <w:fldChar w:fldCharType="end"/>
      </w:r>
      <w:r>
        <w:t xml:space="preserve"> and relevant and necessary for proving complianc</w:t>
      </w:r>
      <w:r w:rsidR="00592D07">
        <w:t>e</w:t>
      </w:r>
      <w:r>
        <w:t xml:space="preserve"> with the </w:t>
      </w:r>
      <w:r>
        <w:fldChar w:fldCharType="begin"/>
      </w:r>
      <w:r>
        <w:instrText xml:space="preserve"> REF DistributionCode \h </w:instrText>
      </w:r>
      <w:r>
        <w:fldChar w:fldCharType="separate"/>
      </w:r>
      <w:r w:rsidR="0011775B" w:rsidRPr="0076424C">
        <w:rPr>
          <w:b/>
        </w:rPr>
        <w:t>Distribution Code</w:t>
      </w:r>
      <w:r>
        <w:fldChar w:fldCharType="end"/>
      </w:r>
      <w:r>
        <w:t xml:space="preserve"> and/or associated </w:t>
      </w:r>
      <w:r>
        <w:fldChar w:fldCharType="begin"/>
      </w:r>
      <w:r>
        <w:instrText xml:space="preserve"> REF Annex1Standard \h </w:instrText>
      </w:r>
      <w:r>
        <w:fldChar w:fldCharType="separate"/>
      </w:r>
      <w:r w:rsidR="0011775B" w:rsidRPr="0076424C">
        <w:rPr>
          <w:b/>
        </w:rPr>
        <w:t>Annex 1 Standard</w:t>
      </w:r>
      <w:r>
        <w:fldChar w:fldCharType="end"/>
      </w:r>
      <w:r>
        <w:t>s.</w:t>
      </w:r>
    </w:p>
    <w:p w14:paraId="6E8615D7" w14:textId="41204144" w:rsidR="00314B36" w:rsidRPr="0076424C" w:rsidRDefault="00314B36">
      <w:smartTag w:uri="urn:schemas-microsoft-com:office:smarttags" w:element="stockticker">
        <w:r w:rsidRPr="0076424C">
          <w:t>DOC</w:t>
        </w:r>
      </w:smartTag>
      <w:r w:rsidRPr="0076424C">
        <w:t>5.4.</w:t>
      </w:r>
      <w:r w:rsidR="00585B3F">
        <w:t>4</w:t>
      </w:r>
      <w:r w:rsidRPr="0076424C">
        <w:tab/>
        <w:t xml:space="preserve">In certain situations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require the testing and/or monitoring to take place at the point of connection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D8" w14:textId="04BEAC0C" w:rsidR="00314B36" w:rsidRPr="0076424C" w:rsidRDefault="00314B36">
      <w:smartTag w:uri="urn:schemas-microsoft-com:office:smarttags" w:element="stockticker">
        <w:r w:rsidRPr="0076424C">
          <w:t>DOC</w:t>
        </w:r>
      </w:smartTag>
      <w:r w:rsidRPr="0076424C">
        <w:t>5.4.</w:t>
      </w:r>
      <w:r w:rsidR="00585B3F">
        <w:t>5</w:t>
      </w:r>
      <w:r w:rsidRPr="0076424C">
        <w:tab/>
        <w:t xml:space="preserve">Where testing and/or monitoring is required at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advise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involved and will make available the results of such tests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w:t>
      </w:r>
    </w:p>
    <w:p w14:paraId="6E8615D9" w14:textId="674AEDD1" w:rsidR="00314B36" w:rsidRPr="0076424C" w:rsidRDefault="00314B36">
      <w:smartTag w:uri="urn:schemas-microsoft-com:office:smarttags" w:element="stockticker">
        <w:r w:rsidRPr="0076424C">
          <w:t>DOC</w:t>
        </w:r>
      </w:smartTag>
      <w:r w:rsidRPr="0076424C">
        <w:t>5.4.</w:t>
      </w:r>
      <w:r w:rsidR="00585B3F">
        <w:t>6</w:t>
      </w:r>
      <w:r w:rsidRPr="0076424C">
        <w:tab/>
        <w:t xml:space="preserve">Where the results of such tests show that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operating outside the technical parameters specified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be informed accordingly.</w:t>
      </w:r>
    </w:p>
    <w:p w14:paraId="6E8615DA" w14:textId="3DC395B2" w:rsidR="00314B36" w:rsidRPr="0076424C" w:rsidRDefault="00314B36">
      <w:smartTag w:uri="urn:schemas-microsoft-com:office:smarttags" w:element="stockticker">
        <w:r w:rsidRPr="0076424C">
          <w:t>DOC</w:t>
        </w:r>
      </w:smartTag>
      <w:r w:rsidRPr="0076424C">
        <w:t>5.4.</w:t>
      </w:r>
      <w:r w:rsidR="00585B3F">
        <w:t>7</w:t>
      </w:r>
      <w:r w:rsidRPr="0076424C">
        <w:tab/>
        <w:t xml:space="preserve">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requests, a retest will be carried out and the test witnessed by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representative.</w:t>
      </w:r>
    </w:p>
    <w:p w14:paraId="6E8615DB" w14:textId="6B8D6777" w:rsidR="00314B36" w:rsidRPr="0076424C" w:rsidRDefault="00314B36">
      <w:smartTag w:uri="urn:schemas-microsoft-com:office:smarttags" w:element="stockticker">
        <w:r w:rsidRPr="0076424C">
          <w:t>DOC</w:t>
        </w:r>
      </w:smartTag>
      <w:r w:rsidRPr="0076424C">
        <w:t>5.4.</w:t>
      </w:r>
      <w:r w:rsidR="00585B3F">
        <w:t>8</w:t>
      </w:r>
      <w:r w:rsidRPr="0076424C">
        <w:tab/>
        <w:t xml:space="preserve">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shown to be operating outside the limits specified in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will rectify the situation or disconnect the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causing the problem from its electrical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immediately or within such time as is agreed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DC" w14:textId="7A948E74" w:rsidR="00314B36" w:rsidRPr="0076424C" w:rsidRDefault="00314B36">
      <w:smartTag w:uri="urn:schemas-microsoft-com:office:smarttags" w:element="stockticker">
        <w:r w:rsidRPr="0076424C">
          <w:t>DOC</w:t>
        </w:r>
      </w:smartTag>
      <w:r w:rsidRPr="0076424C">
        <w:t>5.4.</w:t>
      </w:r>
      <w:r w:rsidR="00585B3F">
        <w:t>9</w:t>
      </w:r>
      <w:r w:rsidRPr="0076424C">
        <w:tab/>
        <w:t xml:space="preserve">Continued failure to rectify the situation will result in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being disconnected or de-energised in accordance with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t xml:space="preserve"> from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either as a breach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or through the authority of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 where appropriate.</w:t>
      </w:r>
    </w:p>
    <w:p w14:paraId="6E8615DD" w14:textId="52A9902B" w:rsidR="00314B36" w:rsidRPr="0076424C" w:rsidRDefault="00314B36">
      <w:pPr>
        <w:rPr>
          <w:b/>
        </w:rPr>
      </w:pPr>
      <w:smartTag w:uri="urn:schemas-microsoft-com:office:smarttags" w:element="stockticker">
        <w:r w:rsidRPr="0076424C">
          <w:t>DOC</w:t>
        </w:r>
      </w:smartTag>
      <w:r w:rsidRPr="0076424C">
        <w:t>5.5</w:t>
      </w:r>
      <w:r w:rsidRPr="0076424C">
        <w:rPr>
          <w:b/>
        </w:rPr>
        <w:tab/>
        <w:t xml:space="preserve">Procedure Related to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rPr>
          <w:b/>
        </w:rPr>
        <w:t xml:space="preserve"> Parameters</w:t>
      </w:r>
    </w:p>
    <w:p w14:paraId="6E8615DE" w14:textId="4DA364D9" w:rsidR="00314B36" w:rsidRPr="0076424C" w:rsidRDefault="00314B36">
      <w:smartTag w:uri="urn:schemas-microsoft-com:office:smarttags" w:element="stockticker">
        <w:r w:rsidRPr="0076424C">
          <w:t>DOC</w:t>
        </w:r>
      </w:smartTag>
      <w:r w:rsidRPr="0076424C">
        <w:t>5.5.1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from time to time will monitor the effect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5DF" w14:textId="231EBBEB" w:rsidR="00314B36" w:rsidRPr="0076424C" w:rsidRDefault="00314B36">
      <w:smartTag w:uri="urn:schemas-microsoft-com:office:smarttags" w:element="stockticker">
        <w:r w:rsidRPr="0076424C">
          <w:t>DOC</w:t>
        </w:r>
      </w:smartTag>
      <w:r w:rsidRPr="0076424C">
        <w:t>5.5.2</w:t>
      </w:r>
      <w:r w:rsidRPr="0076424C">
        <w:tab/>
        <w:t xml:space="preserve">The monitoring will normally be related to amount of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transferred across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w:t>
      </w:r>
    </w:p>
    <w:p w14:paraId="6E8615E0" w14:textId="045E12E8" w:rsidR="00314B36" w:rsidRPr="0076424C" w:rsidRDefault="00314B36">
      <w:smartTag w:uri="urn:schemas-microsoft-com:office:smarttags" w:element="stockticker">
        <w:r w:rsidRPr="0076424C">
          <w:t>DOC</w:t>
        </w:r>
      </w:smartTag>
      <w:r w:rsidRPr="0076424C">
        <w:t>5.5.3</w:t>
      </w:r>
      <w:r w:rsidRPr="0076424C">
        <w:tab/>
        <w:t xml:space="preserve">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exporting to or importing from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in excess of the parameters in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inform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where appropriate demonstrate the results of such monitoring.</w:t>
      </w:r>
    </w:p>
    <w:p w14:paraId="6E8615E1" w14:textId="13BA74A1" w:rsidR="00314B36" w:rsidRPr="0076424C" w:rsidRDefault="00314B36">
      <w:smartTag w:uri="urn:schemas-microsoft-com:office:smarttags" w:element="stockticker">
        <w:r w:rsidRPr="0076424C">
          <w:t>DOC</w:t>
        </w:r>
      </w:smartTag>
      <w:r w:rsidRPr="0076424C">
        <w:t>5.5.4</w:t>
      </w:r>
      <w:r w:rsidRPr="0076424C">
        <w:tab/>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may request technical information on the method of monitoring and, if necessary, request another method reasonably acceptable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5E2" w14:textId="680FE4A5" w:rsidR="00314B36" w:rsidRPr="0076424C" w:rsidRDefault="00314B36">
      <w:smartTag w:uri="urn:schemas-microsoft-com:office:smarttags" w:element="stockticker">
        <w:r w:rsidRPr="0076424C">
          <w:t>DOC</w:t>
        </w:r>
      </w:smartTag>
      <w:r w:rsidRPr="0076424C">
        <w:t>5.5.5</w:t>
      </w:r>
      <w:r w:rsidRPr="0076424C">
        <w:tab/>
        <w:t xml:space="preserve">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operating outside the specified parameters,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immediately restrict the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transfers to within the specified parameters.</w:t>
      </w:r>
    </w:p>
    <w:p w14:paraId="6E8615E3" w14:textId="501C7BCD" w:rsidR="00314B36" w:rsidRPr="0076424C" w:rsidRDefault="00314B36">
      <w:smartTag w:uri="urn:schemas-microsoft-com:office:smarttags" w:element="stockticker">
        <w:r w:rsidRPr="0076424C">
          <w:lastRenderedPageBreak/>
          <w:t>DOC</w:t>
        </w:r>
      </w:smartTag>
      <w:r w:rsidRPr="0076424C">
        <w:t>5.5.6</w:t>
      </w:r>
      <w:r w:rsidRPr="0076424C">
        <w:tab/>
        <w:t xml:space="preserve">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requires increased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76424C">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76424C">
        <w:t xml:space="preserve"> in excess of the physical capacity of the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restrict power transfers to those specified in the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t xml:space="preserve"> until a modified </w:t>
      </w:r>
      <w:r w:rsidR="008572B5">
        <w:fldChar w:fldCharType="begin"/>
      </w:r>
      <w:r w:rsidR="008572B5">
        <w:instrText xml:space="preserve"> REF ConnectionAgreement \h  \* MERGEFORMAT </w:instrText>
      </w:r>
      <w:r w:rsidR="008572B5">
        <w:fldChar w:fldCharType="separate"/>
      </w:r>
      <w:r w:rsidR="0011775B" w:rsidRPr="0076424C">
        <w:rPr>
          <w:b/>
        </w:rPr>
        <w:t>Connection Agreement</w:t>
      </w:r>
      <w:r w:rsidR="008572B5">
        <w:fldChar w:fldCharType="end"/>
      </w:r>
      <w:r w:rsidRPr="0076424C">
        <w:t xml:space="preserve"> has been applied for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physically established.</w:t>
      </w:r>
    </w:p>
    <w:p w14:paraId="6E8615E4"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5.6 Grid Code Compliance for Medium Power Stations</w:t>
      </w:r>
      <w:r w:rsidR="00955C0E" w:rsidRPr="0076424C">
        <w:rPr>
          <w:b/>
          <w:snapToGrid w:val="0"/>
        </w:rPr>
        <w:t xml:space="preserve"> not subject to an embedded generation agreement</w:t>
      </w:r>
    </w:p>
    <w:p w14:paraId="6E8615E5" w14:textId="77777777" w:rsidR="00314B36" w:rsidRPr="0076424C" w:rsidRDefault="00314B36">
      <w:pPr>
        <w:keepNext/>
        <w:keepLines w:val="0"/>
        <w:autoSpaceDE w:val="0"/>
        <w:autoSpaceDN w:val="0"/>
        <w:adjustRightInd w:val="0"/>
        <w:ind w:left="0" w:firstLine="0"/>
        <w:jc w:val="left"/>
        <w:rPr>
          <w:b/>
          <w:bCs/>
          <w:szCs w:val="24"/>
          <w:lang w:val="en-US"/>
        </w:rPr>
      </w:pPr>
      <w:smartTag w:uri="urn:schemas-microsoft-com:office:smarttags" w:element="stockticker">
        <w:r w:rsidRPr="0076424C">
          <w:rPr>
            <w:b/>
            <w:bCs/>
            <w:szCs w:val="24"/>
            <w:lang w:val="en-US"/>
          </w:rPr>
          <w:t>DOC</w:t>
        </w:r>
      </w:smartTag>
      <w:r w:rsidRPr="0076424C">
        <w:rPr>
          <w:b/>
          <w:bCs/>
          <w:szCs w:val="24"/>
          <w:lang w:val="en-US"/>
        </w:rPr>
        <w:t xml:space="preserve">5.6.1 Procedure For Compliance </w:t>
      </w:r>
    </w:p>
    <w:p w14:paraId="6E8615E6" w14:textId="2B64EEB9"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5.6.1.1</w:t>
      </w:r>
      <w:r w:rsidRPr="0076424C">
        <w:rPr>
          <w:snapToGrid w:val="0"/>
        </w:rPr>
        <w:tab/>
      </w:r>
      <w:r w:rsidR="008572B5">
        <w:fldChar w:fldCharType="begin"/>
      </w:r>
      <w:r w:rsidR="008572B5">
        <w:instrText xml:space="preserve"> REF NGC \h  \* MERGEFORMAT </w:instrText>
      </w:r>
      <w:r w:rsidR="008572B5">
        <w:fldChar w:fldCharType="separate"/>
      </w:r>
      <w:del w:id="439" w:author="National Grid" w:date="2018-05-30T17:36:00Z">
        <w:r w:rsidR="0011775B" w:rsidRPr="0076424C" w:rsidDel="00186A88">
          <w:rPr>
            <w:b/>
          </w:rPr>
          <w:delText>NGC</w:delText>
        </w:r>
      </w:del>
      <w:ins w:id="440" w:author="National Grid" w:date="2018-05-30T17:36:00Z">
        <w:r w:rsidR="00186A88">
          <w:rPr>
            <w:b/>
          </w:rPr>
          <w:t>NGESO</w:t>
        </w:r>
      </w:ins>
      <w:r w:rsidR="008572B5">
        <w:fldChar w:fldCharType="end"/>
      </w:r>
      <w:r w:rsidRPr="0076424C">
        <w:rPr>
          <w:snapToGrid w:val="0"/>
        </w:rPr>
        <w:t xml:space="preserve"> may, from time to time, but generally not more than twice in any calendar year, request that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procure from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a statement confirming compliance with the relevant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Connection Conditions at the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snapToGrid w:val="0"/>
        </w:rPr>
        <w:t xml:space="preserve"> </w:t>
      </w:r>
      <w:r w:rsidR="00955C0E" w:rsidRPr="0076424C">
        <w:rPr>
          <w:snapToGrid w:val="0"/>
        </w:rPr>
        <w:t xml:space="preserve">not subject to an embedded generation agreement </w:t>
      </w:r>
      <w:r w:rsidRPr="0076424C">
        <w:rPr>
          <w:snapToGrid w:val="0"/>
        </w:rPr>
        <w:t xml:space="preserve">in question.  Such requests will generally, but not necessarily, be contingent on the issues raised in </w:t>
      </w:r>
      <w:smartTag w:uri="urn:schemas-microsoft-com:office:smarttags" w:element="stockticker">
        <w:r w:rsidRPr="0076424C">
          <w:rPr>
            <w:snapToGrid w:val="0"/>
          </w:rPr>
          <w:t>DOC</w:t>
        </w:r>
      </w:smartTag>
      <w:r w:rsidRPr="0076424C">
        <w:rPr>
          <w:snapToGrid w:val="0"/>
        </w:rPr>
        <w:t>6.5.3.3 below.</w:t>
      </w:r>
    </w:p>
    <w:p w14:paraId="6E8615E7" w14:textId="24511D07"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5.6.1.2</w:t>
      </w:r>
      <w:r w:rsidRPr="0076424C">
        <w:rPr>
          <w:snapToGrid w:val="0"/>
        </w:rPr>
        <w:tab/>
        <w:t xml:space="preserve">On request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in furtherance of </w:t>
      </w:r>
      <w:smartTag w:uri="urn:schemas-microsoft-com:office:smarttags" w:element="stockticker">
        <w:r w:rsidRPr="0076424C">
          <w:rPr>
            <w:snapToGrid w:val="0"/>
          </w:rPr>
          <w:t>DOC</w:t>
        </w:r>
      </w:smartTag>
      <w:r w:rsidRPr="0076424C">
        <w:rPr>
          <w:snapToGrid w:val="0"/>
        </w:rPr>
        <w:t>5.6.1</w:t>
      </w:r>
      <w:r w:rsidR="00955C0E" w:rsidRPr="0076424C">
        <w:rPr>
          <w:snapToGrid w:val="0"/>
        </w:rPr>
        <w:t>.1</w:t>
      </w:r>
      <w:r w:rsidRPr="0076424C">
        <w:rPr>
          <w:snapToGrid w:val="0"/>
        </w:rPr>
        <w:t xml:space="preserve"> above or at other times not generally more than twice per calendar year,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will provide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a statement with appropriate supporting evidence of compliance with the relevant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requirements.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will immediately submit this information to </w:t>
      </w:r>
      <w:r w:rsidR="008572B5">
        <w:fldChar w:fldCharType="begin"/>
      </w:r>
      <w:r w:rsidR="008572B5">
        <w:instrText xml:space="preserve"> REF NGC \h  \* MERGEFORMAT </w:instrText>
      </w:r>
      <w:r w:rsidR="008572B5">
        <w:fldChar w:fldCharType="separate"/>
      </w:r>
      <w:del w:id="441" w:author="National Grid" w:date="2018-05-30T17:36:00Z">
        <w:r w:rsidR="0011775B" w:rsidRPr="0076424C" w:rsidDel="00186A88">
          <w:rPr>
            <w:b/>
          </w:rPr>
          <w:delText>NGC</w:delText>
        </w:r>
      </w:del>
      <w:ins w:id="442" w:author="National Grid" w:date="2018-05-30T17:36:00Z">
        <w:r w:rsidR="00186A88">
          <w:rPr>
            <w:b/>
          </w:rPr>
          <w:t>NGESO</w:t>
        </w:r>
      </w:ins>
      <w:r w:rsidR="008572B5">
        <w:fldChar w:fldCharType="end"/>
      </w:r>
      <w:r w:rsidRPr="0076424C">
        <w:rPr>
          <w:snapToGrid w:val="0"/>
        </w:rPr>
        <w:t xml:space="preserv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is at liberty to submit the data directly to </w:t>
      </w:r>
      <w:r w:rsidR="008572B5">
        <w:fldChar w:fldCharType="begin"/>
      </w:r>
      <w:r w:rsidR="008572B5">
        <w:instrText xml:space="preserve"> REF NGC \h  \* MERGEFORMAT </w:instrText>
      </w:r>
      <w:r w:rsidR="008572B5">
        <w:fldChar w:fldCharType="separate"/>
      </w:r>
      <w:del w:id="443" w:author="National Grid" w:date="2018-05-30T17:36:00Z">
        <w:r w:rsidR="0011775B" w:rsidRPr="0076424C" w:rsidDel="00186A88">
          <w:rPr>
            <w:b/>
          </w:rPr>
          <w:delText>NGC</w:delText>
        </w:r>
      </w:del>
      <w:ins w:id="444" w:author="National Grid" w:date="2018-05-30T17:36:00Z">
        <w:r w:rsidR="00186A88">
          <w:rPr>
            <w:b/>
          </w:rPr>
          <w:t>NGESO</w:t>
        </w:r>
      </w:ins>
      <w:r w:rsidR="008572B5">
        <w:fldChar w:fldCharType="end"/>
      </w:r>
      <w:r w:rsidRPr="0076424C">
        <w:rPr>
          <w:snapToGrid w:val="0"/>
        </w:rPr>
        <w:t xml:space="preserve">, but a copy must be submitted in parallel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w:t>
      </w:r>
    </w:p>
    <w:p w14:paraId="6E8615E8" w14:textId="020D6C55" w:rsidR="00314B36" w:rsidRPr="0076424C" w:rsidRDefault="00314B36">
      <w:pPr>
        <w:rPr>
          <w:snapToGrid w:val="0"/>
        </w:rPr>
      </w:pPr>
      <w:bookmarkStart w:id="445" w:name="OLE_LINK1"/>
      <w:smartTag w:uri="urn:schemas-microsoft-com:office:smarttags" w:element="stockticker">
        <w:r w:rsidRPr="0076424C">
          <w:rPr>
            <w:snapToGrid w:val="0"/>
          </w:rPr>
          <w:t>DOC</w:t>
        </w:r>
      </w:smartTag>
      <w:r w:rsidRPr="0076424C">
        <w:rPr>
          <w:snapToGrid w:val="0"/>
        </w:rPr>
        <w:t>5.6.1.3</w:t>
      </w:r>
      <w:r w:rsidRPr="0076424C">
        <w:rPr>
          <w:snapToGrid w:val="0"/>
        </w:rPr>
        <w:tab/>
        <w:t xml:space="preserve">In the event that in </w:t>
      </w:r>
      <w:r w:rsidR="008572B5">
        <w:fldChar w:fldCharType="begin"/>
      </w:r>
      <w:r w:rsidR="008572B5">
        <w:instrText xml:space="preserve"> REF NGC \h  \* MERGEFORMAT </w:instrText>
      </w:r>
      <w:r w:rsidR="008572B5">
        <w:fldChar w:fldCharType="separate"/>
      </w:r>
      <w:del w:id="446" w:author="National Grid" w:date="2018-05-30T17:36:00Z">
        <w:r w:rsidR="0011775B" w:rsidRPr="0076424C" w:rsidDel="00186A88">
          <w:rPr>
            <w:b/>
          </w:rPr>
          <w:delText>NGC</w:delText>
        </w:r>
      </w:del>
      <w:ins w:id="447" w:author="National Grid" w:date="2018-05-30T17:36:00Z">
        <w:r w:rsidR="00186A88">
          <w:rPr>
            <w:b/>
          </w:rPr>
          <w:t>NGESO</w:t>
        </w:r>
      </w:ins>
      <w:r w:rsidR="008572B5">
        <w:fldChar w:fldCharType="end"/>
      </w:r>
      <w:r w:rsidRPr="0076424C">
        <w:rPr>
          <w:b/>
          <w:snapToGrid w:val="0"/>
        </w:rPr>
        <w:t xml:space="preserve">'s </w:t>
      </w:r>
      <w:r w:rsidRPr="0076424C">
        <w:rPr>
          <w:snapToGrid w:val="0"/>
        </w:rPr>
        <w:t xml:space="preserve">view an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rPr>
          <w:snapToGrid w:val="0"/>
        </w:rPr>
        <w:t xml:space="preserve">fails persistently to comply with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b/>
          <w:snapToGrid w:val="0"/>
        </w:rPr>
        <w:t xml:space="preserve"> </w:t>
      </w:r>
      <w:r w:rsidRPr="0076424C">
        <w:rPr>
          <w:bCs/>
          <w:snapToGrid w:val="0"/>
        </w:rPr>
        <w:t>Connection Conditions</w:t>
      </w:r>
      <w:r w:rsidRPr="0076424C">
        <w:rPr>
          <w:snapToGrid w:val="0"/>
        </w:rPr>
        <w:t xml:space="preserve"> </w:t>
      </w:r>
      <w:r w:rsidR="008572B5">
        <w:fldChar w:fldCharType="begin"/>
      </w:r>
      <w:r w:rsidR="008572B5">
        <w:instrText xml:space="preserve"> REF NGC \h  \* MERGEFORMAT </w:instrText>
      </w:r>
      <w:r w:rsidR="008572B5">
        <w:fldChar w:fldCharType="separate"/>
      </w:r>
      <w:del w:id="448" w:author="National Grid" w:date="2018-05-30T17:36:00Z">
        <w:r w:rsidR="0011775B" w:rsidRPr="0076424C" w:rsidDel="00186A88">
          <w:rPr>
            <w:b/>
          </w:rPr>
          <w:delText>NGC</w:delText>
        </w:r>
      </w:del>
      <w:ins w:id="449" w:author="National Grid" w:date="2018-05-30T17:36:00Z">
        <w:r w:rsidR="00186A88">
          <w:rPr>
            <w:b/>
          </w:rPr>
          <w:t>NGESO</w:t>
        </w:r>
      </w:ins>
      <w:r w:rsidR="008572B5">
        <w:fldChar w:fldCharType="end"/>
      </w:r>
      <w:r w:rsidRPr="0076424C">
        <w:rPr>
          <w:snapToGrid w:val="0"/>
        </w:rPr>
        <w:t xml:space="preserve"> shall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giving details of the failure and of the monitoring that </w:t>
      </w:r>
      <w:r w:rsidR="008572B5">
        <w:fldChar w:fldCharType="begin"/>
      </w:r>
      <w:r w:rsidR="008572B5">
        <w:instrText xml:space="preserve"> REF NGC \h  \* MERGEFORMAT </w:instrText>
      </w:r>
      <w:r w:rsidR="008572B5">
        <w:fldChar w:fldCharType="separate"/>
      </w:r>
      <w:del w:id="450" w:author="National Grid" w:date="2018-05-30T17:36:00Z">
        <w:r w:rsidR="0011775B" w:rsidRPr="0076424C" w:rsidDel="00186A88">
          <w:rPr>
            <w:b/>
          </w:rPr>
          <w:delText>NGC</w:delText>
        </w:r>
      </w:del>
      <w:ins w:id="451" w:author="National Grid" w:date="2018-05-30T17:36:00Z">
        <w:r w:rsidR="00186A88">
          <w:rPr>
            <w:b/>
          </w:rPr>
          <w:t>NGESO</w:t>
        </w:r>
      </w:ins>
      <w:r w:rsidR="008572B5">
        <w:fldChar w:fldCharType="end"/>
      </w:r>
      <w:r w:rsidRPr="0076424C">
        <w:rPr>
          <w:b/>
          <w:snapToGrid w:val="0"/>
        </w:rPr>
        <w:t xml:space="preserve"> </w:t>
      </w:r>
      <w:r w:rsidRPr="0076424C">
        <w:rPr>
          <w:snapToGrid w:val="0"/>
        </w:rPr>
        <w:t>has carried out.</w:t>
      </w:r>
    </w:p>
    <w:bookmarkEnd w:id="445"/>
    <w:p w14:paraId="6E8615E9" w14:textId="58019CEB"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5.6.1.4</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will notify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as soon as possible, and in any case within 2 working days of all the facts contained in the </w:t>
      </w:r>
      <w:r w:rsidR="008572B5">
        <w:fldChar w:fldCharType="begin"/>
      </w:r>
      <w:r w:rsidR="008572B5">
        <w:instrText xml:space="preserve"> REF NGC \h  \* MERGEFORMAT </w:instrText>
      </w:r>
      <w:r w:rsidR="008572B5">
        <w:fldChar w:fldCharType="separate"/>
      </w:r>
      <w:del w:id="452" w:author="National Grid" w:date="2018-05-30T17:36:00Z">
        <w:r w:rsidR="0011775B" w:rsidRPr="0076424C" w:rsidDel="00186A88">
          <w:rPr>
            <w:b/>
          </w:rPr>
          <w:delText>NGC</w:delText>
        </w:r>
      </w:del>
      <w:ins w:id="453" w:author="National Grid" w:date="2018-05-30T17:36:00Z">
        <w:r w:rsidR="00186A88">
          <w:rPr>
            <w:b/>
          </w:rPr>
          <w:t>NGESO</w:t>
        </w:r>
      </w:ins>
      <w:r w:rsidR="008572B5">
        <w:fldChar w:fldCharType="end"/>
      </w:r>
      <w:r w:rsidRPr="0076424C">
        <w:rPr>
          <w:snapToGrid w:val="0"/>
        </w:rPr>
        <w:t xml:space="preserve"> notice.</w:t>
      </w:r>
    </w:p>
    <w:p w14:paraId="6E8615EA" w14:textId="7F8FA4BE"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5.6.1.5</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responsible for the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t xml:space="preserve">in question </w:t>
      </w:r>
      <w:r w:rsidRPr="0076424C">
        <w:rPr>
          <w:snapToGrid w:val="0"/>
        </w:rPr>
        <w:t xml:space="preserve">will, as soon as possible,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with an explanation of the reasons for the failure and details of the action that it proposes to take to comply with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b/>
          <w:bCs/>
          <w:snapToGrid w:val="0"/>
        </w:rPr>
        <w:t xml:space="preserve"> </w:t>
      </w:r>
      <w:r w:rsidRPr="0076424C">
        <w:rPr>
          <w:snapToGrid w:val="0"/>
        </w:rPr>
        <w:t xml:space="preserve">Connections Conditions within a reasonable period. </w:t>
      </w:r>
    </w:p>
    <w:p w14:paraId="6E8615EB" w14:textId="50EDCB60"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 xml:space="preserve"> 5.6.1.6</w:t>
      </w:r>
      <w:r w:rsidRPr="0076424C">
        <w:rPr>
          <w:snapToGrid w:val="0"/>
        </w:rPr>
        <w:tab/>
      </w:r>
      <w:r w:rsidR="008572B5">
        <w:fldChar w:fldCharType="begin"/>
      </w:r>
      <w:r w:rsidR="008572B5">
        <w:instrText xml:space="preserve"> REF NGC \h  \* MERGEFORMAT </w:instrText>
      </w:r>
      <w:r w:rsidR="008572B5">
        <w:fldChar w:fldCharType="separate"/>
      </w:r>
      <w:del w:id="454" w:author="National Grid" w:date="2018-05-30T17:36:00Z">
        <w:r w:rsidR="0011775B" w:rsidRPr="0076424C" w:rsidDel="00186A88">
          <w:rPr>
            <w:b/>
          </w:rPr>
          <w:delText>NGC</w:delText>
        </w:r>
      </w:del>
      <w:ins w:id="455" w:author="National Grid" w:date="2018-05-30T17:36:00Z">
        <w:r w:rsidR="00186A88">
          <w:rPr>
            <w:b/>
          </w:rPr>
          <w:t>NGESO</w:t>
        </w:r>
      </w:ins>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will then discuss the action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proposes to take and will endeavour to reach agreement as to:</w:t>
      </w:r>
    </w:p>
    <w:p w14:paraId="6E8615EC" w14:textId="61283A7B" w:rsidR="00314B36" w:rsidRPr="0076424C" w:rsidRDefault="00314B36">
      <w:pPr>
        <w:ind w:left="2127" w:hanging="709"/>
        <w:rPr>
          <w:snapToGrid w:val="0"/>
        </w:rPr>
      </w:pPr>
      <w:r w:rsidRPr="0076424C">
        <w:rPr>
          <w:snapToGrid w:val="0"/>
        </w:rPr>
        <w:t>(a)</w:t>
      </w:r>
      <w:r w:rsidRPr="0076424C">
        <w:rPr>
          <w:snapToGrid w:val="0"/>
        </w:rPr>
        <w:tab/>
        <w:t xml:space="preserve">any short term operational measures necessary to protect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bCs/>
          <w:snapToGrid w:val="0"/>
        </w:rPr>
        <w:t>s</w:t>
      </w:r>
      <w:r w:rsidRPr="0076424C">
        <w:rPr>
          <w:snapToGrid w:val="0"/>
        </w:rPr>
        <w:t>; and</w:t>
      </w:r>
    </w:p>
    <w:p w14:paraId="6E8615ED" w14:textId="705A4C9F" w:rsidR="00314B36" w:rsidRPr="0076424C" w:rsidRDefault="00314B36">
      <w:pPr>
        <w:ind w:left="2127" w:hanging="709"/>
        <w:rPr>
          <w:snapToGrid w:val="0"/>
        </w:rPr>
      </w:pPr>
      <w:r w:rsidRPr="0076424C">
        <w:rPr>
          <w:snapToGrid w:val="0"/>
        </w:rPr>
        <w:t xml:space="preserve">(b) </w:t>
      </w:r>
      <w:r w:rsidRPr="0076424C">
        <w:rPr>
          <w:snapToGrid w:val="0"/>
        </w:rPr>
        <w:tab/>
        <w:t xml:space="preserve">the parameters which are to be submitted for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snapToGrid w:val="0"/>
        </w:rPr>
        <w:t xml:space="preserve"> and the effective date(s) for the application of the agreed parameters.</w:t>
      </w:r>
    </w:p>
    <w:p w14:paraId="6E8615EE" w14:textId="77777777" w:rsidR="00314B36" w:rsidRPr="0076424C" w:rsidRDefault="00314B36">
      <w:pPr>
        <w:keepNext/>
        <w:rPr>
          <w:b/>
          <w:snapToGrid w:val="0"/>
        </w:rPr>
      </w:pPr>
      <w:smartTag w:uri="urn:schemas-microsoft-com:office:smarttags" w:element="stockticker">
        <w:r w:rsidRPr="0076424C">
          <w:rPr>
            <w:b/>
            <w:snapToGrid w:val="0"/>
          </w:rPr>
          <w:lastRenderedPageBreak/>
          <w:t>DOC</w:t>
        </w:r>
      </w:smartTag>
      <w:r w:rsidRPr="0076424C">
        <w:rPr>
          <w:b/>
          <w:snapToGrid w:val="0"/>
        </w:rPr>
        <w:t>5.6.2 Procedure for Testing</w:t>
      </w:r>
    </w:p>
    <w:p w14:paraId="6E8615EF" w14:textId="4FEE5069"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5.6.2.1</w:t>
      </w:r>
      <w:r w:rsidRPr="0076424C">
        <w:rPr>
          <w:snapToGrid w:val="0"/>
        </w:rPr>
        <w:tab/>
        <w:t xml:space="preserve">Subject to the provisions of </w:t>
      </w:r>
      <w:smartTag w:uri="urn:schemas-microsoft-com:office:smarttags" w:element="stockticker">
        <w:r w:rsidRPr="0076424C">
          <w:rPr>
            <w:snapToGrid w:val="0"/>
          </w:rPr>
          <w:t>DOC</w:t>
        </w:r>
      </w:smartTag>
      <w:r w:rsidRPr="0076424C">
        <w:rPr>
          <w:snapToGrid w:val="0"/>
        </w:rPr>
        <w:t xml:space="preserve">5.6.1 should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fail to procure a notice of compliance to</w:t>
      </w:r>
      <w:r w:rsidRPr="0076424C">
        <w:rPr>
          <w:b/>
          <w:snapToGrid w:val="0"/>
        </w:rPr>
        <w:t xml:space="preserve"> </w:t>
      </w:r>
      <w:r w:rsidR="008572B5">
        <w:fldChar w:fldCharType="begin"/>
      </w:r>
      <w:r w:rsidR="008572B5">
        <w:instrText xml:space="preserve"> REF NGC \h  \* MERGEFORMAT </w:instrText>
      </w:r>
      <w:r w:rsidR="008572B5">
        <w:fldChar w:fldCharType="separate"/>
      </w:r>
      <w:del w:id="456" w:author="National Grid" w:date="2018-05-30T17:36:00Z">
        <w:r w:rsidR="0011775B" w:rsidRPr="0076424C" w:rsidDel="00186A88">
          <w:rPr>
            <w:b/>
          </w:rPr>
          <w:delText>NGC</w:delText>
        </w:r>
      </w:del>
      <w:ins w:id="457" w:author="National Grid" w:date="2018-05-30T17:36:00Z">
        <w:r w:rsidR="00186A88">
          <w:rPr>
            <w:b/>
          </w:rPr>
          <w:t>NGESO</w:t>
        </w:r>
      </w:ins>
      <w:r w:rsidR="008572B5">
        <w:fldChar w:fldCharType="end"/>
      </w:r>
      <w:r w:rsidRPr="0076424C">
        <w:rPr>
          <w:b/>
          <w:snapToGrid w:val="0"/>
        </w:rPr>
        <w:t xml:space="preserve">’s </w:t>
      </w:r>
      <w:r w:rsidRPr="0076424C">
        <w:rPr>
          <w:snapToGrid w:val="0"/>
        </w:rPr>
        <w:t>reasonable satisfaction</w:t>
      </w:r>
      <w:r w:rsidRPr="0076424C">
        <w:rPr>
          <w:b/>
          <w:snapToGrid w:val="0"/>
        </w:rPr>
        <w:t xml:space="preserve">, </w:t>
      </w:r>
      <w:r w:rsidR="008572B5">
        <w:fldChar w:fldCharType="begin"/>
      </w:r>
      <w:r w:rsidR="008572B5">
        <w:instrText xml:space="preserve"> REF NGC \h  \* MERGEFORMAT </w:instrText>
      </w:r>
      <w:r w:rsidR="008572B5">
        <w:fldChar w:fldCharType="separate"/>
      </w:r>
      <w:del w:id="458" w:author="National Grid" w:date="2018-05-30T17:36:00Z">
        <w:r w:rsidR="0011775B" w:rsidRPr="0076424C" w:rsidDel="00186A88">
          <w:rPr>
            <w:b/>
          </w:rPr>
          <w:delText>NGC</w:delText>
        </w:r>
      </w:del>
      <w:ins w:id="459"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may at any time (although not normally more than twice in any calendar year in respect of any particular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rPr>
          <w:snapToGrid w:val="0"/>
        </w:rPr>
        <w:t xml:space="preserve">not subject to an embedded generation agreement issue an instruction requiring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to facilitate a test, provided </w:t>
      </w:r>
      <w:r w:rsidR="008572B5">
        <w:fldChar w:fldCharType="begin"/>
      </w:r>
      <w:r w:rsidR="008572B5">
        <w:instrText xml:space="preserve"> REF NGC \h  \* MERGEFORMAT </w:instrText>
      </w:r>
      <w:r w:rsidR="008572B5">
        <w:fldChar w:fldCharType="separate"/>
      </w:r>
      <w:del w:id="460" w:author="National Grid" w:date="2018-05-30T17:36:00Z">
        <w:r w:rsidR="0011775B" w:rsidRPr="0076424C" w:rsidDel="00186A88">
          <w:rPr>
            <w:b/>
          </w:rPr>
          <w:delText>NGC</w:delText>
        </w:r>
      </w:del>
      <w:ins w:id="461" w:author="National Grid" w:date="2018-05-30T17:36:00Z">
        <w:r w:rsidR="00186A88">
          <w:rPr>
            <w:b/>
          </w:rPr>
          <w:t>NGESO</w:t>
        </w:r>
      </w:ins>
      <w:r w:rsidR="008572B5">
        <w:fldChar w:fldCharType="end"/>
      </w:r>
      <w:r w:rsidRPr="0076424C">
        <w:rPr>
          <w:b/>
          <w:snapToGrid w:val="0"/>
        </w:rPr>
        <w:t xml:space="preserve"> </w:t>
      </w:r>
      <w:r w:rsidRPr="0076424C">
        <w:rPr>
          <w:snapToGrid w:val="0"/>
        </w:rPr>
        <w:t>has reasonable grounds of justification based upon:</w:t>
      </w:r>
    </w:p>
    <w:p w14:paraId="6E8615F0" w14:textId="10737248"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a submission of data in respect of the relevant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snapToGrid w:val="0"/>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rPr>
          <w:snapToGrid w:val="0"/>
        </w:rPr>
        <w:t>indicating a change in performance; or</w:t>
      </w:r>
    </w:p>
    <w:p w14:paraId="6E8615F1" w14:textId="031C380E" w:rsidR="00314B36" w:rsidRPr="0076424C" w:rsidRDefault="00314B36" w:rsidP="00014130">
      <w:pPr>
        <w:spacing w:after="120"/>
        <w:ind w:left="2127" w:hanging="709"/>
        <w:rPr>
          <w:snapToGrid w:val="0"/>
        </w:rPr>
      </w:pPr>
      <w:r w:rsidRPr="0076424C">
        <w:rPr>
          <w:snapToGrid w:val="0"/>
        </w:rPr>
        <w:t>(b)</w:t>
      </w:r>
      <w:r w:rsidRPr="0076424C">
        <w:rPr>
          <w:snapToGrid w:val="0"/>
        </w:rPr>
        <w:tab/>
        <w:t xml:space="preserve">a statement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indicating a change in performance; or</w:t>
      </w:r>
    </w:p>
    <w:p w14:paraId="6E8615F2" w14:textId="048FB0C7" w:rsidR="00314B36" w:rsidRPr="0076424C" w:rsidRDefault="00314B36" w:rsidP="00014130">
      <w:pPr>
        <w:spacing w:after="120"/>
        <w:ind w:left="2127" w:hanging="709"/>
        <w:rPr>
          <w:snapToGrid w:val="0"/>
        </w:rPr>
      </w:pPr>
      <w:r w:rsidRPr="0076424C">
        <w:rPr>
          <w:snapToGrid w:val="0"/>
        </w:rPr>
        <w:t xml:space="preserve">(c) </w:t>
      </w:r>
      <w:r w:rsidRPr="0076424C">
        <w:rPr>
          <w:snapToGrid w:val="0"/>
        </w:rPr>
        <w:tab/>
        <w:t xml:space="preserve">monitoring by </w:t>
      </w:r>
      <w:r w:rsidR="008572B5">
        <w:fldChar w:fldCharType="begin"/>
      </w:r>
      <w:r w:rsidR="008572B5">
        <w:instrText xml:space="preserve"> REF NGC \h  \* MERGEFORMAT </w:instrText>
      </w:r>
      <w:r w:rsidR="008572B5">
        <w:fldChar w:fldCharType="separate"/>
      </w:r>
      <w:del w:id="462" w:author="National Grid" w:date="2018-05-30T17:36:00Z">
        <w:r w:rsidR="0011775B" w:rsidRPr="0076424C" w:rsidDel="00186A88">
          <w:rPr>
            <w:b/>
          </w:rPr>
          <w:delText>NGC</w:delText>
        </w:r>
      </w:del>
      <w:ins w:id="463" w:author="National Grid" w:date="2018-05-30T17:36:00Z">
        <w:r w:rsidR="00186A88">
          <w:rPr>
            <w:b/>
          </w:rPr>
          <w:t>NGESO</w:t>
        </w:r>
      </w:ins>
      <w:r w:rsidR="008572B5">
        <w:fldChar w:fldCharType="end"/>
      </w:r>
      <w:r w:rsidRPr="0076424C">
        <w:rPr>
          <w:snapToGrid w:val="0"/>
        </w:rPr>
        <w:t xml:space="preserve">, whether or not carried out in accordance with </w:t>
      </w:r>
      <w:smartTag w:uri="urn:schemas-microsoft-com:office:smarttags" w:element="stockticker">
        <w:r w:rsidRPr="0076424C">
          <w:rPr>
            <w:snapToGrid w:val="0"/>
          </w:rPr>
          <w:t>DOC</w:t>
        </w:r>
      </w:smartTag>
      <w:r w:rsidRPr="0076424C">
        <w:rPr>
          <w:snapToGrid w:val="0"/>
        </w:rPr>
        <w:t>5.6.1</w:t>
      </w:r>
      <w:r w:rsidR="00CA2395" w:rsidRPr="0076424C">
        <w:rPr>
          <w:snapToGrid w:val="0"/>
        </w:rPr>
        <w:t>.3</w:t>
      </w:r>
      <w:r w:rsidRPr="0076424C">
        <w:rPr>
          <w:snapToGrid w:val="0"/>
        </w:rPr>
        <w:t xml:space="preserve"> above; or</w:t>
      </w:r>
    </w:p>
    <w:p w14:paraId="6E8615F3" w14:textId="22851C92" w:rsidR="00314B36" w:rsidRPr="0076424C" w:rsidRDefault="00314B36">
      <w:pPr>
        <w:ind w:left="2127" w:hanging="709"/>
        <w:rPr>
          <w:snapToGrid w:val="0"/>
        </w:rPr>
      </w:pPr>
      <w:r w:rsidRPr="0076424C">
        <w:rPr>
          <w:snapToGrid w:val="0"/>
        </w:rPr>
        <w:t>(d)</w:t>
      </w:r>
      <w:r w:rsidRPr="0076424C">
        <w:rPr>
          <w:snapToGrid w:val="0"/>
        </w:rPr>
        <w:tab/>
        <w:t xml:space="preserve">notification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of completion of an agreed action from </w:t>
      </w:r>
      <w:smartTag w:uri="urn:schemas-microsoft-com:office:smarttags" w:element="stockticker">
        <w:r w:rsidRPr="0076424C">
          <w:rPr>
            <w:snapToGrid w:val="0"/>
          </w:rPr>
          <w:t>DOC</w:t>
        </w:r>
      </w:smartTag>
      <w:r w:rsidRPr="0076424C">
        <w:rPr>
          <w:snapToGrid w:val="0"/>
        </w:rPr>
        <w:t>5.6.1 above.</w:t>
      </w:r>
    </w:p>
    <w:p w14:paraId="6E8615F4" w14:textId="09592DB5"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5.6.2.2</w:t>
      </w:r>
      <w:r w:rsidRPr="0076424C">
        <w:rPr>
          <w:snapToGrid w:val="0"/>
        </w:rPr>
        <w:tab/>
        <w:t xml:space="preserve">The test referred to in </w:t>
      </w:r>
      <w:smartTag w:uri="urn:schemas-microsoft-com:office:smarttags" w:element="stockticker">
        <w:r w:rsidRPr="0076424C">
          <w:rPr>
            <w:snapToGrid w:val="0"/>
          </w:rPr>
          <w:t>DOC</w:t>
        </w:r>
      </w:smartTag>
      <w:r w:rsidRPr="0076424C">
        <w:rPr>
          <w:snapToGrid w:val="0"/>
        </w:rPr>
        <w:t xml:space="preserve">5.6.2.1 on any one or more of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b/>
          <w:snapToGrid w:val="0"/>
        </w:rPr>
        <w:t xml:space="preserve">s </w:t>
      </w:r>
      <w:r w:rsidRPr="0076424C">
        <w:rPr>
          <w:snapToGrid w:val="0"/>
        </w:rPr>
        <w:t xml:space="preserve">comprising part of the relevant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snapToGrid w:val="0"/>
        </w:rPr>
        <w:t xml:space="preserve"> </w:t>
      </w:r>
      <w:r w:rsidR="008572B5">
        <w:fldChar w:fldCharType="begin"/>
      </w:r>
      <w:r w:rsidR="008572B5">
        <w:instrText xml:space="preserve"> REF MediumPowerStation \h  \* MERGEFORMAT </w:instrText>
      </w:r>
      <w:r w:rsidR="008572B5">
        <w:fldChar w:fldCharType="separate"/>
      </w:r>
      <w:r w:rsidR="0011775B" w:rsidRPr="0076424C">
        <w:rPr>
          <w:b/>
        </w:rPr>
        <w:t>Medium Power Station</w:t>
      </w:r>
      <w:r w:rsidR="008572B5">
        <w:fldChar w:fldCharType="end"/>
      </w:r>
      <w:r w:rsidRPr="0076424C">
        <w:rPr>
          <w:b/>
        </w:rPr>
        <w:t xml:space="preserve"> </w:t>
      </w:r>
      <w:r w:rsidRPr="0076424C">
        <w:rPr>
          <w:snapToGrid w:val="0"/>
        </w:rPr>
        <w:t>should only be to demonstrate that:</w:t>
      </w:r>
    </w:p>
    <w:p w14:paraId="6E8615F5" w14:textId="5D8F1CF1" w:rsidR="00314B36" w:rsidRPr="0076424C" w:rsidRDefault="00314B36" w:rsidP="00014130">
      <w:pPr>
        <w:spacing w:after="120"/>
        <w:ind w:left="2127" w:hanging="709"/>
        <w:rPr>
          <w:snapToGrid w:val="0"/>
        </w:rPr>
      </w:pPr>
      <w:r w:rsidRPr="0076424C">
        <w:rPr>
          <w:snapToGrid w:val="0"/>
        </w:rPr>
        <w:t>(a)</w:t>
      </w:r>
      <w:r w:rsidRPr="0076424C">
        <w:rPr>
          <w:snapToGrid w:val="0"/>
        </w:rPr>
        <w:tab/>
        <w:t xml:space="preserve">the relevant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984DC8">
        <w:t xml:space="preserve"> </w:t>
      </w:r>
      <w:r w:rsidRPr="0076424C">
        <w:rPr>
          <w:snapToGrid w:val="0"/>
        </w:rPr>
        <w:t xml:space="preserve">meets the requirements of the paragraphs in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Connection Conditions </w:t>
      </w:r>
      <w:r w:rsidR="00585B3F">
        <w:rPr>
          <w:snapToGrid w:val="0"/>
        </w:rPr>
        <w:t xml:space="preserve">or European Connection Conditions (as applicable) </w:t>
      </w:r>
      <w:r w:rsidRPr="0076424C">
        <w:rPr>
          <w:snapToGrid w:val="0"/>
        </w:rPr>
        <w:t xml:space="preserve">which are applicable to such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5161">
        <w:t>s</w:t>
      </w:r>
      <w:r w:rsidRPr="0076424C">
        <w:rPr>
          <w:b/>
          <w:bCs/>
          <w:snapToGrid w:val="0"/>
        </w:rPr>
        <w:t xml:space="preserve"> </w:t>
      </w:r>
      <w:r w:rsidRPr="0076424C">
        <w:rPr>
          <w:snapToGrid w:val="0"/>
        </w:rPr>
        <w:t xml:space="preserve">or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snapToGrid w:val="0"/>
        </w:rPr>
        <w:t>; or</w:t>
      </w:r>
    </w:p>
    <w:p w14:paraId="6E8615F6" w14:textId="45EAE032" w:rsidR="00314B36" w:rsidRPr="0076424C" w:rsidRDefault="00314B36">
      <w:pPr>
        <w:ind w:left="2127" w:hanging="709"/>
        <w:rPr>
          <w:snapToGrid w:val="0"/>
        </w:rPr>
      </w:pPr>
      <w:r w:rsidRPr="0076424C">
        <w:rPr>
          <w:snapToGrid w:val="0"/>
        </w:rPr>
        <w:t>(b)</w:t>
      </w:r>
      <w:r w:rsidRPr="0076424C">
        <w:rPr>
          <w:snapToGrid w:val="0"/>
        </w:rPr>
        <w:tab/>
        <w:t xml:space="preserve">the relevant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b/>
          <w:snapToGrid w:val="0"/>
        </w:rPr>
        <w:t xml:space="preserve"> </w:t>
      </w:r>
      <w:r w:rsidRPr="0076424C">
        <w:rPr>
          <w:snapToGrid w:val="0"/>
        </w:rPr>
        <w:t xml:space="preserve">meets the requirements for operation in </w:t>
      </w:r>
      <w:r w:rsidR="00585B3F">
        <w:rPr>
          <w:snapToGrid w:val="0"/>
        </w:rPr>
        <w:t xml:space="preserve">limited frequency sensitive mode as describe in the </w:t>
      </w:r>
      <w:r w:rsidR="00585B3F">
        <w:rPr>
          <w:snapToGrid w:val="0"/>
        </w:rPr>
        <w:fldChar w:fldCharType="begin"/>
      </w:r>
      <w:r w:rsidR="00585B3F">
        <w:rPr>
          <w:snapToGrid w:val="0"/>
        </w:rPr>
        <w:instrText xml:space="preserve"> REF GridCode \h </w:instrText>
      </w:r>
      <w:r w:rsidR="00585B3F">
        <w:rPr>
          <w:snapToGrid w:val="0"/>
        </w:rPr>
      </w:r>
      <w:r w:rsidR="00585B3F">
        <w:rPr>
          <w:snapToGrid w:val="0"/>
        </w:rPr>
        <w:fldChar w:fldCharType="separate"/>
      </w:r>
      <w:r w:rsidR="0011775B" w:rsidRPr="0076424C">
        <w:rPr>
          <w:b/>
        </w:rPr>
        <w:t>Grid Code</w:t>
      </w:r>
      <w:r w:rsidR="00585B3F">
        <w:rPr>
          <w:snapToGrid w:val="0"/>
        </w:rPr>
        <w:fldChar w:fldCharType="end"/>
      </w:r>
      <w:r w:rsidR="00585B3F">
        <w:rPr>
          <w:snapToGrid w:val="0"/>
        </w:rPr>
        <w:t xml:space="preserve"> </w:t>
      </w:r>
      <w:r w:rsidRPr="0076424C">
        <w:rPr>
          <w:snapToGrid w:val="0"/>
        </w:rPr>
        <w:t>in accordance with CC.6.3.3</w:t>
      </w:r>
      <w:r w:rsidR="00585B3F">
        <w:rPr>
          <w:snapToGrid w:val="0"/>
        </w:rPr>
        <w:t xml:space="preserve"> (or ECC6.3.3)</w:t>
      </w:r>
      <w:r w:rsidRPr="0076424C">
        <w:rPr>
          <w:snapToGrid w:val="0"/>
        </w:rPr>
        <w:t>, BC3.5.2 and BC3.7.2,</w:t>
      </w:r>
    </w:p>
    <w:p w14:paraId="6E8615F7" w14:textId="42C87BFD" w:rsidR="00314B36" w:rsidRPr="0076424C" w:rsidRDefault="00314B36" w:rsidP="00014130">
      <w:pPr>
        <w:spacing w:after="120"/>
        <w:rPr>
          <w:snapToGrid w:val="0"/>
        </w:rPr>
      </w:pPr>
      <w:smartTag w:uri="urn:schemas-microsoft-com:office:smarttags" w:element="stockticker">
        <w:r w:rsidRPr="0076424C">
          <w:rPr>
            <w:snapToGrid w:val="0"/>
          </w:rPr>
          <w:t>DOC</w:t>
        </w:r>
      </w:smartTag>
      <w:r w:rsidRPr="0076424C">
        <w:rPr>
          <w:snapToGrid w:val="0"/>
        </w:rPr>
        <w:t>5.6.2.3</w:t>
      </w:r>
      <w:r w:rsidRPr="0076424C">
        <w:rPr>
          <w:snapToGrid w:val="0"/>
        </w:rPr>
        <w:tab/>
        <w:t xml:space="preserve">The instruction referred to in </w:t>
      </w:r>
      <w:smartTag w:uri="urn:schemas-microsoft-com:office:smarttags" w:element="stockticker">
        <w:r w:rsidRPr="0076424C">
          <w:rPr>
            <w:snapToGrid w:val="0"/>
          </w:rPr>
          <w:t>DOC</w:t>
        </w:r>
      </w:smartTag>
      <w:r w:rsidRPr="0076424C">
        <w:rPr>
          <w:snapToGrid w:val="0"/>
        </w:rPr>
        <w:t xml:space="preserve">5.6.2.1 may only be issued where, following consultation and the preparation of a mutually agreed testing plan (to include prevailing economic conditions etc) and timetable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del w:id="464" w:author="National Grid" w:date="2018-05-30T17:36:00Z">
        <w:r w:rsidR="0011775B" w:rsidRPr="0076424C" w:rsidDel="00186A88">
          <w:rPr>
            <w:b/>
          </w:rPr>
          <w:delText>NGC</w:delText>
        </w:r>
      </w:del>
      <w:ins w:id="465" w:author="National Grid" w:date="2018-05-30T17:36:00Z">
        <w:r w:rsidR="00186A88">
          <w:rPr>
            <w:b/>
          </w:rPr>
          <w:t>NGESO</w:t>
        </w:r>
      </w:ins>
      <w:r w:rsidR="008572B5">
        <w:fldChar w:fldCharType="end"/>
      </w:r>
      <w:r w:rsidRPr="0076424C">
        <w:rPr>
          <w:snapToGrid w:val="0"/>
        </w:rPr>
        <w:t xml:space="preserve">, </w:t>
      </w:r>
      <w:r w:rsidR="008572B5">
        <w:fldChar w:fldCharType="begin"/>
      </w:r>
      <w:r w:rsidR="008572B5">
        <w:instrText xml:space="preserve"> REF NGC \h  \* MERGEFORMAT </w:instrText>
      </w:r>
      <w:r w:rsidR="008572B5">
        <w:fldChar w:fldCharType="separate"/>
      </w:r>
      <w:del w:id="466" w:author="National Grid" w:date="2018-05-30T17:36:00Z">
        <w:r w:rsidR="0011775B" w:rsidRPr="0076424C" w:rsidDel="00186A88">
          <w:rPr>
            <w:b/>
          </w:rPr>
          <w:delText>NGC</w:delText>
        </w:r>
      </w:del>
      <w:ins w:id="467" w:author="National Grid" w:date="2018-05-30T17:36:00Z">
        <w:r w:rsidR="00186A88">
          <w:rPr>
            <w:b/>
          </w:rPr>
          <w:t>NGESO</w:t>
        </w:r>
      </w:ins>
      <w:r w:rsidR="008572B5">
        <w:fldChar w:fldCharType="end"/>
      </w:r>
      <w:r w:rsidRPr="0076424C">
        <w:rPr>
          <w:snapToGrid w:val="0"/>
        </w:rPr>
        <w:t xml:space="preserve"> has: </w:t>
      </w:r>
    </w:p>
    <w:p w14:paraId="6E8615F8" w14:textId="3ABA526A" w:rsidR="00314B36" w:rsidRPr="0076424C" w:rsidRDefault="00314B36" w:rsidP="00014130">
      <w:pPr>
        <w:spacing w:after="120"/>
        <w:ind w:left="2127" w:hanging="709"/>
        <w:rPr>
          <w:snapToGrid w:val="0"/>
        </w:rPr>
      </w:pPr>
      <w:r w:rsidRPr="0076424C">
        <w:rPr>
          <w:snapToGrid w:val="0"/>
        </w:rPr>
        <w:t xml:space="preserve">(a) </w:t>
      </w:r>
      <w:r w:rsidRPr="0076424C">
        <w:rPr>
          <w:snapToGrid w:val="0"/>
        </w:rPr>
        <w:tab/>
        <w:t xml:space="preserve">confirmed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and</w:t>
      </w:r>
      <w:r w:rsidRPr="0076424C">
        <w:rPr>
          <w:b/>
          <w:snapToGrid w:val="0"/>
        </w:rPr>
        <w:t xml:space="preserve"> Generator </w:t>
      </w:r>
      <w:r w:rsidRPr="0076424C">
        <w:rPr>
          <w:snapToGrid w:val="0"/>
        </w:rPr>
        <w:t xml:space="preserve">the manner in which the test will be conducted, which shall be consistent with the principles established in </w:t>
      </w:r>
      <w:smartTag w:uri="urn:schemas-microsoft-com:office:smarttags" w:element="stockticker">
        <w:r w:rsidRPr="0076424C">
          <w:rPr>
            <w:snapToGrid w:val="0"/>
          </w:rPr>
          <w:t>DOC</w:t>
        </w:r>
      </w:smartTag>
      <w:r w:rsidRPr="0076424C">
        <w:rPr>
          <w:snapToGrid w:val="0"/>
        </w:rPr>
        <w:t>5.6.3; and</w:t>
      </w:r>
    </w:p>
    <w:p w14:paraId="6E8615F9" w14:textId="75A6C70F" w:rsidR="00314B36" w:rsidRPr="0076424C" w:rsidRDefault="00314B36">
      <w:pPr>
        <w:ind w:left="2127" w:hanging="709"/>
        <w:rPr>
          <w:snapToGrid w:val="0"/>
        </w:rPr>
      </w:pPr>
      <w:r w:rsidRPr="0076424C">
        <w:rPr>
          <w:snapToGrid w:val="0"/>
        </w:rPr>
        <w:t xml:space="preserve">(b) </w:t>
      </w:r>
      <w:r w:rsidRPr="0076424C">
        <w:rPr>
          <w:snapToGrid w:val="0"/>
        </w:rPr>
        <w:tab/>
        <w:t xml:space="preserve">received confirmation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that the relevant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F32AE6">
        <w:t xml:space="preserve"> </w:t>
      </w:r>
      <w:r w:rsidRPr="0076424C">
        <w:rPr>
          <w:snapToGrid w:val="0"/>
        </w:rPr>
        <w:t xml:space="preserve">would not then be unavailable by reason of forced outage or </w:t>
      </w:r>
      <w:r w:rsidR="008572B5">
        <w:fldChar w:fldCharType="begin"/>
      </w:r>
      <w:r w:rsidR="008572B5">
        <w:instrText xml:space="preserve"> REF PlannedOutage \h  \* MERGEFORMAT </w:instrText>
      </w:r>
      <w:r w:rsidR="008572B5">
        <w:fldChar w:fldCharType="separate"/>
      </w:r>
      <w:r w:rsidR="0011775B" w:rsidRPr="0076424C">
        <w:rPr>
          <w:b/>
        </w:rPr>
        <w:t>Planned Outage</w:t>
      </w:r>
      <w:r w:rsidR="008572B5">
        <w:fldChar w:fldCharType="end"/>
      </w:r>
      <w:r w:rsidRPr="0076424C">
        <w:rPr>
          <w:snapToGrid w:val="0"/>
        </w:rPr>
        <w:t xml:space="preserve"> expected prior to the instruction.</w:t>
      </w:r>
    </w:p>
    <w:p w14:paraId="6E8615FA"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5.6.3 Conduct of Test</w:t>
      </w:r>
    </w:p>
    <w:p w14:paraId="6E8615FB" w14:textId="204976B9"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5.6.3.1</w:t>
      </w:r>
      <w:r w:rsidRPr="0076424C">
        <w:rPr>
          <w:snapToGrid w:val="0"/>
        </w:rPr>
        <w:tab/>
        <w:t xml:space="preserve">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is responsible for carrying out the test when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following a valid request from </w:t>
      </w:r>
      <w:r w:rsidR="008572B5">
        <w:fldChar w:fldCharType="begin"/>
      </w:r>
      <w:r w:rsidR="008572B5">
        <w:instrText xml:space="preserve"> REF NGC \h  \* MERGEFORMAT </w:instrText>
      </w:r>
      <w:r w:rsidR="008572B5">
        <w:fldChar w:fldCharType="separate"/>
      </w:r>
      <w:del w:id="468" w:author="National Grid" w:date="2018-05-30T17:36:00Z">
        <w:r w:rsidR="0011775B" w:rsidRPr="0076424C" w:rsidDel="00186A88">
          <w:rPr>
            <w:b/>
          </w:rPr>
          <w:delText>NGC</w:delText>
        </w:r>
      </w:del>
      <w:ins w:id="469" w:author="National Grid" w:date="2018-05-30T17:36:00Z">
        <w:r w:rsidR="00186A88">
          <w:rPr>
            <w:b/>
          </w:rPr>
          <w:t>NGESO</w:t>
        </w:r>
      </w:ins>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5.6.2.1 and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retains the responsibility for the safety of personnel and plant during the test.</w:t>
      </w:r>
    </w:p>
    <w:p w14:paraId="6E8615FC" w14:textId="3D5C5A91"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5.6.3.2</w:t>
      </w:r>
      <w:r w:rsidRPr="0076424C">
        <w:rPr>
          <w:snapToGrid w:val="0"/>
        </w:rPr>
        <w:tab/>
        <w:t xml:space="preserve">The performance of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F32AE6">
        <w:t xml:space="preserve"> </w:t>
      </w:r>
      <w:r w:rsidRPr="0076424C">
        <w:rPr>
          <w:snapToGrid w:val="0"/>
        </w:rPr>
        <w:t>concerned</w:t>
      </w:r>
      <w:r w:rsidRPr="0076424C">
        <w:rPr>
          <w:b/>
          <w:snapToGrid w:val="0"/>
        </w:rPr>
        <w:t xml:space="preserve"> </w:t>
      </w:r>
      <w:r w:rsidRPr="0076424C">
        <w:rPr>
          <w:snapToGrid w:val="0"/>
        </w:rPr>
        <w:t xml:space="preserve">will be recorded at </w:t>
      </w:r>
      <w:r w:rsidR="008572B5">
        <w:fldChar w:fldCharType="begin"/>
      </w:r>
      <w:r w:rsidR="008572B5">
        <w:instrText xml:space="preserve"> REF NGC \h  \* MERGEFORMAT </w:instrText>
      </w:r>
      <w:r w:rsidR="008572B5">
        <w:fldChar w:fldCharType="separate"/>
      </w:r>
      <w:del w:id="470" w:author="National Grid" w:date="2018-05-30T17:36:00Z">
        <w:r w:rsidR="0011775B" w:rsidRPr="0076424C" w:rsidDel="00186A88">
          <w:rPr>
            <w:b/>
          </w:rPr>
          <w:delText>NGC</w:delText>
        </w:r>
      </w:del>
      <w:ins w:id="471" w:author="National Grid" w:date="2018-05-30T17:36:00Z">
        <w:r w:rsidR="00186A88">
          <w:rPr>
            <w:b/>
          </w:rPr>
          <w:t>NGESO</w:t>
        </w:r>
      </w:ins>
      <w:r w:rsidR="008572B5">
        <w:fldChar w:fldCharType="end"/>
      </w:r>
      <w:r w:rsidRPr="0076424C">
        <w:rPr>
          <w:b/>
          <w:snapToGrid w:val="0"/>
        </w:rPr>
        <w:t xml:space="preserve"> </w:t>
      </w:r>
      <w:r w:rsidRPr="0076424C">
        <w:rPr>
          <w:snapToGrid w:val="0"/>
        </w:rPr>
        <w:t>and/or</w:t>
      </w:r>
      <w:r w:rsidRPr="0076424C">
        <w:rPr>
          <w:b/>
          <w:snapToGrid w:val="0"/>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008572B5">
        <w:fldChar w:fldCharType="begin"/>
      </w:r>
      <w:r w:rsidR="008572B5">
        <w:instrText xml:space="preserve"> REF ControlCentre \h  \* MERGEFORMAT </w:instrText>
      </w:r>
      <w:r w:rsidR="008572B5">
        <w:fldChar w:fldCharType="separate"/>
      </w:r>
      <w:r w:rsidR="0011775B" w:rsidRPr="0076424C">
        <w:rPr>
          <w:b/>
        </w:rPr>
        <w:t>Control Centre</w:t>
      </w:r>
      <w:r w:rsidR="008572B5">
        <w:fldChar w:fldCharType="end"/>
      </w:r>
      <w:r w:rsidRPr="0076424C">
        <w:rPr>
          <w:b/>
          <w:snapToGrid w:val="0"/>
        </w:rPr>
        <w:t xml:space="preserve">s </w:t>
      </w:r>
      <w:r w:rsidRPr="0076424C">
        <w:rPr>
          <w:snapToGrid w:val="0"/>
        </w:rPr>
        <w:t>with monitoring at site as and when necessary during the test.</w:t>
      </w:r>
    </w:p>
    <w:p w14:paraId="6E8615FD" w14:textId="1C4F1419" w:rsidR="00314B36" w:rsidRPr="0076424C" w:rsidRDefault="00314B36">
      <w:pPr>
        <w:spacing w:after="120"/>
        <w:rPr>
          <w:rFonts w:ascii="Arial" w:hAnsi="Arial"/>
          <w:snapToGrid w:val="0"/>
          <w:sz w:val="23"/>
        </w:rPr>
      </w:pPr>
      <w:smartTag w:uri="urn:schemas-microsoft-com:office:smarttags" w:element="stockticker">
        <w:r w:rsidRPr="0076424C">
          <w:rPr>
            <w:snapToGrid w:val="0"/>
          </w:rPr>
          <w:lastRenderedPageBreak/>
          <w:t>DOC</w:t>
        </w:r>
      </w:smartTag>
      <w:r w:rsidRPr="0076424C">
        <w:rPr>
          <w:snapToGrid w:val="0"/>
        </w:rPr>
        <w:t>5.6.3.3</w:t>
      </w:r>
      <w:r w:rsidRPr="0076424C">
        <w:rPr>
          <w:snapToGrid w:val="0"/>
        </w:rPr>
        <w:tab/>
        <w:t xml:space="preserve">If monitoring at site is undertaken, the performance of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snapToGrid w:val="0"/>
        </w:rPr>
        <w:t xml:space="preserve"> will be recorded on a suitable recorder (with measurements taken as appropriate on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Stator Terminals / on the LV side of the generator transformer</w:t>
      </w:r>
      <w:r w:rsidR="00585B3F">
        <w:rPr>
          <w:snapToGrid w:val="0"/>
        </w:rPr>
        <w:t xml:space="preserve"> or at the </w:t>
      </w:r>
      <w:r w:rsidR="00585B3F">
        <w:rPr>
          <w:snapToGrid w:val="0"/>
        </w:rPr>
        <w:fldChar w:fldCharType="begin"/>
      </w:r>
      <w:r w:rsidR="00585B3F">
        <w:rPr>
          <w:snapToGrid w:val="0"/>
        </w:rPr>
        <w:instrText xml:space="preserve"> REF ConnectionPoint \h </w:instrText>
      </w:r>
      <w:r w:rsidR="00585B3F">
        <w:rPr>
          <w:snapToGrid w:val="0"/>
        </w:rPr>
      </w:r>
      <w:r w:rsidR="00585B3F">
        <w:rPr>
          <w:snapToGrid w:val="0"/>
        </w:rPr>
        <w:fldChar w:fldCharType="separate"/>
      </w:r>
      <w:r w:rsidR="0011775B" w:rsidRPr="0076424C">
        <w:rPr>
          <w:b/>
        </w:rPr>
        <w:t>Connection Point</w:t>
      </w:r>
      <w:r w:rsidR="00585B3F">
        <w:rPr>
          <w:snapToGrid w:val="0"/>
        </w:rPr>
        <w:fldChar w:fldCharType="end"/>
      </w:r>
      <w:r w:rsidR="00585B3F">
        <w:rPr>
          <w:snapToGrid w:val="0"/>
        </w:rPr>
        <w:t xml:space="preserve"> if this has been agreed between the </w:t>
      </w:r>
      <w:r w:rsidR="00585B3F">
        <w:rPr>
          <w:snapToGrid w:val="0"/>
        </w:rPr>
        <w:fldChar w:fldCharType="begin"/>
      </w:r>
      <w:r w:rsidR="00585B3F">
        <w:rPr>
          <w:snapToGrid w:val="0"/>
        </w:rPr>
        <w:instrText xml:space="preserve"> REF DNO \h </w:instrText>
      </w:r>
      <w:r w:rsidR="00585B3F">
        <w:rPr>
          <w:snapToGrid w:val="0"/>
        </w:rPr>
      </w:r>
      <w:r w:rsidR="00585B3F">
        <w:rPr>
          <w:snapToGrid w:val="0"/>
        </w:rPr>
        <w:fldChar w:fldCharType="separate"/>
      </w:r>
      <w:r w:rsidR="0011775B" w:rsidRPr="0076424C">
        <w:rPr>
          <w:b/>
        </w:rPr>
        <w:t>DNO</w:t>
      </w:r>
      <w:r w:rsidR="00585B3F">
        <w:rPr>
          <w:snapToGrid w:val="0"/>
        </w:rPr>
        <w:fldChar w:fldCharType="end"/>
      </w:r>
      <w:r w:rsidR="00585B3F">
        <w:rPr>
          <w:snapToGrid w:val="0"/>
        </w:rPr>
        <w:t xml:space="preserve"> and the </w:t>
      </w:r>
      <w:r w:rsidR="00585B3F">
        <w:rPr>
          <w:snapToGrid w:val="0"/>
        </w:rPr>
        <w:fldChar w:fldCharType="begin"/>
      </w:r>
      <w:r w:rsidR="00585B3F">
        <w:rPr>
          <w:snapToGrid w:val="0"/>
        </w:rPr>
        <w:instrText xml:space="preserve"> REF Generator \h </w:instrText>
      </w:r>
      <w:r w:rsidR="00585B3F">
        <w:rPr>
          <w:snapToGrid w:val="0"/>
        </w:rPr>
      </w:r>
      <w:r w:rsidR="00585B3F">
        <w:rPr>
          <w:snapToGrid w:val="0"/>
        </w:rPr>
        <w:fldChar w:fldCharType="separate"/>
      </w:r>
      <w:r w:rsidR="0011775B" w:rsidRPr="0076424C">
        <w:rPr>
          <w:b/>
        </w:rPr>
        <w:t>Generator</w:t>
      </w:r>
      <w:r w:rsidR="00585B3F">
        <w:rPr>
          <w:snapToGrid w:val="0"/>
        </w:rPr>
        <w:fldChar w:fldCharType="end"/>
      </w:r>
      <w:r w:rsidR="00585B3F">
        <w:rPr>
          <w:snapToGrid w:val="0"/>
        </w:rPr>
        <w:t>)</w:t>
      </w:r>
      <w:r w:rsidRPr="0076424C">
        <w:rPr>
          <w:snapToGrid w:val="0"/>
        </w:rPr>
        <w:t xml:space="preserve"> in the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bCs/>
          <w:snapToGrid w:val="0"/>
        </w:rPr>
        <w:t xml:space="preserve">’s </w:t>
      </w:r>
      <w:r w:rsidR="008572B5">
        <w:fldChar w:fldCharType="begin"/>
      </w:r>
      <w:r w:rsidR="008572B5">
        <w:instrText xml:space="preserve"> REF ControlCentre \h  \* MERGEFORMAT </w:instrText>
      </w:r>
      <w:r w:rsidR="008572B5">
        <w:fldChar w:fldCharType="separate"/>
      </w:r>
      <w:r w:rsidR="0011775B" w:rsidRPr="0076424C">
        <w:rPr>
          <w:b/>
        </w:rPr>
        <w:t>Control Centre</w:t>
      </w:r>
      <w:r w:rsidR="008572B5">
        <w:fldChar w:fldCharType="end"/>
      </w:r>
      <w:r w:rsidRPr="0076424C">
        <w:rPr>
          <w:snapToGrid w:val="0"/>
        </w:rPr>
        <w:t xml:space="preserve">, in the presence of a reasonable number of representatives appointed and authorised by </w:t>
      </w:r>
      <w:r w:rsidR="008572B5">
        <w:fldChar w:fldCharType="begin"/>
      </w:r>
      <w:r w:rsidR="008572B5">
        <w:instrText xml:space="preserve"> REF NGC \h  \* MERGEFORMAT </w:instrText>
      </w:r>
      <w:r w:rsidR="008572B5">
        <w:fldChar w:fldCharType="separate"/>
      </w:r>
      <w:del w:id="472" w:author="National Grid" w:date="2018-05-30T17:36:00Z">
        <w:r w:rsidR="0011775B" w:rsidRPr="0076424C" w:rsidDel="00186A88">
          <w:rPr>
            <w:b/>
          </w:rPr>
          <w:delText>NGC</w:delText>
        </w:r>
      </w:del>
      <w:ins w:id="473" w:author="National Grid" w:date="2018-05-30T17:36:00Z">
        <w:r w:rsidR="00186A88">
          <w:rPr>
            <w:b/>
          </w:rPr>
          <w:t>NGESO</w:t>
        </w:r>
      </w:ins>
      <w:r w:rsidR="008572B5">
        <w:fldChar w:fldCharType="end"/>
      </w:r>
      <w:r w:rsidRPr="0076424C">
        <w:rPr>
          <w:snapToGrid w:val="0"/>
        </w:rPr>
        <w:t xml:space="preserve">.  If </w:t>
      </w:r>
      <w:r w:rsidR="008572B5">
        <w:fldChar w:fldCharType="begin"/>
      </w:r>
      <w:r w:rsidR="008572B5">
        <w:instrText xml:space="preserve"> REF NGC \h  \* MERGEFORMAT </w:instrText>
      </w:r>
      <w:r w:rsidR="008572B5">
        <w:fldChar w:fldCharType="separate"/>
      </w:r>
      <w:del w:id="474" w:author="National Grid" w:date="2018-05-30T17:36:00Z">
        <w:r w:rsidR="0011775B" w:rsidRPr="0076424C" w:rsidDel="00186A88">
          <w:rPr>
            <w:b/>
          </w:rPr>
          <w:delText>NGC</w:delText>
        </w:r>
      </w:del>
      <w:ins w:id="475" w:author="National Grid" w:date="2018-05-30T17:36:00Z">
        <w:r w:rsidR="00186A88">
          <w:rPr>
            <w:b/>
          </w:rPr>
          <w:t>NGESO</w:t>
        </w:r>
      </w:ins>
      <w:r w:rsidR="008572B5">
        <w:fldChar w:fldCharType="end"/>
      </w:r>
      <w:r w:rsidRPr="0076424C">
        <w:rPr>
          <w:snapToGrid w:val="0"/>
        </w:rPr>
        <w:t xml:space="preserve"> or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or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requests, monitoring at site will include measurement of the following parameters</w:t>
      </w:r>
      <w:r w:rsidR="00760804" w:rsidRPr="0076424C">
        <w:rPr>
          <w:snapToGrid w:val="0"/>
        </w:rPr>
        <w:t xml:space="preserve"> </w:t>
      </w:r>
      <w:r w:rsidRPr="0076424C">
        <w:rPr>
          <w:snapToGrid w:val="0"/>
        </w:rPr>
        <w:t>during the test.:</w:t>
      </w:r>
    </w:p>
    <w:p w14:paraId="6E8615FE" w14:textId="77777777" w:rsidR="00314B36" w:rsidRPr="0076424C" w:rsidRDefault="00314B36">
      <w:pPr>
        <w:spacing w:after="120"/>
        <w:ind w:left="2127" w:hanging="709"/>
        <w:rPr>
          <w:snapToGrid w:val="0"/>
        </w:rPr>
      </w:pPr>
      <w:r w:rsidRPr="0076424C">
        <w:rPr>
          <w:snapToGrid w:val="0"/>
        </w:rPr>
        <w:t xml:space="preserve">(a) </w:t>
      </w:r>
      <w:r w:rsidRPr="0076424C">
        <w:rPr>
          <w:snapToGrid w:val="0"/>
        </w:rPr>
        <w:tab/>
        <w:t>for Steam Turbines: governor pilot oil pressure, valve position and steam pressure; or</w:t>
      </w:r>
    </w:p>
    <w:p w14:paraId="6E8615FF" w14:textId="77777777" w:rsidR="00314B36" w:rsidRPr="0076424C" w:rsidRDefault="00314B36">
      <w:pPr>
        <w:spacing w:after="120"/>
        <w:ind w:left="2127" w:hanging="709"/>
        <w:rPr>
          <w:snapToGrid w:val="0"/>
        </w:rPr>
      </w:pPr>
      <w:r w:rsidRPr="0076424C">
        <w:rPr>
          <w:snapToGrid w:val="0"/>
        </w:rPr>
        <w:t xml:space="preserve">(b) </w:t>
      </w:r>
      <w:r w:rsidRPr="0076424C">
        <w:rPr>
          <w:snapToGrid w:val="0"/>
        </w:rPr>
        <w:tab/>
        <w:t>for Gas Turbines: Inlet Guide Vane position, Fuel Valve positions, Fuel Demand signal and Exhaust Gas temperature; or</w:t>
      </w:r>
    </w:p>
    <w:p w14:paraId="6E861600" w14:textId="77777777" w:rsidR="00314B36" w:rsidRPr="0076424C" w:rsidRDefault="00314B36">
      <w:pPr>
        <w:spacing w:after="120"/>
        <w:ind w:left="2127" w:hanging="709"/>
        <w:rPr>
          <w:snapToGrid w:val="0"/>
        </w:rPr>
      </w:pPr>
      <w:r w:rsidRPr="0076424C">
        <w:rPr>
          <w:snapToGrid w:val="0"/>
        </w:rPr>
        <w:t xml:space="preserve">(c) </w:t>
      </w:r>
      <w:r w:rsidRPr="0076424C">
        <w:rPr>
          <w:snapToGrid w:val="0"/>
        </w:rPr>
        <w:tab/>
        <w:t>for Hydro Turbines: Governor Demand signal, Actuator Output signal, Guide Vane position; and/or</w:t>
      </w:r>
    </w:p>
    <w:p w14:paraId="6E861601" w14:textId="77777777" w:rsidR="00314B36" w:rsidRPr="0076424C" w:rsidRDefault="00314B36">
      <w:pPr>
        <w:ind w:left="2127" w:hanging="709"/>
        <w:rPr>
          <w:snapToGrid w:val="0"/>
        </w:rPr>
      </w:pPr>
      <w:r w:rsidRPr="0076424C">
        <w:rPr>
          <w:snapToGrid w:val="0"/>
        </w:rPr>
        <w:t xml:space="preserve">(d) </w:t>
      </w:r>
      <w:r w:rsidRPr="0076424C">
        <w:rPr>
          <w:snapToGrid w:val="0"/>
        </w:rPr>
        <w:tab/>
        <w:t>for Excitation Systems: Generator Field Voltage and Power System Stabiliser signal where appropriate.</w:t>
      </w:r>
    </w:p>
    <w:p w14:paraId="6E861602" w14:textId="45844D80"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5.6.3.4</w:t>
      </w:r>
      <w:r w:rsidRPr="0076424C">
        <w:rPr>
          <w:snapToGrid w:val="0"/>
        </w:rPr>
        <w:tab/>
        <w:t xml:space="preserve">The relevant test parameters and the pass/fail criteria shall be drawn from Section OC5.5.3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w:t>
      </w:r>
    </w:p>
    <w:p w14:paraId="6E861603" w14:textId="77777777" w:rsidR="00314B36" w:rsidRPr="0076424C" w:rsidRDefault="00314B36">
      <w:pPr>
        <w:rPr>
          <w:b/>
          <w:snapToGrid w:val="0"/>
        </w:rPr>
      </w:pPr>
      <w:smartTag w:uri="urn:schemas-microsoft-com:office:smarttags" w:element="stockticker">
        <w:r w:rsidRPr="0076424C">
          <w:rPr>
            <w:b/>
            <w:snapToGrid w:val="0"/>
          </w:rPr>
          <w:t>DOC</w:t>
        </w:r>
      </w:smartTag>
      <w:r w:rsidRPr="0076424C">
        <w:rPr>
          <w:b/>
          <w:snapToGrid w:val="0"/>
        </w:rPr>
        <w:t>5.6.4</w:t>
      </w:r>
      <w:r w:rsidRPr="0076424C">
        <w:rPr>
          <w:b/>
          <w:snapToGrid w:val="0"/>
        </w:rPr>
        <w:tab/>
        <w:t>Test Failure/Re-test</w:t>
      </w:r>
    </w:p>
    <w:p w14:paraId="6E861604" w14:textId="20C2D402"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5.6.4.1</w:t>
      </w:r>
      <w:r w:rsidRPr="0076424C">
        <w:rPr>
          <w:snapToGrid w:val="0"/>
        </w:rPr>
        <w:tab/>
        <w:t xml:space="preserve">If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3112F3">
        <w:t xml:space="preserve"> </w:t>
      </w:r>
      <w:r w:rsidRPr="0076424C">
        <w:rPr>
          <w:snapToGrid w:val="0"/>
        </w:rPr>
        <w:t xml:space="preserve">concerned fails to pass the test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must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and </w:t>
      </w:r>
      <w:r w:rsidR="008572B5">
        <w:fldChar w:fldCharType="begin"/>
      </w:r>
      <w:r w:rsidR="008572B5">
        <w:instrText xml:space="preserve"> REF NGC \h  \* MERGEFORMAT </w:instrText>
      </w:r>
      <w:r w:rsidR="008572B5">
        <w:fldChar w:fldCharType="separate"/>
      </w:r>
      <w:del w:id="476" w:author="National Grid" w:date="2018-05-30T17:36:00Z">
        <w:r w:rsidR="0011775B" w:rsidRPr="0076424C" w:rsidDel="00186A88">
          <w:rPr>
            <w:b/>
          </w:rPr>
          <w:delText>NGC</w:delText>
        </w:r>
      </w:del>
      <w:ins w:id="477"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with a written report specifying in reasonable detail the reasons for any failure of the test so far as they are then known to the </w:t>
      </w:r>
      <w:r w:rsidRPr="0076424C">
        <w:rPr>
          <w:b/>
          <w:snapToGrid w:val="0"/>
        </w:rPr>
        <w:t xml:space="preserve">Generator </w:t>
      </w:r>
      <w:r w:rsidRPr="0076424C">
        <w:rPr>
          <w:snapToGrid w:val="0"/>
        </w:rPr>
        <w:t>after due and careful enquiry.</w:t>
      </w:r>
    </w:p>
    <w:p w14:paraId="6E861605" w14:textId="1947052F" w:rsidR="00314B36" w:rsidRPr="0076424C" w:rsidRDefault="00314B36" w:rsidP="00074992">
      <w:pPr>
        <w:spacing w:after="120"/>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5.6.4.2</w:t>
      </w:r>
      <w:r w:rsidRPr="0076424C">
        <w:rPr>
          <w:snapToGrid w:val="0"/>
        </w:rPr>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has the responsibility under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to forward the report of </w:t>
      </w:r>
      <w:smartTag w:uri="urn:schemas-microsoft-com:office:smarttags" w:element="stockticker">
        <w:r w:rsidRPr="0076424C">
          <w:rPr>
            <w:snapToGrid w:val="0"/>
          </w:rPr>
          <w:t>DOC</w:t>
        </w:r>
      </w:smartTag>
      <w:r w:rsidRPr="0076424C">
        <w:rPr>
          <w:snapToGrid w:val="0"/>
        </w:rPr>
        <w:t xml:space="preserve">5.6.4.1 above to </w:t>
      </w:r>
      <w:r w:rsidR="008572B5">
        <w:fldChar w:fldCharType="begin"/>
      </w:r>
      <w:r w:rsidR="008572B5">
        <w:instrText xml:space="preserve"> REF NGC \h  \* MERGEFORMAT </w:instrText>
      </w:r>
      <w:r w:rsidR="008572B5">
        <w:fldChar w:fldCharType="separate"/>
      </w:r>
      <w:del w:id="478" w:author="National Grid" w:date="2018-05-30T17:36:00Z">
        <w:r w:rsidR="0011775B" w:rsidRPr="0076424C" w:rsidDel="00186A88">
          <w:rPr>
            <w:b/>
          </w:rPr>
          <w:delText>NGC</w:delText>
        </w:r>
      </w:del>
      <w:ins w:id="479"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This report must be provided within five </w:t>
      </w:r>
      <w:r w:rsidRPr="0076424C">
        <w:rPr>
          <w:bCs/>
          <w:snapToGrid w:val="0"/>
        </w:rPr>
        <w:t>Business Days</w:t>
      </w:r>
      <w:r w:rsidRPr="0076424C">
        <w:rPr>
          <w:b/>
          <w:snapToGrid w:val="0"/>
        </w:rPr>
        <w:t xml:space="preserve"> </w:t>
      </w:r>
      <w:r w:rsidRPr="0076424C">
        <w:rPr>
          <w:snapToGrid w:val="0"/>
        </w:rPr>
        <w:t xml:space="preserve">of the test.  If a dispute arises relating to the failure, </w:t>
      </w:r>
      <w:r w:rsidR="008572B5">
        <w:fldChar w:fldCharType="begin"/>
      </w:r>
      <w:r w:rsidR="008572B5">
        <w:instrText xml:space="preserve"> REF NGC \h  \* MERGEFORMAT </w:instrText>
      </w:r>
      <w:r w:rsidR="008572B5">
        <w:fldChar w:fldCharType="separate"/>
      </w:r>
      <w:del w:id="480" w:author="National Grid" w:date="2018-05-30T17:36:00Z">
        <w:r w:rsidR="0011775B" w:rsidRPr="0076424C" w:rsidDel="00186A88">
          <w:rPr>
            <w:b/>
          </w:rPr>
          <w:delText>NGC</w:delText>
        </w:r>
      </w:del>
      <w:ins w:id="481" w:author="National Grid" w:date="2018-05-30T17:36:00Z">
        <w:r w:rsidR="00186A88">
          <w:rPr>
            <w:b/>
          </w:rPr>
          <w:t>NGESO</w:t>
        </w:r>
      </w:ins>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shall seek to resolve the dispute by discussion, and, if they fail to reach agreement, either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or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may by notice respectively:</w:t>
      </w:r>
    </w:p>
    <w:p w14:paraId="6E861606" w14:textId="65098275" w:rsidR="00314B36" w:rsidRPr="0076424C" w:rsidRDefault="00314B36" w:rsidP="00074992">
      <w:pPr>
        <w:spacing w:after="120"/>
        <w:ind w:left="2127" w:hanging="709"/>
        <w:rPr>
          <w:snapToGrid w:val="0"/>
        </w:rPr>
      </w:pPr>
      <w:r w:rsidRPr="0076424C">
        <w:rPr>
          <w:snapToGrid w:val="0"/>
        </w:rPr>
        <w:t xml:space="preserve">(a) </w:t>
      </w:r>
      <w:r w:rsidRPr="0076424C">
        <w:rPr>
          <w:snapToGrid w:val="0"/>
        </w:rPr>
        <w:tab/>
        <w:t xml:space="preserve">require </w:t>
      </w:r>
      <w:r w:rsidR="008572B5">
        <w:fldChar w:fldCharType="begin"/>
      </w:r>
      <w:r w:rsidR="008572B5">
        <w:instrText xml:space="preserve"> REF NGC \h  \* MERGEFORMAT </w:instrText>
      </w:r>
      <w:r w:rsidR="008572B5">
        <w:fldChar w:fldCharType="separate"/>
      </w:r>
      <w:del w:id="482" w:author="National Grid" w:date="2018-05-30T17:36:00Z">
        <w:r w:rsidR="0011775B" w:rsidRPr="0076424C" w:rsidDel="00186A88">
          <w:rPr>
            <w:b/>
          </w:rPr>
          <w:delText>NGC</w:delText>
        </w:r>
      </w:del>
      <w:ins w:id="483" w:author="National Grid" w:date="2018-05-30T17:36:00Z">
        <w:r w:rsidR="00186A88">
          <w:rPr>
            <w:b/>
          </w:rPr>
          <w:t>NGESO</w:t>
        </w:r>
      </w:ins>
      <w:r w:rsidR="008572B5">
        <w:fldChar w:fldCharType="end"/>
      </w:r>
      <w:r w:rsidRPr="0076424C">
        <w:rPr>
          <w:snapToGrid w:val="0"/>
        </w:rPr>
        <w:t xml:space="preserve"> to </w:t>
      </w:r>
      <w:r w:rsidR="00074992" w:rsidRPr="0076424C">
        <w:rPr>
          <w:snapToGrid w:val="0"/>
        </w:rPr>
        <w:t>initiate</w:t>
      </w:r>
      <w:r w:rsidRPr="0076424C">
        <w:rPr>
          <w:snapToGrid w:val="0"/>
        </w:rPr>
        <w:t xml:space="preserve"> a re-test on 48 hours’ notice which shall be carried out following the procedure set out in OC5.5.2 and OC5.5.3 and subject as provided in OC5.5.1.3, as if </w:t>
      </w:r>
      <w:r w:rsidR="008572B5">
        <w:fldChar w:fldCharType="begin"/>
      </w:r>
      <w:r w:rsidR="008572B5">
        <w:instrText xml:space="preserve"> REF NGC \h  \* MERGEFORMAT </w:instrText>
      </w:r>
      <w:r w:rsidR="008572B5">
        <w:fldChar w:fldCharType="separate"/>
      </w:r>
      <w:del w:id="484" w:author="National Grid" w:date="2018-05-30T17:36:00Z">
        <w:r w:rsidR="0011775B" w:rsidRPr="0076424C" w:rsidDel="00186A88">
          <w:rPr>
            <w:b/>
          </w:rPr>
          <w:delText>NGC</w:delText>
        </w:r>
      </w:del>
      <w:ins w:id="485" w:author="National Grid" w:date="2018-05-30T17:36:00Z">
        <w:r w:rsidR="00186A88">
          <w:rPr>
            <w:b/>
          </w:rPr>
          <w:t>NGESO</w:t>
        </w:r>
      </w:ins>
      <w:r w:rsidR="008572B5">
        <w:fldChar w:fldCharType="end"/>
      </w:r>
      <w:r w:rsidRPr="0076424C">
        <w:rPr>
          <w:snapToGrid w:val="0"/>
        </w:rPr>
        <w:t xml:space="preserve"> had issued an instruction at the time of notice from the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snapToGrid w:val="0"/>
        </w:rPr>
        <w:t>; or</w:t>
      </w:r>
    </w:p>
    <w:p w14:paraId="6E861607" w14:textId="38DEB1A0" w:rsidR="00314B36" w:rsidRPr="0076424C" w:rsidRDefault="00314B36">
      <w:pPr>
        <w:ind w:left="2127" w:hanging="709"/>
        <w:rPr>
          <w:snapToGrid w:val="0"/>
        </w:rPr>
      </w:pPr>
      <w:r w:rsidRPr="0076424C">
        <w:rPr>
          <w:snapToGrid w:val="0"/>
        </w:rPr>
        <w:t xml:space="preserve">(b) </w:t>
      </w:r>
      <w:r w:rsidRPr="0076424C">
        <w:rPr>
          <w:snapToGrid w:val="0"/>
        </w:rPr>
        <w:tab/>
        <w:t xml:space="preserve">confirm that it (or they) will exercise its right to carry out a re-test on 48 hours’ notice which shall be carried out following the procedure set out in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Sections OC5.5.2 and OC5.5.3 and subject as provided in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 xml:space="preserve"> Sections OC5.5.1.6, as if </w:t>
      </w:r>
      <w:r w:rsidR="008572B5">
        <w:fldChar w:fldCharType="begin"/>
      </w:r>
      <w:r w:rsidR="008572B5">
        <w:instrText xml:space="preserve"> REF NGC \h  \* MERGEFORMAT </w:instrText>
      </w:r>
      <w:r w:rsidR="008572B5">
        <w:fldChar w:fldCharType="separate"/>
      </w:r>
      <w:del w:id="486" w:author="National Grid" w:date="2018-05-30T17:36:00Z">
        <w:r w:rsidR="0011775B" w:rsidRPr="0076424C" w:rsidDel="00186A88">
          <w:rPr>
            <w:b/>
          </w:rPr>
          <w:delText>NGC</w:delText>
        </w:r>
      </w:del>
      <w:ins w:id="487" w:author="National Grid" w:date="2018-05-30T17:36:00Z">
        <w:r w:rsidR="00186A88">
          <w:rPr>
            <w:b/>
          </w:rPr>
          <w:t>NGESO</w:t>
        </w:r>
      </w:ins>
      <w:r w:rsidR="008572B5">
        <w:fldChar w:fldCharType="end"/>
      </w:r>
      <w:r w:rsidRPr="0076424C">
        <w:rPr>
          <w:snapToGrid w:val="0"/>
        </w:rPr>
        <w:t xml:space="preserve"> had issued an instruction at the time of notice from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w:t>
      </w:r>
    </w:p>
    <w:p w14:paraId="6E861608" w14:textId="77777777" w:rsidR="00314B36" w:rsidRPr="0076424C" w:rsidRDefault="00314B36" w:rsidP="001D73DC">
      <w:pPr>
        <w:rPr>
          <w:b/>
          <w:snapToGrid w:val="0"/>
        </w:rPr>
      </w:pPr>
      <w:smartTag w:uri="urn:schemas-microsoft-com:office:smarttags" w:element="stockticker">
        <w:r w:rsidRPr="0076424C">
          <w:rPr>
            <w:b/>
            <w:snapToGrid w:val="0"/>
          </w:rPr>
          <w:t>DOC</w:t>
        </w:r>
      </w:smartTag>
      <w:r w:rsidRPr="0076424C">
        <w:rPr>
          <w:b/>
          <w:snapToGrid w:val="0"/>
        </w:rPr>
        <w:t>5.6.5</w:t>
      </w:r>
      <w:r w:rsidRPr="0076424C">
        <w:rPr>
          <w:b/>
          <w:snapToGrid w:val="0"/>
        </w:rPr>
        <w:tab/>
        <w:t>Dispute following Re-test</w:t>
      </w:r>
    </w:p>
    <w:p w14:paraId="6E861609" w14:textId="09CFBEEB"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5.6.5.1</w:t>
      </w:r>
      <w:r w:rsidRPr="0076424C">
        <w:rPr>
          <w:snapToGrid w:val="0"/>
        </w:rPr>
        <w:tab/>
        <w:t xml:space="preserve">If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 xml:space="preserve">in </w:t>
      </w:r>
      <w:r w:rsidR="008572B5">
        <w:fldChar w:fldCharType="begin"/>
      </w:r>
      <w:r w:rsidR="008572B5">
        <w:instrText xml:space="preserve"> REF NGC \h  \* MERGEFORMAT </w:instrText>
      </w:r>
      <w:r w:rsidR="008572B5">
        <w:fldChar w:fldCharType="separate"/>
      </w:r>
      <w:del w:id="488" w:author="National Grid" w:date="2018-05-30T17:36:00Z">
        <w:r w:rsidR="0011775B" w:rsidRPr="0076424C" w:rsidDel="00186A88">
          <w:rPr>
            <w:b/>
          </w:rPr>
          <w:delText>NGC</w:delText>
        </w:r>
      </w:del>
      <w:ins w:id="489" w:author="National Grid" w:date="2018-05-30T17:36:00Z">
        <w:r w:rsidR="00186A88">
          <w:rPr>
            <w:b/>
          </w:rPr>
          <w:t>NGESO</w:t>
        </w:r>
      </w:ins>
      <w:r w:rsidR="008572B5">
        <w:fldChar w:fldCharType="end"/>
      </w:r>
      <w:r w:rsidRPr="0076424C">
        <w:rPr>
          <w:b/>
          <w:snapToGrid w:val="0"/>
        </w:rPr>
        <w:t xml:space="preserve">’s </w:t>
      </w:r>
      <w:r w:rsidRPr="0076424C">
        <w:rPr>
          <w:snapToGrid w:val="0"/>
        </w:rPr>
        <w:t xml:space="preserve">view fails to pass the re-test and a dispute arises on that re-test, </w:t>
      </w:r>
      <w:r w:rsidR="008572B5">
        <w:fldChar w:fldCharType="begin"/>
      </w:r>
      <w:r w:rsidR="008572B5">
        <w:instrText xml:space="preserve"> REF NGC \h  \* MERGEFORMAT </w:instrText>
      </w:r>
      <w:r w:rsidR="008572B5">
        <w:fldChar w:fldCharType="separate"/>
      </w:r>
      <w:del w:id="490" w:author="National Grid" w:date="2018-05-30T17:36:00Z">
        <w:r w:rsidR="0011775B" w:rsidRPr="0076424C" w:rsidDel="00186A88">
          <w:rPr>
            <w:b/>
          </w:rPr>
          <w:delText>NGC</w:delText>
        </w:r>
      </w:del>
      <w:ins w:id="491" w:author="National Grid" w:date="2018-05-30T17:36:00Z">
        <w:r w:rsidR="00186A88">
          <w:rPr>
            <w:b/>
          </w:rPr>
          <w:t>NGESO</w:t>
        </w:r>
      </w:ins>
      <w:r w:rsidR="008572B5">
        <w:fldChar w:fldCharType="end"/>
      </w:r>
      <w:r w:rsidRPr="0076424C">
        <w:rPr>
          <w:snapToGrid w:val="0"/>
        </w:rPr>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and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may use the </w:t>
      </w:r>
      <w:r w:rsidR="008572B5">
        <w:fldChar w:fldCharType="begin"/>
      </w:r>
      <w:r w:rsidR="008572B5">
        <w:instrText xml:space="preserve"> REF CUSCDisputes \h  \* MERGEFORMAT </w:instrText>
      </w:r>
      <w:r w:rsidR="008572B5">
        <w:fldChar w:fldCharType="separate"/>
      </w:r>
      <w:r w:rsidR="0011775B" w:rsidRPr="0076424C">
        <w:rPr>
          <w:b/>
        </w:rPr>
        <w:t>CUSC Disputes Resolution Procedure</w:t>
      </w:r>
      <w:r w:rsidR="008572B5">
        <w:fldChar w:fldCharType="end"/>
      </w:r>
      <w:r w:rsidRPr="0076424C">
        <w:rPr>
          <w:snapToGrid w:val="0"/>
        </w:rPr>
        <w:t xml:space="preserve">, (which embodies the </w:t>
      </w:r>
      <w:smartTag w:uri="urn:schemas-microsoft-com:office:smarttags" w:element="stockticker">
        <w:r w:rsidRPr="0076424C">
          <w:rPr>
            <w:snapToGrid w:val="0"/>
          </w:rPr>
          <w:t>ESI</w:t>
        </w:r>
      </w:smartTag>
      <w:r w:rsidRPr="0076424C">
        <w:rPr>
          <w:snapToGrid w:val="0"/>
        </w:rPr>
        <w:t xml:space="preserve"> disputes resolution procedure) for a ruling in relation to the dispute, which ruling shall be binding.</w:t>
      </w:r>
    </w:p>
    <w:p w14:paraId="6E86160A" w14:textId="77777777" w:rsidR="00314B36" w:rsidRPr="0076424C" w:rsidRDefault="00314B36" w:rsidP="001468A7">
      <w:pPr>
        <w:keepNext/>
        <w:rPr>
          <w:b/>
          <w:snapToGrid w:val="0"/>
        </w:rPr>
      </w:pPr>
      <w:smartTag w:uri="urn:schemas-microsoft-com:office:smarttags" w:element="stockticker">
        <w:r w:rsidRPr="0076424C">
          <w:rPr>
            <w:b/>
            <w:snapToGrid w:val="0"/>
          </w:rPr>
          <w:lastRenderedPageBreak/>
          <w:t>DOC</w:t>
        </w:r>
      </w:smartTag>
      <w:r w:rsidRPr="0076424C">
        <w:rPr>
          <w:b/>
          <w:snapToGrid w:val="0"/>
        </w:rPr>
        <w:t xml:space="preserve">5.6.6 </w:t>
      </w:r>
      <w:r w:rsidRPr="0076424C">
        <w:rPr>
          <w:b/>
          <w:snapToGrid w:val="0"/>
        </w:rPr>
        <w:tab/>
        <w:t>Dispute Resolution</w:t>
      </w:r>
    </w:p>
    <w:p w14:paraId="6E86160B" w14:textId="70684755"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5.6.6.1</w:t>
      </w:r>
      <w:r w:rsidRPr="0076424C">
        <w:rPr>
          <w:snapToGrid w:val="0"/>
        </w:rPr>
        <w:tab/>
        <w:t xml:space="preserve">If following the procedure set out in </w:t>
      </w:r>
      <w:smartTag w:uri="urn:schemas-microsoft-com:office:smarttags" w:element="stockticker">
        <w:r w:rsidRPr="0076424C">
          <w:rPr>
            <w:snapToGrid w:val="0"/>
          </w:rPr>
          <w:t>DOC</w:t>
        </w:r>
      </w:smartTag>
      <w:r w:rsidRPr="0076424C">
        <w:rPr>
          <w:snapToGrid w:val="0"/>
        </w:rPr>
        <w:t xml:space="preserve">5.6.5 it is accepted that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 xml:space="preserve">has failed the test or re-test (as applicable),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shall within 14 days, or such longer period as </w:t>
      </w:r>
      <w:r w:rsidR="008572B5">
        <w:fldChar w:fldCharType="begin"/>
      </w:r>
      <w:r w:rsidR="008572B5">
        <w:instrText xml:space="preserve"> REF NGC \h  \* MERGEFORMAT </w:instrText>
      </w:r>
      <w:r w:rsidR="008572B5">
        <w:fldChar w:fldCharType="separate"/>
      </w:r>
      <w:del w:id="492" w:author="National Grid" w:date="2018-05-30T17:36:00Z">
        <w:r w:rsidR="0011775B" w:rsidRPr="0076424C" w:rsidDel="00186A88">
          <w:rPr>
            <w:b/>
          </w:rPr>
          <w:delText>NGC</w:delText>
        </w:r>
      </w:del>
      <w:ins w:id="493"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may reasonably agree, following such failure, submit in writing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for submission to </w:t>
      </w:r>
      <w:r w:rsidR="008572B5">
        <w:fldChar w:fldCharType="begin"/>
      </w:r>
      <w:r w:rsidR="008572B5">
        <w:instrText xml:space="preserve"> REF NGC \h  \* MERGEFORMAT </w:instrText>
      </w:r>
      <w:r w:rsidR="008572B5">
        <w:fldChar w:fldCharType="separate"/>
      </w:r>
      <w:del w:id="494" w:author="National Grid" w:date="2018-05-30T17:36:00Z">
        <w:r w:rsidR="0011775B" w:rsidRPr="0076424C" w:rsidDel="00186A88">
          <w:rPr>
            <w:b/>
          </w:rPr>
          <w:delText>NGC</w:delText>
        </w:r>
      </w:del>
      <w:ins w:id="495"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for approval the date and time by which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 </w:t>
      </w:r>
      <w:r w:rsidRPr="0076424C">
        <w:rPr>
          <w:snapToGrid w:val="0"/>
        </w:rPr>
        <w:t xml:space="preserve">shall have brought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concerned to a condition where it complies with the relevant requirement.</w:t>
      </w:r>
    </w:p>
    <w:p w14:paraId="6E86160C" w14:textId="7D550FA1" w:rsidR="00314B36" w:rsidRPr="0076424C" w:rsidRDefault="00314B36">
      <w:pPr>
        <w:rPr>
          <w:rFonts w:ascii="Courier New" w:hAnsi="Courier New"/>
          <w:snapToGrid w:val="0"/>
          <w:sz w:val="20"/>
        </w:rPr>
      </w:pPr>
      <w:smartTag w:uri="urn:schemas-microsoft-com:office:smarttags" w:element="stockticker">
        <w:r w:rsidRPr="0076424C">
          <w:rPr>
            <w:snapToGrid w:val="0"/>
          </w:rPr>
          <w:t>DOC</w:t>
        </w:r>
      </w:smartTag>
      <w:r w:rsidRPr="0076424C">
        <w:rPr>
          <w:snapToGrid w:val="0"/>
        </w:rPr>
        <w:t>5.6.6.2</w:t>
      </w:r>
      <w:r w:rsidRPr="0076424C">
        <w:rPr>
          <w:snapToGrid w:val="0"/>
        </w:rPr>
        <w:tab/>
        <w:t xml:space="preserve">Should </w:t>
      </w:r>
      <w:r w:rsidR="008572B5">
        <w:fldChar w:fldCharType="begin"/>
      </w:r>
      <w:r w:rsidR="008572B5">
        <w:instrText xml:space="preserve"> REF NGC \h  \* MERGEFORMAT </w:instrText>
      </w:r>
      <w:r w:rsidR="008572B5">
        <w:fldChar w:fldCharType="separate"/>
      </w:r>
      <w:del w:id="496" w:author="National Grid" w:date="2018-05-30T17:36:00Z">
        <w:r w:rsidR="0011775B" w:rsidRPr="0076424C" w:rsidDel="00186A88">
          <w:rPr>
            <w:b/>
          </w:rPr>
          <w:delText>NGC</w:delText>
        </w:r>
      </w:del>
      <w:ins w:id="497"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not approve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’s, </w:t>
      </w:r>
      <w:r w:rsidRPr="0076424C">
        <w:rPr>
          <w:snapToGrid w:val="0"/>
        </w:rPr>
        <w:t xml:space="preserve">proposed date or time (or any revised proposal),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 xml:space="preserve"> shall amend such proposal having regard to any comments </w:t>
      </w:r>
      <w:r w:rsidR="008572B5">
        <w:fldChar w:fldCharType="begin"/>
      </w:r>
      <w:r w:rsidR="008572B5">
        <w:instrText xml:space="preserve"> REF NGC \h  \* MERGEFORMAT </w:instrText>
      </w:r>
      <w:r w:rsidR="008572B5">
        <w:fldChar w:fldCharType="separate"/>
      </w:r>
      <w:del w:id="498" w:author="National Grid" w:date="2018-05-30T17:36:00Z">
        <w:r w:rsidR="0011775B" w:rsidRPr="0076424C" w:rsidDel="00186A88">
          <w:rPr>
            <w:b/>
          </w:rPr>
          <w:delText>NGC</w:delText>
        </w:r>
      </w:del>
      <w:ins w:id="499" w:author="National Grid" w:date="2018-05-30T17:36:00Z">
        <w:r w:rsidR="00186A88">
          <w:rPr>
            <w:b/>
          </w:rPr>
          <w:t>NGESO</w:t>
        </w:r>
      </w:ins>
      <w:r w:rsidR="008572B5">
        <w:fldChar w:fldCharType="end"/>
      </w:r>
      <w:r w:rsidRPr="0076424C">
        <w:rPr>
          <w:b/>
          <w:snapToGrid w:val="0"/>
        </w:rPr>
        <w:t xml:space="preserve"> </w:t>
      </w:r>
      <w:r w:rsidRPr="0076424C">
        <w:rPr>
          <w:snapToGrid w:val="0"/>
        </w:rPr>
        <w:t>and/or</w:t>
      </w:r>
      <w:r w:rsidRPr="0076424C">
        <w:rPr>
          <w:b/>
          <w:snapToGrid w:val="0"/>
        </w:rPr>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may have made and re-submit it for approval.</w:t>
      </w:r>
    </w:p>
    <w:p w14:paraId="6E86160D" w14:textId="5FC9B8D7" w:rsidR="00314B36" w:rsidRPr="0076424C" w:rsidRDefault="00314B36">
      <w:pPr>
        <w:rPr>
          <w:snapToGrid w:val="0"/>
        </w:rPr>
      </w:pPr>
      <w:smartTag w:uri="urn:schemas-microsoft-com:office:smarttags" w:element="stockticker">
        <w:r w:rsidRPr="0076424C">
          <w:rPr>
            <w:snapToGrid w:val="0"/>
          </w:rPr>
          <w:t>DOC</w:t>
        </w:r>
      </w:smartTag>
      <w:r w:rsidRPr="0076424C">
        <w:rPr>
          <w:snapToGrid w:val="0"/>
        </w:rPr>
        <w:t>5.6.6.3</w:t>
      </w:r>
      <w:r w:rsidRPr="0076424C">
        <w:rPr>
          <w:snapToGrid w:val="0"/>
        </w:rPr>
        <w:tab/>
        <w:t xml:space="preserve">If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 xml:space="preserve">fails the test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 </w:t>
      </w:r>
      <w:r w:rsidRPr="0076424C">
        <w:rPr>
          <w:snapToGrid w:val="0"/>
        </w:rPr>
        <w:t xml:space="preserve">shall resubmit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the relevant registered parameters of that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4B6A7D">
        <w:t xml:space="preserve"> </w:t>
      </w:r>
      <w:r w:rsidRPr="0076424C">
        <w:rPr>
          <w:snapToGrid w:val="0"/>
        </w:rPr>
        <w:t xml:space="preserve">for the period of time until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397D93">
        <w:t xml:space="preserve"> </w:t>
      </w:r>
      <w:r w:rsidRPr="0076424C">
        <w:rPr>
          <w:snapToGrid w:val="0"/>
        </w:rPr>
        <w:t xml:space="preserve">can achieve the parameters previously registered, as demonstrated (if required by </w:t>
      </w:r>
      <w:r w:rsidR="008572B5">
        <w:fldChar w:fldCharType="begin"/>
      </w:r>
      <w:r w:rsidR="008572B5">
        <w:instrText xml:space="preserve"> REF NGC \h  \* MERGEFORMAT </w:instrText>
      </w:r>
      <w:r w:rsidR="008572B5">
        <w:fldChar w:fldCharType="separate"/>
      </w:r>
      <w:del w:id="500" w:author="National Grid" w:date="2018-05-30T17:36:00Z">
        <w:r w:rsidR="0011775B" w:rsidRPr="0076424C" w:rsidDel="00186A88">
          <w:rPr>
            <w:b/>
          </w:rPr>
          <w:delText>NGC</w:delText>
        </w:r>
      </w:del>
      <w:ins w:id="501" w:author="National Grid" w:date="2018-05-30T17:36:00Z">
        <w:r w:rsidR="00186A88">
          <w:rPr>
            <w:b/>
          </w:rPr>
          <w:t>NGESO</w:t>
        </w:r>
      </w:ins>
      <w:r w:rsidR="008572B5">
        <w:fldChar w:fldCharType="end"/>
      </w:r>
      <w:r w:rsidRPr="0076424C">
        <w:rPr>
          <w:snapToGrid w:val="0"/>
        </w:rPr>
        <w:t xml:space="preserve"> in accordance with </w:t>
      </w:r>
      <w:smartTag w:uri="urn:schemas-microsoft-com:office:smarttags" w:element="stockticker">
        <w:r w:rsidRPr="0076424C">
          <w:rPr>
            <w:snapToGrid w:val="0"/>
          </w:rPr>
          <w:t>DOC</w:t>
        </w:r>
      </w:smartTag>
      <w:r w:rsidRPr="0076424C">
        <w:rPr>
          <w:snapToGrid w:val="0"/>
        </w:rPr>
        <w:t xml:space="preserve">5.6.6.4) in a re-test.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will submit these parameters to </w:t>
      </w:r>
      <w:r w:rsidR="008572B5">
        <w:fldChar w:fldCharType="begin"/>
      </w:r>
      <w:r w:rsidR="008572B5">
        <w:instrText xml:space="preserve"> REF NGC \h  \* MERGEFORMAT </w:instrText>
      </w:r>
      <w:r w:rsidR="008572B5">
        <w:fldChar w:fldCharType="separate"/>
      </w:r>
      <w:del w:id="502" w:author="National Grid" w:date="2018-05-30T17:36:00Z">
        <w:r w:rsidR="0011775B" w:rsidRPr="0076424C" w:rsidDel="00186A88">
          <w:rPr>
            <w:b/>
          </w:rPr>
          <w:delText>NGC</w:delText>
        </w:r>
      </w:del>
      <w:ins w:id="503" w:author="National Grid" w:date="2018-05-30T17:36:00Z">
        <w:r w:rsidR="00186A88">
          <w:rPr>
            <w:b/>
          </w:rPr>
          <w:t>NGESO</w:t>
        </w:r>
      </w:ins>
      <w:r w:rsidR="008572B5">
        <w:fldChar w:fldCharType="end"/>
      </w:r>
      <w:r w:rsidRPr="0076424C">
        <w:rPr>
          <w:snapToGrid w:val="0"/>
        </w:rPr>
        <w:t xml:space="preserve"> as required by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snapToGrid w:val="0"/>
        </w:rPr>
        <w:t>.</w:t>
      </w:r>
    </w:p>
    <w:p w14:paraId="6E86160E" w14:textId="1563D9AF" w:rsidR="00314B36" w:rsidRPr="0076424C" w:rsidRDefault="00314B36">
      <w:pPr>
        <w:keepNext/>
        <w:rPr>
          <w:snapToGrid w:val="0"/>
        </w:rPr>
      </w:pPr>
      <w:smartTag w:uri="urn:schemas-microsoft-com:office:smarttags" w:element="stockticker">
        <w:r w:rsidRPr="0076424C">
          <w:rPr>
            <w:snapToGrid w:val="0"/>
          </w:rPr>
          <w:t>DOC</w:t>
        </w:r>
      </w:smartTag>
      <w:r w:rsidRPr="0076424C">
        <w:rPr>
          <w:snapToGrid w:val="0"/>
        </w:rPr>
        <w:t>5.6.6.4</w:t>
      </w:r>
      <w:r w:rsidRPr="0076424C">
        <w:rPr>
          <w:snapToGrid w:val="0"/>
        </w:rPr>
        <w:tab/>
        <w:t xml:space="preserve">Once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 </w:t>
      </w:r>
      <w:r w:rsidRPr="0076424C">
        <w:rPr>
          <w:snapToGrid w:val="0"/>
        </w:rPr>
        <w:t xml:space="preserve">has indicated to </w:t>
      </w:r>
      <w:r w:rsidR="008572B5">
        <w:fldChar w:fldCharType="begin"/>
      </w:r>
      <w:r w:rsidR="008572B5">
        <w:instrText xml:space="preserve"> REF NGC \h  \* MERGEFORMAT </w:instrText>
      </w:r>
      <w:r w:rsidR="008572B5">
        <w:fldChar w:fldCharType="separate"/>
      </w:r>
      <w:del w:id="504" w:author="National Grid" w:date="2018-05-30T17:36:00Z">
        <w:r w:rsidR="0011775B" w:rsidRPr="0076424C" w:rsidDel="00186A88">
          <w:rPr>
            <w:b/>
          </w:rPr>
          <w:delText>NGC</w:delText>
        </w:r>
      </w:del>
      <w:ins w:id="505" w:author="National Grid" w:date="2018-05-30T17:36:00Z">
        <w:r w:rsidR="00186A88">
          <w:rPr>
            <w:b/>
          </w:rPr>
          <w:t>NGESO</w:t>
        </w:r>
      </w:ins>
      <w:r w:rsidR="008572B5">
        <w:fldChar w:fldCharType="end"/>
      </w:r>
      <w:r w:rsidRPr="0076424C">
        <w:rPr>
          <w:b/>
          <w:snapToGrid w:val="0"/>
        </w:rPr>
        <w:t xml:space="preserve"> </w:t>
      </w:r>
      <w:r w:rsidRPr="0076424C">
        <w:rPr>
          <w:snapToGrid w:val="0"/>
        </w:rPr>
        <w:t>via the</w:t>
      </w:r>
      <w:r w:rsidRPr="0076424C">
        <w:rPr>
          <w:b/>
          <w:snapToGrid w:val="0"/>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snapToGrid w:val="0"/>
        </w:rPr>
        <w:t xml:space="preserve"> </w:t>
      </w:r>
      <w:r w:rsidRPr="0076424C">
        <w:rPr>
          <w:snapToGrid w:val="0"/>
        </w:rPr>
        <w:t xml:space="preserve">the date and time that the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397D93">
        <w:t xml:space="preserve"> </w:t>
      </w:r>
      <w:r w:rsidRPr="0076424C">
        <w:rPr>
          <w:snapToGrid w:val="0"/>
        </w:rPr>
        <w:t xml:space="preserve">can achieve the parameters previously registered or submitted, </w:t>
      </w:r>
      <w:r w:rsidR="008572B5">
        <w:fldChar w:fldCharType="begin"/>
      </w:r>
      <w:r w:rsidR="008572B5">
        <w:instrText xml:space="preserve"> REF NGC \h  \* MERGEFORMAT </w:instrText>
      </w:r>
      <w:r w:rsidR="008572B5">
        <w:fldChar w:fldCharType="separate"/>
      </w:r>
      <w:del w:id="506" w:author="National Grid" w:date="2018-05-30T17:36:00Z">
        <w:r w:rsidR="0011775B" w:rsidRPr="0076424C" w:rsidDel="00186A88">
          <w:rPr>
            <w:b/>
          </w:rPr>
          <w:delText>NGC</w:delText>
        </w:r>
      </w:del>
      <w:ins w:id="507" w:author="National Grid" w:date="2018-05-30T17:36:00Z">
        <w:r w:rsidR="00186A88">
          <w:rPr>
            <w:b/>
          </w:rPr>
          <w:t>NGESO</w:t>
        </w:r>
      </w:ins>
      <w:r w:rsidR="008572B5">
        <w:fldChar w:fldCharType="end"/>
      </w:r>
      <w:r w:rsidRPr="0076424C">
        <w:rPr>
          <w:b/>
          <w:snapToGrid w:val="0"/>
        </w:rPr>
        <w:t xml:space="preserve"> </w:t>
      </w:r>
      <w:r w:rsidRPr="0076424C">
        <w:rPr>
          <w:snapToGrid w:val="0"/>
        </w:rPr>
        <w:t xml:space="preserve">shall either accept this information or require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snapToGrid w:val="0"/>
        </w:rPr>
        <w:t xml:space="preserve"> </w:t>
      </w:r>
      <w:r w:rsidRPr="0076424C">
        <w:rPr>
          <w:snapToGrid w:val="0"/>
        </w:rPr>
        <w:t xml:space="preserve">to demonstrate the restoration of the capability by means of a repetition of the test referred to in </w:t>
      </w:r>
      <w:smartTag w:uri="urn:schemas-microsoft-com:office:smarttags" w:element="stockticker">
        <w:r w:rsidRPr="0076424C">
          <w:rPr>
            <w:snapToGrid w:val="0"/>
          </w:rPr>
          <w:t>DOC</w:t>
        </w:r>
      </w:smartTag>
      <w:r w:rsidRPr="0076424C">
        <w:rPr>
          <w:snapToGrid w:val="0"/>
        </w:rPr>
        <w:t xml:space="preserve">5.6.7 by an instruction requiring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snapToGrid w:val="0"/>
        </w:rPr>
        <w:t xml:space="preserve"> to ensure on 48 hours’ notice that such a test is carried out by the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snapToGrid w:val="0"/>
        </w:rPr>
        <w:t>.</w:t>
      </w:r>
    </w:p>
    <w:p w14:paraId="6E86160F" w14:textId="77777777" w:rsidR="00014130" w:rsidRPr="0076424C" w:rsidRDefault="00314B36">
      <w:pPr>
        <w:rPr>
          <w:snapToGrid w:val="0"/>
        </w:rPr>
      </w:pPr>
      <w:smartTag w:uri="urn:schemas-microsoft-com:office:smarttags" w:element="stockticker">
        <w:r w:rsidRPr="0076424C">
          <w:rPr>
            <w:snapToGrid w:val="0"/>
          </w:rPr>
          <w:t>DOC</w:t>
        </w:r>
      </w:smartTag>
      <w:r w:rsidRPr="0076424C">
        <w:rPr>
          <w:snapToGrid w:val="0"/>
        </w:rPr>
        <w:t>5.6.6.5</w:t>
      </w:r>
      <w:r w:rsidRPr="0076424C">
        <w:rPr>
          <w:snapToGrid w:val="0"/>
        </w:rPr>
        <w:tab/>
        <w:t xml:space="preserve">The provisions of this </w:t>
      </w:r>
      <w:smartTag w:uri="urn:schemas-microsoft-com:office:smarttags" w:element="stockticker">
        <w:r w:rsidRPr="0076424C">
          <w:rPr>
            <w:snapToGrid w:val="0"/>
          </w:rPr>
          <w:t>DOC</w:t>
        </w:r>
      </w:smartTag>
      <w:r w:rsidRPr="0076424C">
        <w:rPr>
          <w:snapToGrid w:val="0"/>
        </w:rPr>
        <w:t>5.6.6 will apply to such further test.</w:t>
      </w:r>
    </w:p>
    <w:p w14:paraId="6E861610" w14:textId="77777777" w:rsidR="00314B36" w:rsidRPr="0076424C" w:rsidRDefault="00314B36" w:rsidP="00B91D6D">
      <w:pPr>
        <w:ind w:left="0" w:firstLine="0"/>
        <w:rPr>
          <w:b/>
        </w:rPr>
      </w:pPr>
      <w:r w:rsidRPr="0076424C">
        <w:rPr>
          <w:szCs w:val="24"/>
          <w:lang w:val="en-US"/>
        </w:rPr>
        <w:br w:type="page"/>
      </w:r>
      <w:r w:rsidRPr="0076424C">
        <w:rPr>
          <w:b/>
        </w:rPr>
        <w:lastRenderedPageBreak/>
        <w:t>DISTRIBUTION</w:t>
      </w:r>
      <w:r w:rsidRPr="0076424C">
        <w:t xml:space="preserve"> </w:t>
      </w:r>
      <w:r w:rsidRPr="0076424C">
        <w:rPr>
          <w:b/>
        </w:rPr>
        <w:t>OPERATING CODE 6</w:t>
      </w:r>
    </w:p>
    <w:p w14:paraId="6E861611" w14:textId="7F778793" w:rsidR="00314B36" w:rsidRPr="0076424C" w:rsidRDefault="00314B36">
      <w:pPr>
        <w:pStyle w:val="Heading1"/>
      </w:pPr>
      <w:bookmarkStart w:id="508" w:name="_Toc501209766"/>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11775B" w:rsidRPr="0076424C">
        <w:t>Demand</w:t>
      </w:r>
      <w:r w:rsidR="008572B5">
        <w:fldChar w:fldCharType="end"/>
      </w:r>
      <w:r w:rsidRPr="0076424C">
        <w:t xml:space="preserve"> CONTROL</w:t>
      </w:r>
      <w:bookmarkEnd w:id="508"/>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768E04F0"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397D93">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11775B"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t>
      </w:r>
    </w:p>
    <w:p w14:paraId="6E861614" w14:textId="774A335E"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w:t>
      </w:r>
    </w:p>
    <w:p w14:paraId="6E861615" w14:textId="56D905D0" w:rsidR="00314B36" w:rsidRPr="0076424C" w:rsidRDefault="00314B36" w:rsidP="00074992">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reduction, including </w:t>
      </w:r>
      <w:r w:rsidR="008572B5">
        <w:fldChar w:fldCharType="begin"/>
      </w:r>
      <w:r w:rsidR="008572B5">
        <w:instrText xml:space="preserve"> REF VoltageReduction \h  \* MERGEFORMAT </w:instrText>
      </w:r>
      <w:r w:rsidR="008572B5">
        <w:fldChar w:fldCharType="separate"/>
      </w:r>
      <w:r w:rsidR="0011775B" w:rsidRPr="0076424C">
        <w:rPr>
          <w:b/>
        </w:rPr>
        <w:t>Voltage Reduction</w:t>
      </w:r>
      <w:r w:rsidR="008572B5">
        <w:fldChar w:fldCharType="end"/>
      </w:r>
      <w:r w:rsidRPr="0076424C">
        <w:t xml:space="preserve">, initiated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616" w14:textId="32A2CB1E" w:rsidR="00314B36" w:rsidRPr="0076424C" w:rsidRDefault="00314B36" w:rsidP="00074992">
      <w:pPr>
        <w:pStyle w:val="Indent1"/>
      </w:pPr>
      <w:r w:rsidRPr="0076424C">
        <w:t>(b)</w:t>
      </w:r>
      <w:r w:rsidRPr="0076424C">
        <w:rPr>
          <w:b/>
        </w:rPr>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 xml:space="preserve">reduction instructed by </w:t>
      </w:r>
      <w:r w:rsidR="008572B5">
        <w:fldChar w:fldCharType="begin"/>
      </w:r>
      <w:r w:rsidR="008572B5">
        <w:instrText xml:space="preserve"> REF NGC \h  \* MERGEFORMAT </w:instrText>
      </w:r>
      <w:r w:rsidR="008572B5">
        <w:fldChar w:fldCharType="separate"/>
      </w:r>
      <w:del w:id="509" w:author="National Grid" w:date="2018-05-30T17:36:00Z">
        <w:r w:rsidR="0011775B" w:rsidRPr="0076424C" w:rsidDel="00186A88">
          <w:rPr>
            <w:b/>
          </w:rPr>
          <w:delText>NGC</w:delText>
        </w:r>
      </w:del>
      <w:ins w:id="510" w:author="National Grid" w:date="2018-05-30T17:36:00Z">
        <w:r w:rsidR="00186A88">
          <w:rPr>
            <w:b/>
          </w:rPr>
          <w:t>NGESO</w:t>
        </w:r>
      </w:ins>
      <w:r w:rsidR="008572B5">
        <w:fldChar w:fldCharType="end"/>
      </w:r>
      <w:r w:rsidRPr="0076424C">
        <w:t>.</w:t>
      </w:r>
    </w:p>
    <w:p w14:paraId="6E861617" w14:textId="7EAAE7CF" w:rsidR="00314B36" w:rsidRPr="0076424C" w:rsidRDefault="00314B36" w:rsidP="00074992">
      <w:pPr>
        <w:pStyle w:val="Indent1"/>
      </w:pPr>
      <w:r w:rsidRPr="0076424C">
        <w:t>(c)</w:t>
      </w:r>
      <w:r w:rsidRPr="0076424C">
        <w:tab/>
        <w:t xml:space="preserve">Automatic low frequency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disconnection.</w:t>
      </w:r>
    </w:p>
    <w:p w14:paraId="6E861618" w14:textId="68044E31" w:rsidR="00314B36" w:rsidRPr="0076424C" w:rsidRDefault="00314B36" w:rsidP="00074992">
      <w:pPr>
        <w:pStyle w:val="Indent1"/>
        <w:spacing w:after="240"/>
      </w:pPr>
      <w:r w:rsidRPr="0076424C">
        <w:t>(d)</w:t>
      </w:r>
      <w:r w:rsidRPr="0076424C">
        <w:tab/>
        <w:t xml:space="preserve">Emergency manual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disconnection.</w:t>
      </w:r>
    </w:p>
    <w:p w14:paraId="6E861619" w14:textId="6BB8800A" w:rsidR="00314B36" w:rsidRPr="0076424C" w:rsidRDefault="00314B36">
      <w:pPr>
        <w:ind w:firstLine="0"/>
      </w:pPr>
      <w:r w:rsidRPr="0076424C">
        <w:rPr>
          <w:b/>
        </w:rPr>
        <w:t>The term</w:t>
      </w:r>
      <w:r w:rsidRPr="0076424C">
        <w:t xml:space="preserv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w:t>
      </w:r>
      <w:r w:rsidRPr="0076424C">
        <w:rPr>
          <w:b/>
        </w:rPr>
        <w:t>is used to describe any or all of these methods of achieving a</w:t>
      </w:r>
      <w:r w:rsidRPr="0076424C">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w:t>
      </w:r>
      <w:r w:rsidRPr="0076424C">
        <w:rPr>
          <w:b/>
        </w:rPr>
        <w:t>reduction.</w:t>
      </w:r>
    </w:p>
    <w:p w14:paraId="6E86161A" w14:textId="290454A3" w:rsidR="00314B36" w:rsidRPr="0076424C" w:rsidRDefault="00314B36">
      <w:pPr>
        <w:ind w:firstLine="0"/>
      </w:pPr>
      <w:r w:rsidRPr="0076424C">
        <w:rPr>
          <w:b/>
        </w:rPr>
        <w:t>Data relating to</w:t>
      </w:r>
      <w:r w:rsidRPr="0076424C">
        <w:t xml:space="preserv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rPr>
        <w:t xml:space="preserve"> should be expressed in</w:t>
      </w:r>
      <w:r w:rsidRPr="0076424C">
        <w:t xml:space="preserve"> </w:t>
      </w:r>
      <w:r w:rsidRPr="0076424C">
        <w:rPr>
          <w:b/>
        </w:rPr>
        <w:t>MW</w:t>
      </w:r>
      <w:r w:rsidRPr="0076424C">
        <w:t>.</w:t>
      </w:r>
    </w:p>
    <w:p w14:paraId="6E86161B" w14:textId="5EC5D807"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E86161C" w14:textId="7F5C270F" w:rsidR="00314B36" w:rsidRPr="0076424C" w:rsidRDefault="00314B36">
      <w:pPr>
        <w:ind w:firstLine="0"/>
        <w:rPr>
          <w:b/>
          <w:u w:val="single"/>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p>
    <w:p w14:paraId="6E86161D" w14:textId="09D532E6"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0F2F3C" w:rsidRPr="000F2F3C">
        <w:rPr>
          <w:b/>
        </w:rPr>
        <w:t>(</w:t>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75BC29A8"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rPr>
          <w:b/>
        </w:rPr>
        <w:t xml:space="preserve"> </w:t>
      </w:r>
      <w:r w:rsidRPr="0076424C">
        <w:t>(including start-up and shutting down).</w:t>
      </w:r>
    </w:p>
    <w:p w14:paraId="6E86161F" w14:textId="2DC5F8F6"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7F0295AE" w:rsidR="00314B36" w:rsidRPr="0076424C" w:rsidRDefault="008572B5">
      <w:pPr>
        <w:ind w:firstLine="0"/>
      </w:pPr>
      <w:r>
        <w:lastRenderedPageBreak/>
        <w:fldChar w:fldCharType="begin"/>
      </w:r>
      <w:r>
        <w:instrText xml:space="preserve"> REF DemandControl \h  \* MERGEFORMAT </w:instrText>
      </w:r>
      <w:r>
        <w:fldChar w:fldCharType="separate"/>
      </w:r>
      <w:r w:rsidR="0011775B"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6B358533"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and is outwith the scope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2A570EBF"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following an instruction of </w:t>
      </w:r>
      <w:r w:rsidR="008572B5">
        <w:fldChar w:fldCharType="begin"/>
      </w:r>
      <w:r w:rsidR="008572B5">
        <w:instrText xml:space="preserve"> REF NGC \h  \* MERGEFORMAT </w:instrText>
      </w:r>
      <w:r w:rsidR="008572B5">
        <w:fldChar w:fldCharType="separate"/>
      </w:r>
      <w:del w:id="511" w:author="National Grid" w:date="2018-05-30T17:36:00Z">
        <w:r w:rsidR="0011775B" w:rsidRPr="0076424C" w:rsidDel="00186A88">
          <w:rPr>
            <w:b/>
          </w:rPr>
          <w:delText>NGC</w:delText>
        </w:r>
      </w:del>
      <w:ins w:id="512" w:author="National Grid" w:date="2018-05-30T17:36:00Z">
        <w:r w:rsidR="00186A88">
          <w:rPr>
            <w:b/>
          </w:rPr>
          <w:t>NGESO</w:t>
        </w:r>
      </w:ins>
      <w:r w:rsidR="008572B5">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72E16417"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means:</w:t>
      </w:r>
    </w:p>
    <w:p w14:paraId="6E861627" w14:textId="301F9A46"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individually).</w:t>
      </w:r>
    </w:p>
    <w:p w14:paraId="6E861628" w14:textId="43D9379E"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w:t>
      </w:r>
    </w:p>
    <w:p w14:paraId="6E861629" w14:textId="75C5DA7B"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62A" w14:textId="637D4F15"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may need to reflect this.</w:t>
      </w:r>
    </w:p>
    <w:p w14:paraId="6E86162B" w14:textId="1EB7B800"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Load Reduction Arrangements</w:t>
      </w:r>
    </w:p>
    <w:p w14:paraId="6E86162C" w14:textId="6272F65C"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62D" w14:textId="78520CF7" w:rsidR="00314B36" w:rsidRPr="0076424C" w:rsidRDefault="00314B36">
      <w:smartTag w:uri="urn:schemas-microsoft-com:office:smarttags" w:element="stockticker">
        <w:r w:rsidRPr="0076424C">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6E86162E" w14:textId="6AF8B08A" w:rsidR="00314B36" w:rsidRPr="0076424C" w:rsidRDefault="00314B36">
      <w:pPr>
        <w:rPr>
          <w:b/>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four stages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rPr>
        <w:t xml:space="preserve"> </w:t>
      </w:r>
      <w:r w:rsidRPr="0076424C">
        <w:t xml:space="preserve">in integral multiples of between four and six per cent.  These stages may include the use of </w:t>
      </w:r>
      <w:r w:rsidR="008572B5">
        <w:fldChar w:fldCharType="begin"/>
      </w:r>
      <w:r w:rsidR="008572B5">
        <w:instrText xml:space="preserve"> REF VoltageReduction \h  \* MERGEFORMAT </w:instrText>
      </w:r>
      <w:r w:rsidR="008572B5">
        <w:fldChar w:fldCharType="separate"/>
      </w:r>
      <w:r w:rsidR="0011775B" w:rsidRPr="0076424C">
        <w:rPr>
          <w:b/>
        </w:rPr>
        <w:t>Voltage Reduction</w:t>
      </w:r>
      <w:r w:rsidR="008572B5">
        <w:fldChar w:fldCharType="end"/>
      </w:r>
      <w:r w:rsidRPr="0076424C">
        <w:t xml:space="preserve"> and/or other forms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rPr>
        <w:t xml:space="preserve"> </w:t>
      </w:r>
      <w:r w:rsidRPr="0076424C">
        <w:t xml:space="preserve">determined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p>
    <w:p w14:paraId="6E86162F" w14:textId="3870D6B1" w:rsidR="00314B36" w:rsidRPr="0076424C" w:rsidRDefault="00314B36">
      <w:pPr>
        <w:rPr>
          <w:b/>
        </w:rPr>
      </w:pPr>
      <w:smartTag w:uri="urn:schemas-microsoft-com:office:smarttags" w:element="stockticker">
        <w:r w:rsidRPr="0076424C">
          <w:t>DOC</w:t>
        </w:r>
      </w:smartTag>
      <w:r w:rsidRPr="0076424C">
        <w:t>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rPr>
          <w:b/>
        </w:rPr>
        <w:t>s.</w:t>
      </w:r>
    </w:p>
    <w:p w14:paraId="6E861630" w14:textId="68DD8ED9"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upon receipt of a suitable warning from </w:t>
      </w:r>
      <w:r w:rsidR="008572B5">
        <w:fldChar w:fldCharType="begin"/>
      </w:r>
      <w:r w:rsidR="008572B5">
        <w:instrText xml:space="preserve"> REF NGC \h  \* MERGEFORMAT </w:instrText>
      </w:r>
      <w:r w:rsidR="008572B5">
        <w:fldChar w:fldCharType="separate"/>
      </w:r>
      <w:del w:id="513" w:author="National Grid" w:date="2018-05-30T17:36:00Z">
        <w:r w:rsidR="0011775B" w:rsidRPr="0076424C" w:rsidDel="00186A88">
          <w:rPr>
            <w:b/>
          </w:rPr>
          <w:delText>NGC</w:delText>
        </w:r>
      </w:del>
      <w:ins w:id="514" w:author="National Grid" w:date="2018-05-30T17:36:00Z">
        <w:r w:rsidR="00186A88">
          <w:rPr>
            <w:b/>
          </w:rPr>
          <w:t>NGESO</w:t>
        </w:r>
      </w:ins>
      <w:r w:rsidR="008572B5">
        <w:fldChar w:fldCharType="end"/>
      </w:r>
      <w:r w:rsidRPr="0076424C">
        <w:t xml:space="preserve"> which will be issued by 1600 hrs on the previous day.</w:t>
      </w:r>
    </w:p>
    <w:p w14:paraId="6E861631" w14:textId="05778FC6" w:rsidR="00314B36" w:rsidRPr="0076424C" w:rsidRDefault="00314B36">
      <w:pPr>
        <w:rPr>
          <w:b/>
        </w:rPr>
      </w:pPr>
      <w:r w:rsidRPr="0076424C">
        <w:lastRenderedPageBreak/>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rPr>
        <w:t>.</w:t>
      </w:r>
    </w:p>
    <w:p w14:paraId="6E861632" w14:textId="2D7FF6B8"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rPr>
          <w:b/>
        </w:rPr>
        <w:t xml:space="preserve"> </w:t>
      </w:r>
      <w:r w:rsidRPr="0076424C">
        <w:t>schemes.</w:t>
      </w:r>
    </w:p>
    <w:p w14:paraId="6E861633" w14:textId="73EA61F3"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carry out the instructions without delay.</w:t>
      </w:r>
    </w:p>
    <w:p w14:paraId="6E861634" w14:textId="1A3B1CF2"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w:t>
      </w:r>
    </w:p>
    <w:p w14:paraId="6E861635" w14:textId="67B42B19"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without delay.</w:t>
      </w:r>
    </w:p>
    <w:p w14:paraId="6E861636" w14:textId="785E08AB"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w:t>
      </w:r>
      <w:r w:rsidRPr="0076424C">
        <w:t>disconnected at all times does not change.</w:t>
      </w:r>
    </w:p>
    <w:p w14:paraId="6E861637" w14:textId="290C67ED" w:rsidR="00314B36" w:rsidRPr="0076424C" w:rsidRDefault="00314B36">
      <w:smartTag w:uri="urn:schemas-microsoft-com:office:smarttags" w:element="stockticker">
        <w:r w:rsidRPr="0076424C">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 xml:space="preserve"> Disconnection</w:t>
      </w:r>
      <w:r w:rsidRPr="0076424C">
        <w:t xml:space="preserve"> </w:t>
      </w:r>
    </w:p>
    <w:p w14:paraId="6E861638" w14:textId="7E122B79"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with a generation deficit. </w:t>
      </w:r>
    </w:p>
    <w:p w14:paraId="6E861639" w14:textId="16BF098D"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rPr>
          <w:b/>
        </w:rPr>
        <w:t>.</w:t>
      </w:r>
    </w:p>
    <w:p w14:paraId="6E86163A" w14:textId="57ACB56D"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will be contained by operation of automatic low frequency disconnection.</w:t>
      </w:r>
    </w:p>
    <w:p w14:paraId="6E86163B" w14:textId="4CE922F4"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3C" w14:textId="070699BC" w:rsidR="00314B36" w:rsidRPr="0076424C" w:rsidRDefault="00314B36">
      <w:smartTag w:uri="urn:schemas-microsoft-com:office:smarttags" w:element="stockticker">
        <w:r w:rsidRPr="0076424C">
          <w:lastRenderedPageBreak/>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3E2CE3CC"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w:t>
      </w:r>
    </w:p>
    <w:p w14:paraId="6E86163E" w14:textId="7D46BCAA"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p>
    <w:p w14:paraId="6E86163F" w14:textId="224D34B1"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under emergency conditions irrespective of frequency.</w:t>
      </w:r>
    </w:p>
    <w:p w14:paraId="6E861640" w14:textId="7EBB952C"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55F08E1B"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progressively.</w:t>
      </w:r>
    </w:p>
    <w:p w14:paraId="6E861642" w14:textId="01416909" w:rsidR="00314B36" w:rsidRPr="0076424C" w:rsidRDefault="00314B36">
      <w:smartTag w:uri="urn:schemas-microsoft-com:office:smarttags" w:element="stockticker">
        <w:r w:rsidRPr="0076424C">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without delay and the instructed disconnection must be completed without undue delay.</w:t>
      </w:r>
    </w:p>
    <w:p w14:paraId="6E861643" w14:textId="250907C1"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44" w14:textId="2D65EE1D"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6809A5C3"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accordingly so far as is practical.</w:t>
      </w:r>
    </w:p>
    <w:p w14:paraId="6E861647" w14:textId="16BE1664" w:rsidR="00314B36" w:rsidRPr="0076424C"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on instruction or request from </w:t>
      </w:r>
      <w:r w:rsidR="008572B5">
        <w:fldChar w:fldCharType="begin"/>
      </w:r>
      <w:r w:rsidR="008572B5">
        <w:instrText xml:space="preserve"> REF NGC \h  \* MERGEFORMAT </w:instrText>
      </w:r>
      <w:r w:rsidR="008572B5">
        <w:fldChar w:fldCharType="separate"/>
      </w:r>
      <w:del w:id="515" w:author="National Grid" w:date="2018-05-30T17:36:00Z">
        <w:r w:rsidR="0011775B" w:rsidRPr="0076424C" w:rsidDel="00186A88">
          <w:rPr>
            <w:b/>
          </w:rPr>
          <w:delText>NGC</w:delText>
        </w:r>
      </w:del>
      <w:ins w:id="516" w:author="National Grid" w:date="2018-05-30T17:36:00Z">
        <w:r w:rsidR="00186A88">
          <w:rPr>
            <w:b/>
          </w:rPr>
          <w:t>NGESO</w:t>
        </w:r>
      </w:ins>
      <w:r w:rsidR="008572B5">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so far as is practical.</w:t>
      </w:r>
    </w:p>
    <w:p w14:paraId="6E861648" w14:textId="77777777" w:rsidR="00314B36" w:rsidRPr="0076424C" w:rsidRDefault="00314B36">
      <w:pPr>
        <w:rPr>
          <w:b/>
          <w:caps/>
        </w:rPr>
      </w:pPr>
      <w:r w:rsidRPr="0076424C">
        <w:br w:type="page"/>
      </w:r>
      <w:r w:rsidRPr="0076424C">
        <w:rPr>
          <w:b/>
        </w:rPr>
        <w:lastRenderedPageBreak/>
        <w:t>DISTRIBUTION</w:t>
      </w:r>
      <w:r w:rsidRPr="0076424C">
        <w:t xml:space="preserve"> </w:t>
      </w:r>
      <w:r w:rsidRPr="0076424C">
        <w:rPr>
          <w:b/>
        </w:rPr>
        <w:t>OPERATING CODE</w:t>
      </w:r>
      <w:r w:rsidRPr="0076424C">
        <w:rPr>
          <w:b/>
          <w:caps/>
        </w:rPr>
        <w:t xml:space="preserve"> 7</w:t>
      </w:r>
    </w:p>
    <w:p w14:paraId="6E861649" w14:textId="77777777" w:rsidR="00314B36" w:rsidRPr="0076424C" w:rsidRDefault="00314B36">
      <w:pPr>
        <w:pStyle w:val="Heading1"/>
      </w:pPr>
      <w:bookmarkStart w:id="517" w:name="_Toc501209767"/>
      <w:smartTag w:uri="urn:schemas-microsoft-com:office:smarttags" w:element="stockticker">
        <w:r w:rsidRPr="0076424C">
          <w:t>DOC</w:t>
        </w:r>
      </w:smartTag>
      <w:r w:rsidRPr="0076424C">
        <w:t>7</w:t>
      </w:r>
      <w:r w:rsidRPr="0076424C">
        <w:tab/>
        <w:t>OPERATIONAL LIAISON</w:t>
      </w:r>
      <w:bookmarkEnd w:id="517"/>
    </w:p>
    <w:p w14:paraId="6E86164A" w14:textId="77777777" w:rsidR="00314B36" w:rsidRPr="0076424C" w:rsidRDefault="00314B36">
      <w:smartTag w:uri="urn:schemas-microsoft-com:office:smarttags" w:element="stockticker">
        <w:r w:rsidRPr="0076424C">
          <w:t>DOC</w:t>
        </w:r>
      </w:smartTag>
      <w:r w:rsidRPr="0076424C">
        <w:t>7.1</w:t>
      </w:r>
      <w:r w:rsidRPr="0076424C">
        <w:tab/>
      </w:r>
      <w:r w:rsidRPr="0076424C">
        <w:rPr>
          <w:b/>
        </w:rPr>
        <w:t>Introduction</w:t>
      </w:r>
    </w:p>
    <w:p w14:paraId="6E86164B" w14:textId="1EA34C9D" w:rsidR="00314B36" w:rsidRPr="0076424C" w:rsidRDefault="00314B36">
      <w:smartTag w:uri="urn:schemas-microsoft-com:office:smarttags" w:element="stockticker">
        <w:r w:rsidRPr="0076424C">
          <w:t>DOC</w:t>
        </w:r>
      </w:smartTag>
      <w:r w:rsidRPr="0076424C">
        <w:t>7.1.1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7sets out the requirements for the exchange of information in relation to </w:t>
      </w:r>
      <w:r w:rsidRPr="0076424C">
        <w:rPr>
          <w:b/>
        </w:rPr>
        <w:t>Operations</w:t>
      </w:r>
      <w:r w:rsidRPr="0076424C">
        <w:t xml:space="preserve"> and/or </w:t>
      </w:r>
      <w:r w:rsidRPr="0076424C">
        <w:rPr>
          <w:b/>
        </w:rPr>
        <w:t>Events</w:t>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on the immediately adjacent parts of adjoining </w:t>
      </w:r>
      <w:r w:rsidRPr="0076424C">
        <w:rPr>
          <w:b/>
        </w:rPr>
        <w:t>Systems</w:t>
      </w:r>
      <w:r w:rsidRPr="0076424C">
        <w:t xml:space="preserve"> which have had (or may have had), or will have (or may have) an </w:t>
      </w:r>
      <w:r w:rsidRPr="0076424C">
        <w:rPr>
          <w:b/>
        </w:rPr>
        <w:t>Operational</w:t>
      </w:r>
      <w:r w:rsidRPr="0076424C">
        <w:t xml:space="preserve"> </w:t>
      </w:r>
      <w:r w:rsidRPr="0076424C">
        <w:rPr>
          <w:b/>
        </w:rPr>
        <w:t>Effect</w:t>
      </w:r>
      <w:r w:rsidRPr="0076424C">
        <w:t>.</w:t>
      </w:r>
    </w:p>
    <w:p w14:paraId="6E86164C" w14:textId="0040D893" w:rsidR="00314B36" w:rsidRPr="0076424C" w:rsidRDefault="00314B36">
      <w:pPr>
        <w:pStyle w:val="Indent1"/>
      </w:pPr>
      <w:r w:rsidRPr="0076424C">
        <w:t>(a)</w:t>
      </w:r>
      <w:r w:rsidRPr="0076424C">
        <w:tab/>
        <w:t>on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any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occurring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and</w:t>
      </w:r>
    </w:p>
    <w:p w14:paraId="6E86164D" w14:textId="6E4BC539" w:rsidR="00314B36" w:rsidRPr="0076424C" w:rsidRDefault="00314B36">
      <w:pPr>
        <w:pStyle w:val="Indent1"/>
        <w:rPr>
          <w:b/>
        </w:rPr>
      </w:pPr>
      <w:r w:rsidRPr="0076424C">
        <w:t>(b)</w:t>
      </w:r>
      <w:r w:rsidRPr="0076424C">
        <w:tab/>
        <w:t xml:space="preserve">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the case of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occurring on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rPr>
          <w:b/>
        </w:rPr>
        <w:t>,</w:t>
      </w:r>
    </w:p>
    <w:p w14:paraId="6E86164E" w14:textId="6250F22C" w:rsidR="00314B36" w:rsidRPr="0076424C" w:rsidRDefault="00314B36">
      <w:pPr>
        <w:ind w:firstLine="0"/>
      </w:pPr>
      <w:r w:rsidRPr="0076424C">
        <w:t xml:space="preserve">where no requirement for liaison is specified in any other section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p>
    <w:p w14:paraId="6E86164F" w14:textId="75D88685" w:rsidR="00314B36" w:rsidRPr="0076424C" w:rsidRDefault="00314B36">
      <w:smartTag w:uri="urn:schemas-microsoft-com:office:smarttags" w:element="stockticker">
        <w:r w:rsidRPr="0076424C">
          <w:t>DOC</w:t>
        </w:r>
      </w:smartTag>
      <w:r w:rsidRPr="0076424C">
        <w:t>7.1.2</w:t>
      </w:r>
      <w:r w:rsidRPr="0076424C">
        <w:tab/>
        <w:t xml:space="preserve">The requirement to notify in </w:t>
      </w:r>
      <w:smartTag w:uri="urn:schemas-microsoft-com:office:smarttags" w:element="stockticker">
        <w:r w:rsidRPr="0076424C">
          <w:t>DOC</w:t>
        </w:r>
      </w:smartTag>
      <w:r w:rsidRPr="0076424C">
        <w:t xml:space="preserve">7 relates generally to communicating what has happened or what is to happen and not the reasons why.  However, </w:t>
      </w:r>
      <w:smartTag w:uri="urn:schemas-microsoft-com:office:smarttags" w:element="stockticker">
        <w:r w:rsidRPr="0076424C">
          <w:t>DOC</w:t>
        </w:r>
      </w:smartTag>
      <w:r w:rsidRPr="0076424C">
        <w:t xml:space="preserve">7 provides, when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has occurred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which itself has been caused by (or exacerbated by)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reporting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can pass on what it has been told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relation to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on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650" w14:textId="77777777" w:rsidR="00314B36" w:rsidRPr="0076424C" w:rsidRDefault="00314B36">
      <w:smartTag w:uri="urn:schemas-microsoft-com:office:smarttags" w:element="stockticker">
        <w:r w:rsidRPr="0076424C">
          <w:t>DOC</w:t>
        </w:r>
      </w:smartTag>
      <w:r w:rsidRPr="0076424C">
        <w:t>7.2</w:t>
      </w:r>
      <w:r w:rsidRPr="0076424C">
        <w:tab/>
      </w:r>
      <w:r w:rsidRPr="0076424C">
        <w:rPr>
          <w:b/>
        </w:rPr>
        <w:t>Objective</w:t>
      </w:r>
    </w:p>
    <w:p w14:paraId="6E861651" w14:textId="76B07F7E" w:rsidR="00314B36" w:rsidRPr="0076424C" w:rsidRDefault="00314B36">
      <w:r w:rsidRPr="0076424C">
        <w:tab/>
        <w:t xml:space="preserve">To provide for the exchange of information so that the implications of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and/or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can be considered and the possible risks arising from it can be assessed and appropriate action taken by the relevant party in order to maintain the integrity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does not seek to deal with any actions arising from the exchange of information, but merely with that exchange.</w:t>
      </w:r>
    </w:p>
    <w:p w14:paraId="6E861652" w14:textId="77777777" w:rsidR="00314B36" w:rsidRPr="0076424C" w:rsidRDefault="00314B36">
      <w:smartTag w:uri="urn:schemas-microsoft-com:office:smarttags" w:element="stockticker">
        <w:r w:rsidRPr="0076424C">
          <w:t>DOC</w:t>
        </w:r>
      </w:smartTag>
      <w:r w:rsidRPr="0076424C">
        <w:t>7.3</w:t>
      </w:r>
      <w:r w:rsidRPr="0076424C">
        <w:tab/>
      </w:r>
      <w:r w:rsidRPr="0076424C">
        <w:rPr>
          <w:b/>
        </w:rPr>
        <w:t>Scope</w:t>
      </w:r>
    </w:p>
    <w:p w14:paraId="6E861653" w14:textId="7B275279"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Users, which in this Distribution Operating Code means:-</w:t>
      </w:r>
    </w:p>
    <w:p w14:paraId="6E861654" w14:textId="16F529CF" w:rsidR="00314B36" w:rsidRPr="0076424C" w:rsidRDefault="008572B5">
      <w:pPr>
        <w:pStyle w:val="Indent1"/>
        <w:numPr>
          <w:ilvl w:val="0"/>
          <w:numId w:val="26"/>
        </w:numPr>
        <w:rPr>
          <w:b/>
        </w:rPr>
      </w:pPr>
      <w:r>
        <w:fldChar w:fldCharType="begin"/>
      </w:r>
      <w:r>
        <w:instrText xml:space="preserve"> REF HVCustomer \h  \* MERGEFORMAT </w:instrText>
      </w:r>
      <w:r>
        <w:fldChar w:fldCharType="separate"/>
      </w:r>
      <w:r w:rsidR="0011775B" w:rsidRPr="0076424C">
        <w:rPr>
          <w:b/>
          <w:spacing w:val="5"/>
        </w:rPr>
        <w:t>High Voltage Customer</w:t>
      </w:r>
      <w:r>
        <w:fldChar w:fldCharType="end"/>
      </w:r>
      <w:r w:rsidR="00314B36" w:rsidRPr="0076424C">
        <w:rPr>
          <w:b/>
        </w:rPr>
        <w:t>s.</w:t>
      </w:r>
    </w:p>
    <w:p w14:paraId="6E861655" w14:textId="4BA14173" w:rsidR="00314B36" w:rsidRPr="0076424C" w:rsidRDefault="008572B5">
      <w:pPr>
        <w:pStyle w:val="Indent1"/>
        <w:numPr>
          <w:ilvl w:val="0"/>
          <w:numId w:val="26"/>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rPr>
          <w:b/>
        </w:rPr>
        <w:t>.</w:t>
      </w:r>
    </w:p>
    <w:p w14:paraId="6E861656" w14:textId="406CBE9B" w:rsidR="00314B36" w:rsidRPr="0076424C" w:rsidRDefault="00314B36">
      <w:pPr>
        <w:pStyle w:val="Indent1"/>
        <w:numPr>
          <w:ilvl w:val="0"/>
          <w:numId w:val="26"/>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657" w14:textId="77777777" w:rsidR="00314B36" w:rsidRPr="0076424C" w:rsidRDefault="00314B36">
      <w:pPr>
        <w:pStyle w:val="Indent1"/>
        <w:numPr>
          <w:ilvl w:val="0"/>
          <w:numId w:val="26"/>
        </w:numPr>
        <w:spacing w:after="240"/>
      </w:pPr>
      <w:r w:rsidRPr="0076424C">
        <w:rPr>
          <w:b/>
        </w:rPr>
        <w:t xml:space="preserve">Suppliers </w:t>
      </w:r>
      <w:r w:rsidRPr="0076424C">
        <w:t xml:space="preserve">on behalf of their </w:t>
      </w:r>
      <w:r w:rsidRPr="0076424C">
        <w:rPr>
          <w:b/>
        </w:rPr>
        <w:t>Customers</w:t>
      </w:r>
      <w:r w:rsidRPr="0076424C">
        <w:t xml:space="preserve"> where appropriate.</w:t>
      </w:r>
    </w:p>
    <w:p w14:paraId="6E861658" w14:textId="77777777" w:rsidR="00314B36" w:rsidRPr="0076424C" w:rsidRDefault="00314B36">
      <w:pPr>
        <w:keepNext/>
      </w:pPr>
      <w:smartTag w:uri="urn:schemas-microsoft-com:office:smarttags" w:element="stockticker">
        <w:r w:rsidRPr="0076424C">
          <w:lastRenderedPageBreak/>
          <w:t>DOC</w:t>
        </w:r>
      </w:smartTag>
      <w:r w:rsidRPr="0076424C">
        <w:t>7.4</w:t>
      </w:r>
      <w:r w:rsidRPr="0076424C">
        <w:tab/>
      </w:r>
      <w:r w:rsidRPr="0076424C">
        <w:rPr>
          <w:b/>
        </w:rPr>
        <w:t>Communications</w:t>
      </w:r>
    </w:p>
    <w:p w14:paraId="6E861659" w14:textId="759A656E" w:rsidR="00314B36" w:rsidRPr="0076424C" w:rsidRDefault="00314B36">
      <w:smartTag w:uri="urn:schemas-microsoft-com:office:smarttags" w:element="stockticker">
        <w:r w:rsidRPr="0076424C">
          <w:t>DOC</w:t>
        </w:r>
      </w:smartTag>
      <w:r w:rsidRPr="0076424C">
        <w:t>7.4.1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establish communication channels to make effective the exchange of information required by </w:t>
      </w:r>
      <w:smartTag w:uri="urn:schemas-microsoft-com:office:smarttags" w:element="stockticker">
        <w:r w:rsidRPr="0076424C">
          <w:t>DOC</w:t>
        </w:r>
      </w:smartTag>
      <w:r w:rsidRPr="0076424C">
        <w:t>7.</w:t>
      </w:r>
    </w:p>
    <w:p w14:paraId="6E86165A" w14:textId="249C6800" w:rsidR="00314B36" w:rsidRPr="0076424C" w:rsidRDefault="00314B36">
      <w:smartTag w:uri="urn:schemas-microsoft-com:office:smarttags" w:element="stockticker">
        <w:r w:rsidRPr="0076424C">
          <w:t>DOC</w:t>
        </w:r>
      </w:smartTag>
      <w:r w:rsidRPr="0076424C">
        <w:t>7.4.2</w:t>
      </w:r>
      <w:r w:rsidRPr="0076424C">
        <w:tab/>
        <w:t xml:space="preserve">Communication should, as far as possible, be direct between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connected.  </w:t>
      </w:r>
    </w:p>
    <w:p w14:paraId="6E86165B" w14:textId="3FECF85B" w:rsidR="00314B36" w:rsidRPr="0076424C" w:rsidRDefault="00314B36">
      <w:pPr>
        <w:rPr>
          <w:u w:val="single"/>
        </w:rPr>
      </w:pPr>
      <w:smartTag w:uri="urn:schemas-microsoft-com:office:smarttags" w:element="stockticker">
        <w:r w:rsidRPr="0076424C">
          <w:t>DOC</w:t>
        </w:r>
      </w:smartTag>
      <w:r w:rsidRPr="0076424C">
        <w:t>7.4.3</w:t>
      </w:r>
      <w:r w:rsidRPr="0076424C">
        <w:tab/>
        <w:t xml:space="preserve">Information between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will be exchanged on the reasonable request of either party.  The request may follow a specific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or be in accordance with a prior agreement to exchange information on particular types of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w:t>
      </w:r>
      <w:r w:rsidRPr="0076424C">
        <w:rPr>
          <w:u w:val="single"/>
        </w:rPr>
        <w:t xml:space="preserve">  </w:t>
      </w:r>
    </w:p>
    <w:p w14:paraId="6E86165C" w14:textId="4FF7D975" w:rsidR="00314B36" w:rsidRPr="0076424C" w:rsidRDefault="00314B36">
      <w:pPr>
        <w:ind w:firstLine="0"/>
      </w:pPr>
      <w:r w:rsidRPr="0076424C">
        <w:t>This does not preclude the voluntary exchange of information which may be perceived as being relevant to the operation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in accordance with good operating practice</w:t>
      </w:r>
      <w:r w:rsidRPr="0076424C">
        <w:rPr>
          <w:i/>
        </w:rPr>
        <w:t>.</w:t>
      </w:r>
    </w:p>
    <w:p w14:paraId="6E86165D" w14:textId="77777777" w:rsidR="00314B36" w:rsidRPr="0076424C" w:rsidRDefault="00314B36">
      <w:pPr>
        <w:rPr>
          <w:u w:val="single"/>
        </w:rPr>
      </w:pPr>
      <w:smartTag w:uri="urn:schemas-microsoft-com:office:smarttags" w:element="stockticker">
        <w:r w:rsidRPr="0076424C">
          <w:t>DOC</w:t>
        </w:r>
      </w:smartTag>
      <w:r w:rsidRPr="0076424C">
        <w:t>7.5</w:t>
      </w:r>
      <w:r w:rsidRPr="0076424C">
        <w:tab/>
      </w:r>
      <w:r w:rsidRPr="0076424C">
        <w:rPr>
          <w:b/>
        </w:rPr>
        <w:t>Requirement to notify Operations</w:t>
      </w:r>
      <w:r w:rsidRPr="0076424C">
        <w:rPr>
          <w:u w:val="single"/>
        </w:rPr>
        <w:t xml:space="preserve"> </w:t>
      </w:r>
    </w:p>
    <w:p w14:paraId="6E86165E" w14:textId="77777777" w:rsidR="00314B36" w:rsidRPr="0076424C" w:rsidRDefault="00314B36">
      <w:pPr>
        <w:rPr>
          <w:u w:val="single"/>
        </w:rPr>
      </w:pPr>
      <w:smartTag w:uri="urn:schemas-microsoft-com:office:smarttags" w:element="stockticker">
        <w:r w:rsidRPr="0076424C">
          <w:t>DOC</w:t>
        </w:r>
      </w:smartTag>
      <w:r w:rsidRPr="0076424C">
        <w:t>7.5.1</w:t>
      </w:r>
      <w:r w:rsidRPr="0076424C">
        <w:tab/>
      </w:r>
      <w:r w:rsidRPr="0076424C">
        <w:rPr>
          <w:b/>
        </w:rPr>
        <w:t>Notification Requirements</w:t>
      </w:r>
    </w:p>
    <w:p w14:paraId="6E86165F" w14:textId="21EE410E" w:rsidR="00314B36" w:rsidRPr="0076424C" w:rsidRDefault="00314B36">
      <w:smartTag w:uri="urn:schemas-microsoft-com:office:smarttags" w:element="stockticker">
        <w:r w:rsidRPr="0076424C">
          <w:t>DOC</w:t>
        </w:r>
      </w:smartTag>
      <w:r w:rsidRPr="0076424C">
        <w:t>7.5.1.1</w:t>
      </w:r>
      <w:r w:rsidRPr="0076424C">
        <w:tab/>
        <w:t xml:space="preserve">In the case of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t xml:space="preserve">, which will have or may, in the opinion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have an </w:t>
      </w:r>
      <w:r w:rsidR="008572B5">
        <w:fldChar w:fldCharType="begin"/>
      </w:r>
      <w:r w:rsidR="008572B5">
        <w:instrText xml:space="preserve"> REF OperationalEffect \h  \* MERGEFORMAT </w:instrText>
      </w:r>
      <w:r w:rsidR="008572B5">
        <w:fldChar w:fldCharType="separate"/>
      </w:r>
      <w:r w:rsidR="0011775B" w:rsidRPr="0076424C">
        <w:rPr>
          <w:b/>
        </w:rPr>
        <w:t>Operational Effect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notify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0" w14:textId="03FCA050" w:rsidR="00314B36" w:rsidRPr="0076424C" w:rsidRDefault="00314B36">
      <w:smartTag w:uri="urn:schemas-microsoft-com:office:smarttags" w:element="stockticker">
        <w:r w:rsidRPr="0076424C">
          <w:t>DOC</w:t>
        </w:r>
      </w:smartTag>
      <w:r w:rsidRPr="0076424C">
        <w:t>7.5.1.2</w:t>
      </w:r>
      <w:r w:rsidRPr="0076424C">
        <w:tab/>
        <w:t xml:space="preserve">In the case of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which, in the opinion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will have or may have an </w:t>
      </w:r>
      <w:r w:rsidR="008572B5">
        <w:fldChar w:fldCharType="begin"/>
      </w:r>
      <w:r w:rsidR="008572B5">
        <w:instrText xml:space="preserve"> REF OperationalEffect \h  \* MERGEFORMAT </w:instrText>
      </w:r>
      <w:r w:rsidR="008572B5">
        <w:fldChar w:fldCharType="separate"/>
      </w:r>
      <w:r w:rsidR="0011775B" w:rsidRPr="0076424C">
        <w:rPr>
          <w:b/>
        </w:rPr>
        <w:t>Operational Effect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7.</w:t>
      </w:r>
    </w:p>
    <w:p w14:paraId="6E861661" w14:textId="3D64C511" w:rsidR="00314B36" w:rsidRPr="0076424C" w:rsidRDefault="00314B36">
      <w:smartTag w:uri="urn:schemas-microsoft-com:office:smarttags" w:element="stockticker">
        <w:r w:rsidRPr="0076424C">
          <w:t>DOC</w:t>
        </w:r>
      </w:smartTag>
      <w:r w:rsidRPr="0076424C">
        <w:t>7.5.1.3</w:t>
      </w:r>
      <w:r w:rsidRPr="0076424C">
        <w:tab/>
        <w:t xml:space="preserve">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may be caused by another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or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in such situations the information to be notified is different from that where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arose independently of any other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w:t>
      </w:r>
    </w:p>
    <w:p w14:paraId="6E861662" w14:textId="7858C564" w:rsidR="00314B36" w:rsidRPr="0076424C" w:rsidRDefault="00314B36">
      <w:smartTag w:uri="urn:schemas-microsoft-com:office:smarttags" w:element="stockticker">
        <w:r w:rsidRPr="0076424C">
          <w:t>DOC</w:t>
        </w:r>
      </w:smartTag>
      <w:r w:rsidRPr="0076424C">
        <w:t>7.5.1.4</w:t>
      </w:r>
      <w:r w:rsidRPr="0076424C">
        <w:tab/>
        <w:t>Whilst in no way limiting the general requirement to notify in advance as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7.5,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63" w14:textId="0157D10B" w:rsidR="00314B36" w:rsidRPr="0076424C" w:rsidRDefault="00314B36">
      <w:pPr>
        <w:pStyle w:val="Indent1"/>
      </w:pPr>
      <w:r w:rsidRPr="0076424C">
        <w:t>(a)</w:t>
      </w:r>
      <w:r w:rsidRPr="0076424C">
        <w:tab/>
        <w:t xml:space="preserve">The implementation of a scheduled outage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which has been arranged pursuant to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2.</w:t>
      </w:r>
    </w:p>
    <w:p w14:paraId="6E861664" w14:textId="427CE77B" w:rsidR="00314B36" w:rsidRPr="0076424C" w:rsidRDefault="00314B36">
      <w:pPr>
        <w:pStyle w:val="Indent1"/>
      </w:pPr>
      <w:r w:rsidRPr="0076424C">
        <w:t>(b)</w:t>
      </w:r>
      <w:r w:rsidRPr="0076424C">
        <w:tab/>
        <w:t xml:space="preserve">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rPr>
          <w:b/>
        </w:rPr>
        <w:t xml:space="preserve"> </w:t>
      </w:r>
      <w:r w:rsidRPr="0076424C">
        <w:t xml:space="preserve">(other than, in the case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of a circuit breaker or isolator or any sequence or combination of the two, including any temporary over-stressing,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parallels, or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0F2F3C">
        <w:t xml:space="preserve"> </w:t>
      </w:r>
      <w:r w:rsidRPr="0076424C">
        <w:t>synchronising.</w:t>
      </w:r>
    </w:p>
    <w:p w14:paraId="6E861665" w14:textId="77777777" w:rsidR="00314B36" w:rsidRPr="0076424C" w:rsidRDefault="00314B36">
      <w:pPr>
        <w:pStyle w:val="Indent1"/>
        <w:spacing w:after="240"/>
      </w:pPr>
      <w:r w:rsidRPr="0076424C">
        <w:t>(c)</w:t>
      </w:r>
      <w:r w:rsidRPr="0076424C">
        <w:tab/>
        <w:t>Voltage control.</w:t>
      </w:r>
    </w:p>
    <w:p w14:paraId="6E861666" w14:textId="77777777" w:rsidR="00314B36" w:rsidRPr="0076424C" w:rsidRDefault="00314B36">
      <w:pPr>
        <w:keepNext/>
        <w:rPr>
          <w:b/>
        </w:rPr>
      </w:pPr>
      <w:smartTag w:uri="urn:schemas-microsoft-com:office:smarttags" w:element="stockticker">
        <w:r w:rsidRPr="0076424C">
          <w:lastRenderedPageBreak/>
          <w:t>DOC</w:t>
        </w:r>
      </w:smartTag>
      <w:r w:rsidRPr="0076424C">
        <w:t>7.5.2</w:t>
      </w:r>
      <w:r w:rsidRPr="0076424C">
        <w:tab/>
      </w:r>
      <w:r w:rsidRPr="0076424C">
        <w:rPr>
          <w:b/>
        </w:rPr>
        <w:t xml:space="preserve">Form of Notification </w:t>
      </w:r>
    </w:p>
    <w:p w14:paraId="6E861667" w14:textId="53E97E1E" w:rsidR="00314B36" w:rsidRPr="0076424C" w:rsidRDefault="00314B36">
      <w:smartTag w:uri="urn:schemas-microsoft-com:office:smarttags" w:element="stockticker">
        <w:r w:rsidRPr="0076424C">
          <w:t>DOC</w:t>
        </w:r>
      </w:smartTag>
      <w:r w:rsidRPr="0076424C">
        <w:t>7.5.2.1</w:t>
      </w:r>
      <w:r w:rsidRPr="0076424C">
        <w:tab/>
        <w:t xml:space="preserve">A notification under </w:t>
      </w:r>
      <w:smartTag w:uri="urn:schemas-microsoft-com:office:smarttags" w:element="stockticker">
        <w:r w:rsidRPr="0076424C">
          <w:t>DOC</w:t>
        </w:r>
      </w:smartTag>
      <w:r w:rsidRPr="0076424C">
        <w:t xml:space="preserve">7.5.1 will be of sufficient detail to describe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although it need not state the cause, and to enable the recipient of the notification reasonably to consider and assess the implications and risks arising and will include the name of the individual reporting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rPr>
          <w:b/>
        </w:rPr>
        <w:t xml:space="preserve"> </w:t>
      </w:r>
      <w:r w:rsidRPr="0076424C">
        <w:t>on behalf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as the case may be.  The recipient </w:t>
      </w:r>
      <w:r w:rsidR="00760804" w:rsidRPr="0076424C">
        <w:t>may seek</w:t>
      </w:r>
      <w:r w:rsidRPr="0076424C">
        <w:t xml:space="preserve"> clarification of the notification.</w:t>
      </w:r>
    </w:p>
    <w:p w14:paraId="6E861668" w14:textId="77777777" w:rsidR="00314B36" w:rsidRPr="0076424C" w:rsidRDefault="00314B36">
      <w:pPr>
        <w:pStyle w:val="BodyTextIndent3"/>
      </w:pPr>
      <w:smartTag w:uri="urn:schemas-microsoft-com:office:smarttags" w:element="stockticker">
        <w:r w:rsidRPr="0076424C">
          <w:t>DOC</w:t>
        </w:r>
      </w:smartTag>
      <w:r w:rsidRPr="0076424C">
        <w:t>7.5.2.2</w:t>
      </w:r>
      <w:r w:rsidRPr="0076424C">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76424C" w:rsidRDefault="00314B36">
      <w:smartTag w:uri="urn:schemas-microsoft-com:office:smarttags" w:element="stockticker">
        <w:r w:rsidRPr="0076424C">
          <w:t>DOC</w:t>
        </w:r>
      </w:smartTag>
      <w:r w:rsidRPr="0076424C">
        <w:t>7.5.3</w:t>
      </w:r>
      <w:r w:rsidRPr="0076424C">
        <w:tab/>
      </w:r>
      <w:r w:rsidRPr="0076424C">
        <w:rPr>
          <w:b/>
        </w:rPr>
        <w:t>Timing</w:t>
      </w:r>
    </w:p>
    <w:p w14:paraId="6E86166A" w14:textId="77777777" w:rsidR="00314B36" w:rsidRPr="0076424C" w:rsidRDefault="00314B36">
      <w:r w:rsidRPr="0076424C">
        <w:tab/>
        <w:t xml:space="preserve">A notification under </w:t>
      </w:r>
      <w:smartTag w:uri="urn:schemas-microsoft-com:office:smarttags" w:element="stockticker">
        <w:r w:rsidRPr="0076424C">
          <w:t>DOC</w:t>
        </w:r>
      </w:smartTag>
      <w:r w:rsidRPr="0076424C">
        <w:t>7.5.12 shall be given in sufficient time as will reasonably allow the recipient to consider and assess the implications and risks arising, and to undertake mitigating actions.</w:t>
      </w:r>
    </w:p>
    <w:p w14:paraId="6E86166B" w14:textId="77777777" w:rsidR="00314B36" w:rsidRPr="0076424C" w:rsidRDefault="00314B36">
      <w:pPr>
        <w:rPr>
          <w:u w:val="single"/>
        </w:rPr>
      </w:pPr>
      <w:smartTag w:uri="urn:schemas-microsoft-com:office:smarttags" w:element="stockticker">
        <w:r w:rsidRPr="0076424C">
          <w:t>DOC</w:t>
        </w:r>
      </w:smartTag>
      <w:r w:rsidRPr="0076424C">
        <w:t>7.6</w:t>
      </w:r>
      <w:r w:rsidRPr="0076424C">
        <w:tab/>
      </w:r>
      <w:r w:rsidRPr="0076424C">
        <w:rPr>
          <w:b/>
        </w:rPr>
        <w:t>Requirement to Notify Events</w:t>
      </w:r>
    </w:p>
    <w:p w14:paraId="6E86166C" w14:textId="77777777" w:rsidR="00314B36" w:rsidRPr="0076424C" w:rsidRDefault="00314B36">
      <w:smartTag w:uri="urn:schemas-microsoft-com:office:smarttags" w:element="stockticker">
        <w:r w:rsidRPr="0076424C">
          <w:t>DOC</w:t>
        </w:r>
      </w:smartTag>
      <w:r w:rsidRPr="0076424C">
        <w:t>7.6.1</w:t>
      </w:r>
      <w:r w:rsidRPr="0076424C">
        <w:tab/>
      </w:r>
      <w:r w:rsidRPr="0076424C">
        <w:rPr>
          <w:b/>
        </w:rPr>
        <w:t>Notification Requirements</w:t>
      </w:r>
    </w:p>
    <w:p w14:paraId="6E86166D" w14:textId="56EEF975" w:rsidR="00314B36" w:rsidRPr="0076424C" w:rsidRDefault="00314B36">
      <w:smartTag w:uri="urn:schemas-microsoft-com:office:smarttags" w:element="stockticker">
        <w:r w:rsidRPr="0076424C">
          <w:t>DOC</w:t>
        </w:r>
      </w:smartTag>
      <w:r w:rsidRPr="0076424C">
        <w:t>7.6.1.1</w:t>
      </w:r>
      <w:r w:rsidRPr="0076424C">
        <w:tab/>
        <w:t xml:space="preserve">In the case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on receipt of notification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t xml:space="preserve">, which, in the opinion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might have had or will have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notify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accordance with this </w:t>
      </w:r>
      <w:smartTag w:uri="urn:schemas-microsoft-com:office:smarttags" w:element="stockticker">
        <w:r w:rsidRPr="0076424C">
          <w:t>DOC</w:t>
        </w:r>
      </w:smartTag>
      <w:r w:rsidRPr="0076424C">
        <w:t xml:space="preserve">7.  This does not preclude any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asking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whose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he is connected, for information regarding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which has affected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66E" w14:textId="2315CEA5" w:rsidR="00314B36" w:rsidRPr="0076424C" w:rsidRDefault="00314B36">
      <w:smartTag w:uri="urn:schemas-microsoft-com:office:smarttags" w:element="stockticker">
        <w:r w:rsidRPr="0076424C">
          <w:t>DOC</w:t>
        </w:r>
      </w:smartTag>
      <w:r w:rsidRPr="0076424C">
        <w:t>7.6.1.2</w:t>
      </w:r>
      <w:r w:rsidRPr="0076424C">
        <w:tab/>
        <w:t xml:space="preserve">In the case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which has had or may have had an </w:t>
      </w:r>
      <w:r w:rsidRPr="0076424C">
        <w:rPr>
          <w:b/>
        </w:rPr>
        <w:t>Operational</w:t>
      </w:r>
      <w:r w:rsidRPr="0076424C">
        <w:t xml:space="preserve"> </w:t>
      </w:r>
      <w:r w:rsidRPr="0076424C">
        <w:rPr>
          <w:b/>
        </w:rPr>
        <w:t>Effect</w:t>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this </w:t>
      </w:r>
      <w:smartTag w:uri="urn:schemas-microsoft-com:office:smarttags" w:element="stockticker">
        <w:r w:rsidRPr="0076424C">
          <w:t>DOC</w:t>
        </w:r>
      </w:smartTag>
      <w:r w:rsidRPr="0076424C">
        <w:t>7.</w:t>
      </w:r>
    </w:p>
    <w:p w14:paraId="6E86166F" w14:textId="048E5CB7" w:rsidR="00314B36" w:rsidRPr="0076424C" w:rsidRDefault="00314B36">
      <w:smartTag w:uri="urn:schemas-microsoft-com:office:smarttags" w:element="stockticker">
        <w:r w:rsidRPr="0076424C">
          <w:t>DOC</w:t>
        </w:r>
      </w:smartTag>
      <w:r w:rsidRPr="0076424C">
        <w:t>7.6.1.3</w:t>
      </w:r>
      <w:r w:rsidRPr="0076424C">
        <w:tab/>
        <w:t xml:space="preserve">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may be caused by (or exacerbated by) another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or by an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on another’s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in that situation the information to be notified is different from that where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arose independently or any other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or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w:t>
      </w:r>
    </w:p>
    <w:p w14:paraId="6E861670" w14:textId="437BAA47" w:rsidR="00314B36" w:rsidRPr="0076424C" w:rsidRDefault="00314B36">
      <w:smartTag w:uri="urn:schemas-microsoft-com:office:smarttags" w:element="stockticker">
        <w:r w:rsidRPr="0076424C">
          <w:t>DOC</w:t>
        </w:r>
      </w:smartTag>
      <w:r w:rsidRPr="0076424C">
        <w:t>7.6.1.4</w:t>
      </w:r>
      <w:r w:rsidRPr="0076424C">
        <w:tab/>
        <w:t>Whilst in no way limiting the general requirement to notify set out in this part of this</w:t>
      </w:r>
      <w:r w:rsidRPr="0076424C">
        <w:rPr>
          <w:b/>
        </w:rPr>
        <w:t xml:space="preserv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7.6, the following are examples of circumstances where notification may be required in accordance with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71" w14:textId="4983BC63" w:rsidR="00314B36" w:rsidRPr="0076424C" w:rsidRDefault="00314B36">
      <w:pPr>
        <w:pStyle w:val="Indent1"/>
        <w:numPr>
          <w:ilvl w:val="0"/>
          <w:numId w:val="27"/>
        </w:numPr>
      </w:pPr>
      <w:r w:rsidRPr="0076424C">
        <w:t xml:space="preserve">Where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and/or</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is being operated in excess of its capability or may present a hazard to personnel.</w:t>
      </w:r>
    </w:p>
    <w:p w14:paraId="6E861672" w14:textId="77777777" w:rsidR="00314B36" w:rsidRPr="0076424C" w:rsidRDefault="00314B36">
      <w:pPr>
        <w:pStyle w:val="Indent1"/>
        <w:numPr>
          <w:ilvl w:val="0"/>
          <w:numId w:val="27"/>
        </w:numPr>
      </w:pPr>
      <w:r w:rsidRPr="0076424C">
        <w:t>The actuation of an alarm or indication of an abnormal operating condition.</w:t>
      </w:r>
    </w:p>
    <w:p w14:paraId="6E861673" w14:textId="77777777" w:rsidR="00314B36" w:rsidRPr="0076424C" w:rsidRDefault="00314B36">
      <w:pPr>
        <w:pStyle w:val="Indent1"/>
        <w:numPr>
          <w:ilvl w:val="0"/>
          <w:numId w:val="27"/>
        </w:numPr>
      </w:pPr>
      <w:r w:rsidRPr="0076424C">
        <w:t>Adverse weather conditions being experienced or forecast.</w:t>
      </w:r>
    </w:p>
    <w:p w14:paraId="6E861674" w14:textId="0932601A" w:rsidR="00314B36" w:rsidRPr="0076424C" w:rsidRDefault="00314B36">
      <w:pPr>
        <w:pStyle w:val="Indent1"/>
        <w:numPr>
          <w:ilvl w:val="0"/>
          <w:numId w:val="27"/>
        </w:numPr>
      </w:pPr>
      <w:r w:rsidRPr="0076424C">
        <w:lastRenderedPageBreak/>
        <w:t xml:space="preserve">Breakdown of, or faults on, or temporary changes in the capabilities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3B36B6" w:rsidRPr="0076424C">
        <w:rPr>
          <w:b/>
        </w:rPr>
        <w:t xml:space="preserve"> </w:t>
      </w:r>
      <w:r w:rsidR="003B36B6" w:rsidRPr="0076424C">
        <w:t>and/or</w:t>
      </w:r>
      <w:r w:rsidR="00EF1103" w:rsidRPr="0076424C">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including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control, communications and metering equipment.</w:t>
      </w:r>
    </w:p>
    <w:p w14:paraId="6E861675" w14:textId="49E16094" w:rsidR="00314B36" w:rsidRPr="0076424C" w:rsidRDefault="00314B36">
      <w:pPr>
        <w:pStyle w:val="Indent1"/>
        <w:numPr>
          <w:ilvl w:val="0"/>
          <w:numId w:val="27"/>
        </w:numPr>
      </w:pPr>
      <w:r w:rsidRPr="0076424C">
        <w:t xml:space="preserve">Increased risk of inadvertent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76424C">
        <w:t xml:space="preserve"> operation.</w:t>
      </w:r>
    </w:p>
    <w:p w14:paraId="6E861676" w14:textId="77777777" w:rsidR="00314B36" w:rsidRPr="0076424C" w:rsidRDefault="00314B36">
      <w:smartTag w:uri="urn:schemas-microsoft-com:office:smarttags" w:element="stockticker">
        <w:r w:rsidRPr="0076424C">
          <w:t>DOC</w:t>
        </w:r>
      </w:smartTag>
      <w:r w:rsidRPr="0076424C">
        <w:t>7.6.2</w:t>
      </w:r>
      <w:r w:rsidRPr="0076424C">
        <w:tab/>
      </w:r>
      <w:r w:rsidRPr="0076424C">
        <w:rPr>
          <w:b/>
        </w:rPr>
        <w:t>Form of Notification</w:t>
      </w:r>
    </w:p>
    <w:p w14:paraId="6E861677" w14:textId="13EE260D" w:rsidR="00314B36" w:rsidRPr="0076424C" w:rsidRDefault="00314B36">
      <w:smartTag w:uri="urn:schemas-microsoft-com:office:smarttags" w:element="stockticker">
        <w:r w:rsidRPr="0076424C">
          <w:t>DOC</w:t>
        </w:r>
      </w:smartTag>
      <w:r w:rsidRPr="0076424C">
        <w:t>7.6.2.1</w:t>
      </w:r>
      <w:r w:rsidRPr="0076424C">
        <w:tab/>
        <w:t xml:space="preserve">A notification under </w:t>
      </w:r>
      <w:smartTag w:uri="urn:schemas-microsoft-com:office:smarttags" w:element="stockticker">
        <w:r w:rsidRPr="0076424C">
          <w:t>DOC</w:t>
        </w:r>
      </w:smartTag>
      <w:r w:rsidRPr="0076424C">
        <w:t xml:space="preserve">7.6.1of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00760804" w:rsidRPr="0076424C">
        <w:rPr>
          <w:b/>
        </w:rPr>
        <w:t xml:space="preserve">, </w:t>
      </w:r>
      <w:r w:rsidR="00760804" w:rsidRPr="0076424C">
        <w:t>although</w:t>
      </w:r>
      <w:r w:rsidRPr="0076424C">
        <w:t xml:space="preserve"> it need not state the cause</w:t>
      </w:r>
      <w:r w:rsidR="00760804" w:rsidRPr="0076424C">
        <w:t>, shall</w:t>
      </w:r>
      <w:r w:rsidRPr="0076424C">
        <w:t xml:space="preserve"> be of sufficient detail to enable the recipient of the notification to reasonably consider and assess the implications and risks arising.  Details of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should include the timescale and the probability of repeat occurrences within a period. The recipient may seek clarification of the notification.</w:t>
      </w:r>
    </w:p>
    <w:p w14:paraId="6E861678" w14:textId="77777777" w:rsidR="00314B36" w:rsidRPr="0076424C" w:rsidRDefault="00314B36">
      <w:smartTag w:uri="urn:schemas-microsoft-com:office:smarttags" w:element="stockticker">
        <w:r w:rsidRPr="0076424C">
          <w:t>DOC</w:t>
        </w:r>
      </w:smartTag>
      <w:r w:rsidRPr="0076424C">
        <w:t>7.6.2.2</w:t>
      </w:r>
      <w:r w:rsidRPr="0076424C">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76424C" w:rsidRDefault="00314B36">
      <w:smartTag w:uri="urn:schemas-microsoft-com:office:smarttags" w:element="stockticker">
        <w:r w:rsidRPr="0076424C">
          <w:t>DOC</w:t>
        </w:r>
      </w:smartTag>
      <w:r w:rsidRPr="0076424C">
        <w:t>7.6.3</w:t>
      </w:r>
      <w:r w:rsidRPr="0076424C">
        <w:tab/>
      </w:r>
      <w:r w:rsidRPr="0076424C">
        <w:rPr>
          <w:b/>
        </w:rPr>
        <w:t>Timing</w:t>
      </w:r>
    </w:p>
    <w:p w14:paraId="6E86167A" w14:textId="41715B07" w:rsidR="00314B36" w:rsidRPr="0076424C" w:rsidRDefault="00314B36">
      <w:r w:rsidRPr="0076424C">
        <w:tab/>
        <w:t xml:space="preserve">A notification under </w:t>
      </w:r>
      <w:smartTag w:uri="urn:schemas-microsoft-com:office:smarttags" w:element="stockticker">
        <w:r w:rsidRPr="0076424C">
          <w:t>DOC</w:t>
        </w:r>
      </w:smartTag>
      <w:r w:rsidRPr="0076424C">
        <w:t xml:space="preserve">7.6.1 shall be given as soon as practicable after the occurrence of the </w:t>
      </w:r>
      <w:r w:rsidR="00786E2C">
        <w:fldChar w:fldCharType="begin"/>
      </w:r>
      <w:r w:rsidR="00F60EFA">
        <w:instrText xml:space="preserve"> REF Event \h  \* MERGEFORMAT </w:instrText>
      </w:r>
      <w:r w:rsidR="00786E2C">
        <w:fldChar w:fldCharType="separate"/>
      </w:r>
      <w:r w:rsidR="0011775B" w:rsidRPr="0076424C">
        <w:rPr>
          <w:b/>
        </w:rPr>
        <w:t>Event</w:t>
      </w:r>
      <w:r w:rsidR="00786E2C">
        <w:fldChar w:fldCharType="end"/>
      </w:r>
      <w:r w:rsidRPr="0076424C">
        <w:t xml:space="preserve">, or time that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is known of or anticipated by the giver of the notification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7.</w:t>
      </w:r>
    </w:p>
    <w:p w14:paraId="6E86167B" w14:textId="7111DB65" w:rsidR="00314B36" w:rsidRPr="0076424C" w:rsidRDefault="00314B36">
      <w:smartTag w:uri="urn:schemas-microsoft-com:office:smarttags" w:element="stockticker">
        <w:r w:rsidRPr="0076424C">
          <w:t>DOC</w:t>
        </w:r>
      </w:smartTag>
      <w:r w:rsidRPr="0076424C">
        <w:t>7.7</w:t>
      </w:r>
      <w:r w:rsidRPr="0076424C">
        <w:tab/>
      </w:r>
      <w:r w:rsidR="008572B5">
        <w:fldChar w:fldCharType="begin"/>
      </w:r>
      <w:r w:rsidR="008572B5">
        <w:instrText xml:space="preserve"> REF SystemControl \h  \* MERGEFORMAT </w:instrText>
      </w:r>
      <w:r w:rsidR="008572B5">
        <w:fldChar w:fldCharType="separate"/>
      </w:r>
      <w:r w:rsidR="0011775B" w:rsidRPr="0076424C">
        <w:rPr>
          <w:b/>
        </w:rPr>
        <w:t>System Control</w:t>
      </w:r>
      <w:r w:rsidR="008572B5">
        <w:fldChar w:fldCharType="end"/>
      </w:r>
      <w:r w:rsidRPr="0076424C">
        <w:rPr>
          <w:i/>
          <w:u w:val="single"/>
        </w:rPr>
        <w:t xml:space="preserve"> </w:t>
      </w:r>
    </w:p>
    <w:p w14:paraId="6E86167C" w14:textId="6B79692D" w:rsidR="00314B36" w:rsidRPr="0076424C" w:rsidRDefault="00314B36">
      <w:smartTag w:uri="urn:schemas-microsoft-com:office:smarttags" w:element="stockticker">
        <w:r w:rsidRPr="0076424C">
          <w:t>DOC</w:t>
        </w:r>
      </w:smartTag>
      <w:r w:rsidRPr="0076424C">
        <w:t>7.7.1</w:t>
      </w:r>
      <w:r w:rsidRPr="0076424C">
        <w:tab/>
        <w:t xml:space="preserve">Where a part of a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11775B" w:rsidRPr="0076424C">
        <w:rPr>
          <w:b/>
        </w:rPr>
        <w:t>System Control</w:t>
      </w:r>
      <w:r w:rsidR="008572B5">
        <w:fldChar w:fldCharType="end"/>
      </w:r>
      <w:r w:rsidRPr="0076424C">
        <w:t xml:space="preserve">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008572B5">
        <w:fldChar w:fldCharType="begin"/>
      </w:r>
      <w:r w:rsidR="008572B5">
        <w:instrText xml:space="preserve"> REF ControlCentre \h  \* MERGEFORMAT </w:instrText>
      </w:r>
      <w:r w:rsidR="008572B5">
        <w:fldChar w:fldCharType="separate"/>
      </w:r>
      <w:r w:rsidR="0011775B" w:rsidRPr="0076424C">
        <w:rPr>
          <w:b/>
        </w:rPr>
        <w:t>Control Centre</w:t>
      </w:r>
      <w:r w:rsidR="008572B5">
        <w:fldChar w:fldCharType="end"/>
      </w:r>
      <w:r w:rsidRPr="0076424C">
        <w:rPr>
          <w:b/>
        </w:rPr>
        <w:t xml:space="preserve"> </w:t>
      </w:r>
      <w:r w:rsidRPr="0076424C">
        <w:t xml:space="preserve">then the requirements and provisions of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shall apply to that situation as if that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was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p>
    <w:p w14:paraId="6E86167D" w14:textId="3BB9A747" w:rsidR="00314B36" w:rsidRPr="0076424C" w:rsidRDefault="00314B36">
      <w:smartTag w:uri="urn:schemas-microsoft-com:office:smarttags" w:element="stockticker">
        <w:r w:rsidRPr="0076424C">
          <w:t>DOC</w:t>
        </w:r>
      </w:smartTag>
      <w:r w:rsidRPr="0076424C">
        <w:t>7.7.2</w:t>
      </w:r>
      <w:r w:rsidRPr="0076424C">
        <w:tab/>
        <w:t xml:space="preserve">Where a part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is, by agreement, under the </w:t>
      </w:r>
      <w:r w:rsidR="008572B5">
        <w:fldChar w:fldCharType="begin"/>
      </w:r>
      <w:r w:rsidR="008572B5">
        <w:instrText xml:space="preserve"> REF SystemControl \h  \* MERGEFORMAT </w:instrText>
      </w:r>
      <w:r w:rsidR="008572B5">
        <w:fldChar w:fldCharType="separate"/>
      </w:r>
      <w:r w:rsidR="0011775B" w:rsidRPr="0076424C">
        <w:rPr>
          <w:b/>
        </w:rPr>
        <w:t>System Control</w:t>
      </w:r>
      <w:r w:rsidR="008572B5">
        <w:fldChar w:fldCharType="end"/>
      </w:r>
      <w:r w:rsidRPr="0076424C">
        <w:rPr>
          <w:b/>
        </w:rPr>
        <w:t xml:space="preserve"> </w:t>
      </w:r>
      <w:r w:rsidRPr="0076424C">
        <w:t xml:space="preserve">of a Distribution </w:t>
      </w:r>
      <w:r w:rsidR="008572B5">
        <w:fldChar w:fldCharType="begin"/>
      </w:r>
      <w:r w:rsidR="008572B5">
        <w:instrText xml:space="preserve"> REF ControlCentre \h  \* MERGEFORMAT </w:instrText>
      </w:r>
      <w:r w:rsidR="008572B5">
        <w:fldChar w:fldCharType="separate"/>
      </w:r>
      <w:r w:rsidR="0011775B" w:rsidRPr="0076424C">
        <w:rPr>
          <w:b/>
        </w:rPr>
        <w:t>Control Centre</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then the requirements and provisions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apply to that situation as if that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was part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67E" w14:textId="516C80E2" w:rsidR="00314B36" w:rsidRPr="0076424C" w:rsidRDefault="00314B36">
      <w:smartTag w:uri="urn:schemas-microsoft-com:office:smarttags" w:element="stockticker">
        <w:r w:rsidRPr="0076424C">
          <w:t>DOC</w:t>
        </w:r>
      </w:smartTag>
      <w:r w:rsidRPr="0076424C">
        <w:t>7.8.</w:t>
      </w:r>
      <w:r w:rsidRPr="0076424C">
        <w:tab/>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s</w:t>
      </w:r>
    </w:p>
    <w:p w14:paraId="6E86167F" w14:textId="2B50A4CB" w:rsidR="00314B36" w:rsidRPr="0076424C" w:rsidRDefault="00314B36">
      <w:smartTag w:uri="urn:schemas-microsoft-com:office:smarttags" w:element="stockticker">
        <w:r w:rsidRPr="0076424C">
          <w:t>DOC</w:t>
        </w:r>
      </w:smartTag>
      <w:r w:rsidRPr="0076424C">
        <w:t>7.8.1</w:t>
      </w:r>
      <w:r w:rsidRPr="0076424C">
        <w:tab/>
        <w:t xml:space="preserve">Where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the opinion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has had or may have had a significant effect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any of the others,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shall be reported in writing to the owner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affected in accordance with the provisions of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10.  Such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will be termed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w:t>
      </w:r>
    </w:p>
    <w:p w14:paraId="6E861680" w14:textId="52F5B38A" w:rsidR="00314B36" w:rsidRPr="0076424C" w:rsidRDefault="00314B36">
      <w:smartTag w:uri="urn:schemas-microsoft-com:office:smarttags" w:element="stockticker">
        <w:r w:rsidRPr="0076424C">
          <w:t>DOC</w:t>
        </w:r>
      </w:smartTag>
      <w:r w:rsidRPr="0076424C">
        <w:t>7.8.2</w:t>
      </w:r>
      <w:r w:rsidRPr="0076424C">
        <w:tab/>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notifies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under </w:t>
      </w:r>
      <w:smartTag w:uri="urn:schemas-microsoft-com:office:smarttags" w:element="stockticker">
        <w:r w:rsidRPr="0076424C">
          <w:t>DOC</w:t>
        </w:r>
      </w:smartTag>
      <w:r w:rsidRPr="0076424C">
        <w:t xml:space="preserve">7, which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considers has had or may have a significant effect on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require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report that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in writing and will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accordingly.  Such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will also be termed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w:t>
      </w:r>
    </w:p>
    <w:p w14:paraId="6E861681" w14:textId="77777777" w:rsidR="00314B36" w:rsidRPr="0076424C" w:rsidRDefault="00314B36">
      <w:smartTag w:uri="urn:schemas-microsoft-com:office:smarttags" w:element="stockticker">
        <w:r w:rsidRPr="0076424C">
          <w:lastRenderedPageBreak/>
          <w:t>DOC</w:t>
        </w:r>
      </w:smartTag>
      <w:r w:rsidRPr="0076424C">
        <w:t>7.8.3</w:t>
      </w:r>
      <w:r w:rsidRPr="0076424C">
        <w:tab/>
        <w:t xml:space="preserve">Without limiting the general description set out in </w:t>
      </w:r>
      <w:smartTag w:uri="urn:schemas-microsoft-com:office:smarttags" w:element="stockticker">
        <w:r w:rsidRPr="0076424C">
          <w:t>DOC</w:t>
        </w:r>
      </w:smartTag>
      <w:r w:rsidRPr="0076424C">
        <w:t xml:space="preserve">7.8.1 or </w:t>
      </w:r>
      <w:smartTag w:uri="urn:schemas-microsoft-com:office:smarttags" w:element="stockticker">
        <w:r w:rsidRPr="0076424C">
          <w:t>DOC</w:t>
        </w:r>
      </w:smartTag>
      <w:r w:rsidRPr="0076424C">
        <w:t xml:space="preserve">7.4.10.2 a </w:t>
      </w:r>
      <w:r w:rsidRPr="0076424C">
        <w:rPr>
          <w:b/>
        </w:rPr>
        <w:t>Significant</w:t>
      </w:r>
      <w:r w:rsidRPr="0076424C">
        <w:t xml:space="preserve"> </w:t>
      </w:r>
      <w:r w:rsidRPr="0076424C">
        <w:rPr>
          <w:b/>
        </w:rPr>
        <w:t>Incident</w:t>
      </w:r>
      <w:r w:rsidRPr="0076424C">
        <w:t xml:space="preserve"> will include </w:t>
      </w:r>
      <w:r w:rsidRPr="0076424C">
        <w:rPr>
          <w:b/>
        </w:rPr>
        <w:t>Events</w:t>
      </w:r>
      <w:r w:rsidRPr="0076424C">
        <w:t xml:space="preserve"> which result in, or may result in, the following:</w:t>
      </w:r>
    </w:p>
    <w:p w14:paraId="6E861682" w14:textId="77777777" w:rsidR="00314B36" w:rsidRPr="0076424C" w:rsidRDefault="00314B36">
      <w:pPr>
        <w:pStyle w:val="Indent1"/>
        <w:numPr>
          <w:ilvl w:val="0"/>
          <w:numId w:val="28"/>
        </w:numPr>
      </w:pPr>
      <w:r w:rsidRPr="0076424C">
        <w:t>Voltage outside statutory limits.</w:t>
      </w:r>
    </w:p>
    <w:p w14:paraId="6E861683" w14:textId="6BB6A8BA" w:rsidR="00314B36" w:rsidRPr="0076424C" w:rsidRDefault="008572B5">
      <w:pPr>
        <w:pStyle w:val="Indent1"/>
        <w:numPr>
          <w:ilvl w:val="0"/>
          <w:numId w:val="28"/>
        </w:numPr>
      </w:pPr>
      <w:r>
        <w:fldChar w:fldCharType="begin"/>
      </w:r>
      <w:r>
        <w:instrText xml:space="preserve"> REF System \h  \* MERGEFORMAT </w:instrText>
      </w:r>
      <w:r>
        <w:fldChar w:fldCharType="separate"/>
      </w:r>
      <w:r w:rsidR="0011775B" w:rsidRPr="0076424C">
        <w:rPr>
          <w:b/>
        </w:rPr>
        <w:t>System</w:t>
      </w:r>
      <w:r>
        <w:fldChar w:fldCharType="end"/>
      </w:r>
      <w:r w:rsidR="00314B36" w:rsidRPr="0076424C">
        <w:t xml:space="preserve"> </w:t>
      </w:r>
      <w:r>
        <w:fldChar w:fldCharType="begin"/>
      </w:r>
      <w:r>
        <w:instrText xml:space="preserve"> REF Frequency \h  \* MERGEFORMAT </w:instrText>
      </w:r>
      <w:r>
        <w:fldChar w:fldCharType="separate"/>
      </w:r>
      <w:r w:rsidR="0011775B" w:rsidRPr="0076424C">
        <w:rPr>
          <w:b/>
        </w:rPr>
        <w:t>Frequency</w:t>
      </w:r>
      <w:r>
        <w:fldChar w:fldCharType="end"/>
      </w:r>
      <w:r w:rsidR="00314B36" w:rsidRPr="0076424C">
        <w:t xml:space="preserve"> outside statutory limits.</w:t>
      </w:r>
    </w:p>
    <w:p w14:paraId="6E861684" w14:textId="5FE23A7C" w:rsidR="00314B36" w:rsidRPr="0076424C" w:rsidRDefault="008572B5">
      <w:pPr>
        <w:pStyle w:val="Indent1"/>
        <w:numPr>
          <w:ilvl w:val="0"/>
          <w:numId w:val="28"/>
        </w:numPr>
      </w:pPr>
      <w:r>
        <w:fldChar w:fldCharType="begin"/>
      </w:r>
      <w:r>
        <w:instrText xml:space="preserve"> REF System \h  \* MERGEFORMAT </w:instrText>
      </w:r>
      <w:r>
        <w:fldChar w:fldCharType="separate"/>
      </w:r>
      <w:r w:rsidR="0011775B" w:rsidRPr="0076424C">
        <w:rPr>
          <w:b/>
        </w:rPr>
        <w:t>System</w:t>
      </w:r>
      <w:r>
        <w:fldChar w:fldCharType="end"/>
      </w:r>
      <w:r w:rsidR="00314B36" w:rsidRPr="0076424C">
        <w:t xml:space="preserve"> instability.</w:t>
      </w:r>
    </w:p>
    <w:p w14:paraId="6E861685" w14:textId="77777777" w:rsidR="00314B36" w:rsidRPr="0076424C" w:rsidRDefault="00314B36">
      <w:pPr>
        <w:ind w:left="2160" w:hanging="720"/>
        <w:rPr>
          <w:b/>
        </w:rPr>
      </w:pPr>
    </w:p>
    <w:p w14:paraId="6E861686" w14:textId="77777777" w:rsidR="00314B36" w:rsidRPr="0076424C" w:rsidRDefault="00314B36">
      <w:pPr>
        <w:ind w:left="2160" w:hanging="2160"/>
        <w:rPr>
          <w:b/>
        </w:rPr>
      </w:pPr>
      <w:r w:rsidRPr="0076424C">
        <w:rPr>
          <w:b/>
        </w:rPr>
        <w:br w:type="page"/>
      </w:r>
      <w:r w:rsidRPr="0076424C">
        <w:rPr>
          <w:b/>
        </w:rPr>
        <w:lastRenderedPageBreak/>
        <w:t>DISTRIBUTION</w:t>
      </w:r>
      <w:r w:rsidRPr="0076424C">
        <w:t xml:space="preserve"> </w:t>
      </w:r>
      <w:r w:rsidRPr="0076424C">
        <w:rPr>
          <w:b/>
        </w:rPr>
        <w:t>OPERATING CODE 8</w:t>
      </w:r>
    </w:p>
    <w:p w14:paraId="6E861687" w14:textId="77777777" w:rsidR="00314B36" w:rsidRPr="0076424C" w:rsidRDefault="00314B36">
      <w:pPr>
        <w:pStyle w:val="Heading1"/>
      </w:pPr>
      <w:bookmarkStart w:id="518" w:name="_Toc501209768"/>
      <w:smartTag w:uri="urn:schemas-microsoft-com:office:smarttags" w:element="stockticker">
        <w:r w:rsidRPr="0076424C">
          <w:t>DOC</w:t>
        </w:r>
      </w:smartTag>
      <w:r w:rsidRPr="0076424C">
        <w:t>8</w:t>
      </w:r>
      <w:r w:rsidRPr="0076424C">
        <w:tab/>
        <w:t>SAFETY CO-ORDINATION</w:t>
      </w:r>
      <w:bookmarkEnd w:id="518"/>
    </w:p>
    <w:p w14:paraId="6E861688" w14:textId="77777777" w:rsidR="00314B36" w:rsidRPr="0076424C" w:rsidRDefault="00314B36">
      <w:smartTag w:uri="urn:schemas-microsoft-com:office:smarttags" w:element="stockticker">
        <w:r w:rsidRPr="0076424C">
          <w:t>DOC</w:t>
        </w:r>
      </w:smartTag>
      <w:r w:rsidRPr="0076424C">
        <w:t>8.1</w:t>
      </w:r>
      <w:r w:rsidRPr="0076424C">
        <w:tab/>
      </w:r>
      <w:r w:rsidRPr="0076424C">
        <w:rPr>
          <w:b/>
        </w:rPr>
        <w:t>Introduction</w:t>
      </w:r>
    </w:p>
    <w:p w14:paraId="6E861689" w14:textId="69263E82" w:rsidR="00314B36" w:rsidRPr="0076424C" w:rsidRDefault="00314B36">
      <w:smartTag w:uri="urn:schemas-microsoft-com:office:smarttags" w:element="stockticker">
        <w:r w:rsidRPr="0076424C">
          <w:t>DOC</w:t>
        </w:r>
      </w:smartTag>
      <w:r w:rsidRPr="0076424C">
        <w:t>8.1.1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8 specifies the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rPr>
          <w:b/>
        </w:rPr>
        <w:t xml:space="preserve"> </w:t>
      </w:r>
      <w:r w:rsidRPr="0076424C">
        <w:t>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the co</w:t>
      </w:r>
      <w:r w:rsidRPr="0076424C">
        <w:noBreakHyphen/>
        <w:t xml:space="preserve">ordination, establishment and maintenance of necessary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when work or testing is to be carried out on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of </w:t>
      </w:r>
      <w:r w:rsidRPr="0076424C">
        <w:rPr>
          <w:b/>
        </w:rPr>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where for this to be done safely, isolation on and/or earthing of the other’s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is needed.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does not apply to the situation where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need to be agreed solely between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68A" w14:textId="3D8F97C0" w:rsidR="00314B36" w:rsidRPr="0076424C" w:rsidRDefault="00314B36">
      <w:smartTag w:uri="urn:schemas-microsoft-com:office:smarttags" w:element="stockticker">
        <w:r w:rsidRPr="0076424C">
          <w:t>DOC</w:t>
        </w:r>
      </w:smartTag>
      <w:r w:rsidRPr="0076424C">
        <w:t>8.1.2</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does not seek to impose a particular set of </w:t>
      </w:r>
      <w:r w:rsidR="008572B5">
        <w:fldChar w:fldCharType="begin"/>
      </w:r>
      <w:r w:rsidR="008572B5">
        <w:instrText xml:space="preserve"> REF SafetyRules \h  \* MERGEFORMAT </w:instrText>
      </w:r>
      <w:r w:rsidR="008572B5">
        <w:fldChar w:fldCharType="separate"/>
      </w:r>
      <w:r w:rsidR="0011775B" w:rsidRPr="0076424C">
        <w:rPr>
          <w:b/>
        </w:rPr>
        <w:t>Safety Rules</w:t>
      </w:r>
      <w:r w:rsidR="008572B5">
        <w:fldChar w:fldCharType="end"/>
      </w:r>
      <w:r w:rsidRPr="0076424C">
        <w:t xml:space="preserve"> on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The </w:t>
      </w:r>
      <w:r w:rsidR="008572B5">
        <w:fldChar w:fldCharType="begin"/>
      </w:r>
      <w:r w:rsidR="008572B5">
        <w:instrText xml:space="preserve"> REF SafetyRules \h  \* MERGEFORMAT </w:instrText>
      </w:r>
      <w:r w:rsidR="008572B5">
        <w:fldChar w:fldCharType="separate"/>
      </w:r>
      <w:r w:rsidR="0011775B" w:rsidRPr="0076424C">
        <w:rPr>
          <w:b/>
        </w:rPr>
        <w:t>Safety Rules</w:t>
      </w:r>
      <w:r w:rsidR="008572B5">
        <w:fldChar w:fldCharType="end"/>
      </w:r>
      <w:r w:rsidRPr="0076424C">
        <w:t xml:space="preserve"> to be adopted and used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be those chosen by each.</w:t>
      </w:r>
    </w:p>
    <w:p w14:paraId="6E86168B" w14:textId="77777777" w:rsidR="00314B36" w:rsidRPr="0076424C" w:rsidRDefault="00314B36">
      <w:smartTag w:uri="urn:schemas-microsoft-com:office:smarttags" w:element="stockticker">
        <w:r w:rsidRPr="0076424C">
          <w:t>DOC</w:t>
        </w:r>
      </w:smartTag>
      <w:r w:rsidRPr="0076424C">
        <w:t>8.2</w:t>
      </w:r>
      <w:r w:rsidRPr="0076424C">
        <w:tab/>
      </w:r>
      <w:r w:rsidRPr="0076424C">
        <w:rPr>
          <w:b/>
        </w:rPr>
        <w:t>Objectives</w:t>
      </w:r>
    </w:p>
    <w:p w14:paraId="6E86168C" w14:textId="6D489079" w:rsidR="00314B36" w:rsidRPr="0076424C" w:rsidRDefault="00314B36">
      <w:pPr>
        <w:ind w:firstLine="0"/>
      </w:pPr>
      <w:r w:rsidRPr="0076424C">
        <w:t xml:space="preserve">To lay down requirements with a view to ensuring safety of persons working at or across Operational and Ownership Boundaries between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Users’ Systems.</w:t>
      </w:r>
    </w:p>
    <w:p w14:paraId="6E86168D" w14:textId="77777777" w:rsidR="00314B36" w:rsidRPr="0076424C" w:rsidRDefault="00314B36">
      <w:smartTag w:uri="urn:schemas-microsoft-com:office:smarttags" w:element="stockticker">
        <w:r w:rsidRPr="0076424C">
          <w:t>DOC</w:t>
        </w:r>
      </w:smartTag>
      <w:r w:rsidRPr="0076424C">
        <w:t>8.3</w:t>
      </w:r>
      <w:r w:rsidRPr="0076424C">
        <w:tab/>
      </w:r>
      <w:r w:rsidRPr="0076424C">
        <w:rPr>
          <w:b/>
        </w:rPr>
        <w:t>Scope</w:t>
      </w:r>
    </w:p>
    <w:p w14:paraId="6E86168E" w14:textId="5E12C416" w:rsidR="00314B36" w:rsidRPr="0076424C" w:rsidRDefault="00314B36">
      <w:pPr>
        <w:ind w:firstLine="0"/>
      </w:pPr>
      <w:r w:rsidRPr="0076424C">
        <w:rPr>
          <w:b/>
        </w:rPr>
        <w:t>This</w:t>
      </w:r>
      <w:r w:rsidRPr="0076424C">
        <w:t xml:space="preserve"> Distribution Operating Code </w:t>
      </w:r>
      <w:smartTag w:uri="urn:schemas-microsoft-com:office:smarttags" w:element="stockticker">
        <w:r w:rsidRPr="0076424C">
          <w:rPr>
            <w:b/>
          </w:rPr>
          <w:t>DOC</w:t>
        </w:r>
      </w:smartTag>
      <w:r w:rsidRPr="0076424C">
        <w:rPr>
          <w:b/>
        </w:rPr>
        <w:t xml:space="preserve">8 </w:t>
      </w:r>
      <w:r w:rsidRPr="0076424C">
        <w:t>specifies the</w:t>
      </w:r>
      <w:r w:rsidRPr="0076424C">
        <w:rPr>
          <w:b/>
        </w:rPr>
        <w:t xml:space="preserv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t xml:space="preserve"> criteria to be applied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all</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at or across an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the purposes of this</w:t>
      </w:r>
      <w:r w:rsidRPr="0076424C">
        <w:rPr>
          <w:b/>
        </w:rPr>
        <w:t xml:space="preserve"> Distribution Operating</w:t>
      </w:r>
      <w:r w:rsidRPr="0076424C">
        <w:t xml:space="preserve"> </w:t>
      </w:r>
      <w:r w:rsidRPr="0076424C">
        <w:rPr>
          <w:b/>
        </w:rPr>
        <w:t>Code</w:t>
      </w:r>
      <w:r w:rsidRPr="0076424C">
        <w:t xml:space="preserve"> being</w:t>
      </w:r>
      <w:r w:rsidRPr="0076424C">
        <w:rPr>
          <w:b/>
        </w:rPr>
        <w:t>:-</w:t>
      </w:r>
    </w:p>
    <w:p w14:paraId="6E86168F" w14:textId="52870069" w:rsidR="00314B36" w:rsidRPr="0076424C" w:rsidRDefault="008572B5">
      <w:pPr>
        <w:pStyle w:val="Indent1"/>
        <w:numPr>
          <w:ilvl w:val="0"/>
          <w:numId w:val="29"/>
        </w:numPr>
        <w:rPr>
          <w:b/>
        </w:rPr>
      </w:pPr>
      <w:r>
        <w:fldChar w:fldCharType="begin"/>
      </w:r>
      <w:r>
        <w:instrText xml:space="preserve"> REF HVCustomer \h  \* MERGEFORMAT </w:instrText>
      </w:r>
      <w:r>
        <w:fldChar w:fldCharType="separate"/>
      </w:r>
      <w:r w:rsidR="0011775B" w:rsidRPr="0076424C">
        <w:rPr>
          <w:b/>
          <w:spacing w:val="5"/>
        </w:rPr>
        <w:t>High Voltage Customer</w:t>
      </w:r>
      <w:r>
        <w:fldChar w:fldCharType="end"/>
      </w:r>
      <w:r w:rsidR="00314B36" w:rsidRPr="0076424C">
        <w:rPr>
          <w:b/>
        </w:rPr>
        <w:t>s.</w:t>
      </w:r>
    </w:p>
    <w:p w14:paraId="6E861690" w14:textId="2AE0E19E" w:rsidR="00314B36" w:rsidRPr="0076424C" w:rsidRDefault="008572B5">
      <w:pPr>
        <w:pStyle w:val="Indent1"/>
        <w:numPr>
          <w:ilvl w:val="0"/>
          <w:numId w:val="29"/>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FC417F" w:rsidRPr="0076424C">
        <w:rPr>
          <w:b/>
        </w:rPr>
        <w:t xml:space="preserve">, </w:t>
      </w:r>
      <w:r w:rsidR="00FC417F" w:rsidRPr="0076424C">
        <w:t xml:space="preserve"> </w:t>
      </w:r>
      <w:r w:rsidR="008D5B91" w:rsidRPr="0076424C">
        <w:t xml:space="preserve">but excluding the </w:t>
      </w:r>
      <w:r>
        <w:fldChar w:fldCharType="begin"/>
      </w:r>
      <w:r>
        <w:instrText xml:space="preserve"> REF OTSO \h  \* MERGEFORMAT </w:instrText>
      </w:r>
      <w:r>
        <w:fldChar w:fldCharType="separate"/>
      </w:r>
      <w:r w:rsidR="0011775B" w:rsidRPr="0076424C">
        <w:rPr>
          <w:b/>
        </w:rPr>
        <w:t>OTSO</w:t>
      </w:r>
      <w:r>
        <w:fldChar w:fldCharType="end"/>
      </w:r>
      <w:r w:rsidR="00FC417F" w:rsidRPr="0076424C">
        <w:rPr>
          <w:b/>
        </w:rPr>
        <w:t>.</w:t>
      </w:r>
    </w:p>
    <w:p w14:paraId="6E861691" w14:textId="7B3ED03B" w:rsidR="00314B36" w:rsidRPr="0076424C" w:rsidRDefault="008572B5">
      <w:pPr>
        <w:pStyle w:val="Indent1"/>
        <w:numPr>
          <w:ilvl w:val="0"/>
          <w:numId w:val="29"/>
        </w:numPr>
      </w:pPr>
      <w:r>
        <w:fldChar w:fldCharType="begin"/>
      </w:r>
      <w:r>
        <w:instrText xml:space="preserve"> REF OtherAuthorisedDistributor \h  \* MERGEFORMAT </w:instrText>
      </w:r>
      <w:r>
        <w:fldChar w:fldCharType="separate"/>
      </w:r>
      <w:r w:rsidR="0011775B"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rPr>
          <w:b/>
        </w:rPr>
        <w:t>.</w:t>
      </w:r>
    </w:p>
    <w:p w14:paraId="6E861692" w14:textId="21104170" w:rsidR="00314B36" w:rsidRPr="0076424C" w:rsidRDefault="008572B5">
      <w:pPr>
        <w:pStyle w:val="Indent1"/>
        <w:numPr>
          <w:ilvl w:val="0"/>
          <w:numId w:val="29"/>
        </w:numPr>
      </w:pPr>
      <w:r>
        <w:fldChar w:fldCharType="begin"/>
      </w:r>
      <w:r>
        <w:instrText xml:space="preserve"> REF MO \h  \* MERGEFORMAT </w:instrText>
      </w:r>
      <w:r>
        <w:fldChar w:fldCharType="separate"/>
      </w:r>
      <w:r w:rsidR="0011775B" w:rsidRPr="0076424C">
        <w:rPr>
          <w:b/>
        </w:rPr>
        <w:t>Meter Operator</w:t>
      </w:r>
      <w:r>
        <w:fldChar w:fldCharType="end"/>
      </w:r>
      <w:r w:rsidR="00314B36" w:rsidRPr="0076424C">
        <w:rPr>
          <w:b/>
        </w:rPr>
        <w:t>s.</w:t>
      </w:r>
    </w:p>
    <w:p w14:paraId="6E861693" w14:textId="232289C5" w:rsidR="00314B36" w:rsidRPr="0076424C" w:rsidRDefault="00314B36">
      <w:pPr>
        <w:pStyle w:val="Indent1"/>
        <w:numPr>
          <w:ilvl w:val="0"/>
          <w:numId w:val="29"/>
        </w:numPr>
      </w:pPr>
      <w:r w:rsidRPr="0076424C">
        <w:t xml:space="preserve">Any other party reasonably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including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with </w:t>
      </w:r>
      <w:r w:rsidR="008572B5">
        <w:fldChar w:fldCharType="begin"/>
      </w:r>
      <w:r w:rsidR="008572B5">
        <w:instrText xml:space="preserve"> REF UnmeteredSupply \h  \* MERGEFORMAT </w:instrText>
      </w:r>
      <w:r w:rsidR="008572B5">
        <w:fldChar w:fldCharType="separate"/>
      </w:r>
      <w:r w:rsidR="0011775B" w:rsidRPr="0076424C">
        <w:rPr>
          <w:b/>
        </w:rPr>
        <w:t>Unmetered Supply</w:t>
      </w:r>
      <w:r w:rsidR="008572B5">
        <w:fldChar w:fldCharType="end"/>
      </w:r>
      <w:r w:rsidRPr="0076424C">
        <w:t xml:space="preserve"> and those connected 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for appropriate sections of </w:t>
      </w:r>
      <w:smartTag w:uri="urn:schemas-microsoft-com:office:smarttags" w:element="stockticker">
        <w:r w:rsidRPr="0076424C">
          <w:t>DOC</w:t>
        </w:r>
      </w:smartTag>
      <w:r w:rsidRPr="0076424C">
        <w:t>8 where necessary.</w:t>
      </w:r>
    </w:p>
    <w:p w14:paraId="6E861694" w14:textId="77777777" w:rsidR="00314B36" w:rsidRPr="0076424C" w:rsidRDefault="00314B36">
      <w:smartTag w:uri="urn:schemas-microsoft-com:office:smarttags" w:element="stockticker">
        <w:r w:rsidRPr="0076424C">
          <w:t>DOC</w:t>
        </w:r>
      </w:smartTag>
      <w:r w:rsidRPr="0076424C">
        <w:t>8.4</w:t>
      </w:r>
      <w:r w:rsidRPr="0076424C">
        <w:tab/>
      </w:r>
      <w:r w:rsidRPr="0076424C">
        <w:rPr>
          <w:b/>
        </w:rPr>
        <w:t xml:space="preserve">Operational Safety </w:t>
      </w:r>
    </w:p>
    <w:p w14:paraId="6E861695" w14:textId="48E63BD8" w:rsidR="00314B36" w:rsidRPr="0076424C" w:rsidRDefault="00314B36">
      <w:smartTag w:uri="urn:schemas-microsoft-com:office:smarttags" w:element="stockticker">
        <w:r w:rsidRPr="0076424C">
          <w:t>DOC</w:t>
        </w:r>
      </w:smartTag>
      <w:r w:rsidRPr="0076424C">
        <w:t>8.4.1</w:t>
      </w:r>
      <w:r w:rsidRPr="0076424C">
        <w:tab/>
      </w:r>
      <w:r w:rsidRPr="0076424C">
        <w:rPr>
          <w:b/>
        </w:rPr>
        <w:t xml:space="preserve">Approved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rPr>
          <w:b/>
        </w:rPr>
        <w:t>s</w:t>
      </w:r>
    </w:p>
    <w:p w14:paraId="6E861696" w14:textId="5BC2AC43" w:rsidR="00314B36" w:rsidRPr="0076424C" w:rsidRDefault="00314B36">
      <w:smartTag w:uri="urn:schemas-microsoft-com:office:smarttags" w:element="stockticker">
        <w:r w:rsidRPr="0076424C">
          <w:t>DOC</w:t>
        </w:r>
      </w:smartTag>
      <w:r w:rsidRPr="0076424C">
        <w:t>8.4.1.1</w:t>
      </w:r>
      <w:r w:rsidRPr="0076424C">
        <w:tab/>
        <w:t xml:space="preserve">At each site or location where an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t xml:space="preserve"> exists, a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t xml:space="preserve"> specifying the principles and procedures to be applied so as to ensure the health and safety of all who are liable to be working or testing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on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C01DCD" w:rsidRPr="0076424C">
        <w:rPr>
          <w:b/>
        </w:rPr>
        <w:t xml:space="preserve"> </w:t>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94049B" w:rsidRPr="0076424C">
        <w:rPr>
          <w:b/>
        </w:rPr>
        <w:t xml:space="preserve"> </w:t>
      </w:r>
      <w:r w:rsidRPr="0076424C">
        <w:t xml:space="preserve">connected to it, will be established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interfaces involving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this shall include the provision for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r w:rsidRPr="0076424C">
        <w:t xml:space="preserve">, a system of documentation and the establishment of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rPr>
          <w:b/>
        </w:rPr>
        <w:t>.</w:t>
      </w:r>
    </w:p>
    <w:p w14:paraId="6E861697" w14:textId="77777777" w:rsidR="00314B36" w:rsidRPr="0076424C" w:rsidRDefault="00314B36">
      <w:pPr>
        <w:keepNext/>
        <w:rPr>
          <w:b/>
          <w:u w:val="single"/>
        </w:rPr>
      </w:pPr>
      <w:smartTag w:uri="urn:schemas-microsoft-com:office:smarttags" w:element="stockticker">
        <w:r w:rsidRPr="0076424C">
          <w:lastRenderedPageBreak/>
          <w:t>DOC</w:t>
        </w:r>
      </w:smartTag>
      <w:r w:rsidRPr="0076424C">
        <w:t xml:space="preserve">8.4.2 </w:t>
      </w:r>
      <w:r w:rsidRPr="0076424C">
        <w:tab/>
      </w:r>
      <w:r w:rsidRPr="0076424C">
        <w:rPr>
          <w:b/>
        </w:rPr>
        <w:t>Authorised Persons</w:t>
      </w:r>
    </w:p>
    <w:p w14:paraId="6E861698" w14:textId="257DCBEF" w:rsidR="00314B36" w:rsidRPr="0076424C" w:rsidRDefault="00314B36">
      <w:smartTag w:uri="urn:schemas-microsoft-com:office:smarttags" w:element="stockticker">
        <w:r w:rsidRPr="0076424C">
          <w:t>DOC</w:t>
        </w:r>
      </w:smartTag>
      <w:r w:rsidRPr="0076424C">
        <w:t>8.4.2.1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at all times have nominated a person or persons to be responsible for the co-ordination of safety pursuant to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those persons being referred to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as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r w:rsidRPr="0076424C">
        <w:t xml:space="preserve"> (Under the conditions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SafetyRules \h  \* MERGEFORMAT </w:instrText>
      </w:r>
      <w:r w:rsidR="008572B5">
        <w:fldChar w:fldCharType="separate"/>
      </w:r>
      <w:r w:rsidR="0011775B" w:rsidRPr="0076424C">
        <w:rPr>
          <w:b/>
        </w:rPr>
        <w:t>Safety Rules</w:t>
      </w:r>
      <w:r w:rsidR="008572B5">
        <w:fldChar w:fldCharType="end"/>
      </w:r>
      <w:r w:rsidRPr="0076424C">
        <w:t xml:space="preserve"> a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may either be at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Distribution </w:t>
      </w:r>
      <w:r w:rsidR="008572B5">
        <w:fldChar w:fldCharType="begin"/>
      </w:r>
      <w:r w:rsidR="008572B5">
        <w:instrText xml:space="preserve"> REF ControlCentre \h  \* MERGEFORMAT </w:instrText>
      </w:r>
      <w:r w:rsidR="008572B5">
        <w:fldChar w:fldCharType="separate"/>
      </w:r>
      <w:r w:rsidR="0011775B" w:rsidRPr="0076424C">
        <w:rPr>
          <w:b/>
        </w:rPr>
        <w:t>Control Centre</w:t>
      </w:r>
      <w:r w:rsidR="008572B5">
        <w:fldChar w:fldCharType="end"/>
      </w:r>
      <w:r w:rsidRPr="0076424C">
        <w:t xml:space="preserve"> or be a person authorised in accordance with </w:t>
      </w:r>
      <w:smartTag w:uri="urn:schemas-microsoft-com:office:smarttags" w:element="stockticker">
        <w:r w:rsidRPr="0076424C">
          <w:t>DOC</w:t>
        </w:r>
      </w:smartTag>
      <w:r w:rsidRPr="0076424C">
        <w:t xml:space="preserve">8.4.2.2, who is at the site or location of the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t>).</w:t>
      </w:r>
    </w:p>
    <w:p w14:paraId="6E861699" w14:textId="32BBC62E" w:rsidR="00314B36" w:rsidRPr="0076424C" w:rsidRDefault="00314B36">
      <w:smartTag w:uri="urn:schemas-microsoft-com:office:smarttags" w:element="stockticker">
        <w:r w:rsidRPr="0076424C">
          <w:t>DOC</w:t>
        </w:r>
      </w:smartTag>
      <w:r w:rsidRPr="0076424C">
        <w:t>8.4.2.2</w:t>
      </w:r>
      <w:r w:rsidRPr="0076424C">
        <w:tab/>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r w:rsidRPr="0076424C">
        <w:t xml:space="preserve"> and persons concerned with the carrying out of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and work on or testing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rPr>
          <w:b/>
        </w:rPr>
        <w:t xml:space="preserve"> </w:t>
      </w:r>
      <w:r w:rsidRPr="0076424C">
        <w:t>and</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forming part of, or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shall have a written authorisation designating their role in implementing the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rPr>
          <w:b/>
        </w:rPr>
        <w:t>.</w:t>
      </w:r>
    </w:p>
    <w:p w14:paraId="6E86169A" w14:textId="4C07BEF7" w:rsidR="00314B36" w:rsidRPr="0076424C" w:rsidRDefault="00314B36">
      <w:smartTag w:uri="urn:schemas-microsoft-com:office:smarttags" w:element="stockticker">
        <w:r w:rsidRPr="0076424C">
          <w:t>DOC</w:t>
        </w:r>
      </w:smartTag>
      <w:r w:rsidRPr="0076424C">
        <w:t>8.4.2.3</w:t>
      </w:r>
      <w:r w:rsidRPr="0076424C">
        <w:tab/>
        <w:t>The written authorisation shall indicate the class of</w:t>
      </w:r>
      <w:r w:rsidRPr="0076424C">
        <w:rPr>
          <w:b/>
        </w:rPr>
        <w:t xml:space="preserv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and/or the class of work permitted and the parts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w:t>
      </w:r>
      <w:r w:rsidRPr="0076424C">
        <w:rPr>
          <w:b/>
        </w:rPr>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to which the written authorisation shall apply.</w:t>
      </w:r>
    </w:p>
    <w:p w14:paraId="6E86169B" w14:textId="77777777" w:rsidR="00314B36" w:rsidRPr="0076424C" w:rsidRDefault="00314B36">
      <w:smartTag w:uri="urn:schemas-microsoft-com:office:smarttags" w:element="stockticker">
        <w:r w:rsidRPr="0076424C">
          <w:t>DOC</w:t>
        </w:r>
      </w:smartTag>
      <w:r w:rsidRPr="0076424C">
        <w:t>8.4.3</w:t>
      </w:r>
      <w:r w:rsidRPr="0076424C">
        <w:tab/>
      </w:r>
      <w:r w:rsidRPr="0076424C">
        <w:rPr>
          <w:b/>
        </w:rPr>
        <w:t>System of Documentation</w:t>
      </w:r>
    </w:p>
    <w:p w14:paraId="6E86169C" w14:textId="10AF4116" w:rsidR="00314B36" w:rsidRPr="0076424C" w:rsidRDefault="00314B36">
      <w:smartTag w:uri="urn:schemas-microsoft-com:office:smarttags" w:element="stockticker">
        <w:r w:rsidRPr="0076424C">
          <w:t>DOC</w:t>
        </w:r>
      </w:smartTag>
      <w:r w:rsidRPr="0076424C">
        <w:t>8.4.3.1</w:t>
      </w:r>
      <w:r w:rsidRPr="0076424C">
        <w:tab/>
        <w:t>A system of documentation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will record the inter</w:t>
      </w:r>
      <w:r w:rsidRPr="0076424C">
        <w:noBreakHyphen/>
        <w:t xml:space="preserve">system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taken when:-</w:t>
      </w:r>
    </w:p>
    <w:p w14:paraId="6E86169D" w14:textId="2A2DF038" w:rsidR="00314B36" w:rsidRPr="0076424C" w:rsidRDefault="00314B36">
      <w:pPr>
        <w:pStyle w:val="Indent1"/>
      </w:pPr>
      <w:r w:rsidRPr="0076424C">
        <w:t>(a)</w:t>
      </w:r>
      <w:r w:rsidRPr="0076424C">
        <w:tab/>
        <w:t xml:space="preserve">Work and/or testing is to be carried out on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w:t>
      </w:r>
      <w:r w:rsidRPr="0076424C">
        <w:rPr>
          <w:b/>
        </w:rPr>
        <w:t xml:space="preserv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FA2C6B" w:rsidRPr="0076424C">
        <w:t xml:space="preserve"> </w:t>
      </w:r>
      <w:r w:rsidRPr="0076424C">
        <w:t xml:space="preserve">across the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t>.</w:t>
      </w:r>
    </w:p>
    <w:p w14:paraId="6E86169E" w14:textId="4853DA76" w:rsidR="00314B36" w:rsidRPr="0076424C" w:rsidRDefault="00314B36">
      <w:pPr>
        <w:pStyle w:val="Indent1"/>
        <w:spacing w:after="240"/>
      </w:pPr>
      <w:r w:rsidRPr="0076424C">
        <w:t>(b)</w:t>
      </w:r>
      <w:r w:rsidRPr="0076424C">
        <w:tab/>
        <w:t xml:space="preserve">Isolation and/or earthing of the other’s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w:t>
      </w:r>
      <w:r w:rsidRPr="0076424C">
        <w:t xml:space="preserve">is required. </w:t>
      </w:r>
    </w:p>
    <w:p w14:paraId="6E86169F" w14:textId="371A3819" w:rsidR="00314B36" w:rsidRPr="0076424C" w:rsidRDefault="00314B36">
      <w:smartTag w:uri="urn:schemas-microsoft-com:office:smarttags" w:element="stockticker">
        <w:r w:rsidRPr="0076424C">
          <w:t>DOC</w:t>
        </w:r>
      </w:smartTag>
      <w:r w:rsidRPr="0076424C">
        <w:t>8.4.3.2</w:t>
      </w:r>
      <w:r w:rsidRPr="0076424C">
        <w:tab/>
        <w:t xml:space="preserve">Where relevant, copies of the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rPr>
          <w:b/>
        </w:rPr>
        <w:t>s</w:t>
      </w:r>
      <w:r w:rsidRPr="0076424C">
        <w:t xml:space="preserve"> and related documentation shall be exchanged between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each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rPr>
          <w:b/>
        </w:rPr>
        <w:t>.</w:t>
      </w:r>
    </w:p>
    <w:p w14:paraId="6E8616A0" w14:textId="7A9686AC" w:rsidR="00314B36" w:rsidRPr="0076424C" w:rsidRDefault="00314B36">
      <w:smartTag w:uri="urn:schemas-microsoft-com:office:smarttags" w:element="stockticker">
        <w:r w:rsidRPr="0076424C">
          <w:t>DOC</w:t>
        </w:r>
      </w:smartTag>
      <w:r w:rsidRPr="0076424C">
        <w:t>8.4.3.3</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maintain a suitable system of documentation which records all relevant operational events that have taken place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any other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connected to it and the co-ordination of relevant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for work.</w:t>
      </w:r>
    </w:p>
    <w:p w14:paraId="6E8616A1" w14:textId="07F4DBA3" w:rsidR="00314B36" w:rsidRPr="0076424C" w:rsidRDefault="00314B36">
      <w:smartTag w:uri="urn:schemas-microsoft-com:office:smarttags" w:element="stockticker">
        <w:r w:rsidRPr="0076424C">
          <w:t>DOC</w:t>
        </w:r>
      </w:smartTag>
      <w:r w:rsidRPr="0076424C">
        <w:t>8.4.3.4</w:t>
      </w:r>
      <w:r w:rsidRPr="0076424C">
        <w:tab/>
        <w:t xml:space="preserve">All documentation relevant to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of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and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rPr>
          <w:b/>
        </w:rPr>
        <w:t xml:space="preserve"> </w:t>
      </w:r>
      <w:r w:rsidRPr="0076424C">
        <w:t xml:space="preserve">taken for work or tests, shall be held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for a period of not less than six months.</w:t>
      </w:r>
    </w:p>
    <w:p w14:paraId="6E8616A2" w14:textId="09717219" w:rsidR="00314B36" w:rsidRPr="0076424C" w:rsidRDefault="00314B36">
      <w:smartTag w:uri="urn:schemas-microsoft-com:office:smarttags" w:element="stockticker">
        <w:r w:rsidRPr="0076424C">
          <w:t>DOC</w:t>
        </w:r>
      </w:smartTag>
      <w:r w:rsidRPr="0076424C">
        <w:t>8.4.4</w:t>
      </w:r>
      <w:r w:rsidRPr="0076424C">
        <w:tab/>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p>
    <w:p w14:paraId="6E8616A3" w14:textId="519D902E" w:rsidR="00314B36" w:rsidRPr="0076424C" w:rsidRDefault="00314B36">
      <w:r w:rsidRPr="0076424C">
        <w:tab/>
        <w:t xml:space="preserve">The establishment of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involves:-</w:t>
      </w:r>
    </w:p>
    <w:p w14:paraId="6E8616A4" w14:textId="59F29AF1" w:rsidR="00314B36" w:rsidRPr="0076424C" w:rsidRDefault="00314B36">
      <w:pPr>
        <w:pStyle w:val="Indent1"/>
      </w:pPr>
      <w:r w:rsidRPr="0076424C">
        <w:t>(a)</w:t>
      </w:r>
      <w:r w:rsidRPr="0076424C">
        <w:tab/>
        <w:t xml:space="preserve">the isolation from the remainder of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including from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infeeds, either by an </w:t>
      </w:r>
      <w:r w:rsidR="008572B5">
        <w:fldChar w:fldCharType="begin"/>
      </w:r>
      <w:r w:rsidR="008572B5">
        <w:instrText xml:space="preserve"> REF IsolatingDevice \h  \* MERGEFORMAT </w:instrText>
      </w:r>
      <w:r w:rsidR="008572B5">
        <w:fldChar w:fldCharType="separate"/>
      </w:r>
      <w:r w:rsidR="0011775B" w:rsidRPr="0076424C">
        <w:rPr>
          <w:b/>
        </w:rPr>
        <w:t>Isolating Device</w:t>
      </w:r>
      <w:r w:rsidR="008572B5">
        <w:fldChar w:fldCharType="end"/>
      </w:r>
      <w:r w:rsidRPr="0076424C">
        <w:rPr>
          <w:b/>
        </w:rPr>
        <w:t xml:space="preserve"> </w:t>
      </w:r>
      <w:r w:rsidRPr="0076424C">
        <w:t xml:space="preserve">in the isolating position and immobilised and locked or by other means of rendering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rPr>
          <w:b/>
        </w:rPr>
        <w:t xml:space="preserve"> </w:t>
      </w:r>
      <w:r w:rsidR="008572B5">
        <w:fldChar w:fldCharType="begin"/>
      </w:r>
      <w:r w:rsidR="008572B5">
        <w:instrText xml:space="preserve"> REF Isolated \h  \* MERGEFORMAT </w:instrText>
      </w:r>
      <w:r w:rsidR="008572B5">
        <w:fldChar w:fldCharType="separate"/>
      </w:r>
      <w:r w:rsidR="0011775B" w:rsidRPr="0076424C">
        <w:rPr>
          <w:b/>
        </w:rPr>
        <w:t>Isolated</w:t>
      </w:r>
      <w:r w:rsidR="008572B5">
        <w:fldChar w:fldCharType="end"/>
      </w:r>
      <w:r w:rsidRPr="0076424C">
        <w:t xml:space="preserve">, and/or </w:t>
      </w:r>
    </w:p>
    <w:p w14:paraId="6E8616A5" w14:textId="0B2FFCA9" w:rsidR="00314B36" w:rsidRPr="0076424C" w:rsidRDefault="00314B36">
      <w:pPr>
        <w:pStyle w:val="Indent1"/>
      </w:pPr>
      <w:r w:rsidRPr="0076424C">
        <w:t>(b)</w:t>
      </w:r>
      <w:r w:rsidRPr="0076424C">
        <w:tab/>
        <w:t xml:space="preserve">the earthing by way of providing a connection between a conductor and earth by using an </w:t>
      </w:r>
      <w:r w:rsidR="008572B5">
        <w:fldChar w:fldCharType="begin"/>
      </w:r>
      <w:r w:rsidR="008572B5">
        <w:instrText xml:space="preserve"> REF EarthingDevice \h  \* MERGEFORMAT </w:instrText>
      </w:r>
      <w:r w:rsidR="008572B5">
        <w:fldChar w:fldCharType="separate"/>
      </w:r>
      <w:r w:rsidR="0011775B" w:rsidRPr="0076424C">
        <w:rPr>
          <w:b/>
        </w:rPr>
        <w:t>Earthing Device</w:t>
      </w:r>
      <w:r w:rsidR="008572B5">
        <w:fldChar w:fldCharType="end"/>
      </w:r>
      <w:r w:rsidRPr="0076424C">
        <w:t xml:space="preserve"> which is applied and where reasonably practicable, immobilised and locked, the extent of the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required being determined pursuant to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w:t>
      </w:r>
    </w:p>
    <w:p w14:paraId="6E8616A6" w14:textId="77777777" w:rsidR="00314B36" w:rsidRPr="0076424C" w:rsidRDefault="00314B36">
      <w:smartTag w:uri="urn:schemas-microsoft-com:office:smarttags" w:element="stockticker">
        <w:r w:rsidRPr="0076424C">
          <w:lastRenderedPageBreak/>
          <w:t>DOC</w:t>
        </w:r>
      </w:smartTag>
      <w:r w:rsidRPr="0076424C">
        <w:t>8.5</w:t>
      </w:r>
      <w:r w:rsidRPr="0076424C">
        <w:tab/>
      </w:r>
      <w:r w:rsidRPr="0076424C">
        <w:rPr>
          <w:b/>
        </w:rPr>
        <w:t>Environmental Safety</w:t>
      </w:r>
    </w:p>
    <w:p w14:paraId="6E8616A7" w14:textId="77777777" w:rsidR="00314B36" w:rsidRPr="0076424C" w:rsidRDefault="00314B36">
      <w:smartTag w:uri="urn:schemas-microsoft-com:office:smarttags" w:element="stockticker">
        <w:r w:rsidRPr="0076424C">
          <w:t>DOC</w:t>
        </w:r>
      </w:smartTag>
      <w:r w:rsidRPr="0076424C">
        <w:t>8.5.1</w:t>
      </w:r>
      <w:r w:rsidRPr="0076424C">
        <w:tab/>
      </w:r>
      <w:r w:rsidRPr="0076424C">
        <w:rPr>
          <w:b/>
        </w:rPr>
        <w:t>Site Safety and Security</w:t>
      </w:r>
    </w:p>
    <w:p w14:paraId="6E8616A8" w14:textId="5C94C053" w:rsidR="00314B36" w:rsidRPr="0076424C" w:rsidRDefault="00314B36">
      <w:smartTag w:uri="urn:schemas-microsoft-com:office:smarttags" w:element="stockticker">
        <w:r w:rsidRPr="0076424C">
          <w:t>DOC</w:t>
        </w:r>
      </w:smartTag>
      <w:r w:rsidRPr="0076424C">
        <w:t>8.5.1.1</w:t>
      </w:r>
      <w:r w:rsidRPr="0076424C">
        <w:tab/>
        <w:t xml:space="preserve">Arrangements shall be made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to ensure site safety and security as required by statutory requirements.</w:t>
      </w:r>
    </w:p>
    <w:p w14:paraId="6E8616A9" w14:textId="47143F39" w:rsidR="00314B36" w:rsidRPr="0076424C" w:rsidRDefault="00314B36">
      <w:smartTag w:uri="urn:schemas-microsoft-com:office:smarttags" w:element="stockticker">
        <w:r w:rsidRPr="0076424C">
          <w:t>DOC</w:t>
        </w:r>
      </w:smartTag>
      <w:r w:rsidRPr="0076424C">
        <w:t>8.5.1.2</w:t>
      </w:r>
      <w:r w:rsidRPr="0076424C">
        <w:tab/>
        <w:t>Suitable arrangements shall be agreed between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provide free and unrestricted access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at substations or similar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personnel or their designated representatives at all times.</w:t>
      </w:r>
    </w:p>
    <w:p w14:paraId="6E8616AA" w14:textId="77777777" w:rsidR="00314B36" w:rsidRPr="0076424C" w:rsidRDefault="00314B36">
      <w:smartTag w:uri="urn:schemas-microsoft-com:office:smarttags" w:element="stockticker">
        <w:r w:rsidRPr="0076424C">
          <w:t>DOC</w:t>
        </w:r>
      </w:smartTag>
      <w:r w:rsidRPr="0076424C">
        <w:t>8.5.2</w:t>
      </w:r>
      <w:r w:rsidRPr="0076424C">
        <w:tab/>
      </w:r>
      <w:r w:rsidRPr="0076424C">
        <w:rPr>
          <w:b/>
        </w:rPr>
        <w:t>Site Specific Hazards</w:t>
      </w:r>
    </w:p>
    <w:p w14:paraId="6E8616AB" w14:textId="0A7A51CC" w:rsidR="00314B36" w:rsidRPr="0076424C" w:rsidRDefault="00314B36">
      <w:r w:rsidRPr="0076424C">
        <w:tab/>
        <w:t xml:space="preserve">Suitable arrangements shall be made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and/or the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76424C" w:rsidRDefault="00314B36">
      <w:smartTag w:uri="urn:schemas-microsoft-com:office:smarttags" w:element="stockticker">
        <w:r w:rsidRPr="0076424C">
          <w:t>DOC</w:t>
        </w:r>
      </w:smartTag>
      <w:r w:rsidRPr="0076424C">
        <w:t>8.6</w:t>
      </w:r>
      <w:r w:rsidRPr="0076424C">
        <w:tab/>
      </w:r>
      <w:r w:rsidRPr="0076424C">
        <w:rPr>
          <w:b/>
        </w:rPr>
        <w:t>Information Flow and Co-ordination</w:t>
      </w:r>
    </w:p>
    <w:p w14:paraId="6E8616AD" w14:textId="77777777" w:rsidR="00314B36" w:rsidRPr="0076424C" w:rsidRDefault="00314B36">
      <w:smartTag w:uri="urn:schemas-microsoft-com:office:smarttags" w:element="stockticker">
        <w:r w:rsidRPr="0076424C">
          <w:t>DOC</w:t>
        </w:r>
      </w:smartTag>
      <w:r w:rsidRPr="0076424C">
        <w:t>8.6.1</w:t>
      </w:r>
      <w:r w:rsidRPr="0076424C">
        <w:tab/>
      </w:r>
      <w:r w:rsidRPr="0076424C">
        <w:rPr>
          <w:b/>
        </w:rPr>
        <w:t>Schedules of Responsibility</w:t>
      </w:r>
    </w:p>
    <w:p w14:paraId="6E8616AE" w14:textId="653B40D1" w:rsidR="00314B36" w:rsidRPr="0076424C" w:rsidRDefault="00314B36">
      <w:smartTag w:uri="urn:schemas-microsoft-com:office:smarttags" w:element="stockticker">
        <w:r w:rsidRPr="0076424C">
          <w:t>DOC</w:t>
        </w:r>
      </w:smartTag>
      <w:r w:rsidRPr="0076424C">
        <w:t>8.6.1.1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jointly agree and set down in writing schedules specifying the responsibilities for </w:t>
      </w:r>
      <w:r w:rsidR="008572B5">
        <w:fldChar w:fldCharType="begin"/>
      </w:r>
      <w:r w:rsidR="008572B5">
        <w:instrText xml:space="preserve"> REF SystemControl \h  \* MERGEFORMAT </w:instrText>
      </w:r>
      <w:r w:rsidR="008572B5">
        <w:fldChar w:fldCharType="separate"/>
      </w:r>
      <w:r w:rsidR="0011775B" w:rsidRPr="0076424C">
        <w:rPr>
          <w:b/>
        </w:rPr>
        <w:t>System Control</w:t>
      </w:r>
      <w:r w:rsidR="008572B5">
        <w:fldChar w:fldCharType="end"/>
      </w:r>
      <w:r w:rsidRPr="0076424C">
        <w:t xml:space="preserve"> of </w:t>
      </w:r>
      <w:r w:rsidR="008572B5">
        <w:fldChar w:fldCharType="begin"/>
      </w:r>
      <w:r w:rsidR="008572B5">
        <w:instrText xml:space="preserve"> REF Equipment \h  \* MERGEFORMAT </w:instrText>
      </w:r>
      <w:r w:rsidR="008572B5">
        <w:fldChar w:fldCharType="separate"/>
      </w:r>
      <w:r w:rsidR="0011775B" w:rsidRPr="0076424C">
        <w:rPr>
          <w:b/>
        </w:rPr>
        <w:t>Equipment</w:t>
      </w:r>
      <w:r w:rsidR="008572B5">
        <w:fldChar w:fldCharType="end"/>
      </w:r>
      <w:r w:rsidRPr="0076424C">
        <w:t xml:space="preserve">.  These shall ensure that only one party is responsible for any item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at any one time.</w:t>
      </w:r>
    </w:p>
    <w:p w14:paraId="6E8616AF" w14:textId="7EE09471" w:rsidR="00314B36" w:rsidRPr="0076424C" w:rsidRDefault="00314B36">
      <w:smartTag w:uri="urn:schemas-microsoft-com:office:smarttags" w:element="stockticker">
        <w:r w:rsidRPr="0076424C">
          <w:t>DOC</w:t>
        </w:r>
      </w:smartTag>
      <w:r w:rsidRPr="0076424C">
        <w:t>8.6.1.2</w:t>
      </w:r>
      <w:r w:rsidRPr="0076424C">
        <w:tab/>
        <w:t xml:space="preserve">Pursuant to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w:t>
      </w:r>
      <w:r w:rsidR="008572B5">
        <w:fldChar w:fldCharType="begin"/>
      </w:r>
      <w:r w:rsidR="008572B5">
        <w:instrText xml:space="preserve"> REF SiteResponsibilitySchedule \h  \* MERGEFORMAT </w:instrText>
      </w:r>
      <w:r w:rsidR="008572B5">
        <w:fldChar w:fldCharType="separate"/>
      </w:r>
      <w:r w:rsidR="0011775B" w:rsidRPr="0076424C">
        <w:rPr>
          <w:b/>
        </w:rPr>
        <w:t>Site Responsibility Schedule</w:t>
      </w:r>
      <w:r w:rsidR="008572B5">
        <w:fldChar w:fldCharType="end"/>
      </w:r>
      <w:r w:rsidRPr="0076424C">
        <w:rPr>
          <w:b/>
        </w:rPr>
        <w:t>s</w:t>
      </w:r>
      <w:r w:rsidRPr="0076424C">
        <w:t xml:space="preserve"> specifying the responsibilities for ownership, operation and maintenance shall be jointly agreed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for each site or location where an </w:t>
      </w:r>
      <w:r w:rsidR="008572B5">
        <w:fldChar w:fldCharType="begin"/>
      </w:r>
      <w:r w:rsidR="008572B5">
        <w:instrText xml:space="preserve"> REF OperationalBoundary \h  \* MERGEFORMAT </w:instrText>
      </w:r>
      <w:r w:rsidR="008572B5">
        <w:fldChar w:fldCharType="separate"/>
      </w:r>
      <w:r w:rsidR="0011775B" w:rsidRPr="0076424C">
        <w:rPr>
          <w:b/>
        </w:rPr>
        <w:t>Operational Boundary</w:t>
      </w:r>
      <w:r w:rsidR="008572B5">
        <w:fldChar w:fldCharType="end"/>
      </w:r>
      <w:r w:rsidRPr="0076424C">
        <w:t xml:space="preserve"> or joint responsibility exists. This will include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 xml:space="preserve"> illustrating sufficient information for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r w:rsidRPr="0076424C">
        <w:t xml:space="preserve"> to carry out their duties which shall be exchanged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w:t>
      </w:r>
    </w:p>
    <w:p w14:paraId="6E8616B0" w14:textId="730222B6" w:rsidR="00314B36" w:rsidRPr="0076424C" w:rsidRDefault="00314B36">
      <w:r w:rsidRPr="0076424C">
        <w:t xml:space="preserve"> </w:t>
      </w:r>
      <w:smartTag w:uri="urn:schemas-microsoft-com:office:smarttags" w:element="stockticker">
        <w:r w:rsidRPr="0076424C">
          <w:t>DOC</w:t>
        </w:r>
      </w:smartTag>
      <w:r w:rsidRPr="0076424C">
        <w:t>8.6.1.3</w:t>
      </w:r>
      <w:r w:rsidRPr="0076424C">
        <w:tab/>
        <w:t xml:space="preserve">A copy of the </w:t>
      </w:r>
      <w:r w:rsidR="008572B5">
        <w:fldChar w:fldCharType="begin"/>
      </w:r>
      <w:r w:rsidR="008572B5">
        <w:instrText xml:space="preserve"> REF SiteResponsibilitySchedule \h  \* MERGEFORMAT </w:instrText>
      </w:r>
      <w:r w:rsidR="008572B5">
        <w:fldChar w:fldCharType="separate"/>
      </w:r>
      <w:r w:rsidR="0011775B"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 xml:space="preserve"> shall be retained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SiteResponsibilitySchedule \h  \* MERGEFORMAT </w:instrText>
      </w:r>
      <w:r w:rsidR="008572B5">
        <w:fldChar w:fldCharType="separate"/>
      </w:r>
      <w:r w:rsidR="0011775B" w:rsidRPr="0076424C">
        <w:rPr>
          <w:b/>
        </w:rPr>
        <w:t>Site Responsibility Schedule</w:t>
      </w:r>
      <w:r w:rsidR="008572B5">
        <w:fldChar w:fldCharType="end"/>
      </w:r>
      <w:r w:rsidRPr="0076424C">
        <w:rPr>
          <w:b/>
        </w:rPr>
        <w:t>s</w:t>
      </w:r>
      <w:r w:rsidRPr="0076424C">
        <w:t xml:space="preserve"> and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t xml:space="preserve">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exchanged as necessary to ensure that they reflect the current agreements.</w:t>
      </w:r>
    </w:p>
    <w:p w14:paraId="6E8616B1" w14:textId="77777777" w:rsidR="00314B36" w:rsidRPr="0076424C" w:rsidRDefault="00314B36">
      <w:smartTag w:uri="urn:schemas-microsoft-com:office:smarttags" w:element="stockticker">
        <w:r w:rsidRPr="0076424C">
          <w:t>DOC</w:t>
        </w:r>
      </w:smartTag>
      <w:r w:rsidRPr="0076424C">
        <w:t>8.6.2</w:t>
      </w:r>
      <w:r w:rsidRPr="0076424C">
        <w:tab/>
      </w:r>
      <w:r w:rsidRPr="0076424C">
        <w:rPr>
          <w:b/>
        </w:rPr>
        <w:t>Outage Co-ordination</w:t>
      </w:r>
      <w:r w:rsidRPr="0076424C">
        <w:t xml:space="preserve"> </w:t>
      </w:r>
    </w:p>
    <w:p w14:paraId="6E8616B2" w14:textId="4326D3E1" w:rsidR="00314B36" w:rsidRPr="0076424C" w:rsidRDefault="00314B36">
      <w:smartTag w:uri="urn:schemas-microsoft-com:office:smarttags" w:element="stockticker">
        <w:r w:rsidRPr="0076424C">
          <w:t>DOC</w:t>
        </w:r>
      </w:smartTag>
      <w:r w:rsidRPr="0076424C">
        <w:t>8.6.2.1</w:t>
      </w:r>
      <w:r w:rsidRPr="0076424C">
        <w:tab/>
        <w:t xml:space="preserve">For those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and having firm supply connections (provided by more than one circuit) and where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so requests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these schedules shall identify those specified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circuits on which </w:t>
      </w:r>
      <w:r w:rsidR="008572B5">
        <w:fldChar w:fldCharType="begin"/>
      </w:r>
      <w:r w:rsidR="008572B5">
        <w:instrText xml:space="preserve"> REF PlannedOutage \h  \* MERGEFORMAT </w:instrText>
      </w:r>
      <w:r w:rsidR="008572B5">
        <w:fldChar w:fldCharType="separate"/>
      </w:r>
      <w:r w:rsidR="0011775B" w:rsidRPr="0076424C">
        <w:rPr>
          <w:b/>
        </w:rPr>
        <w:t>Planned Outage</w:t>
      </w:r>
      <w:r w:rsidR="008572B5">
        <w:fldChar w:fldCharType="end"/>
      </w:r>
      <w:r w:rsidRPr="0076424C">
        <w:rPr>
          <w:b/>
        </w:rPr>
        <w:t>s</w:t>
      </w:r>
      <w:r w:rsidRPr="0076424C">
        <w:t xml:space="preserv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be notified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These specified circuits will be those 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have agreed that during outages of the specified circuits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can introduce measures to manage critical processes or safety aspects.  These specified circuits will usually operate at the voltage level at which the supply is provided and will have a significant effect on the security level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supply.</w:t>
      </w:r>
    </w:p>
    <w:p w14:paraId="6E8616B3" w14:textId="5379D550" w:rsidR="00314B36" w:rsidRPr="0076424C" w:rsidRDefault="00314B36">
      <w:smartTag w:uri="urn:schemas-microsoft-com:office:smarttags" w:element="stockticker">
        <w:r w:rsidRPr="0076424C">
          <w:lastRenderedPageBreak/>
          <w:t>DOC</w:t>
        </w:r>
      </w:smartTag>
      <w:r w:rsidRPr="0076424C">
        <w:t>8.6.2.2</w:t>
      </w:r>
      <w:r w:rsidRPr="0076424C">
        <w:tab/>
        <w:t xml:space="preserve">Those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and not having firm supply connections (provided by more than one circuit) may seek to obtain outage planning information through arrangements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6B4" w14:textId="7BD81268" w:rsidR="00314B36" w:rsidRPr="0076424C" w:rsidRDefault="00314B36">
      <w:smartTag w:uri="urn:schemas-microsoft-com:office:smarttags" w:element="stockticker">
        <w:r w:rsidRPr="0076424C">
          <w:t>DOC</w:t>
        </w:r>
      </w:smartTag>
      <w:r w:rsidRPr="0076424C">
        <w:t>8.6.3</w:t>
      </w:r>
      <w:r w:rsidRPr="0076424C">
        <w:rPr>
          <w:b/>
        </w:rPr>
        <w:tab/>
        <w:t xml:space="preserve">Nomination of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p>
    <w:p w14:paraId="6E8616B5" w14:textId="52A1E025" w:rsidR="00314B36" w:rsidRPr="0076424C" w:rsidRDefault="00314B36">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each </w:t>
      </w:r>
      <w:bookmarkStart w:id="519" w:name="_Hlt40960765"/>
      <w:r w:rsidR="00786E2C" w:rsidRPr="0076424C">
        <w:rPr>
          <w:b/>
        </w:rPr>
        <w:fldChar w:fldCharType="begin"/>
      </w:r>
      <w:r w:rsidRPr="0076424C">
        <w:instrText xml:space="preserve"> REF User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User</w:t>
      </w:r>
      <w:r w:rsidR="00786E2C" w:rsidRPr="0076424C">
        <w:rPr>
          <w:b/>
        </w:rPr>
        <w:fldChar w:fldCharType="end"/>
      </w:r>
      <w:bookmarkEnd w:id="519"/>
      <w:r w:rsidRPr="0076424C">
        <w:t xml:space="preserve"> shall at all times have nominated a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or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rPr>
          <w:b/>
        </w:rPr>
        <w:t>s</w:t>
      </w:r>
      <w:r w:rsidRPr="0076424C">
        <w:t xml:space="preserve"> responsible for co-ordination of </w:t>
      </w:r>
      <w:r w:rsidR="00786E2C">
        <w:fldChar w:fldCharType="begin"/>
      </w:r>
      <w:r w:rsidR="00F60EFA">
        <w:instrText xml:space="preserve"> REF SafetyFromTheSystem \h  \* MERGEFORMAT </w:instrText>
      </w:r>
      <w:r w:rsidR="00786E2C">
        <w:fldChar w:fldCharType="separate"/>
      </w:r>
      <w:r w:rsidR="0011775B" w:rsidRPr="0076424C">
        <w:rPr>
          <w:b/>
        </w:rPr>
        <w:t>Safety From The System</w:t>
      </w:r>
      <w:r w:rsidR="00786E2C">
        <w:fldChar w:fldCharType="end"/>
      </w:r>
      <w:r w:rsidRPr="0076424C">
        <w:t xml:space="preserve"> pursuant to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w:t>
      </w:r>
    </w:p>
    <w:p w14:paraId="6E8616B6" w14:textId="77777777" w:rsidR="00314B36" w:rsidRPr="0076424C" w:rsidRDefault="00314B36">
      <w:smartTag w:uri="urn:schemas-microsoft-com:office:smarttags" w:element="stockticker">
        <w:r w:rsidRPr="0076424C">
          <w:t>DOC</w:t>
        </w:r>
      </w:smartTag>
      <w:r w:rsidRPr="0076424C">
        <w:t>8.6.4</w:t>
      </w:r>
      <w:r w:rsidRPr="0076424C">
        <w:tab/>
      </w:r>
      <w:r w:rsidRPr="0076424C">
        <w:rPr>
          <w:b/>
        </w:rPr>
        <w:t>Communications</w:t>
      </w:r>
    </w:p>
    <w:p w14:paraId="6E8616B7" w14:textId="76BD1089" w:rsidR="00314B36" w:rsidRPr="0076424C" w:rsidRDefault="00314B36">
      <w:pPr>
        <w:rPr>
          <w:b/>
        </w:rPr>
      </w:pPr>
      <w:smartTag w:uri="urn:schemas-microsoft-com:office:smarttags" w:element="stockticker">
        <w:r w:rsidRPr="0076424C">
          <w:t>DOC</w:t>
        </w:r>
      </w:smartTag>
      <w:r w:rsidRPr="0076424C">
        <w:t>8.6.4.1</w:t>
      </w:r>
      <w:r w:rsidRPr="0076424C">
        <w:tab/>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specifies the need, suitable communication systems shall be established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ensure the control function is carried out in a safe and secure manner.</w:t>
      </w:r>
    </w:p>
    <w:p w14:paraId="6E8616B8" w14:textId="33BDFB69" w:rsidR="00314B36" w:rsidRPr="0076424C" w:rsidRDefault="00314B36">
      <w:smartTag w:uri="urn:schemas-microsoft-com:office:smarttags" w:element="stockticker">
        <w:r w:rsidRPr="0076424C">
          <w:t>DOC</w:t>
        </w:r>
      </w:smartTag>
      <w:r w:rsidRPr="0076424C">
        <w:t>8.6.4.2</w:t>
      </w:r>
      <w:r w:rsidRPr="0076424C">
        <w:tab/>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reasonably decides a back up or alternative routing of communication is necessary to provide for the safe and secure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 means shall be agreed with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6B9" w14:textId="2D852212" w:rsidR="00314B36" w:rsidRPr="0076424C" w:rsidRDefault="00314B36">
      <w:smartTag w:uri="urn:schemas-microsoft-com:office:smarttags" w:element="stockticker">
        <w:r w:rsidRPr="0076424C">
          <w:t>DOC</w:t>
        </w:r>
      </w:smartTag>
      <w:r w:rsidRPr="0076424C">
        <w:t>8.6.4.3</w:t>
      </w:r>
      <w:r w:rsidRPr="0076424C">
        <w:tab/>
        <w:t xml:space="preserve">Schedules of telephone numbers/call signs shall be exchanged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to enable control activities to be efficiently co-ordinated.</w:t>
      </w:r>
    </w:p>
    <w:p w14:paraId="6E8616BA" w14:textId="3A58C084" w:rsidR="00314B36" w:rsidRPr="0076424C" w:rsidRDefault="00314B36">
      <w:smartTag w:uri="urn:schemas-microsoft-com:office:smarttags" w:element="stockticker">
        <w:r w:rsidRPr="0076424C">
          <w:t>DOC</w:t>
        </w:r>
      </w:smartTag>
      <w:r w:rsidRPr="0076424C">
        <w:t>8.6.4.4</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will establish 24-hour availability of personnel with suitable authorisation where the joint operational requirements demand it.</w:t>
      </w:r>
    </w:p>
    <w:p w14:paraId="6E8616BB" w14:textId="77777777" w:rsidR="00314B36" w:rsidRPr="0076424C" w:rsidRDefault="00314B36">
      <w:smartTag w:uri="urn:schemas-microsoft-com:office:smarttags" w:element="stockticker">
        <w:r w:rsidRPr="0076424C">
          <w:t>DOC</w:t>
        </w:r>
      </w:smartTag>
      <w:r w:rsidRPr="0076424C">
        <w:t>8.7</w:t>
      </w:r>
      <w:r w:rsidRPr="0076424C">
        <w:rPr>
          <w:b/>
        </w:rPr>
        <w:tab/>
        <w:t>Procedures</w:t>
      </w:r>
    </w:p>
    <w:p w14:paraId="6E8616BC" w14:textId="0699B400" w:rsidR="00314B36" w:rsidRPr="0076424C" w:rsidRDefault="00314B36">
      <w:smartTag w:uri="urn:schemas-microsoft-com:office:smarttags" w:element="stockticker">
        <w:r w:rsidRPr="0076424C">
          <w:t>DOC</w:t>
        </w:r>
      </w:smartTag>
      <w:r w:rsidRPr="0076424C">
        <w:t>8.7.1</w:t>
      </w:r>
      <w:r w:rsidRPr="0076424C">
        <w:tab/>
        <w:t xml:space="preserve">Pursuant to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the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and/or Authorised Persons for each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relating to the place where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are required will contact each other to coordinate the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requesting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RequestingControlPerson \h  \* MERGEFORMAT </w:instrText>
      </w:r>
      <w:r w:rsidR="008572B5">
        <w:fldChar w:fldCharType="separate"/>
      </w:r>
      <w:r w:rsidR="0011775B" w:rsidRPr="0076424C">
        <w:rPr>
          <w:b/>
          <w:spacing w:val="5"/>
        </w:rPr>
        <w:t>Requesting Control Person</w:t>
      </w:r>
      <w:r w:rsidR="008572B5">
        <w:fldChar w:fldCharType="end"/>
      </w:r>
      <w:r w:rsidRPr="0076424C">
        <w:rPr>
          <w:b/>
        </w:rPr>
        <w:t>”</w:t>
      </w:r>
      <w:r w:rsidRPr="0076424C">
        <w:t xml:space="preserve"> and the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being requested and implementing the </w:t>
      </w:r>
      <w:r w:rsidR="008572B5">
        <w:fldChar w:fldCharType="begin"/>
      </w:r>
      <w:r w:rsidR="008572B5">
        <w:instrText xml:space="preserve"> REF SafetyPrecautions \h  \* MERGEFORMAT </w:instrText>
      </w:r>
      <w:r w:rsidR="008572B5">
        <w:fldChar w:fldCharType="separate"/>
      </w:r>
      <w:r w:rsidR="0011775B" w:rsidRPr="0076424C">
        <w:rPr>
          <w:b/>
        </w:rPr>
        <w:t>Safety Precautions</w:t>
      </w:r>
      <w:r w:rsidR="008572B5">
        <w:fldChar w:fldCharType="end"/>
      </w:r>
      <w:r w:rsidRPr="0076424C">
        <w:t xml:space="preserve"> shall be referred to as the </w:t>
      </w:r>
      <w:r w:rsidRPr="0076424C">
        <w:rPr>
          <w:b/>
        </w:rPr>
        <w:t>“</w:t>
      </w:r>
      <w:r w:rsidR="008572B5">
        <w:fldChar w:fldCharType="begin"/>
      </w:r>
      <w:r w:rsidR="008572B5">
        <w:instrText xml:space="preserve"> REF ImplementingControlPerson \h  \* MERGEFORMAT </w:instrText>
      </w:r>
      <w:r w:rsidR="008572B5">
        <w:fldChar w:fldCharType="separate"/>
      </w:r>
      <w:r w:rsidR="0011775B" w:rsidRPr="0076424C">
        <w:rPr>
          <w:b/>
          <w:spacing w:val="5"/>
        </w:rPr>
        <w:t>Implementing Control Person</w:t>
      </w:r>
      <w:r w:rsidR="008572B5">
        <w:fldChar w:fldCharType="end"/>
      </w:r>
      <w:r w:rsidRPr="0076424C">
        <w:rPr>
          <w:b/>
        </w:rPr>
        <w:t>”.</w:t>
      </w:r>
    </w:p>
    <w:p w14:paraId="6E8616BD" w14:textId="24A2F6E0" w:rsidR="00314B36" w:rsidRPr="0076424C" w:rsidRDefault="00314B36">
      <w:smartTag w:uri="urn:schemas-microsoft-com:office:smarttags" w:element="stockticker">
        <w:r w:rsidRPr="0076424C">
          <w:t>DOC</w:t>
        </w:r>
      </w:smartTag>
      <w:r w:rsidRPr="0076424C">
        <w:t>8.7.2</w:t>
      </w:r>
      <w:r w:rsidRPr="0076424C">
        <w:tab/>
        <w:t>Procedures shall be maintained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appropriate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clearly specify the responsibility for </w:t>
      </w:r>
      <w:r w:rsidR="008572B5">
        <w:fldChar w:fldCharType="begin"/>
      </w:r>
      <w:r w:rsidR="008572B5">
        <w:instrText xml:space="preserve"> REF SystemControl \h  \* MERGEFORMAT </w:instrText>
      </w:r>
      <w:r w:rsidR="008572B5">
        <w:fldChar w:fldCharType="separate"/>
      </w:r>
      <w:r w:rsidR="0011775B" w:rsidRPr="0076424C">
        <w:rPr>
          <w:b/>
        </w:rPr>
        <w:t>System Control</w:t>
      </w:r>
      <w:r w:rsidR="008572B5">
        <w:fldChar w:fldCharType="end"/>
      </w:r>
      <w:r w:rsidRPr="0076424C">
        <w:t xml:space="preserve">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FA2C6B" w:rsidRPr="0076424C">
        <w:rPr>
          <w:b/>
        </w:rPr>
        <w:t xml:space="preserve"> </w:t>
      </w:r>
      <w:r w:rsidRPr="0076424C">
        <w:t xml:space="preserve">and these shall ensure that only one </w:t>
      </w:r>
      <w:r w:rsidR="008572B5">
        <w:fldChar w:fldCharType="begin"/>
      </w:r>
      <w:r w:rsidR="008572B5">
        <w:instrText xml:space="preserve"> REF ControlPerson \h  \* MERGEFORMAT </w:instrText>
      </w:r>
      <w:r w:rsidR="008572B5">
        <w:fldChar w:fldCharType="separate"/>
      </w:r>
      <w:r w:rsidR="0011775B" w:rsidRPr="0076424C">
        <w:rPr>
          <w:b/>
        </w:rPr>
        <w:t>Control Person</w:t>
      </w:r>
      <w:r w:rsidR="008572B5">
        <w:fldChar w:fldCharType="end"/>
      </w:r>
      <w:r w:rsidRPr="0076424C">
        <w:t xml:space="preserve"> is responsible for any item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FA2C6B" w:rsidRPr="0076424C">
        <w:t xml:space="preserve"> </w:t>
      </w:r>
      <w:r w:rsidRPr="0076424C">
        <w:t xml:space="preserve">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BD7B54" w:rsidRPr="0076424C">
        <w:rPr>
          <w:b/>
        </w:rPr>
        <w:t xml:space="preserve"> </w:t>
      </w:r>
      <w:r w:rsidRPr="0076424C">
        <w:t>at any one time.</w:t>
      </w:r>
    </w:p>
    <w:p w14:paraId="6E8616BE" w14:textId="178A5850" w:rsidR="00314B36" w:rsidRPr="0076424C" w:rsidRDefault="00314B36">
      <w:smartTag w:uri="urn:schemas-microsoft-com:office:smarttags" w:element="stockticker">
        <w:r w:rsidRPr="0076424C">
          <w:t>DOC</w:t>
        </w:r>
      </w:smartTag>
      <w:r w:rsidRPr="0076424C">
        <w:t>8.7.3</w:t>
      </w:r>
      <w:r w:rsidRPr="0076424C">
        <w:tab/>
        <w:t xml:space="preserve">The operational procedures shall be in accordance with the </w:t>
      </w:r>
      <w:r w:rsidR="008572B5">
        <w:fldChar w:fldCharType="begin"/>
      </w:r>
      <w:r w:rsidR="008572B5">
        <w:instrText xml:space="preserve"> REF SafetySystemManagement \h  \* MERGEFORMAT </w:instrText>
      </w:r>
      <w:r w:rsidR="008572B5">
        <w:fldChar w:fldCharType="separate"/>
      </w:r>
      <w:r w:rsidR="0011775B" w:rsidRPr="0076424C">
        <w:rPr>
          <w:b/>
        </w:rPr>
        <w:t>Safety Management System</w:t>
      </w:r>
      <w:r w:rsidR="008572B5">
        <w:fldChar w:fldCharType="end"/>
      </w:r>
      <w:r w:rsidRPr="0076424C">
        <w:t xml:space="preserve"> agreed between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6BF"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OPERATING CODE 9</w:t>
      </w:r>
    </w:p>
    <w:p w14:paraId="6E8616C0" w14:textId="77777777" w:rsidR="00314B36" w:rsidRPr="0076424C" w:rsidRDefault="00314B36">
      <w:pPr>
        <w:pStyle w:val="Heading1"/>
      </w:pPr>
      <w:bookmarkStart w:id="520" w:name="_Toc501209769"/>
      <w:smartTag w:uri="urn:schemas-microsoft-com:office:smarttags" w:element="stockticker">
        <w:r w:rsidRPr="0076424C">
          <w:t>DOC</w:t>
        </w:r>
      </w:smartTag>
      <w:r w:rsidRPr="0076424C">
        <w:t>9</w:t>
      </w:r>
      <w:r w:rsidRPr="0076424C">
        <w:tab/>
        <w:t>CONTINGENCY PLANNING</w:t>
      </w:r>
      <w:bookmarkEnd w:id="520"/>
    </w:p>
    <w:p w14:paraId="6E8616C1" w14:textId="77777777" w:rsidR="00314B36" w:rsidRPr="0076424C" w:rsidRDefault="00314B36">
      <w:pPr>
        <w:rPr>
          <w:b/>
        </w:rPr>
      </w:pPr>
      <w:smartTag w:uri="urn:schemas-microsoft-com:office:smarttags" w:element="stockticker">
        <w:r w:rsidRPr="0076424C">
          <w:t>DOC</w:t>
        </w:r>
      </w:smartTag>
      <w:r w:rsidRPr="0076424C">
        <w:t>9.1</w:t>
      </w:r>
      <w:r w:rsidRPr="0076424C">
        <w:tab/>
      </w:r>
      <w:r w:rsidRPr="0076424C">
        <w:rPr>
          <w:b/>
        </w:rPr>
        <w:t>Introduction</w:t>
      </w:r>
    </w:p>
    <w:p w14:paraId="6E8616C2" w14:textId="14FCD048" w:rsidR="00314B36" w:rsidRPr="0076424C" w:rsidRDefault="00314B36">
      <w:pPr>
        <w:pStyle w:val="BodyText"/>
      </w:pP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 sets out requirements and procedures relating to the following planning procedures for abnormal situations:</w:t>
      </w:r>
    </w:p>
    <w:p w14:paraId="6E8616C3" w14:textId="1C028E25" w:rsidR="00314B36" w:rsidRPr="0076424C" w:rsidRDefault="00314B36">
      <w:smartTag w:uri="urn:schemas-microsoft-com:office:smarttags" w:element="stockticker">
        <w:r w:rsidRPr="0076424C">
          <w:t>DOC</w:t>
        </w:r>
      </w:smartTag>
      <w:r w:rsidRPr="0076424C">
        <w:t>9.1.1</w:t>
      </w:r>
      <w:r w:rsidRPr="0076424C">
        <w:tab/>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p>
    <w:p w14:paraId="6E8616C4" w14:textId="2EB6C6B8"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9 covers the requirements for the implementation of </w:t>
      </w:r>
      <w:bookmarkStart w:id="521" w:name="_Hlk15282882"/>
      <w:r w:rsidR="00786E2C" w:rsidRPr="0076424C">
        <w:rPr>
          <w:b/>
        </w:rPr>
        <w:fldChar w:fldCharType="begin"/>
      </w:r>
      <w:r w:rsidRPr="0076424C">
        <w:instrText xml:space="preserve"> REF BlackStart \h </w:instrText>
      </w:r>
      <w:r w:rsidR="00287BD3" w:rsidRPr="0076424C">
        <w:rPr>
          <w:b/>
        </w:rPr>
        <w:instrText xml:space="preserve"> \* MERGEFORMAT </w:instrText>
      </w:r>
      <w:r w:rsidR="00786E2C" w:rsidRPr="0076424C">
        <w:rPr>
          <w:b/>
        </w:rPr>
      </w:r>
      <w:r w:rsidR="00786E2C" w:rsidRPr="0076424C">
        <w:rPr>
          <w:b/>
        </w:rPr>
        <w:fldChar w:fldCharType="separate"/>
      </w:r>
      <w:r w:rsidR="0011775B" w:rsidRPr="0076424C">
        <w:rPr>
          <w:b/>
        </w:rPr>
        <w:t>Black Start</w:t>
      </w:r>
      <w:r w:rsidR="00786E2C" w:rsidRPr="0076424C">
        <w:rPr>
          <w:b/>
        </w:rPr>
        <w:fldChar w:fldCharType="end"/>
      </w:r>
      <w:r w:rsidRPr="0076424C">
        <w:rPr>
          <w:b/>
        </w:rPr>
        <w:t xml:space="preserve"> </w:t>
      </w:r>
      <w:bookmarkEnd w:id="521"/>
      <w:r w:rsidRPr="0076424C">
        <w:t xml:space="preserve">recovery procedures following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as recognised by</w:t>
      </w:r>
      <w:r w:rsidR="001E50BA" w:rsidRPr="0076424C">
        <w:t xml:space="preserve"> </w:t>
      </w:r>
      <w:r w:rsidR="008572B5">
        <w:fldChar w:fldCharType="begin"/>
      </w:r>
      <w:r w:rsidR="008572B5">
        <w:instrText xml:space="preserve"> REF NGC \h  \* MERGEFORMAT </w:instrText>
      </w:r>
      <w:r w:rsidR="008572B5">
        <w:fldChar w:fldCharType="separate"/>
      </w:r>
      <w:del w:id="522" w:author="National Grid" w:date="2018-05-30T17:36:00Z">
        <w:r w:rsidR="0011775B" w:rsidRPr="0076424C" w:rsidDel="00186A88">
          <w:rPr>
            <w:b/>
          </w:rPr>
          <w:delText>NGC</w:delText>
        </w:r>
      </w:del>
      <w:ins w:id="523" w:author="National Grid" w:date="2018-05-30T17:36:00Z">
        <w:r w:rsidR="00186A88">
          <w:rPr>
            <w:b/>
          </w:rPr>
          <w:t>NGESO</w:t>
        </w:r>
      </w:ins>
      <w:r w:rsidR="008572B5">
        <w:fldChar w:fldCharType="end"/>
      </w:r>
      <w:r w:rsidRPr="0076424C">
        <w:rPr>
          <w:b/>
        </w:rPr>
        <w:t xml:space="preserve">. </w:t>
      </w:r>
      <w:r w:rsidRPr="0076424C">
        <w:t xml:space="preserve"> The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procedure provides for the recovery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in the shortest possible time taking into account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 capabilities and the operational constraints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rPr>
          <w:b/>
        </w:rPr>
        <w:t xml:space="preserve">, </w:t>
      </w:r>
      <w:r w:rsidRPr="0076424C">
        <w:t xml:space="preserve">in accordance with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rPr>
          <w:b/>
        </w:rPr>
        <w:t xml:space="preserve"> </w:t>
      </w:r>
      <w:r w:rsidRPr="0076424C">
        <w:t>and the requirements of</w:t>
      </w:r>
      <w:r w:rsidR="00760804" w:rsidRPr="0076424C">
        <w:t xml:space="preserve"> </w:t>
      </w:r>
      <w:r w:rsidR="008572B5">
        <w:fldChar w:fldCharType="begin"/>
      </w:r>
      <w:r w:rsidR="008572B5">
        <w:instrText xml:space="preserve"> REF NGC \h  \* MERGEFORMAT </w:instrText>
      </w:r>
      <w:r w:rsidR="008572B5">
        <w:fldChar w:fldCharType="separate"/>
      </w:r>
      <w:del w:id="524" w:author="National Grid" w:date="2018-05-30T17:36:00Z">
        <w:r w:rsidR="0011775B" w:rsidRPr="0076424C" w:rsidDel="00186A88">
          <w:rPr>
            <w:b/>
          </w:rPr>
          <w:delText>NGC</w:delText>
        </w:r>
      </w:del>
      <w:ins w:id="525" w:author="National Grid" w:date="2018-05-30T17:36:00Z">
        <w:r w:rsidR="00186A88">
          <w:rPr>
            <w:b/>
          </w:rPr>
          <w:t>NGESO</w:t>
        </w:r>
      </w:ins>
      <w:r w:rsidR="008572B5">
        <w:fldChar w:fldCharType="end"/>
      </w:r>
      <w:r w:rsidRPr="0076424C">
        <w:rPr>
          <w:b/>
        </w:rPr>
        <w:t>.</w:t>
      </w:r>
      <w:r w:rsidRPr="0076424C">
        <w:t xml:space="preserve"> </w:t>
      </w:r>
    </w:p>
    <w:p w14:paraId="6E8616C5" w14:textId="77777777" w:rsidR="00314B36" w:rsidRPr="0076424C" w:rsidRDefault="00314B36">
      <w:smartTag w:uri="urn:schemas-microsoft-com:office:smarttags" w:element="stockticker">
        <w:r w:rsidRPr="0076424C">
          <w:t>DOC</w:t>
        </w:r>
      </w:smartTag>
      <w:r w:rsidRPr="0076424C">
        <w:t>9.1.2</w:t>
      </w:r>
      <w:r w:rsidRPr="0076424C">
        <w:rPr>
          <w:b/>
        </w:rPr>
        <w:tab/>
        <w:t>Re-synchronising Islands</w:t>
      </w:r>
    </w:p>
    <w:p w14:paraId="6E8616C6" w14:textId="3CE5A1A7" w:rsidR="00314B36" w:rsidRPr="0076424C" w:rsidRDefault="00314B36">
      <w:r w:rsidRPr="0076424C">
        <w:tab/>
        <w:t xml:space="preserve">The requirements for re-synchronising parts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where there is no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rPr>
          <w:b/>
        </w:rPr>
        <w:t xml:space="preserve"> </w:t>
      </w:r>
      <w:r w:rsidRPr="0076424C">
        <w:t xml:space="preserve">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but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are out of synchronism with each other.</w:t>
      </w:r>
    </w:p>
    <w:p w14:paraId="6E8616C7" w14:textId="1E252B53" w:rsidR="00314B36" w:rsidRPr="0076424C" w:rsidRDefault="00314B36">
      <w:smartTag w:uri="urn:schemas-microsoft-com:office:smarttags" w:element="stockticker">
        <w:r w:rsidRPr="0076424C">
          <w:t>DOC</w:t>
        </w:r>
      </w:smartTag>
      <w:r w:rsidRPr="0076424C">
        <w:t>9.1.3</w:t>
      </w:r>
      <w:r w:rsidRPr="0076424C">
        <w:rPr>
          <w:b/>
        </w:rPr>
        <w:tab/>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rPr>
          <w:b/>
        </w:rPr>
        <w:t xml:space="preserve"> Procedure </w:t>
      </w:r>
    </w:p>
    <w:p w14:paraId="6E8616C8" w14:textId="51FB744F" w:rsidR="00314B36" w:rsidRPr="0076424C" w:rsidRDefault="00314B36">
      <w:r w:rsidRPr="0076424C">
        <w:tab/>
        <w:t>The requirements for the establishment of a communication route and arrangements between responsible representatives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involved in, or who may be involved in, an actual or potential serious or widespread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disruption which requires or may require urgent managerial response, day or night.</w:t>
      </w:r>
    </w:p>
    <w:p w14:paraId="6E8616C9" w14:textId="77777777" w:rsidR="00314B36" w:rsidRPr="0076424C" w:rsidRDefault="00314B36">
      <w:pPr>
        <w:rPr>
          <w:b/>
        </w:rPr>
      </w:pPr>
      <w:smartTag w:uri="urn:schemas-microsoft-com:office:smarttags" w:element="stockticker">
        <w:r w:rsidRPr="0076424C">
          <w:t>DOC</w:t>
        </w:r>
      </w:smartTag>
      <w:r w:rsidRPr="0076424C">
        <w:t>9.1.4</w:t>
      </w:r>
      <w:r w:rsidRPr="0076424C">
        <w:tab/>
      </w:r>
      <w:r w:rsidRPr="0076424C">
        <w:rPr>
          <w:b/>
        </w:rPr>
        <w:t>Civil Emergencies</w:t>
      </w:r>
    </w:p>
    <w:p w14:paraId="6E8616CA" w14:textId="0C2D985F" w:rsidR="00314B36" w:rsidRPr="0076424C" w:rsidRDefault="00314B36">
      <w:pPr>
        <w:ind w:firstLine="0"/>
      </w:pPr>
      <w:r w:rsidRPr="0076424C">
        <w:t xml:space="preserve">The requirements for dealing with a Civil Emergency which under the </w:t>
      </w:r>
      <w:bookmarkStart w:id="526" w:name="_Hlt40951529"/>
      <w:bookmarkStart w:id="527" w:name="_Hlk2483060"/>
      <w:r w:rsidR="00786E2C" w:rsidRPr="0076424C">
        <w:rPr>
          <w:b/>
        </w:rPr>
        <w:fldChar w:fldCharType="begin"/>
      </w:r>
      <w:r w:rsidRPr="0076424C">
        <w:rPr>
          <w:b/>
        </w:rPr>
        <w:instrText xml:space="preserve"> HYPERLINK  \l "_Hlk2483013" </w:instrText>
      </w:r>
      <w:r w:rsidR="00786E2C" w:rsidRPr="0076424C">
        <w:rPr>
          <w:b/>
        </w:rPr>
        <w:fldChar w:fldCharType="separate"/>
      </w:r>
      <w:hyperlink w:anchor="Act" w:history="1">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hyperlink>
      <w:r w:rsidR="00786E2C" w:rsidRPr="0076424C">
        <w:rPr>
          <w:b/>
        </w:rPr>
        <w:fldChar w:fldCharType="end"/>
      </w:r>
      <w:bookmarkEnd w:id="526"/>
      <w:r w:rsidRPr="0076424C">
        <w:t xml:space="preserve"> </w:t>
      </w:r>
      <w:bookmarkEnd w:id="527"/>
      <w:r w:rsidRPr="0076424C">
        <w:t xml:space="preserve">is any natural disaster or other emergency which, in the opinion of the </w:t>
      </w:r>
      <w:r w:rsidR="008572B5">
        <w:fldChar w:fldCharType="begin"/>
      </w:r>
      <w:r w:rsidR="008572B5">
        <w:instrText xml:space="preserve"> REF SecretaryofState \h  \* MERGEFORMAT </w:instrText>
      </w:r>
      <w:r w:rsidR="008572B5">
        <w:fldChar w:fldCharType="separate"/>
      </w:r>
      <w:r w:rsidR="0011775B" w:rsidRPr="0076424C">
        <w:rPr>
          <w:b/>
        </w:rPr>
        <w:t>Secretary of State</w:t>
      </w:r>
      <w:r w:rsidR="008572B5">
        <w:fldChar w:fldCharType="end"/>
      </w:r>
      <w:r w:rsidRPr="0076424C">
        <w:t xml:space="preserve">, is or may be likely to disrupt electricity supplies.  The procedures may be similar to, or separate from,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reduction schemes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CB" w14:textId="77777777" w:rsidR="00314B36" w:rsidRPr="0076424C" w:rsidRDefault="00314B36">
      <w:pPr>
        <w:rPr>
          <w:b/>
        </w:rPr>
      </w:pPr>
      <w:smartTag w:uri="urn:schemas-microsoft-com:office:smarttags" w:element="stockticker">
        <w:r w:rsidRPr="0076424C">
          <w:t>DOC</w:t>
        </w:r>
      </w:smartTag>
      <w:r w:rsidRPr="0076424C">
        <w:t>9.2</w:t>
      </w:r>
      <w:r w:rsidRPr="0076424C">
        <w:tab/>
      </w:r>
      <w:r w:rsidRPr="0076424C">
        <w:rPr>
          <w:b/>
        </w:rPr>
        <w:t xml:space="preserve">Objectives </w:t>
      </w:r>
    </w:p>
    <w:p w14:paraId="6E8616CC" w14:textId="4192B39F"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sets out Contingency Planning procedures to enable co-ordination between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with a common approach to give uniformity of priorities to restart or to operate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in abnormal situations. It also specifies requirements to be met during periods of declared civil emergencies.</w:t>
      </w:r>
    </w:p>
    <w:p w14:paraId="6E8616CD" w14:textId="77777777" w:rsidR="00314B36" w:rsidRPr="0076424C" w:rsidRDefault="00314B36">
      <w:pPr>
        <w:keepNext/>
        <w:rPr>
          <w:b/>
        </w:rPr>
      </w:pPr>
      <w:smartTag w:uri="urn:schemas-microsoft-com:office:smarttags" w:element="stockticker">
        <w:r w:rsidRPr="0076424C">
          <w:t>DOC</w:t>
        </w:r>
      </w:smartTag>
      <w:r w:rsidRPr="0076424C">
        <w:t>9.3</w:t>
      </w:r>
      <w:r w:rsidRPr="0076424C">
        <w:tab/>
      </w:r>
      <w:r w:rsidRPr="0076424C">
        <w:rPr>
          <w:b/>
        </w:rPr>
        <w:t xml:space="preserve">Scope </w:t>
      </w:r>
    </w:p>
    <w:p w14:paraId="6E8616CE" w14:textId="1FCDD88E" w:rsidR="00314B36" w:rsidRPr="0076424C" w:rsidRDefault="00314B36">
      <w:r w:rsidRPr="0076424C">
        <w:tab/>
        <w:t xml:space="preserve">This Distribution Operating Code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Users which in this Distribution Operating Code means, the Users specified below with a High Voltage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r w:rsidRPr="0076424C">
        <w:tab/>
      </w:r>
    </w:p>
    <w:p w14:paraId="6E8616CF" w14:textId="4A19D227" w:rsidR="00314B36" w:rsidRPr="0076424C" w:rsidRDefault="008572B5">
      <w:pPr>
        <w:pStyle w:val="Indent1"/>
        <w:numPr>
          <w:ilvl w:val="0"/>
          <w:numId w:val="30"/>
        </w:numPr>
      </w:pPr>
      <w:r>
        <w:lastRenderedPageBreak/>
        <w:fldChar w:fldCharType="begin"/>
      </w:r>
      <w:r>
        <w:instrText xml:space="preserve"> REF Customer \h  \* MERGEFORMAT </w:instrText>
      </w:r>
      <w:r>
        <w:fldChar w:fldCharType="separate"/>
      </w:r>
      <w:r w:rsidR="0011775B" w:rsidRPr="0076424C">
        <w:rPr>
          <w:b/>
        </w:rPr>
        <w:t>Customer</w:t>
      </w:r>
      <w:r>
        <w:fldChar w:fldCharType="end"/>
      </w:r>
      <w:r w:rsidR="00314B36" w:rsidRPr="0076424C">
        <w:rPr>
          <w:b/>
        </w:rPr>
        <w:t xml:space="preserve">s </w:t>
      </w:r>
      <w:r w:rsidR="00314B36" w:rsidRPr="0076424C">
        <w:t xml:space="preserve">(it is not intended that the </w:t>
      </w:r>
      <w:r>
        <w:fldChar w:fldCharType="begin"/>
      </w:r>
      <w:r>
        <w:instrText xml:space="preserve"> REF DistributionCode \h  \* MERGEFORMAT </w:instrText>
      </w:r>
      <w:r>
        <w:fldChar w:fldCharType="separate"/>
      </w:r>
      <w:r w:rsidR="0011775B" w:rsidRPr="0076424C">
        <w:rPr>
          <w:b/>
        </w:rPr>
        <w:t>Distribution Code</w:t>
      </w:r>
      <w:r>
        <w:fldChar w:fldCharType="end"/>
      </w:r>
      <w:r w:rsidR="00314B36" w:rsidRPr="0076424C">
        <w:rPr>
          <w:b/>
        </w:rPr>
        <w:t xml:space="preserve"> </w:t>
      </w:r>
      <w:r w:rsidR="00314B36" w:rsidRPr="0076424C">
        <w:t xml:space="preserve">shall apply to small </w:t>
      </w:r>
      <w:r>
        <w:fldChar w:fldCharType="begin"/>
      </w:r>
      <w:r>
        <w:instrText xml:space="preserve"> REF Customer \h  \* MERGEFORMAT </w:instrText>
      </w:r>
      <w:r>
        <w:fldChar w:fldCharType="separate"/>
      </w:r>
      <w:r w:rsidR="0011775B" w:rsidRPr="0076424C">
        <w:rPr>
          <w:b/>
        </w:rPr>
        <w:t>Customer</w:t>
      </w:r>
      <w:r>
        <w:fldChar w:fldCharType="end"/>
      </w:r>
      <w:r w:rsidR="00314B36" w:rsidRPr="0076424C">
        <w:rPr>
          <w:b/>
        </w:rPr>
        <w:t xml:space="preserve">s </w:t>
      </w:r>
      <w:r w:rsidR="00314B36" w:rsidRPr="0076424C">
        <w:t>individually).</w:t>
      </w:r>
    </w:p>
    <w:p w14:paraId="6E8616D0" w14:textId="6F7650F2" w:rsidR="00314B36" w:rsidRPr="0076424C" w:rsidRDefault="008572B5">
      <w:pPr>
        <w:pStyle w:val="Indent1"/>
        <w:numPr>
          <w:ilvl w:val="0"/>
          <w:numId w:val="30"/>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117EE6" w:rsidRPr="0076424C">
        <w:t>, but excluding the</w:t>
      </w:r>
      <w:r w:rsidR="00117EE6" w:rsidRPr="0076424C">
        <w:rPr>
          <w:b/>
        </w:rPr>
        <w:t xml:space="preserve"> </w:t>
      </w:r>
      <w:r>
        <w:fldChar w:fldCharType="begin"/>
      </w:r>
      <w:r>
        <w:instrText xml:space="preserve"> REF OTSO \h  \* MERGEFORMAT </w:instrText>
      </w:r>
      <w:r>
        <w:fldChar w:fldCharType="separate"/>
      </w:r>
      <w:r w:rsidR="0011775B" w:rsidRPr="0076424C">
        <w:rPr>
          <w:b/>
        </w:rPr>
        <w:t>OTSO</w:t>
      </w:r>
      <w:r>
        <w:fldChar w:fldCharType="end"/>
      </w:r>
      <w:r w:rsidR="00314B36" w:rsidRPr="0076424C">
        <w:rPr>
          <w:b/>
        </w:rPr>
        <w:t>.</w:t>
      </w:r>
    </w:p>
    <w:p w14:paraId="6E8616D1" w14:textId="3414F6FF" w:rsidR="00314B36" w:rsidRPr="0076424C" w:rsidRDefault="008572B5">
      <w:pPr>
        <w:pStyle w:val="Indent1"/>
        <w:numPr>
          <w:ilvl w:val="0"/>
          <w:numId w:val="30"/>
        </w:numPr>
      </w:pPr>
      <w:r>
        <w:fldChar w:fldCharType="begin"/>
      </w:r>
      <w:r>
        <w:instrText xml:space="preserve"> REF OtherAuthorisedDistributor \h  \* MERGEFORMAT </w:instrText>
      </w:r>
      <w:r>
        <w:fldChar w:fldCharType="separate"/>
      </w:r>
      <w:r w:rsidR="0011775B" w:rsidRPr="0076424C">
        <w:rPr>
          <w:b/>
        </w:rPr>
        <w:t>Other Authorised Distributor</w:t>
      </w:r>
      <w:r>
        <w:fldChar w:fldCharType="end"/>
      </w:r>
      <w:r w:rsidR="00314B36" w:rsidRPr="0076424C">
        <w:rPr>
          <w:b/>
        </w:rPr>
        <w:t xml:space="preserve">s </w:t>
      </w:r>
      <w:r w:rsidR="00314B36" w:rsidRPr="0076424C">
        <w:t xml:space="preserve">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rPr>
          <w:b/>
        </w:rPr>
        <w:t>.</w:t>
      </w:r>
    </w:p>
    <w:p w14:paraId="6E8616D2" w14:textId="440C5982" w:rsidR="00314B36" w:rsidRPr="0076424C" w:rsidRDefault="00314B36">
      <w:pPr>
        <w:ind w:firstLine="0"/>
      </w:pPr>
      <w:r w:rsidRPr="0076424C">
        <w:t xml:space="preserve">Any actions required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t xml:space="preserve"> will be identified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discussed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6D3" w14:textId="6710F0B7" w:rsidR="00314B36" w:rsidRPr="0076424C" w:rsidRDefault="00314B36">
      <w:pPr>
        <w:rPr>
          <w:b/>
        </w:rPr>
      </w:pPr>
      <w:smartTag w:uri="urn:schemas-microsoft-com:office:smarttags" w:element="stockticker">
        <w:r w:rsidRPr="0076424C">
          <w:t>DOC</w:t>
        </w:r>
      </w:smartTag>
      <w:r w:rsidRPr="0076424C">
        <w:t>9.4</w:t>
      </w:r>
      <w:r w:rsidRPr="0076424C">
        <w:tab/>
      </w:r>
      <w:hyperlink w:anchor="BlackStart" w:history="1">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hyperlink>
      <w:r w:rsidRPr="0076424C">
        <w:rPr>
          <w:b/>
        </w:rPr>
        <w:t xml:space="preserve"> </w:t>
      </w:r>
    </w:p>
    <w:p w14:paraId="6E8616D4" w14:textId="77777777" w:rsidR="00314B36" w:rsidRPr="0076424C" w:rsidRDefault="00314B36">
      <w:smartTag w:uri="urn:schemas-microsoft-com:office:smarttags" w:element="stockticker">
        <w:r w:rsidRPr="0076424C">
          <w:t>DOC</w:t>
        </w:r>
      </w:smartTag>
      <w:r w:rsidRPr="0076424C">
        <w:t>9.4.1</w:t>
      </w:r>
      <w:r w:rsidRPr="0076424C">
        <w:tab/>
      </w:r>
      <w:r w:rsidRPr="0076424C">
        <w:rPr>
          <w:b/>
        </w:rPr>
        <w:t>Shutdown</w:t>
      </w:r>
    </w:p>
    <w:p w14:paraId="6E8616D5" w14:textId="36BA1264" w:rsidR="00314B36" w:rsidRPr="0076424C" w:rsidRDefault="00314B36">
      <w:smartTag w:uri="urn:schemas-microsoft-com:office:smarttags" w:element="stockticker">
        <w:r w:rsidRPr="0076424C">
          <w:t>DOC</w:t>
        </w:r>
      </w:smartTag>
      <w:r w:rsidRPr="0076424C">
        <w:t>9.4.1.1</w:t>
      </w:r>
      <w:r w:rsidRPr="0076424C">
        <w:tab/>
        <w:t xml:space="preserve">During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and during the subsequent recovery the Security Standards set out in, or deriving authority pursuant to, the </w:t>
      </w:r>
      <w:r w:rsidR="008572B5">
        <w:fldChar w:fldCharType="begin"/>
      </w:r>
      <w:r w:rsidR="008572B5">
        <w:instrText xml:space="preserve"> REF TransmissionLicence \h  \* MERGEFORMAT </w:instrText>
      </w:r>
      <w:r w:rsidR="008572B5">
        <w:fldChar w:fldCharType="separate"/>
      </w:r>
      <w:r w:rsidR="0011775B" w:rsidRPr="0076424C">
        <w:rPr>
          <w:b/>
        </w:rPr>
        <w:t>Transmission Licence</w:t>
      </w:r>
      <w:r w:rsidR="008572B5">
        <w:fldChar w:fldCharType="end"/>
      </w:r>
      <w:r w:rsidRPr="0076424C">
        <w:t xml:space="preserve"> and the </w:t>
      </w:r>
      <w:r w:rsidR="008572B5">
        <w:fldChar w:fldCharType="begin"/>
      </w:r>
      <w:r w:rsidR="008572B5">
        <w:instrText xml:space="preserve"> REF DistributionLicence \h  \* MERGEFORMAT </w:instrText>
      </w:r>
      <w:r w:rsidR="008572B5">
        <w:fldChar w:fldCharType="separate"/>
      </w:r>
      <w:r w:rsidR="0011775B" w:rsidRPr="0076424C">
        <w:rPr>
          <w:b/>
        </w:rPr>
        <w:t>Distribution Licence</w:t>
      </w:r>
      <w:r w:rsidR="008572B5">
        <w:fldChar w:fldCharType="end"/>
      </w:r>
      <w:r w:rsidRPr="0076424C">
        <w:rPr>
          <w:b/>
        </w:rPr>
        <w:t xml:space="preserve"> </w:t>
      </w:r>
      <w:r w:rsidRPr="0076424C">
        <w:t xml:space="preserve">may not apply and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rPr>
          <w:b/>
        </w:rPr>
        <w:t xml:space="preserve"> </w:t>
      </w:r>
      <w:r w:rsidRPr="0076424C">
        <w:t xml:space="preserve">may be operated outside normal voltage and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standards.</w:t>
      </w:r>
    </w:p>
    <w:p w14:paraId="6E8616D6" w14:textId="34F25E35" w:rsidR="00314B36" w:rsidRPr="0076424C" w:rsidRDefault="00314B36" w:rsidP="00074992">
      <w:pPr>
        <w:pStyle w:val="BodyText"/>
        <w:tabs>
          <w:tab w:val="left" w:pos="1425"/>
        </w:tabs>
        <w:spacing w:line="272" w:lineRule="atLeast"/>
        <w:ind w:left="1425" w:hanging="1425"/>
      </w:pPr>
      <w:smartTag w:uri="urn:schemas-microsoft-com:office:smarttags" w:element="stockticker">
        <w:r w:rsidRPr="0076424C">
          <w:t>DOC</w:t>
        </w:r>
      </w:smartTag>
      <w:r w:rsidRPr="0076424C">
        <w:t xml:space="preserve">9.4.1.2 </w:t>
      </w:r>
      <w:r w:rsidR="00074992" w:rsidRPr="0076424C">
        <w:tab/>
        <w:t xml:space="preserve">In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00074992" w:rsidRPr="0076424C">
        <w:rPr>
          <w:b/>
        </w:rPr>
        <w:t xml:space="preserve"> </w:t>
      </w:r>
      <w:r w:rsidR="00074992" w:rsidRPr="0076424C">
        <w:t xml:space="preserve">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00074992" w:rsidRPr="0076424C">
        <w:t xml:space="preserve">, it may be necessary for </w:t>
      </w:r>
      <w:r w:rsidR="008572B5">
        <w:fldChar w:fldCharType="begin"/>
      </w:r>
      <w:r w:rsidR="008572B5">
        <w:instrText xml:space="preserve"> REF NGC \h  \* MERGEFORMAT </w:instrText>
      </w:r>
      <w:r w:rsidR="008572B5">
        <w:fldChar w:fldCharType="separate"/>
      </w:r>
      <w:del w:id="528" w:author="National Grid" w:date="2018-05-30T17:36:00Z">
        <w:r w:rsidR="0011775B" w:rsidRPr="0076424C" w:rsidDel="00186A88">
          <w:rPr>
            <w:b/>
          </w:rPr>
          <w:delText>NGC</w:delText>
        </w:r>
      </w:del>
      <w:ins w:id="529" w:author="National Grid" w:date="2018-05-30T17:36:00Z">
        <w:r w:rsidR="00186A88">
          <w:rPr>
            <w:b/>
          </w:rPr>
          <w:t>NGESO</w:t>
        </w:r>
      </w:ins>
      <w:r w:rsidR="008572B5">
        <w:fldChar w:fldCharType="end"/>
      </w:r>
      <w:r w:rsidR="00074992" w:rsidRPr="0076424C">
        <w:rPr>
          <w:b/>
        </w:rPr>
        <w:t xml:space="preserve"> </w:t>
      </w:r>
      <w:r w:rsidR="00074992" w:rsidRPr="0076424C">
        <w:t xml:space="preserve">to issue Emergency Instructions and it may be necessary to depart from the normal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00074992" w:rsidRPr="0076424C">
        <w:t xml:space="preserve"> operation in issuing Bid-Offer Acceptances.</w:t>
      </w:r>
    </w:p>
    <w:p w14:paraId="6E8616D7" w14:textId="5114D72B" w:rsidR="00314B36" w:rsidRPr="0076424C" w:rsidRDefault="00314B36">
      <w:smartTag w:uri="urn:schemas-microsoft-com:office:smarttags" w:element="stockticker">
        <w:r w:rsidRPr="0076424C">
          <w:t>DOC</w:t>
        </w:r>
      </w:smartTag>
      <w:r w:rsidRPr="0076424C">
        <w:t>9.4.1.3</w:t>
      </w:r>
      <w:r w:rsidRPr="0076424C">
        <w:tab/>
        <w:t xml:space="preserve">Certain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t xml:space="preserv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are registered by </w:t>
      </w:r>
      <w:r w:rsidR="008572B5">
        <w:fldChar w:fldCharType="begin"/>
      </w:r>
      <w:r w:rsidR="008572B5">
        <w:instrText xml:space="preserve"> REF NGC \h  \* MERGEFORMAT </w:instrText>
      </w:r>
      <w:r w:rsidR="008572B5">
        <w:fldChar w:fldCharType="separate"/>
      </w:r>
      <w:del w:id="530" w:author="National Grid" w:date="2018-05-30T17:36:00Z">
        <w:r w:rsidR="0011775B" w:rsidRPr="0076424C" w:rsidDel="00186A88">
          <w:rPr>
            <w:b/>
          </w:rPr>
          <w:delText>NGC</w:delText>
        </w:r>
      </w:del>
      <w:ins w:id="531" w:author="National Grid" w:date="2018-05-30T17:36:00Z">
        <w:r w:rsidR="00186A88">
          <w:rPr>
            <w:b/>
          </w:rPr>
          <w:t>NGESO</w:t>
        </w:r>
      </w:ins>
      <w:r w:rsidR="008572B5">
        <w:fldChar w:fldCharType="end"/>
      </w:r>
      <w:r w:rsidRPr="0076424C">
        <w:t xml:space="preserve">, as having the ability of at least one of its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Pr="0076424C">
        <w:rPr>
          <w:b/>
        </w:rPr>
        <w:t>s</w:t>
      </w:r>
      <w:r w:rsidRPr="0076424C">
        <w:t xml:space="preserve"> to start up from shutdown without connections to external power supplies.  Such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76424C">
        <w:t xml:space="preserve">are to be referred to as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rPr>
          <w:b/>
        </w:rPr>
        <w:t>s</w:t>
      </w:r>
      <w:r w:rsidRPr="0076424C">
        <w:t>.</w:t>
      </w:r>
    </w:p>
    <w:p w14:paraId="6E8616D8" w14:textId="278F6424" w:rsidR="00B312D8" w:rsidRPr="0076424C" w:rsidRDefault="00314B36">
      <w:smartTag w:uri="urn:schemas-microsoft-com:office:smarttags" w:element="stockticker">
        <w:r w:rsidRPr="0076424C">
          <w:t>DOC</w:t>
        </w:r>
      </w:smartTag>
      <w:r w:rsidRPr="0076424C">
        <w:t>9.4.1.4</w:t>
      </w:r>
      <w:r w:rsidRPr="0076424C">
        <w:tab/>
        <w:t xml:space="preserve">For each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plans will be put in place, in accordance with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which in the event of a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or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will provide for the establishment of a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t xml:space="preserve">.  These plans are known as Local Joint Restoration Plans produced jointly by </w:t>
      </w:r>
      <w:r w:rsidR="008572B5">
        <w:fldChar w:fldCharType="begin"/>
      </w:r>
      <w:r w:rsidR="008572B5">
        <w:instrText xml:space="preserve"> REF NGC \h  \* MERGEFORMAT </w:instrText>
      </w:r>
      <w:r w:rsidR="008572B5">
        <w:fldChar w:fldCharType="separate"/>
      </w:r>
      <w:del w:id="532" w:author="National Grid" w:date="2018-05-30T17:36:00Z">
        <w:r w:rsidR="0011775B" w:rsidRPr="0076424C" w:rsidDel="00186A88">
          <w:rPr>
            <w:b/>
          </w:rPr>
          <w:delText>NGC</w:delText>
        </w:r>
      </w:del>
      <w:ins w:id="533" w:author="National Grid" w:date="2018-05-30T17:36:00Z">
        <w:r w:rsidR="00186A88">
          <w:rPr>
            <w:b/>
          </w:rPr>
          <w:t>NGESO</w:t>
        </w:r>
      </w:ins>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Pr="0076424C">
        <w:t xml:space="preserve"> and may include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 DNO</w:t>
      </w:r>
      <w:r w:rsidRPr="0076424C">
        <w:t xml:space="preserve">s will be party to these Plans irrespective of whether the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is </w:t>
      </w:r>
      <w:r w:rsidR="00786E2C">
        <w:fldChar w:fldCharType="begin"/>
      </w:r>
      <w:r w:rsidR="00F60EFA">
        <w:instrText xml:space="preserve"> REF Embedded \h  \* MERGEFORMAT </w:instrText>
      </w:r>
      <w:r w:rsidR="00786E2C">
        <w:fldChar w:fldCharType="separate"/>
      </w:r>
      <w:r w:rsidR="0011775B" w:rsidRPr="0076424C">
        <w:rPr>
          <w:b/>
        </w:rPr>
        <w:t>Embedded</w:t>
      </w:r>
      <w:r w:rsidR="00786E2C">
        <w:fldChar w:fldCharType="end"/>
      </w:r>
      <w:r w:rsidRPr="0076424C">
        <w:rPr>
          <w:b/>
        </w:rPr>
        <w:t xml:space="preserve">. </w:t>
      </w:r>
    </w:p>
    <w:p w14:paraId="6E8616D9" w14:textId="189B98D8" w:rsidR="00314B36" w:rsidRPr="0076424C" w:rsidRDefault="00314B36">
      <w:smartTag w:uri="urn:schemas-microsoft-com:office:smarttags" w:element="stockticker">
        <w:r w:rsidRPr="0076424C">
          <w:t>DOC</w:t>
        </w:r>
      </w:smartTag>
      <w:r w:rsidRPr="0076424C">
        <w:t>9.4.1.5</w:t>
      </w:r>
      <w:r w:rsidRPr="0076424C">
        <w:tab/>
        <w:t xml:space="preserve">In Scotland a Local Joint Restoration Plan may include more than one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and may be produced with and include obligations on the 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bCs/>
        </w:rPr>
        <w:t>s</w:t>
      </w:r>
      <w:r w:rsidRPr="0076424C">
        <w:t xml:space="preserve"> responsible for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0F2F3C">
        <w:t>s</w:t>
      </w:r>
      <w:r w:rsidRPr="0076424C">
        <w:rPr>
          <w:b/>
          <w:bCs/>
        </w:rPr>
        <w:t xml:space="preserve"> </w:t>
      </w:r>
      <w:r w:rsidRPr="0076424C">
        <w:t xml:space="preserve">not at a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and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bCs/>
        </w:rPr>
        <w:t>s</w:t>
      </w:r>
      <w:r w:rsidRPr="0076424C">
        <w:t>.</w:t>
      </w:r>
      <w:bookmarkStart w:id="534" w:name="_GoBack"/>
      <w:bookmarkEnd w:id="534"/>
    </w:p>
    <w:p w14:paraId="6E8616DA" w14:textId="1CEE31CC" w:rsidR="00314B36" w:rsidRPr="0076424C" w:rsidRDefault="00314B36">
      <w:smartTag w:uri="urn:schemas-microsoft-com:office:smarttags" w:element="stockticker">
        <w:r w:rsidRPr="0076424C">
          <w:t>DOC</w:t>
        </w:r>
      </w:smartTag>
      <w:r w:rsidRPr="0076424C">
        <w:t>9.4.2</w:t>
      </w:r>
      <w:r w:rsidRPr="0076424C">
        <w:rPr>
          <w:b/>
        </w:rPr>
        <w:tab/>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Situation</w:t>
      </w:r>
    </w:p>
    <w:p w14:paraId="6E8616DB" w14:textId="4301728C" w:rsidR="00314B36" w:rsidRPr="0076424C" w:rsidRDefault="00314B36">
      <w:r w:rsidRPr="0076424C">
        <w:rPr>
          <w:b/>
        </w:rPr>
        <w:tab/>
      </w:r>
      <w:r w:rsidRPr="0076424C">
        <w:t xml:space="preserve">In the event of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w:t>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as soon as reasonably practicable, inform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in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opinion, need to be informed that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as the case may be, a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exists and that </w:t>
      </w:r>
      <w:r w:rsidR="008572B5">
        <w:fldChar w:fldCharType="begin"/>
      </w:r>
      <w:r w:rsidR="008572B5">
        <w:instrText xml:space="preserve"> REF NGC \h  \* MERGEFORMAT </w:instrText>
      </w:r>
      <w:r w:rsidR="008572B5">
        <w:fldChar w:fldCharType="separate"/>
      </w:r>
      <w:del w:id="535" w:author="National Grid" w:date="2018-05-30T17:36:00Z">
        <w:r w:rsidR="0011775B" w:rsidRPr="0076424C" w:rsidDel="00186A88">
          <w:rPr>
            <w:b/>
          </w:rPr>
          <w:delText>NGC</w:delText>
        </w:r>
      </w:del>
      <w:ins w:id="536" w:author="National Grid" w:date="2018-05-30T17:36:00Z">
        <w:r w:rsidR="00186A88">
          <w:rPr>
            <w:b/>
          </w:rPr>
          <w:t>NGESO</w:t>
        </w:r>
      </w:ins>
      <w:r w:rsidR="008572B5">
        <w:fldChar w:fldCharType="end"/>
      </w:r>
      <w:r w:rsidRPr="0076424C">
        <w:t xml:space="preserve"> intends to implement the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 procedure.</w:t>
      </w:r>
    </w:p>
    <w:p w14:paraId="6E8616DC" w14:textId="331FC2FA" w:rsidR="00314B36" w:rsidRPr="0076424C" w:rsidRDefault="00074992">
      <w:r w:rsidRPr="0076424C">
        <w:tab/>
      </w:r>
      <w:r w:rsidR="00314B36" w:rsidRPr="0076424C">
        <w:t xml:space="preserve">In Scotland, in exceptional circumstances, as specified in the Local Joint Restoration Plan, the 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00314B36" w:rsidRPr="0076424C">
        <w:t xml:space="preserve"> may invoke such Local Joint Restoration Plan</w:t>
      </w:r>
      <w:r w:rsidR="00760804" w:rsidRPr="0076424C">
        <w:t xml:space="preserve"> </w:t>
      </w:r>
      <w:r w:rsidR="00314B36" w:rsidRPr="0076424C">
        <w:t xml:space="preserve">for its own </w:t>
      </w:r>
      <w:r w:rsidR="008572B5">
        <w:fldChar w:fldCharType="begin"/>
      </w:r>
      <w:r w:rsidR="008572B5">
        <w:instrText xml:space="preserve"> REF TransmissionSystem \h  \* MERGEFORMAT </w:instrText>
      </w:r>
      <w:r w:rsidR="008572B5">
        <w:fldChar w:fldCharType="separate"/>
      </w:r>
      <w:r w:rsidR="0011775B" w:rsidRPr="0076424C">
        <w:rPr>
          <w:b/>
        </w:rPr>
        <w:t>Transmission System</w:t>
      </w:r>
      <w:r w:rsidR="008572B5">
        <w:fldChar w:fldCharType="end"/>
      </w:r>
      <w:r w:rsidR="00314B36" w:rsidRPr="0076424C">
        <w:t xml:space="preserve"> and operate within its provisions.DOC9.4.3</w:t>
      </w:r>
      <w:r w:rsidRPr="0076424C">
        <w:t xml:space="preserv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00314B36" w:rsidRPr="0076424C">
        <w:rPr>
          <w:b/>
        </w:rPr>
        <w:t xml:space="preserve">  Recovery Procedure</w:t>
      </w:r>
    </w:p>
    <w:p w14:paraId="6E8616DD" w14:textId="0CC54BF3" w:rsidR="00314B36" w:rsidRPr="0076424C" w:rsidRDefault="00314B36">
      <w:smartTag w:uri="urn:schemas-microsoft-com:office:smarttags" w:element="stockticker">
        <w:r w:rsidRPr="0076424C">
          <w:lastRenderedPageBreak/>
          <w:t>DOC</w:t>
        </w:r>
      </w:smartTag>
      <w:r w:rsidRPr="0076424C">
        <w:t>9.4.3.1</w:t>
      </w:r>
      <w:r w:rsidRPr="0076424C">
        <w:tab/>
        <w:t xml:space="preserve">The procedure necessary for a recovery from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is known as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the main objective of which is the restoration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as an integrated whole as soon as possible bearing in mind the restoration of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w:t>
      </w:r>
      <w:r w:rsidRPr="0076424C">
        <w:rPr>
          <w:b/>
        </w:rPr>
        <w:t xml:space="preserve"> </w:t>
      </w:r>
      <w:r w:rsidRPr="0076424C">
        <w:t xml:space="preserve">The procedure for a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is the same as that for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except that it applies only to a part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It should be remembered that a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may affect parts of the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which are not themselves shut down.</w:t>
      </w:r>
    </w:p>
    <w:p w14:paraId="6E8616DE" w14:textId="6E670377" w:rsidR="00314B36" w:rsidRPr="0076424C" w:rsidRDefault="00314B36">
      <w:smartTag w:uri="urn:schemas-microsoft-com:office:smarttags" w:element="stockticker">
        <w:r w:rsidRPr="0076424C">
          <w:t>DOC</w:t>
        </w:r>
      </w:smartTag>
      <w:r w:rsidRPr="0076424C">
        <w:t>9.4.3.2</w:t>
      </w:r>
      <w:r w:rsidRPr="0076424C">
        <w:tab/>
        <w:t xml:space="preserve">The complexities and uncertainties of recovery from a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require that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is sufficiently flexible in order to accommodate the full range of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3112F3">
        <w:t xml:space="preserve"> </w:t>
      </w:r>
      <w:r w:rsidRPr="0076424C">
        <w:t xml:space="preserve">and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characteristics and operational possibilities and this precludes the setting out of concise chronological sequences.  The overall strategy will in general include the overlapping phases of establishment of isolated groups of </w:t>
      </w:r>
      <w:r w:rsidR="0090659A">
        <w:rPr>
          <w:b/>
        </w:rPr>
        <w:fldChar w:fldCharType="begin"/>
      </w:r>
      <w:r w:rsidR="0090659A">
        <w:rPr>
          <w:b/>
        </w:rPr>
        <w:instrText xml:space="preserve"> REF PGF \h </w:instrText>
      </w:r>
      <w:r w:rsidR="0090659A">
        <w:rPr>
          <w:b/>
        </w:rPr>
      </w:r>
      <w:r w:rsidR="0090659A">
        <w:rPr>
          <w:b/>
        </w:rPr>
        <w:fldChar w:fldCharType="separate"/>
      </w:r>
      <w:r w:rsidR="0011775B">
        <w:rPr>
          <w:b/>
        </w:rPr>
        <w:t>Power Generating Facilit</w:t>
      </w:r>
      <w:r w:rsidR="0090659A">
        <w:rPr>
          <w:b/>
        </w:rPr>
        <w:fldChar w:fldCharType="end"/>
      </w:r>
      <w:r w:rsidR="003B5EC9">
        <w:rPr>
          <w:b/>
        </w:rPr>
        <w:t>ies</w:t>
      </w:r>
      <w:r w:rsidRPr="0076424C">
        <w:t xml:space="preserve"> together with complementary local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termed </w:t>
      </w:r>
      <w:r w:rsidRPr="0076424C">
        <w:rPr>
          <w:b/>
        </w:rPr>
        <w:t>“Power</w:t>
      </w:r>
      <w:r w:rsidRPr="0076424C">
        <w:t xml:space="preserve"> </w:t>
      </w:r>
      <w:r w:rsidRPr="0076424C">
        <w:rPr>
          <w:b/>
        </w:rPr>
        <w:t>Islands”</w:t>
      </w:r>
      <w:r w:rsidRPr="0076424C">
        <w:t xml:space="preserve">, step by step integration of these groups into larger sub-systems and eventually re-establishment of a complete </w:t>
      </w:r>
      <w:r w:rsidRPr="0076424C">
        <w:rPr>
          <w:b/>
        </w:rPr>
        <w:t>Total</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6DF" w14:textId="082DAF51" w:rsidR="00314B36" w:rsidRPr="0076424C" w:rsidRDefault="00314B36">
      <w:smartTag w:uri="urn:schemas-microsoft-com:office:smarttags" w:element="stockticker">
        <w:r w:rsidRPr="0076424C">
          <w:t>DOC</w:t>
        </w:r>
      </w:smartTag>
      <w:r w:rsidRPr="0076424C">
        <w:t>9.4.3.3</w:t>
      </w:r>
      <w:r w:rsidRPr="0076424C">
        <w:tab/>
        <w:t xml:space="preserve">Where there are no </w:t>
      </w:r>
      <w:r w:rsidR="003B5EC9">
        <w:rPr>
          <w:b/>
        </w:rPr>
        <w:fldChar w:fldCharType="begin"/>
      </w:r>
      <w:r w:rsidR="003B5EC9">
        <w:rPr>
          <w:b/>
        </w:rPr>
        <w:instrText xml:space="preserve"> REF PGF \h </w:instrText>
      </w:r>
      <w:r w:rsidR="003B5EC9">
        <w:rPr>
          <w:b/>
        </w:rPr>
      </w:r>
      <w:r w:rsidR="003B5EC9">
        <w:rPr>
          <w:b/>
        </w:rPr>
        <w:fldChar w:fldCharType="separate"/>
      </w:r>
      <w:r w:rsidR="0011775B">
        <w:rPr>
          <w:b/>
        </w:rPr>
        <w:t>Power Generating Facilit</w:t>
      </w:r>
      <w:r w:rsidR="003B5EC9">
        <w:rPr>
          <w:b/>
        </w:rPr>
        <w:fldChar w:fldCharType="end"/>
      </w:r>
      <w:r w:rsidR="003B5EC9">
        <w:rPr>
          <w:b/>
        </w:rPr>
        <w:t>ies</w:t>
      </w:r>
      <w:r w:rsidRPr="0076424C">
        <w:t xml:space="preserve"> with a contracted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capability within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then restoration of supply may be substantially delayed while </w:t>
      </w:r>
      <w:r w:rsidRPr="0076424C">
        <w:rPr>
          <w:bCs/>
        </w:rPr>
        <w:t>the</w:t>
      </w:r>
      <w:r w:rsidRPr="0076424C">
        <w:rPr>
          <w:b/>
        </w:rPr>
        <w:t xml:space="preserve"> </w:t>
      </w:r>
      <w:r w:rsidRPr="0076424C">
        <w:rPr>
          <w:bCs/>
        </w:rPr>
        <w:t xml:space="preserve">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re-establishes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or part of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from a restored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t xml:space="preserve"> .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re-appraise the priorities in these situations and restore supplies in accordance with such priorities.</w:t>
      </w:r>
    </w:p>
    <w:p w14:paraId="6E8616E0" w14:textId="66441643" w:rsidR="00314B36" w:rsidRPr="0076424C" w:rsidRDefault="00314B36">
      <w:smartTag w:uri="urn:schemas-microsoft-com:office:smarttags" w:element="stockticker">
        <w:r w:rsidRPr="0076424C">
          <w:t>DOC</w:t>
        </w:r>
      </w:smartTag>
      <w:r w:rsidRPr="0076424C">
        <w:t>9.4.3.4</w:t>
      </w:r>
      <w:r w:rsidRPr="0076424C">
        <w:tab/>
        <w:t xml:space="preserve">The procedure for a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shall, therefore, be that specified by </w:t>
      </w:r>
      <w:r w:rsidR="00760804" w:rsidRPr="0076424C">
        <w:t>the</w:t>
      </w:r>
      <w:r w:rsidR="00760804" w:rsidRPr="0076424C">
        <w:rPr>
          <w:b/>
        </w:rPr>
        <w:t xml:space="preserve"> relevant</w:t>
      </w:r>
      <w:r w:rsidRPr="0076424C">
        <w:rPr>
          <w:bCs/>
        </w:rPr>
        <w:t xml:space="preserve">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at the time.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abide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instructions during a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situation, even if they conflict with the general overall strategy outlined in </w:t>
      </w:r>
      <w:smartTag w:uri="urn:schemas-microsoft-com:office:smarttags" w:element="stockticker">
        <w:r w:rsidRPr="0076424C">
          <w:t>DOC</w:t>
        </w:r>
      </w:smartTag>
      <w:r w:rsidRPr="0076424C">
        <w:t>9.4.3.2.</w:t>
      </w:r>
    </w:p>
    <w:p w14:paraId="6E8616E1" w14:textId="03F153AD" w:rsidR="00314B36" w:rsidRPr="0076424C" w:rsidRDefault="00314B36">
      <w:smartTag w:uri="urn:schemas-microsoft-com:office:smarttags" w:element="stockticker">
        <w:r w:rsidRPr="0076424C">
          <w:t>DOC</w:t>
        </w:r>
      </w:smartTag>
      <w:r w:rsidRPr="0076424C">
        <w:t>9.4.3.5</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in accordance with the 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rPr>
          <w:b/>
        </w:rPr>
        <w:t xml:space="preserve">’s </w:t>
      </w:r>
      <w:r w:rsidRPr="0076424C">
        <w:t xml:space="preserve">requirements, be required to issue instructions (although this list should not be regarded as exhaustive) to a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relating to the commencement of generation, 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or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s </w:t>
      </w:r>
      <w:r w:rsidRPr="0076424C">
        <w:t xml:space="preserve">in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authorised operating area, as appropriate, relating to the restoration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and to an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76424C">
        <w:rPr>
          <w:b/>
        </w:rPr>
        <w:t xml:space="preserve"> </w:t>
      </w:r>
      <w:r w:rsidR="0090659A">
        <w:rPr>
          <w:b/>
        </w:rPr>
        <w:fldChar w:fldCharType="begin"/>
      </w:r>
      <w:r w:rsidR="0090659A">
        <w:rPr>
          <w:b/>
        </w:rPr>
        <w:instrText xml:space="preserve"> REF PGF \h </w:instrText>
      </w:r>
      <w:r w:rsidR="0090659A">
        <w:rPr>
          <w:b/>
        </w:rPr>
      </w:r>
      <w:r w:rsidR="0090659A">
        <w:rPr>
          <w:b/>
        </w:rPr>
        <w:fldChar w:fldCharType="separate"/>
      </w:r>
      <w:r w:rsidR="0011775B">
        <w:rPr>
          <w:b/>
        </w:rPr>
        <w:t>Power Generating Facilit</w:t>
      </w:r>
      <w:r w:rsidR="0090659A">
        <w:rPr>
          <w:b/>
        </w:rPr>
        <w:fldChar w:fldCharType="end"/>
      </w:r>
      <w:r w:rsidR="003B5EC9">
        <w:rPr>
          <w:b/>
        </w:rPr>
        <w:t xml:space="preserve">ies </w:t>
      </w:r>
      <w:r w:rsidRPr="0076424C">
        <w:t>relating to their preparation for commencement of generation when an external power supply is made available to them, and in each case may include switching instructions.</w:t>
      </w:r>
    </w:p>
    <w:p w14:paraId="6E8616E2" w14:textId="40CEE019" w:rsidR="00314B36" w:rsidRPr="0076424C" w:rsidRDefault="00314B36">
      <w:pPr>
        <w:rPr>
          <w:b/>
        </w:rPr>
      </w:pPr>
      <w:smartTag w:uri="urn:schemas-microsoft-com:office:smarttags" w:element="stockticker">
        <w:r w:rsidRPr="0076424C">
          <w:t>DOC</w:t>
        </w:r>
      </w:smartTag>
      <w:r w:rsidRPr="0076424C">
        <w:t>9.4.3.6</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as part of the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procedure, has given an instruction to a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to initiate startup the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w:t>
      </w:r>
      <w:r w:rsidRPr="0076424C">
        <w:rPr>
          <w:bCs/>
        </w:rPr>
        <w:t>shall</w:t>
      </w:r>
      <w:r w:rsidRPr="0076424C">
        <w:t xml:space="preserve"> confirm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when the startup of a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C51666">
        <w:t xml:space="preserve"> </w:t>
      </w:r>
      <w:r w:rsidRPr="0076424C">
        <w:t>has been completed.  Following confirmation of startup,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endeavour to stabilise that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C51666">
        <w:t xml:space="preserve"> </w:t>
      </w:r>
      <w:r w:rsidRPr="0076424C">
        <w:t xml:space="preserve">by the establishment of appropriate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following which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instruct the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to start up the remaining available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C51666">
        <w:t>s</w:t>
      </w:r>
      <w:r w:rsidRPr="0076424C">
        <w:t xml:space="preserve"> and auxiliary gas turbines if any at that </w:t>
      </w:r>
      <w:r w:rsidR="008572B5">
        <w:fldChar w:fldCharType="begin"/>
      </w:r>
      <w:r w:rsidR="008572B5">
        <w:instrText xml:space="preserve"> REF BlackStartStation \h  \* MERGEFORMAT </w:instrText>
      </w:r>
      <w:r w:rsidR="008572B5">
        <w:fldChar w:fldCharType="separate"/>
      </w:r>
      <w:r w:rsidR="0011775B" w:rsidRPr="0076424C">
        <w:rPr>
          <w:b/>
        </w:rPr>
        <w:t>Black Start Station</w:t>
      </w:r>
      <w:r w:rsidR="008572B5">
        <w:fldChar w:fldCharType="end"/>
      </w:r>
      <w:r w:rsidRPr="0076424C">
        <w:t xml:space="preserve"> and synchronise them to create a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rPr>
          <w:b/>
        </w:rPr>
        <w:t>.</w:t>
      </w:r>
    </w:p>
    <w:p w14:paraId="6E8616E3" w14:textId="7A4A2F3F" w:rsidR="00314B36" w:rsidRPr="0076424C" w:rsidRDefault="00314B36">
      <w:pPr>
        <w:keepNext/>
        <w:rPr>
          <w:b/>
        </w:rPr>
      </w:pPr>
      <w:smartTag w:uri="urn:schemas-microsoft-com:office:smarttags" w:element="stockticker">
        <w:r w:rsidRPr="0076424C">
          <w:lastRenderedPageBreak/>
          <w:t>DOC</w:t>
        </w:r>
      </w:smartTag>
      <w:r w:rsidRPr="0076424C">
        <w:t>9.4.3.7</w:t>
      </w:r>
      <w:r w:rsidRPr="0076424C">
        <w:rPr>
          <w:b/>
        </w:rPr>
        <w:tab/>
        <w:t xml:space="preserve">Interconnection of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rPr>
          <w:b/>
        </w:rPr>
        <w:t>s</w:t>
      </w:r>
    </w:p>
    <w:p w14:paraId="6E8616E4" w14:textId="365D665C" w:rsidR="00314B36" w:rsidRPr="0076424C" w:rsidRDefault="00314B36">
      <w:r w:rsidRPr="0076424C">
        <w:rPr>
          <w:b/>
        </w:rPr>
        <w:tab/>
      </w:r>
      <w:r w:rsidRPr="0076424C">
        <w:t xml:space="preserve">In accordance with the requirements of the 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may be required to issue instructions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so as to establish, maintain and expand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rPr>
          <w:b/>
        </w:rPr>
        <w:t>s</w:t>
      </w:r>
      <w:r w:rsidRPr="0076424C">
        <w:t xml:space="preserve"> and to interconnect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rPr>
          <w:b/>
        </w:rPr>
        <w:t xml:space="preserve">s </w:t>
      </w:r>
      <w:r w:rsidRPr="0076424C">
        <w:t xml:space="preserve">to achieve larger sub-systems and subsequently to form an integrated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and re-establishment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at all times abide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 xml:space="preserve">instructions in relation to interconnection of </w:t>
      </w:r>
      <w:r w:rsidR="008572B5">
        <w:fldChar w:fldCharType="begin"/>
      </w:r>
      <w:r w:rsidR="008572B5">
        <w:instrText xml:space="preserve"> REF PowerIsland \h  \* MERGEFORMAT </w:instrText>
      </w:r>
      <w:r w:rsidR="008572B5">
        <w:fldChar w:fldCharType="separate"/>
      </w:r>
      <w:r w:rsidR="0011775B" w:rsidRPr="0076424C">
        <w:rPr>
          <w:b/>
        </w:rPr>
        <w:t>Power Island</w:t>
      </w:r>
      <w:r w:rsidR="008572B5">
        <w:fldChar w:fldCharType="end"/>
      </w:r>
      <w:r w:rsidRPr="0076424C">
        <w:rPr>
          <w:b/>
        </w:rPr>
        <w:t>s</w:t>
      </w:r>
      <w:r w:rsidRPr="0076424C">
        <w:t>.</w:t>
      </w:r>
    </w:p>
    <w:p w14:paraId="6E8616E5" w14:textId="1820A852" w:rsidR="00314B36" w:rsidRPr="0076424C" w:rsidRDefault="00314B36">
      <w:smartTag w:uri="urn:schemas-microsoft-com:office:smarttags" w:element="stockticker">
        <w:r w:rsidRPr="0076424C">
          <w:t>DOC</w:t>
        </w:r>
      </w:smartTag>
      <w:r w:rsidRPr="0076424C">
        <w:t>9.4.3.8</w:t>
      </w:r>
      <w:r w:rsidRPr="0076424C">
        <w:tab/>
        <w:t xml:space="preserve">The conclusion of the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situation and the time of the normal operation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will be determined by the relevant</w:t>
      </w:r>
      <w:r w:rsidRPr="0076424C">
        <w:rPr>
          <w:b/>
        </w:rPr>
        <w:t xml:space="preserve">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t xml:space="preserve"> who shall inform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inform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of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which in the</w:t>
      </w:r>
      <w:r w:rsidRPr="0076424C">
        <w:rPr>
          <w:b/>
        </w:rPr>
        <w:t xml:space="preserve"> </w:t>
      </w:r>
      <w:r w:rsidR="00786E2C">
        <w:fldChar w:fldCharType="begin"/>
      </w:r>
      <w:r w:rsidR="00F60EFA">
        <w:instrText xml:space="preserve"> REF DNO \h  \* MERGEFORMAT </w:instrText>
      </w:r>
      <w:r w:rsidR="00786E2C">
        <w:fldChar w:fldCharType="separate"/>
      </w:r>
      <w:r w:rsidR="0011775B" w:rsidRPr="0076424C">
        <w:rPr>
          <w:b/>
        </w:rPr>
        <w:t>DNO</w:t>
      </w:r>
      <w:r w:rsidR="00786E2C">
        <w:fldChar w:fldCharType="end"/>
      </w:r>
      <w:r w:rsidRPr="0076424C">
        <w:rPr>
          <w:b/>
        </w:rPr>
        <w:t>’s</w:t>
      </w:r>
      <w:r w:rsidRPr="0076424C">
        <w:t xml:space="preserve"> opinion need to be informed that the </w:t>
      </w:r>
      <w:r w:rsidR="008572B5">
        <w:fldChar w:fldCharType="begin"/>
      </w:r>
      <w:r w:rsidR="008572B5">
        <w:instrText xml:space="preserve"> REF BlackStart \h  \* MERGEFORMAT </w:instrText>
      </w:r>
      <w:r w:rsidR="008572B5">
        <w:fldChar w:fldCharType="separate"/>
      </w:r>
      <w:r w:rsidR="0011775B" w:rsidRPr="0076424C">
        <w:rPr>
          <w:b/>
        </w:rPr>
        <w:t>Black Start</w:t>
      </w:r>
      <w:r w:rsidR="008572B5">
        <w:fldChar w:fldCharType="end"/>
      </w:r>
      <w:r w:rsidRPr="0076424C">
        <w:rPr>
          <w:b/>
        </w:rPr>
        <w:t xml:space="preserve"> </w:t>
      </w:r>
      <w:r w:rsidRPr="0076424C">
        <w:t xml:space="preserve">situation no longer exists and that normal operation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has begun.</w:t>
      </w:r>
    </w:p>
    <w:p w14:paraId="6E8616E6" w14:textId="77777777" w:rsidR="00314B36" w:rsidRPr="0076424C" w:rsidRDefault="00314B36">
      <w:smartTag w:uri="urn:schemas-microsoft-com:office:smarttags" w:element="stockticker">
        <w:r w:rsidRPr="0076424C">
          <w:t>DOC</w:t>
        </w:r>
      </w:smartTag>
      <w:r w:rsidRPr="0076424C">
        <w:t>9.5</w:t>
      </w:r>
      <w:r w:rsidRPr="0076424C">
        <w:rPr>
          <w:b/>
        </w:rPr>
        <w:tab/>
        <w:t xml:space="preserve">Re-synchronisation of De-synchronised Islands </w:t>
      </w:r>
    </w:p>
    <w:p w14:paraId="6E8616E7" w14:textId="29944AEA" w:rsidR="00314B36" w:rsidRPr="0076424C" w:rsidRDefault="00314B36">
      <w:smartTag w:uri="urn:schemas-microsoft-com:office:smarttags" w:element="stockticker">
        <w:r w:rsidRPr="0076424C">
          <w:t>DOC</w:t>
        </w:r>
      </w:smartTag>
      <w:r w:rsidRPr="0076424C">
        <w:t>9.5.1</w:t>
      </w:r>
      <w:r w:rsidRPr="0076424C">
        <w:tab/>
        <w:t xml:space="preserve">Where parts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rPr>
          <w:b/>
        </w:rPr>
        <w:t xml:space="preserve"> </w:t>
      </w:r>
      <w:r w:rsidRPr="0076424C">
        <w:t xml:space="preserve">are out of synchronism with each other but there is no </w:t>
      </w:r>
      <w:r w:rsidR="008572B5">
        <w:fldChar w:fldCharType="begin"/>
      </w:r>
      <w:r w:rsidR="008572B5">
        <w:instrText xml:space="preserve"> REF TotalShutdown \h  \* MERGEFORMAT </w:instrText>
      </w:r>
      <w:r w:rsidR="008572B5">
        <w:fldChar w:fldCharType="separate"/>
      </w:r>
      <w:r w:rsidR="0011775B" w:rsidRPr="0076424C">
        <w:rPr>
          <w:b/>
        </w:rPr>
        <w:t>Total Shutdown</w:t>
      </w:r>
      <w:r w:rsidR="008572B5">
        <w:fldChar w:fldCharType="end"/>
      </w:r>
      <w:r w:rsidRPr="0076424C">
        <w:t xml:space="preserve"> or </w:t>
      </w:r>
      <w:r w:rsidR="008572B5">
        <w:fldChar w:fldCharType="begin"/>
      </w:r>
      <w:r w:rsidR="008572B5">
        <w:instrText xml:space="preserve"> REF PartialShutdown \h  \* MERGEFORMAT </w:instrText>
      </w:r>
      <w:r w:rsidR="008572B5">
        <w:fldChar w:fldCharType="separate"/>
      </w:r>
      <w:r w:rsidR="0011775B" w:rsidRPr="0076424C">
        <w:rPr>
          <w:b/>
        </w:rPr>
        <w:t>Partial Shutdown</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del w:id="537" w:author="National Grid" w:date="2018-05-30T17:36:00Z">
        <w:r w:rsidR="0011775B" w:rsidRPr="0076424C" w:rsidDel="00186A88">
          <w:rPr>
            <w:b/>
          </w:rPr>
          <w:delText>NGC</w:delText>
        </w:r>
      </w:del>
      <w:ins w:id="538" w:author="National Grid" w:date="2018-05-30T17:36:00Z">
        <w:r w:rsidR="00186A88">
          <w:rPr>
            <w:b/>
          </w:rPr>
          <w:t>NGESO</w:t>
        </w:r>
      </w:ins>
      <w:r w:rsidR="008572B5">
        <w:fldChar w:fldCharType="end"/>
      </w:r>
      <w:r w:rsidRPr="0076424C">
        <w:t xml:space="preserve"> will instruct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regulate generation or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as the case may be, to enable the de-synchronised islands to be re-synchronised.  </w:t>
      </w:r>
    </w:p>
    <w:p w14:paraId="6E8616E8" w14:textId="390AB59F" w:rsidR="00314B36" w:rsidRPr="0076424C" w:rsidRDefault="00314B36">
      <w:smartTag w:uri="urn:schemas-microsoft-com:office:smarttags" w:element="stockticker">
        <w:r w:rsidRPr="0076424C">
          <w:t>DOC</w:t>
        </w:r>
      </w:smartTag>
      <w:r w:rsidRPr="0076424C">
        <w:t>9.5.2</w:t>
      </w:r>
      <w:r w:rsidRPr="0076424C">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 xml:space="preserve">may be involved in re-synchronising by issuing instructions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 accordance with the requirements of</w:t>
      </w:r>
      <w:r w:rsidRPr="0076424C">
        <w:rPr>
          <w:b/>
        </w:rPr>
        <w:t xml:space="preserve"> </w:t>
      </w:r>
      <w:r w:rsidR="008572B5">
        <w:fldChar w:fldCharType="begin"/>
      </w:r>
      <w:r w:rsidR="008572B5">
        <w:instrText xml:space="preserve"> REF NGC \h  \* MERGEFORMAT </w:instrText>
      </w:r>
      <w:r w:rsidR="008572B5">
        <w:fldChar w:fldCharType="separate"/>
      </w:r>
      <w:del w:id="539" w:author="National Grid" w:date="2018-05-30T17:36:00Z">
        <w:r w:rsidR="0011775B" w:rsidRPr="0076424C" w:rsidDel="00186A88">
          <w:rPr>
            <w:b/>
          </w:rPr>
          <w:delText>NGC</w:delText>
        </w:r>
      </w:del>
      <w:ins w:id="540" w:author="National Grid" w:date="2018-05-30T17:36:00Z">
        <w:r w:rsidR="00186A88">
          <w:rPr>
            <w:b/>
          </w:rPr>
          <w:t>NGESO</w:t>
        </w:r>
      </w:ins>
      <w:r w:rsidR="008572B5">
        <w:fldChar w:fldCharType="end"/>
      </w:r>
      <w:r w:rsidRPr="0076424C">
        <w:rPr>
          <w:b/>
        </w:rPr>
        <w:t>.</w:t>
      </w:r>
      <w:r w:rsidRPr="0076424C">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shall at all times abide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’s</w:t>
      </w:r>
      <w:r w:rsidRPr="0076424C">
        <w:t xml:space="preserve"> instructions in relation to re-synchronising de-synchronised islands.</w:t>
      </w:r>
    </w:p>
    <w:p w14:paraId="6E8616E9" w14:textId="6AE65A98" w:rsidR="00314B36" w:rsidRPr="0076424C" w:rsidRDefault="00314B36">
      <w:smartTag w:uri="urn:schemas-microsoft-com:office:smarttags" w:element="stockticker">
        <w:r w:rsidRPr="0076424C">
          <w:t>DOC</w:t>
        </w:r>
      </w:smartTag>
      <w:r w:rsidRPr="0076424C">
        <w:t>9.5.3</w:t>
      </w:r>
      <w:r w:rsidRPr="0076424C">
        <w:tab/>
        <w:t xml:space="preserve">The re-synchronising of de-synchronised islands are covered by De-synchronised Island Procedures agreed between </w:t>
      </w:r>
      <w:r w:rsidR="008572B5">
        <w:fldChar w:fldCharType="begin"/>
      </w:r>
      <w:r w:rsidR="008572B5">
        <w:instrText xml:space="preserve"> REF NGC \h  \* MERGEFORMAT </w:instrText>
      </w:r>
      <w:r w:rsidR="008572B5">
        <w:fldChar w:fldCharType="separate"/>
      </w:r>
      <w:del w:id="541" w:author="National Grid" w:date="2018-05-30T17:36:00Z">
        <w:r w:rsidR="0011775B" w:rsidRPr="0076424C" w:rsidDel="00186A88">
          <w:rPr>
            <w:b/>
          </w:rPr>
          <w:delText>NGC</w:delText>
        </w:r>
      </w:del>
      <w:ins w:id="542" w:author="National Grid" w:date="2018-05-30T17:36:00Z">
        <w:r w:rsidR="00186A88">
          <w:rPr>
            <w:b/>
          </w:rPr>
          <w:t>NGESO</w:t>
        </w:r>
      </w:ins>
      <w:r w:rsidR="008572B5">
        <w:fldChar w:fldCharType="end"/>
      </w:r>
      <w:r w:rsidRPr="0076424C">
        <w:t xml:space="preserve"> and the relevant </w:t>
      </w:r>
      <w:r w:rsidR="008572B5">
        <w:fldChar w:fldCharType="begin"/>
      </w:r>
      <w:r w:rsidR="008572B5">
        <w:instrText xml:space="preserve"> REF TransmissionLicensee \h  \* MERGEFORMAT </w:instrText>
      </w:r>
      <w:r w:rsidR="008572B5">
        <w:fldChar w:fldCharType="separate"/>
      </w:r>
      <w:r w:rsidR="0011775B" w:rsidRPr="0076424C">
        <w:rPr>
          <w:b/>
        </w:rPr>
        <w:t>Transmission Licensee</w:t>
      </w:r>
      <w:r w:rsidR="008572B5">
        <w:fldChar w:fldCharType="end"/>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Generator \h  \* MERGEFORMAT </w:instrText>
      </w:r>
      <w:r w:rsidR="008572B5">
        <w:fldChar w:fldCharType="separate"/>
      </w:r>
      <w:r w:rsidR="0011775B" w:rsidRPr="0076424C">
        <w:rPr>
          <w:b/>
        </w:rPr>
        <w:t>Generator</w:t>
      </w:r>
      <w:r w:rsidR="008572B5">
        <w:fldChar w:fldCharType="end"/>
      </w:r>
      <w:r w:rsidRPr="0076424C">
        <w:rPr>
          <w:b/>
        </w:rPr>
        <w:t>s</w:t>
      </w:r>
      <w:r w:rsidRPr="0076424C">
        <w:t>.</w:t>
      </w:r>
    </w:p>
    <w:p w14:paraId="6E8616EA" w14:textId="30FB138A" w:rsidR="00314B36" w:rsidRPr="0076424C" w:rsidRDefault="00314B36">
      <w:smartTag w:uri="urn:schemas-microsoft-com:office:smarttags" w:element="stockticker">
        <w:r w:rsidRPr="0076424C">
          <w:t>DOC</w:t>
        </w:r>
      </w:smartTag>
      <w:r w:rsidRPr="0076424C">
        <w:t>9.6</w:t>
      </w:r>
      <w:r w:rsidRPr="0076424C">
        <w:tab/>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rPr>
          <w:b/>
        </w:rPr>
        <w:t xml:space="preserve"> Procedure</w:t>
      </w:r>
    </w:p>
    <w:p w14:paraId="6E8616EB" w14:textId="48C2EC81" w:rsidR="00314B36" w:rsidRPr="0076424C" w:rsidRDefault="00314B36">
      <w:smartTag w:uri="urn:schemas-microsoft-com:office:smarttags" w:element="stockticker">
        <w:r w:rsidRPr="0076424C">
          <w:t>DOC</w:t>
        </w:r>
      </w:smartTag>
      <w:r w:rsidRPr="0076424C">
        <w:t>9.6.1</w:t>
      </w:r>
      <w:r w:rsidRPr="0076424C">
        <w:tab/>
        <w:t xml:space="preserve">A </w:t>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t xml:space="preserve"> is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(as referred to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wherever occurring which in the opinion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has or may have a serious and/or widespread effect on, in the case of an incident 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or the</w:t>
      </w:r>
      <w:r w:rsidRPr="0076424C">
        <w:rPr>
          <w:b/>
        </w:rPr>
        <w:t xml:space="preserv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rPr>
          <w:b/>
        </w:rPr>
        <w:t xml:space="preserve"> </w:t>
      </w:r>
      <w:r w:rsidRPr="0076424C">
        <w:t xml:space="preserve">or, in the case of an incident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or</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rPr>
          <w:b/>
        </w:rPr>
        <w:t>,</w:t>
      </w:r>
      <w:r w:rsidRPr="0076424C">
        <w:t xml:space="preserve"> 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Where an incident on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has or may have no effect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or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Pr="0076424C">
        <w:t xml:space="preserve">, then such an incident does not fall within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and accordingly </w:t>
      </w:r>
      <w:smartTag w:uri="urn:schemas-microsoft-com:office:smarttags" w:element="stockticker">
        <w:r w:rsidRPr="0076424C">
          <w:t>DOC</w:t>
        </w:r>
      </w:smartTag>
      <w:r w:rsidRPr="0076424C">
        <w:t>9 shall not apply to it.</w:t>
      </w:r>
    </w:p>
    <w:p w14:paraId="6E8616EC" w14:textId="2D69DCE8" w:rsidR="00314B36" w:rsidRPr="0076424C" w:rsidRDefault="00314B36">
      <w:smartTag w:uri="urn:schemas-microsoft-com:office:smarttags" w:element="stockticker">
        <w:r w:rsidRPr="0076424C">
          <w:t>DOC</w:t>
        </w:r>
      </w:smartTag>
      <w:r w:rsidRPr="0076424C">
        <w:t>9.6.2</w:t>
      </w:r>
      <w:r w:rsidRPr="0076424C">
        <w:tab/>
        <w:t xml:space="preserve">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requested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in accordance with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shall provide in writing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provide in writing to each such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 telephone number or numbers at which or through which responsible management representatives, who are fully authorised to take binding decisions on behalf of their appointers, can be contacted day or night when there is a </w:t>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t xml:space="preserve">.  The lists of telephone numbers shall be provided at the time that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connects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and must be updated (in writing) as often as the information contained in them changes.</w:t>
      </w:r>
    </w:p>
    <w:p w14:paraId="6E8616ED" w14:textId="2F93E1B2" w:rsidR="00314B36" w:rsidRPr="0076424C" w:rsidRDefault="00314B36">
      <w:smartTag w:uri="urn:schemas-microsoft-com:office:smarttags" w:element="stockticker">
        <w:r w:rsidRPr="0076424C">
          <w:lastRenderedPageBreak/>
          <w:t>DOC</w:t>
        </w:r>
      </w:smartTag>
      <w:r w:rsidRPr="0076424C">
        <w:t>9.6.3</w:t>
      </w:r>
      <w:r w:rsidRPr="0076424C">
        <w:tab/>
        <w:t xml:space="preserve">On the occurrence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then pursuant to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 xml:space="preserve">7: </w:t>
      </w:r>
    </w:p>
    <w:p w14:paraId="6E8616EE" w14:textId="54BF9DE0" w:rsidR="00314B36" w:rsidRPr="0076424C" w:rsidRDefault="00314B36">
      <w:pPr>
        <w:pStyle w:val="Indent1"/>
      </w:pPr>
      <w:r w:rsidRPr="0076424C">
        <w:t>(a)</w:t>
      </w:r>
      <w:r w:rsidRPr="0076424C">
        <w:tab/>
        <w:t xml:space="preserve">If it is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accordingly together with any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who is or may be affected and will inform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of which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it has informed. </w:t>
      </w:r>
    </w:p>
    <w:p w14:paraId="6E8616EF" w14:textId="50E77435" w:rsidR="00314B36" w:rsidRPr="0076424C" w:rsidRDefault="00314B36">
      <w:pPr>
        <w:pStyle w:val="Indent1"/>
      </w:pPr>
      <w:r w:rsidRPr="0076424C">
        <w:t>(b)</w:t>
      </w:r>
      <w:r w:rsidRPr="0076424C">
        <w:tab/>
        <w:t xml:space="preserve">If it is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notify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who are or may be affected.</w:t>
      </w:r>
    </w:p>
    <w:p w14:paraId="6E8616F0" w14:textId="49128D51" w:rsidR="00314B36" w:rsidRPr="0076424C" w:rsidRDefault="00314B36">
      <w:smartTag w:uri="urn:schemas-microsoft-com:office:smarttags" w:element="stockticker">
        <w:r w:rsidRPr="0076424C">
          <w:t>DOC</w:t>
        </w:r>
      </w:smartTag>
      <w:r w:rsidRPr="0076424C">
        <w:t>9.6.4</w:t>
      </w:r>
      <w:r w:rsidRPr="0076424C">
        <w:tab/>
        <w:t xml:space="preserve">Following notification by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if it considers necessary, telephone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on the telephone number referred to in </w:t>
      </w:r>
      <w:smartTag w:uri="urn:schemas-microsoft-com:office:smarttags" w:element="stockticker">
        <w:r w:rsidRPr="0076424C">
          <w:t>DOC</w:t>
        </w:r>
      </w:smartTag>
      <w:r w:rsidRPr="0076424C">
        <w:t>9.6.2 to obtain such additional information as it requires.</w:t>
      </w:r>
    </w:p>
    <w:p w14:paraId="6E8616F1" w14:textId="5BF04F03" w:rsidR="00314B36" w:rsidRPr="0076424C" w:rsidRDefault="00314B36">
      <w:smartTag w:uri="urn:schemas-microsoft-com:office:smarttags" w:element="stockticker">
        <w:r w:rsidRPr="0076424C">
          <w:t>DOC</w:t>
        </w:r>
      </w:smartTag>
      <w:r w:rsidRPr="0076424C">
        <w:t>9.6.5</w:t>
      </w:r>
      <w:r w:rsidRPr="0076424C">
        <w:tab/>
        <w:t xml:space="preserve">Following notification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in accordance with </w:t>
      </w:r>
      <w:smartTag w:uri="urn:schemas-microsoft-com:office:smarttags" w:element="stockticker">
        <w:r w:rsidRPr="0076424C">
          <w:t>DOC</w:t>
        </w:r>
      </w:smartTag>
      <w:r w:rsidRPr="0076424C">
        <w:t xml:space="preserve">9.6.3(a) or (b), and/or the receipt of any additional information requested pursuant to </w:t>
      </w:r>
      <w:smartTag w:uri="urn:schemas-microsoft-com:office:smarttags" w:element="stockticker">
        <w:r w:rsidRPr="0076424C">
          <w:t>DOC</w:t>
        </w:r>
      </w:smartTag>
      <w:r w:rsidRPr="0076424C">
        <w:t xml:space="preserve">9.6.4,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determine whether or not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is a </w:t>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t xml:space="preserve">, and, if so,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may set up a </w:t>
      </w:r>
      <w:r w:rsidR="008572B5">
        <w:fldChar w:fldCharType="begin"/>
      </w:r>
      <w:r w:rsidR="008572B5">
        <w:instrText xml:space="preserve"> REF SystemIncidentCentre \h  \* MERGEFORMAT </w:instrText>
      </w:r>
      <w:r w:rsidR="008572B5">
        <w:fldChar w:fldCharType="separate"/>
      </w:r>
      <w:r w:rsidR="0011775B" w:rsidRPr="0076424C">
        <w:rPr>
          <w:b/>
        </w:rPr>
        <w:t>System Incident Centre</w:t>
      </w:r>
      <w:r w:rsidR="008572B5">
        <w:fldChar w:fldCharType="end"/>
      </w:r>
      <w:r w:rsidRPr="0076424C">
        <w:t xml:space="preserve"> in order to avoid overloading existing operational arrangements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6F2" w14:textId="74FD41AE" w:rsidR="00314B36" w:rsidRPr="0076424C" w:rsidRDefault="00314B36">
      <w:smartTag w:uri="urn:schemas-microsoft-com:office:smarttags" w:element="stockticker">
        <w:r w:rsidRPr="0076424C">
          <w:t>DOC</w:t>
        </w:r>
      </w:smartTag>
      <w:r w:rsidRPr="0076424C">
        <w:t>9.6.6</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as soon as possible notify all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that a </w:t>
      </w:r>
      <w:r w:rsidR="008572B5">
        <w:fldChar w:fldCharType="begin"/>
      </w:r>
      <w:r w:rsidR="008572B5">
        <w:instrText xml:space="preserve"> REF SystemIncidentCentre \h  \* MERGEFORMAT </w:instrText>
      </w:r>
      <w:r w:rsidR="008572B5">
        <w:fldChar w:fldCharType="separate"/>
      </w:r>
      <w:r w:rsidR="0011775B" w:rsidRPr="0076424C">
        <w:rPr>
          <w:b/>
        </w:rPr>
        <w:t>System Incident Centre</w:t>
      </w:r>
      <w:r w:rsidR="008572B5">
        <w:fldChar w:fldCharType="end"/>
      </w:r>
      <w:r w:rsidRPr="0076424C">
        <w:t xml:space="preserve"> has been established and the telephone number(s)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008572B5">
        <w:fldChar w:fldCharType="begin"/>
      </w:r>
      <w:r w:rsidR="008572B5">
        <w:instrText xml:space="preserve"> REF SystemIncidentCentre \h  \* MERGEFORMAT </w:instrText>
      </w:r>
      <w:r w:rsidR="008572B5">
        <w:fldChar w:fldCharType="separate"/>
      </w:r>
      <w:r w:rsidR="0011775B" w:rsidRPr="0076424C">
        <w:rPr>
          <w:b/>
        </w:rPr>
        <w:t>System Incident Centre</w:t>
      </w:r>
      <w:r w:rsidR="008572B5">
        <w:fldChar w:fldCharType="end"/>
      </w:r>
      <w:r w:rsidRPr="0076424C">
        <w:t xml:space="preserve"> if different from those already supplied pursuant to </w:t>
      </w:r>
      <w:smartTag w:uri="urn:schemas-microsoft-com:office:smarttags" w:element="stockticker">
        <w:r w:rsidRPr="0076424C">
          <w:t>DOC</w:t>
        </w:r>
      </w:smartTag>
      <w:r w:rsidRPr="0076424C">
        <w:t>9.6.2.</w:t>
      </w:r>
    </w:p>
    <w:p w14:paraId="6E8616F3" w14:textId="49BA61C6" w:rsidR="00314B36" w:rsidRPr="0076424C" w:rsidRDefault="00314B36">
      <w:smartTag w:uri="urn:schemas-microsoft-com:office:smarttags" w:element="stockticker">
        <w:r w:rsidRPr="0076424C">
          <w:t>DOC</w:t>
        </w:r>
      </w:smartTag>
      <w:r w:rsidRPr="0076424C">
        <w:t>9.6.7</w:t>
      </w:r>
      <w:r w:rsidRPr="0076424C">
        <w:tab/>
        <w:t xml:space="preserve">All communications between the responsible management representatives of the relevant parties with regard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’s </w:t>
      </w:r>
      <w:r w:rsidRPr="0076424C">
        <w:t>role in the</w:t>
      </w:r>
      <w:r w:rsidRPr="0076424C">
        <w:rPr>
          <w:b/>
        </w:rPr>
        <w:t xml:space="preserve"> </w:t>
      </w:r>
      <w:r w:rsidR="008572B5">
        <w:fldChar w:fldCharType="begin"/>
      </w:r>
      <w:r w:rsidR="008572B5">
        <w:instrText xml:space="preserve"> REF JointSystemIncident \h  \* MERGEFORMAT </w:instrText>
      </w:r>
      <w:r w:rsidR="008572B5">
        <w:fldChar w:fldCharType="separate"/>
      </w:r>
      <w:r w:rsidR="0011775B" w:rsidRPr="0076424C">
        <w:rPr>
          <w:b/>
        </w:rPr>
        <w:t>Joint System Incident</w:t>
      </w:r>
      <w:r w:rsidR="008572B5">
        <w:fldChar w:fldCharType="end"/>
      </w:r>
      <w:r w:rsidRPr="0076424C">
        <w:t xml:space="preserve"> shall be made via the </w:t>
      </w:r>
      <w:r w:rsidR="008572B5">
        <w:fldChar w:fldCharType="begin"/>
      </w:r>
      <w:r w:rsidR="008572B5">
        <w:instrText xml:space="preserve"> REF SystemIncidentCentre \h  \* MERGEFORMAT </w:instrText>
      </w:r>
      <w:r w:rsidR="008572B5">
        <w:fldChar w:fldCharType="separate"/>
      </w:r>
      <w:r w:rsidR="0011775B" w:rsidRPr="0076424C">
        <w:rPr>
          <w:b/>
        </w:rPr>
        <w:t>System Incident Centre</w:t>
      </w:r>
      <w:r w:rsidR="008572B5">
        <w:fldChar w:fldCharType="end"/>
      </w:r>
      <w:r w:rsidRPr="0076424C">
        <w:t>, if it has been established.</w:t>
      </w:r>
    </w:p>
    <w:p w14:paraId="6E8616F4" w14:textId="77777777" w:rsidR="00314B36" w:rsidRPr="0076424C" w:rsidRDefault="00314B36">
      <w:smartTag w:uri="urn:schemas-microsoft-com:office:smarttags" w:element="stockticker">
        <w:r w:rsidRPr="0076424C">
          <w:t>DOC</w:t>
        </w:r>
      </w:smartTag>
      <w:r w:rsidRPr="0076424C">
        <w:t>9.7</w:t>
      </w:r>
      <w:r w:rsidRPr="0076424C">
        <w:tab/>
      </w:r>
      <w:r w:rsidRPr="0076424C">
        <w:rPr>
          <w:b/>
        </w:rPr>
        <w:t>Civil Emergencies</w:t>
      </w:r>
      <w:r w:rsidRPr="0076424C">
        <w:rPr>
          <w:b/>
          <w:u w:val="single"/>
        </w:rPr>
        <w:t xml:space="preserve"> </w:t>
      </w:r>
    </w:p>
    <w:p w14:paraId="6E8616F5" w14:textId="146DF485" w:rsidR="00314B36" w:rsidRPr="0076424C" w:rsidRDefault="00314B36">
      <w:smartTag w:uri="urn:schemas-microsoft-com:office:smarttags" w:element="stockticker">
        <w:r w:rsidRPr="0076424C">
          <w:t>DOC</w:t>
        </w:r>
      </w:smartTag>
      <w:r w:rsidRPr="0076424C">
        <w:t>9.7.1</w:t>
      </w:r>
      <w:r w:rsidRPr="0076424C">
        <w:tab/>
        <w:t xml:space="preserve">Directions under Section 96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hyperlink>
        </w:hyperlink>
        <w:r w:rsidRPr="0076424C">
          <w:rPr>
            <w:rStyle w:val="Hyperlink"/>
            <w:b w:val="0"/>
            <w:color w:val="auto"/>
          </w:rPr>
          <w:t xml:space="preserve"> </w:t>
        </w:r>
      </w:hyperlink>
      <w:r w:rsidRPr="0076424C">
        <w:t>place an obligation on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fldChar w:fldCharType="begin"/>
            </w:r>
            <w:r w:rsidR="008572B5">
              <w:instrText xml:space="preserve"> REF Act \h  \* MERGEFORMAT </w:instrText>
            </w:r>
            <w:r w:rsidR="008572B5">
              <w:fldChar w:fldCharType="separate"/>
            </w:r>
            <w:r w:rsidR="0011775B" w:rsidRPr="0076424C">
              <w:rPr>
                <w:b/>
              </w:rPr>
              <w:t>Act</w:t>
            </w:r>
            <w:r w:rsidR="008572B5">
              <w:fldChar w:fldCharType="end"/>
            </w:r>
          </w:hyperlink>
        </w:hyperlink>
        <w:r w:rsidRPr="0076424C">
          <w:rPr>
            <w:rStyle w:val="Hyperlink"/>
            <w:b w:val="0"/>
            <w:color w:val="auto"/>
          </w:rPr>
          <w:t xml:space="preserve"> </w:t>
        </w:r>
      </w:hyperlink>
      <w:r w:rsidRPr="0076424C">
        <w:t>or Section 3(i)(b) of the Energy Act 1976 and sets down the actions which Companies in the Electricity Supply Industry should plan to take and which may be needed or required in order to deal with such an emergency.</w:t>
      </w:r>
    </w:p>
    <w:p w14:paraId="6E8616F6" w14:textId="47AC3892" w:rsidR="00314B36" w:rsidRPr="0076424C" w:rsidRDefault="00314B36">
      <w:smartTag w:uri="urn:schemas-microsoft-com:office:smarttags" w:element="stockticker">
        <w:r w:rsidRPr="0076424C">
          <w:t>DOC</w:t>
        </w:r>
      </w:smartTag>
      <w:r w:rsidRPr="0076424C">
        <w:t>9.7.2</w:t>
      </w:r>
      <w:r w:rsidRPr="0076424C">
        <w:tab/>
        <w:t xml:space="preserve">In an electricity emergency it may become necessary to restrict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for and consumption of electricity and may be achieved by one or more of the following methods:</w:t>
      </w:r>
    </w:p>
    <w:p w14:paraId="6E8616F7" w14:textId="77777777" w:rsidR="00314B36" w:rsidRPr="0076424C" w:rsidRDefault="00314B36">
      <w:pPr>
        <w:pStyle w:val="Indent1"/>
      </w:pPr>
      <w:r w:rsidRPr="0076424C">
        <w:t>(a)</w:t>
      </w:r>
      <w:r w:rsidRPr="0076424C">
        <w:tab/>
        <w:t>Appeals by the Government to the public for voluntary restraint.</w:t>
      </w:r>
    </w:p>
    <w:p w14:paraId="6E8616F8" w14:textId="77777777" w:rsidR="00314B36" w:rsidRPr="0076424C" w:rsidRDefault="00314B36">
      <w:pPr>
        <w:pStyle w:val="Indent1"/>
      </w:pPr>
      <w:r w:rsidRPr="0076424C">
        <w:t>(b)</w:t>
      </w:r>
      <w:r w:rsidRPr="0076424C">
        <w:tab/>
        <w:t>The issue of Orders under the Energy Act 1976 requiring restrictions on consumption by industry and commerce.</w:t>
      </w:r>
    </w:p>
    <w:p w14:paraId="6E8616F9" w14:textId="77777777" w:rsidR="00314B36" w:rsidRPr="0076424C" w:rsidRDefault="00314B36">
      <w:pPr>
        <w:pStyle w:val="Indent1"/>
      </w:pPr>
      <w:r w:rsidRPr="0076424C">
        <w:t>(c)</w:t>
      </w:r>
      <w:r w:rsidRPr="0076424C">
        <w:tab/>
        <w:t>The issue of directions under the Energy Act 1976 requiring rota disconnections and associated restrictions.</w:t>
      </w:r>
    </w:p>
    <w:p w14:paraId="6E8616FA" w14:textId="3155F299" w:rsidR="00314B36" w:rsidRPr="0076424C" w:rsidRDefault="00314B36">
      <w:smartTag w:uri="urn:schemas-microsoft-com:office:smarttags" w:element="stockticker">
        <w:r w:rsidRPr="0076424C">
          <w:lastRenderedPageBreak/>
          <w:t>DOC</w:t>
        </w:r>
      </w:smartTag>
      <w:r w:rsidRPr="0076424C">
        <w:t>9.7.3</w:t>
      </w:r>
      <w:r w:rsidRPr="0076424C">
        <w:tab/>
        <w:t xml:space="preserve">In the event that the </w:t>
      </w:r>
      <w:r w:rsidR="008572B5">
        <w:fldChar w:fldCharType="begin"/>
      </w:r>
      <w:r w:rsidR="008572B5">
        <w:instrText xml:space="preserve"> REF SecretaryofState \h  \* MERGEFORMAT </w:instrText>
      </w:r>
      <w:r w:rsidR="008572B5">
        <w:fldChar w:fldCharType="separate"/>
      </w:r>
      <w:r w:rsidR="0011775B" w:rsidRPr="0076424C">
        <w:rPr>
          <w:b/>
        </w:rPr>
        <w:t>Secretary of State</w:t>
      </w:r>
      <w:r w:rsidR="008572B5">
        <w:fldChar w:fldCharType="end"/>
      </w:r>
      <w:r w:rsidRPr="0076424C">
        <w:t xml:space="preserve"> issues directions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implement rota disconnections,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establish an Emergency Co-ordinating Centre and as soon as possible establish communications with such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as is necessary to ensure operational liaison.  The plans to be implemented will be similar or separate from the schemes outlined in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6.</w:t>
      </w:r>
    </w:p>
    <w:p w14:paraId="6E8616FB" w14:textId="69DD42FE" w:rsidR="00314B36" w:rsidRPr="0076424C" w:rsidRDefault="00314B36">
      <w:smartTag w:uri="urn:schemas-microsoft-com:office:smarttags" w:element="stockticker">
        <w:r w:rsidRPr="0076424C">
          <w:t>DOC</w:t>
        </w:r>
      </w:smartTag>
      <w:r w:rsidRPr="0076424C">
        <w:t xml:space="preserve">9.7.4 </w:t>
      </w:r>
      <w:r w:rsidRPr="0076424C">
        <w:tab/>
        <w:t xml:space="preserve">The plans make provision for the need to maintain supply, so far as practicable, to consumers in protected categories.  For the purpose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w:t>
      </w:r>
      <w:r w:rsidR="00DF0D68">
        <w:t xml:space="preserve">a </w:t>
      </w:r>
      <w:r w:rsidRPr="0076424C">
        <w:t xml:space="preserve">Nuclear </w:t>
      </w:r>
      <w:r w:rsidR="00C51666">
        <w:fldChar w:fldCharType="begin"/>
      </w:r>
      <w:r w:rsidR="00C51666">
        <w:instrText xml:space="preserve"> REF pgm \h </w:instrText>
      </w:r>
      <w:r w:rsidR="00C51666">
        <w:fldChar w:fldCharType="separate"/>
      </w:r>
      <w:r w:rsidR="0011775B">
        <w:rPr>
          <w:b/>
        </w:rPr>
        <w:t>Power Generating Module</w:t>
      </w:r>
      <w:r w:rsidR="00C51666">
        <w:fldChar w:fldCharType="end"/>
      </w:r>
      <w:r w:rsidR="00C51666">
        <w:t xml:space="preserve"> </w:t>
      </w:r>
      <w:r w:rsidRPr="0076424C">
        <w:t xml:space="preserve">shall be deemed to be a protected category in accordance with the provisions of </w:t>
      </w:r>
      <w:smartTag w:uri="urn:schemas-microsoft-com:office:smarttags" w:element="stockticker">
        <w:r w:rsidRPr="0076424C">
          <w:t>DOC</w:t>
        </w:r>
      </w:smartTag>
      <w:r w:rsidRPr="0076424C">
        <w:t>6.1.4.</w:t>
      </w:r>
    </w:p>
    <w:p w14:paraId="6E8616FC" w14:textId="77777777" w:rsidR="00314B36" w:rsidRPr="0076424C" w:rsidRDefault="00314B36">
      <w:pPr>
        <w:rPr>
          <w:b/>
        </w:rPr>
      </w:pPr>
      <w:r w:rsidRPr="0076424C">
        <w:rPr>
          <w:b/>
        </w:rPr>
        <w:br w:type="page"/>
      </w:r>
      <w:r w:rsidRPr="0076424C">
        <w:rPr>
          <w:b/>
        </w:rPr>
        <w:lastRenderedPageBreak/>
        <w:t>DISTRIBUTION</w:t>
      </w:r>
      <w:r w:rsidRPr="0076424C">
        <w:t xml:space="preserve"> </w:t>
      </w:r>
      <w:r w:rsidRPr="0076424C">
        <w:rPr>
          <w:b/>
        </w:rPr>
        <w:t>OPERATING CODE 10</w:t>
      </w:r>
    </w:p>
    <w:p w14:paraId="6E8616FD" w14:textId="6808DB72" w:rsidR="00314B36" w:rsidRPr="0076424C" w:rsidRDefault="00314B36">
      <w:pPr>
        <w:pStyle w:val="Heading1"/>
      </w:pPr>
      <w:bookmarkStart w:id="543" w:name="_Toc501209770"/>
      <w:smartTag w:uri="urn:schemas-microsoft-com:office:smarttags" w:element="stockticker">
        <w:r w:rsidRPr="0076424C">
          <w:t>DOC</w:t>
        </w:r>
      </w:smartTag>
      <w:r w:rsidRPr="0076424C">
        <w:t>10</w:t>
      </w:r>
      <w:r w:rsidRPr="0076424C">
        <w:tab/>
        <w:t xml:space="preserve">OPERATIONAL </w:t>
      </w:r>
      <w:r w:rsidR="008572B5">
        <w:fldChar w:fldCharType="begin"/>
      </w:r>
      <w:r w:rsidR="008572B5">
        <w:instrText xml:space="preserve"> REF Event \h  \* MERGEFORMAT </w:instrText>
      </w:r>
      <w:r w:rsidR="008572B5">
        <w:fldChar w:fldCharType="separate"/>
      </w:r>
      <w:r w:rsidR="0011775B" w:rsidRPr="0076424C">
        <w:t>Event</w:t>
      </w:r>
      <w:r w:rsidR="008572B5">
        <w:fldChar w:fldCharType="end"/>
      </w:r>
      <w:r w:rsidRPr="0076424C">
        <w:t xml:space="preserve"> REPORTING </w:t>
      </w:r>
      <w:smartTag w:uri="urn:schemas-microsoft-com:office:smarttags" w:element="stockticker">
        <w:r w:rsidRPr="0076424C">
          <w:t>AND</w:t>
        </w:r>
      </w:smartTag>
      <w:r w:rsidRPr="0076424C">
        <w:t xml:space="preserve"> INFORMATION SUPPLY</w:t>
      </w:r>
      <w:bookmarkEnd w:id="543"/>
    </w:p>
    <w:p w14:paraId="6E8616FE" w14:textId="77777777" w:rsidR="00314B36" w:rsidRPr="0076424C" w:rsidRDefault="00314B36">
      <w:smartTag w:uri="urn:schemas-microsoft-com:office:smarttags" w:element="stockticker">
        <w:r w:rsidRPr="0076424C">
          <w:t>DOC</w:t>
        </w:r>
      </w:smartTag>
      <w:r w:rsidRPr="0076424C">
        <w:t>10.1</w:t>
      </w:r>
      <w:r w:rsidRPr="0076424C">
        <w:tab/>
      </w:r>
      <w:r w:rsidRPr="0076424C">
        <w:rPr>
          <w:b/>
        </w:rPr>
        <w:t>Introduction</w:t>
      </w:r>
    </w:p>
    <w:p w14:paraId="6E8616FF" w14:textId="79776B2F" w:rsidR="00314B36" w:rsidRPr="0076424C" w:rsidRDefault="00314B36">
      <w:smartTag w:uri="urn:schemas-microsoft-com:office:smarttags" w:element="stockticker">
        <w:r w:rsidRPr="0076424C">
          <w:t>DOC</w:t>
        </w:r>
      </w:smartTag>
      <w:r w:rsidRPr="0076424C">
        <w:t>10.1.1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10</w:t>
      </w:r>
      <w:r w:rsidRPr="0076424C">
        <w:rPr>
          <w:b/>
        </w:rPr>
        <w:t xml:space="preserve"> </w:t>
      </w:r>
      <w:r w:rsidRPr="0076424C">
        <w:t xml:space="preserve">sets out the requirements for reporting in writing and, where appropriate, more fully those </w:t>
      </w:r>
      <w:r w:rsidRPr="0076424C">
        <w:rPr>
          <w:b/>
        </w:rPr>
        <w:t>Events</w:t>
      </w:r>
      <w:r w:rsidRPr="0076424C">
        <w:t xml:space="preserve"> termed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 xml:space="preserve">s </w:t>
      </w:r>
      <w:r w:rsidRPr="0076424C">
        <w:t xml:space="preserve">which were initially reported under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7 and those statutory specified events to be reported under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w:t>
      </w:r>
    </w:p>
    <w:p w14:paraId="6E861700" w14:textId="05D58ED4" w:rsidR="00314B36" w:rsidRPr="0076424C" w:rsidRDefault="00314B36">
      <w:r w:rsidRPr="0076424C">
        <w:tab/>
        <w:t xml:space="preserve">Information between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will be exchanged on the reasonable request of either party.</w:t>
      </w:r>
    </w:p>
    <w:p w14:paraId="6E861701" w14:textId="7C0946C0" w:rsidR="00314B36" w:rsidRPr="0076424C" w:rsidRDefault="00314B36">
      <w:smartTag w:uri="urn:schemas-microsoft-com:office:smarttags" w:element="stockticker">
        <w:r w:rsidRPr="0076424C">
          <w:t>DOC</w:t>
        </w:r>
      </w:smartTag>
      <w:r w:rsidRPr="0076424C">
        <w:t>10.1.2</w:t>
      </w:r>
      <w:r w:rsidRPr="0076424C">
        <w:tab/>
      </w:r>
      <w:smartTag w:uri="urn:schemas-microsoft-com:office:smarttags" w:element="stockticker">
        <w:r w:rsidRPr="0076424C">
          <w:t>DOC</w:t>
        </w:r>
      </w:smartTag>
      <w:r w:rsidRPr="0076424C">
        <w:t xml:space="preserve">10 also provides for the joint investigation of </w:t>
      </w:r>
      <w:r w:rsidRPr="0076424C">
        <w:rPr>
          <w:b/>
        </w:rPr>
        <w:t>Significant</w:t>
      </w:r>
      <w:r w:rsidRPr="0076424C">
        <w:t xml:space="preserve"> </w:t>
      </w:r>
      <w:r w:rsidRPr="0076424C">
        <w:rPr>
          <w:b/>
        </w:rPr>
        <w:t>Incidents</w:t>
      </w:r>
      <w:r w:rsidRPr="0076424C">
        <w:t xml:space="preserve">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involved.</w:t>
      </w:r>
    </w:p>
    <w:p w14:paraId="6E861702" w14:textId="77777777" w:rsidR="00314B36" w:rsidRPr="0076424C" w:rsidRDefault="00314B36">
      <w:smartTag w:uri="urn:schemas-microsoft-com:office:smarttags" w:element="stockticker">
        <w:r w:rsidRPr="0076424C">
          <w:t>DOC</w:t>
        </w:r>
      </w:smartTag>
      <w:r w:rsidRPr="0076424C">
        <w:t>10.2</w:t>
      </w:r>
      <w:r w:rsidRPr="0076424C">
        <w:tab/>
      </w:r>
      <w:r w:rsidRPr="0076424C">
        <w:rPr>
          <w:b/>
        </w:rPr>
        <w:t>Objectives</w:t>
      </w:r>
    </w:p>
    <w:p w14:paraId="6E861703" w14:textId="3367D1C6" w:rsidR="00314B36" w:rsidRPr="0076424C" w:rsidRDefault="00314B36">
      <w:r w:rsidRPr="0076424C">
        <w:tab/>
        <w:t xml:space="preserve">The objective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is to facilitate the provision of more detailed information in writing and, where agreed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involved, joint investigation of those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s</w:t>
      </w:r>
      <w:r w:rsidRPr="0076424C">
        <w:t xml:space="preserve"> initially reported under </w:t>
      </w:r>
      <w:smartTag w:uri="urn:schemas-microsoft-com:office:smarttags" w:element="stockticker">
        <w:r w:rsidRPr="0076424C">
          <w:t>DOC</w:t>
        </w:r>
      </w:smartTag>
      <w:r w:rsidRPr="0076424C">
        <w:t>7.</w:t>
      </w:r>
    </w:p>
    <w:p w14:paraId="6E861704" w14:textId="77777777" w:rsidR="00314B36" w:rsidRPr="0076424C" w:rsidRDefault="00314B36">
      <w:smartTag w:uri="urn:schemas-microsoft-com:office:smarttags" w:element="stockticker">
        <w:r w:rsidRPr="0076424C">
          <w:t>DOC</w:t>
        </w:r>
      </w:smartTag>
      <w:r w:rsidRPr="0076424C">
        <w:t>10.3</w:t>
      </w:r>
      <w:r w:rsidRPr="0076424C">
        <w:tab/>
      </w:r>
      <w:r w:rsidRPr="0076424C">
        <w:rPr>
          <w:b/>
        </w:rPr>
        <w:t>Scope</w:t>
      </w:r>
    </w:p>
    <w:p w14:paraId="6E861705" w14:textId="6E65BA7A" w:rsidR="00314B36" w:rsidRPr="0076424C" w:rsidRDefault="00314B36">
      <w:r w:rsidRPr="0076424C">
        <w:tab/>
        <w:t xml:space="preserve">This Distribution Operating Code </w:t>
      </w:r>
      <w:smartTag w:uri="urn:schemas-microsoft-com:office:smarttags" w:element="stockticker">
        <w:r w:rsidRPr="0076424C">
          <w:t>DOC</w:t>
        </w:r>
      </w:smartTag>
      <w:r w:rsidRPr="0076424C">
        <w:t xml:space="preserve">10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Users, which in this Distribution Operating Code means:-</w:t>
      </w:r>
    </w:p>
    <w:p w14:paraId="6E861706" w14:textId="07AF6160" w:rsidR="00314B36" w:rsidRPr="0076424C" w:rsidRDefault="008572B5">
      <w:pPr>
        <w:pStyle w:val="Indent1"/>
        <w:numPr>
          <w:ilvl w:val="0"/>
          <w:numId w:val="18"/>
        </w:numPr>
      </w:pPr>
      <w:r>
        <w:fldChar w:fldCharType="begin"/>
      </w:r>
      <w:r>
        <w:instrText xml:space="preserve"> REF HVCustomer \h  \* MERGEFORMAT </w:instrText>
      </w:r>
      <w:r>
        <w:fldChar w:fldCharType="separate"/>
      </w:r>
      <w:r w:rsidR="0011775B" w:rsidRPr="0076424C">
        <w:rPr>
          <w:b/>
          <w:spacing w:val="5"/>
        </w:rPr>
        <w:t>High Voltage Customer</w:t>
      </w:r>
      <w:r>
        <w:fldChar w:fldCharType="end"/>
      </w:r>
      <w:r w:rsidR="00314B36" w:rsidRPr="0076424C">
        <w:rPr>
          <w:b/>
        </w:rPr>
        <w:t>s.</w:t>
      </w:r>
      <w:r w:rsidR="00314B36" w:rsidRPr="0076424C">
        <w:t xml:space="preserve"> </w:t>
      </w:r>
    </w:p>
    <w:p w14:paraId="6E861707" w14:textId="25C8BF36" w:rsidR="00314B36" w:rsidRPr="0076424C" w:rsidRDefault="008572B5">
      <w:pPr>
        <w:pStyle w:val="Indent1"/>
        <w:numPr>
          <w:ilvl w:val="0"/>
          <w:numId w:val="18"/>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11775B" w:rsidRPr="0076424C">
        <w:rPr>
          <w:b/>
        </w:rPr>
        <w:t>HV</w:t>
      </w:r>
      <w:r>
        <w:fldChar w:fldCharType="end"/>
      </w:r>
      <w:r w:rsidR="00314B36" w:rsidRPr="0076424C">
        <w:t>.</w:t>
      </w:r>
    </w:p>
    <w:p w14:paraId="6E861708" w14:textId="2AD230A4" w:rsidR="00314B36" w:rsidRPr="0076424C" w:rsidRDefault="008572B5">
      <w:pPr>
        <w:pStyle w:val="Indent1"/>
        <w:numPr>
          <w:ilvl w:val="0"/>
          <w:numId w:val="18"/>
        </w:numPr>
      </w:pPr>
      <w:r>
        <w:fldChar w:fldCharType="begin"/>
      </w:r>
      <w:r>
        <w:instrText xml:space="preserve"> REF OtherAuthorisedDistributor \h  \* MERGEFORMAT </w:instrText>
      </w:r>
      <w:r>
        <w:fldChar w:fldCharType="separate"/>
      </w:r>
      <w:r w:rsidR="0011775B" w:rsidRPr="0076424C">
        <w:rPr>
          <w:b/>
        </w:rPr>
        <w:t>Other Authorised Distributor</w:t>
      </w:r>
      <w:r>
        <w:fldChar w:fldCharType="end"/>
      </w:r>
      <w:r w:rsidR="00314B36" w:rsidRPr="0076424C">
        <w:rPr>
          <w:b/>
          <w:spacing w:val="5"/>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11775B" w:rsidRPr="0076424C">
        <w:rPr>
          <w:b/>
        </w:rPr>
        <w:t>HV</w:t>
      </w:r>
      <w:r>
        <w:fldChar w:fldCharType="end"/>
      </w:r>
      <w:r w:rsidR="00314B36" w:rsidRPr="0076424C">
        <w:rPr>
          <w:b/>
          <w:spacing w:val="5"/>
        </w:rPr>
        <w:t>.</w:t>
      </w:r>
    </w:p>
    <w:p w14:paraId="6E861709" w14:textId="466C3E28" w:rsidR="00314B36" w:rsidRPr="0076424C" w:rsidRDefault="00314B36">
      <w:pPr>
        <w:pStyle w:val="Indent1"/>
        <w:numPr>
          <w:ilvl w:val="0"/>
          <w:numId w:val="18"/>
        </w:numPr>
        <w:spacing w:after="240"/>
      </w:pPr>
      <w:r w:rsidRPr="0076424C">
        <w:t xml:space="preserve">Suppliers on behalf of their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spacing w:val="5"/>
        </w:rPr>
        <w:t>s</w:t>
      </w:r>
      <w:r w:rsidRPr="0076424C">
        <w:t xml:space="preserve"> where appropriate.</w:t>
      </w:r>
    </w:p>
    <w:p w14:paraId="6E86170A" w14:textId="77777777" w:rsidR="00314B36" w:rsidRPr="0076424C" w:rsidRDefault="00314B36">
      <w:smartTag w:uri="urn:schemas-microsoft-com:office:smarttags" w:element="stockticker">
        <w:r w:rsidRPr="0076424C">
          <w:t>DOC</w:t>
        </w:r>
      </w:smartTag>
      <w:r w:rsidRPr="0076424C">
        <w:t>10.4</w:t>
      </w:r>
      <w:r w:rsidRPr="0076424C">
        <w:tab/>
      </w:r>
      <w:r w:rsidRPr="0076424C">
        <w:rPr>
          <w:b/>
        </w:rPr>
        <w:t>Communications</w:t>
      </w:r>
    </w:p>
    <w:p w14:paraId="6E86170B" w14:textId="4D863EB6" w:rsidR="00314B36" w:rsidRPr="0076424C" w:rsidRDefault="00314B36">
      <w:smartTag w:uri="urn:schemas-microsoft-com:office:smarttags" w:element="stockticker">
        <w:r w:rsidRPr="0076424C">
          <w:t>DOC</w:t>
        </w:r>
      </w:smartTag>
      <w:r w:rsidRPr="0076424C">
        <w:t>10.4.1.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shall establish communication channels to ensure the effectiveness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Communication should, as far as possible, be direct between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and the operator of the network to which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connected.  However, this does not preclude communication with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nominated representative.</w:t>
      </w:r>
    </w:p>
    <w:p w14:paraId="6E86170C" w14:textId="3B831AF4" w:rsidR="00314B36" w:rsidRPr="0076424C" w:rsidRDefault="00314B36">
      <w:pPr>
        <w:keepNext/>
      </w:pPr>
      <w:smartTag w:uri="urn:schemas-microsoft-com:office:smarttags" w:element="stockticker">
        <w:r w:rsidRPr="0076424C">
          <w:lastRenderedPageBreak/>
          <w:t>DOC</w:t>
        </w:r>
      </w:smartTag>
      <w:r w:rsidRPr="0076424C">
        <w:t>10.4.2</w:t>
      </w:r>
      <w:r w:rsidRPr="0076424C">
        <w:tab/>
      </w:r>
      <w:r w:rsidRPr="0076424C">
        <w:rPr>
          <w:b/>
        </w:rPr>
        <w:t xml:space="preserve">Operational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rPr>
          <w:b/>
        </w:rPr>
        <w:t xml:space="preserve"> Reporting</w:t>
      </w:r>
    </w:p>
    <w:p w14:paraId="6E86170D" w14:textId="7FEC0CCC" w:rsidR="00314B36" w:rsidRPr="0076424C" w:rsidRDefault="00314B36">
      <w:pPr>
        <w:keepNext/>
      </w:pPr>
      <w:smartTag w:uri="urn:schemas-microsoft-com:office:smarttags" w:element="stockticker">
        <w:r w:rsidRPr="0076424C">
          <w:t>DOC</w:t>
        </w:r>
      </w:smartTag>
      <w:r w:rsidRPr="0076424C">
        <w:t>10.4.2.1</w:t>
      </w:r>
      <w:r w:rsidRPr="0076424C">
        <w:tab/>
      </w:r>
      <w:r w:rsidRPr="0076424C">
        <w:rPr>
          <w:b/>
        </w:rPr>
        <w:t xml:space="preserve">Written Reports of Events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p>
    <w:p w14:paraId="6E86170E" w14:textId="3ABAEA13"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which has been reported initially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but may use the information contained therein in preparing a report under </w:t>
      </w:r>
      <w:smartTag w:uri="urn:schemas-microsoft-com:office:smarttags" w:element="stockticker">
        <w:r w:rsidRPr="0076424C">
          <w:t>DOC</w:t>
        </w:r>
      </w:smartTag>
      <w:r w:rsidRPr="0076424C">
        <w:t xml:space="preserve">10 to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which has been caused by (or exacerbated by) the </w:t>
      </w:r>
      <w:r w:rsidRPr="0076424C">
        <w:rPr>
          <w:b/>
        </w:rPr>
        <w:t>Significant</w:t>
      </w:r>
      <w:r w:rsidRPr="0076424C">
        <w:t xml:space="preserve"> </w:t>
      </w:r>
      <w:r w:rsidRPr="0076424C">
        <w:rPr>
          <w:b/>
        </w:rPr>
        <w:t>Incident</w:t>
      </w:r>
      <w:r w:rsidRPr="0076424C">
        <w:t xml:space="preserve"> on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w:t>
      </w:r>
    </w:p>
    <w:p w14:paraId="6E86170F" w14:textId="13CC51FE" w:rsidR="00314B36" w:rsidRPr="0076424C" w:rsidRDefault="00314B36">
      <w:smartTag w:uri="urn:schemas-microsoft-com:office:smarttags" w:element="stockticker">
        <w:r w:rsidRPr="0076424C">
          <w:t>DOC</w:t>
        </w:r>
      </w:smartTag>
      <w:r w:rsidRPr="0076424C">
        <w:t>10.4.2.2</w:t>
      </w:r>
      <w:r w:rsidRPr="0076424C">
        <w:tab/>
      </w:r>
      <w:r w:rsidRPr="0076424C">
        <w:rPr>
          <w:b/>
        </w:rPr>
        <w:t xml:space="preserve">Written Reports of Events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p>
    <w:p w14:paraId="6E861710" w14:textId="3B695CB6" w:rsidR="00314B36" w:rsidRPr="0076424C" w:rsidRDefault="00314B36">
      <w:r w:rsidRPr="0076424C">
        <w:tab/>
        <w:t xml:space="preserve">In the case of an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which has been reported initially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under </w:t>
      </w:r>
      <w:smartTag w:uri="urn:schemas-microsoft-com:office:smarttags" w:element="stockticker">
        <w:r w:rsidRPr="0076424C">
          <w:t>DOC</w:t>
        </w:r>
      </w:smartTag>
      <w:r w:rsidRPr="0076424C">
        <w:t xml:space="preserve">7.6 and subsequently has been determined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to be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a written report will be given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w:t>
      </w:r>
      <w:smartTag w:uri="urn:schemas-microsoft-com:office:smarttags" w:element="stockticker">
        <w:r w:rsidRPr="0076424C">
          <w:t>DOC</w:t>
        </w:r>
      </w:smartTag>
      <w:r w:rsidRPr="0076424C">
        <w:t xml:space="preserve">10.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not pass this report on to other affected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but may use the information contained therein in preparing a report for another </w:t>
      </w:r>
      <w:r w:rsidR="008572B5">
        <w:fldChar w:fldCharType="begin"/>
      </w:r>
      <w:r w:rsidR="008572B5">
        <w:instrText xml:space="preserve"> REF AEO \h  \* MERGEFORMAT </w:instrText>
      </w:r>
      <w:r w:rsidR="008572B5">
        <w:fldChar w:fldCharType="separate"/>
      </w:r>
      <w:r w:rsidR="0011775B" w:rsidRPr="0076424C">
        <w:rPr>
          <w:b/>
        </w:rPr>
        <w:t>Authorised Electricity Operator</w:t>
      </w:r>
      <w:r w:rsidR="008572B5">
        <w:fldChar w:fldCharType="end"/>
      </w:r>
      <w:r w:rsidRPr="0076424C">
        <w:t xml:space="preserve"> connected to its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in relation to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which has been caused by (or exacerbated) the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on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711" w14:textId="77777777" w:rsidR="00314B36" w:rsidRPr="0076424C" w:rsidRDefault="00314B36">
      <w:smartTag w:uri="urn:schemas-microsoft-com:office:smarttags" w:element="stockticker">
        <w:r w:rsidRPr="0076424C">
          <w:t>DOC</w:t>
        </w:r>
      </w:smartTag>
      <w:r w:rsidRPr="0076424C">
        <w:t>10.4.3</w:t>
      </w:r>
      <w:r w:rsidRPr="0076424C">
        <w:tab/>
      </w:r>
      <w:r w:rsidRPr="0076424C">
        <w:rPr>
          <w:b/>
        </w:rPr>
        <w:t>Form of Report in Writing</w:t>
      </w:r>
    </w:p>
    <w:p w14:paraId="6E861712" w14:textId="77B8AC90" w:rsidR="00314B36" w:rsidRPr="0076424C" w:rsidRDefault="00314B36">
      <w:smartTag w:uri="urn:schemas-microsoft-com:office:smarttags" w:element="stockticker">
        <w:r w:rsidRPr="0076424C">
          <w:t>DOC</w:t>
        </w:r>
      </w:smartTag>
      <w:r w:rsidRPr="0076424C">
        <w:t>10.4.3.1</w:t>
      </w:r>
      <w:r w:rsidRPr="0076424C">
        <w:tab/>
        <w:t xml:space="preserve">A report under </w:t>
      </w:r>
      <w:smartTag w:uri="urn:schemas-microsoft-com:office:smarttags" w:element="stockticker">
        <w:r w:rsidRPr="0076424C">
          <w:t>DOC</w:t>
        </w:r>
      </w:smartTag>
      <w:r w:rsidRPr="0076424C">
        <w:t xml:space="preserve">10.4.2 will be in writing and shall be sent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as the case may be, containing written confirmation of the initial notification given under </w:t>
      </w:r>
      <w:smartTag w:uri="urn:schemas-microsoft-com:office:smarttags" w:element="stockticker">
        <w:r w:rsidRPr="0076424C">
          <w:t>DOC</w:t>
        </w:r>
      </w:smartTag>
      <w:r w:rsidRPr="0076424C">
        <w:t xml:space="preserve">7 together with more details relating to the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although it need not state the cause of the </w:t>
      </w:r>
      <w:r w:rsidR="008572B5">
        <w:fldChar w:fldCharType="begin"/>
      </w:r>
      <w:r w:rsidR="008572B5">
        <w:instrText xml:space="preserve"> REF Event \h  \* MERGEFORMAT </w:instrText>
      </w:r>
      <w:r w:rsidR="008572B5">
        <w:fldChar w:fldCharType="separate"/>
      </w:r>
      <w:r w:rsidR="0011775B" w:rsidRPr="0076424C">
        <w:rPr>
          <w:b/>
        </w:rPr>
        <w:t>Event</w:t>
      </w:r>
      <w:r w:rsidR="008572B5">
        <w:fldChar w:fldCharType="end"/>
      </w:r>
      <w:r w:rsidRPr="0076424C">
        <w:t xml:space="preserve"> save to the extent required under </w:t>
      </w:r>
      <w:smartTag w:uri="urn:schemas-microsoft-com:office:smarttags" w:element="stockticker">
        <w:r w:rsidRPr="0076424C">
          <w:t>DOC</w:t>
        </w:r>
      </w:smartTag>
      <w:r w:rsidRPr="0076424C">
        <w:t xml:space="preserve">7.6.2 and such further information which has become known relating to the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since the initial notification under </w:t>
      </w:r>
      <w:smartTag w:uri="urn:schemas-microsoft-com:office:smarttags" w:element="stockticker">
        <w:r w:rsidRPr="0076424C">
          <w:t>DOC</w:t>
        </w:r>
      </w:smartTag>
      <w:r w:rsidRPr="0076424C">
        <w:t xml:space="preserve">7.  The report should, as a minimum, contain those matters specified in the Appendix 1 of this </w:t>
      </w:r>
      <w:smartTag w:uri="urn:schemas-microsoft-com:office:smarttags" w:element="stockticker">
        <w:r w:rsidRPr="0076424C">
          <w:t>DOC</w:t>
        </w:r>
      </w:smartTag>
      <w:r w:rsidRPr="0076424C">
        <w:t xml:space="preserve">10 which is not intended to be exhaustive to this </w:t>
      </w:r>
      <w:smartTag w:uri="urn:schemas-microsoft-com:office:smarttags" w:element="stockticker">
        <w:r w:rsidRPr="0076424C">
          <w:t>DOC</w:t>
        </w:r>
      </w:smartTag>
      <w:r w:rsidRPr="0076424C">
        <w:t>10.  The recipient may raise questions to clarify the notification, and the giver of the notification will, in so far as it is able, answer any questions raised.</w:t>
      </w:r>
    </w:p>
    <w:p w14:paraId="6E861713" w14:textId="77777777" w:rsidR="00314B36" w:rsidRPr="0076424C" w:rsidRDefault="00314B36">
      <w:smartTag w:uri="urn:schemas-microsoft-com:office:smarttags" w:element="stockticker">
        <w:r w:rsidRPr="0076424C">
          <w:t>DOC</w:t>
        </w:r>
      </w:smartTag>
      <w:r w:rsidRPr="0076424C">
        <w:t>10.4.4</w:t>
      </w:r>
      <w:r w:rsidRPr="0076424C">
        <w:tab/>
      </w:r>
      <w:r w:rsidRPr="0076424C">
        <w:rPr>
          <w:b/>
        </w:rPr>
        <w:t>Timing of the Report in Writing</w:t>
      </w:r>
    </w:p>
    <w:p w14:paraId="6E861714" w14:textId="77777777" w:rsidR="00314B36" w:rsidRPr="0076424C" w:rsidRDefault="00314B36">
      <w:smartTag w:uri="urn:schemas-microsoft-com:office:smarttags" w:element="stockticker">
        <w:r w:rsidRPr="0076424C">
          <w:t>DOC</w:t>
        </w:r>
      </w:smartTag>
      <w:r w:rsidRPr="0076424C">
        <w:t>10.4.4.1</w:t>
      </w:r>
      <w:r w:rsidRPr="0076424C">
        <w:tab/>
        <w:t xml:space="preserve">A written report under </w:t>
      </w:r>
      <w:smartTag w:uri="urn:schemas-microsoft-com:office:smarttags" w:element="stockticker">
        <w:r w:rsidRPr="0076424C">
          <w:t>DOC</w:t>
        </w:r>
      </w:smartTag>
      <w:r w:rsidRPr="0076424C">
        <w:t xml:space="preserve">10.4.2 shall be given as soon as reasonably practicable after the initial notification under </w:t>
      </w:r>
      <w:smartTag w:uri="urn:schemas-microsoft-com:office:smarttags" w:element="stockticker">
        <w:r w:rsidRPr="0076424C">
          <w:t>DOC</w:t>
        </w:r>
      </w:smartTag>
      <w:r w:rsidRPr="0076424C">
        <w:t>7 and in any event a preliminary report shall normally be given within 24 hours of such time.</w:t>
      </w:r>
    </w:p>
    <w:p w14:paraId="6E861715" w14:textId="77777777" w:rsidR="00314B36" w:rsidRPr="0076424C" w:rsidRDefault="00314B36">
      <w:pPr>
        <w:pStyle w:val="BodyText"/>
      </w:pPr>
      <w:smartTag w:uri="urn:schemas-microsoft-com:office:smarttags" w:element="stockticker">
        <w:r w:rsidRPr="0076424C">
          <w:t>DOC</w:t>
        </w:r>
      </w:smartTag>
      <w:r w:rsidRPr="0076424C">
        <w:t>10.4.5</w:t>
      </w:r>
      <w:r w:rsidRPr="0076424C">
        <w:tab/>
      </w:r>
      <w:r w:rsidRPr="0076424C">
        <w:rPr>
          <w:b/>
        </w:rPr>
        <w:t>Statutory Reports of Specified Events</w:t>
      </w:r>
    </w:p>
    <w:p w14:paraId="6E861716" w14:textId="68CC082B" w:rsidR="00314B36" w:rsidRPr="0076424C" w:rsidRDefault="00314B36">
      <w:pPr>
        <w:pStyle w:val="BodyText"/>
      </w:pPr>
      <w:smartTag w:uri="urn:schemas-microsoft-com:office:smarttags" w:element="stockticker">
        <w:r w:rsidRPr="0076424C">
          <w:t>DOC</w:t>
        </w:r>
      </w:smartTag>
      <w:r w:rsidRPr="0076424C">
        <w:t>10.4.5.1</w:t>
      </w:r>
      <w:r w:rsidRPr="0076424C">
        <w:tab/>
        <w:t xml:space="preserve">Nothing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be construed as relieving </w:t>
      </w:r>
      <w:r w:rsidRPr="0076424C">
        <w:rPr>
          <w:b/>
        </w:rPr>
        <w:t xml:space="preserve">DNOs </w:t>
      </w:r>
      <w:r w:rsidRPr="0076424C">
        <w:t xml:space="preserve">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from their duty to report events specified in the </w:t>
      </w:r>
      <w:r w:rsidR="008572B5">
        <w:fldChar w:fldCharType="begin"/>
      </w:r>
      <w:r w:rsidR="008572B5">
        <w:instrText xml:space="preserve"> REF ESQCR \h  \* MERGEFORMAT </w:instrText>
      </w:r>
      <w:r w:rsidR="008572B5">
        <w:fldChar w:fldCharType="separate"/>
      </w:r>
      <w:r w:rsidR="0011775B" w:rsidRPr="0076424C">
        <w:rPr>
          <w:b/>
        </w:rPr>
        <w:t>ESQCR</w:t>
      </w:r>
      <w:r w:rsidR="008572B5">
        <w:fldChar w:fldCharType="end"/>
      </w:r>
      <w:r w:rsidRPr="0076424C">
        <w:t xml:space="preserve"> in accordance with those </w:t>
      </w:r>
      <w:r w:rsidRPr="0076424C">
        <w:rPr>
          <w:b/>
        </w:rPr>
        <w:t>Regulations</w:t>
      </w:r>
      <w:r w:rsidRPr="0076424C">
        <w:t xml:space="preserve"> in so far as they apply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717" w14:textId="45E3CB77" w:rsidR="00314B36" w:rsidRPr="0076424C" w:rsidRDefault="00314B36">
      <w:pPr>
        <w:pStyle w:val="BodyText"/>
        <w:keepNext/>
      </w:pPr>
      <w:smartTag w:uri="urn:schemas-microsoft-com:office:smarttags" w:element="stockticker">
        <w:r w:rsidRPr="0076424C">
          <w:t>DOC</w:t>
        </w:r>
      </w:smartTag>
      <w:r w:rsidRPr="0076424C">
        <w:t>10.4.6</w:t>
      </w:r>
      <w:r w:rsidRPr="0076424C">
        <w:tab/>
      </w:r>
      <w:r w:rsidRPr="0076424C">
        <w:rPr>
          <w:b/>
        </w:rPr>
        <w:t xml:space="preserve">Joint Investigation into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s</w:t>
      </w:r>
    </w:p>
    <w:p w14:paraId="6E861718" w14:textId="2793A29E" w:rsidR="00314B36" w:rsidRPr="0076424C" w:rsidRDefault="00314B36">
      <w:pPr>
        <w:pStyle w:val="BodyText"/>
      </w:pPr>
      <w:smartTag w:uri="urn:schemas-microsoft-com:office:smarttags" w:element="stockticker">
        <w:r w:rsidRPr="0076424C">
          <w:t>DOC</w:t>
        </w:r>
      </w:smartTag>
      <w:r w:rsidRPr="0076424C">
        <w:t>10.4.6.1</w:t>
      </w:r>
      <w:r w:rsidRPr="0076424C">
        <w:tab/>
        <w:t xml:space="preserve">Where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has been declared and a report submitted under </w:t>
      </w:r>
      <w:smartTag w:uri="urn:schemas-microsoft-com:office:smarttags" w:element="stockticker">
        <w:r w:rsidRPr="0076424C">
          <w:t>DOC</w:t>
        </w:r>
      </w:smartTag>
      <w:r w:rsidRPr="0076424C">
        <w:t>10 either party or parties may request in writing that a joint investigation be carried out.</w:t>
      </w:r>
    </w:p>
    <w:p w14:paraId="6E861719" w14:textId="77777777" w:rsidR="00314B36" w:rsidRPr="0076424C" w:rsidRDefault="00314B36">
      <w:pPr>
        <w:pStyle w:val="BodyText"/>
      </w:pPr>
      <w:smartTag w:uri="urn:schemas-microsoft-com:office:smarttags" w:element="stockticker">
        <w:r w:rsidRPr="0076424C">
          <w:lastRenderedPageBreak/>
          <w:t>DOC</w:t>
        </w:r>
      </w:smartTag>
      <w:r w:rsidRPr="0076424C">
        <w:t>10.4.6.2</w:t>
      </w:r>
      <w:r w:rsidRPr="0076424C">
        <w:tab/>
        <w:t>The composition of such an investigation panel will be appropriate to the incident to be investigated, and agreed by all parties involved.</w:t>
      </w:r>
    </w:p>
    <w:p w14:paraId="6E86171A" w14:textId="33387890" w:rsidR="00314B36" w:rsidRPr="0076424C" w:rsidRDefault="00314B36">
      <w:pPr>
        <w:pStyle w:val="BodyText"/>
      </w:pPr>
      <w:smartTag w:uri="urn:schemas-microsoft-com:office:smarttags" w:element="stockticker">
        <w:r w:rsidRPr="0076424C">
          <w:t>DOC</w:t>
        </w:r>
      </w:smartTag>
      <w:r w:rsidRPr="0076424C">
        <w:t>10.4.6.3</w:t>
      </w:r>
      <w:r w:rsidRPr="0076424C">
        <w:tab/>
        <w:t xml:space="preserve">Where there has been a series of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s</w:t>
      </w:r>
      <w:r w:rsidRPr="0076424C">
        <w:t xml:space="preserve"> (that is to say, where a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has caused or exacerbated another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 xml:space="preserve">) the parties involved may agree that the joint investigation should include some or all of those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rPr>
          <w:b/>
        </w:rPr>
        <w:t>s</w:t>
      </w:r>
      <w:r w:rsidRPr="0076424C">
        <w:t>.</w:t>
      </w:r>
    </w:p>
    <w:p w14:paraId="6E86171B" w14:textId="77777777" w:rsidR="00314B36" w:rsidRPr="0076424C" w:rsidRDefault="00314B36">
      <w:pPr>
        <w:pStyle w:val="BodyText"/>
      </w:pPr>
      <w:smartTag w:uri="urn:schemas-microsoft-com:office:smarttags" w:element="stockticker">
        <w:r w:rsidRPr="0076424C">
          <w:t>DOC</w:t>
        </w:r>
      </w:smartTag>
      <w:r w:rsidRPr="0076424C">
        <w:t>10.4.6.4</w:t>
      </w:r>
      <w:r w:rsidRPr="0076424C">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7E987BAB" w:rsidR="00314B36" w:rsidRPr="0076424C" w:rsidRDefault="00314B36">
      <w:pPr>
        <w:pStyle w:val="BodyText"/>
      </w:pPr>
      <w:smartTag w:uri="urn:schemas-microsoft-com:office:smarttags" w:element="stockticker">
        <w:r w:rsidRPr="0076424C">
          <w:t>DOC</w:t>
        </w:r>
      </w:smartTag>
      <w:r w:rsidRPr="0076424C">
        <w:t>10.4.6.5</w:t>
      </w:r>
      <w:r w:rsidRPr="0076424C">
        <w:tab/>
        <w:t xml:space="preserve">Any joint investigation under </w:t>
      </w:r>
      <w:smartTag w:uri="urn:schemas-microsoft-com:office:smarttags" w:element="stockticker">
        <w:r w:rsidRPr="0076424C">
          <w:rPr>
            <w:b/>
          </w:rPr>
          <w:t>DOC</w:t>
        </w:r>
      </w:smartTag>
      <w:r w:rsidRPr="0076424C">
        <w:rPr>
          <w:b/>
        </w:rPr>
        <w:t>10</w:t>
      </w:r>
      <w:r w:rsidRPr="0076424C">
        <w:t xml:space="preserve"> is separate from any inquiry which may be carried out under the </w:t>
      </w:r>
      <w:r w:rsidR="008572B5">
        <w:fldChar w:fldCharType="begin"/>
      </w:r>
      <w:r w:rsidR="008572B5">
        <w:instrText xml:space="preserve"> REF ESI \h  \* MERGEFORMAT </w:instrText>
      </w:r>
      <w:r w:rsidR="008572B5">
        <w:fldChar w:fldCharType="separate"/>
      </w:r>
      <w:r w:rsidR="0011775B" w:rsidRPr="0076424C">
        <w:rPr>
          <w:b/>
        </w:rPr>
        <w:t>Electricity Supply Industry (</w:t>
      </w:r>
      <w:smartTag w:uri="urn:schemas-microsoft-com:office:smarttags" w:element="stockticker">
        <w:r w:rsidR="0011775B" w:rsidRPr="0076424C">
          <w:rPr>
            <w:b/>
          </w:rPr>
          <w:t>ESI</w:t>
        </w:r>
      </w:smartTag>
      <w:r w:rsidR="0011775B" w:rsidRPr="0076424C">
        <w:rPr>
          <w:b/>
        </w:rPr>
        <w:t>)</w:t>
      </w:r>
      <w:r w:rsidR="008572B5">
        <w:fldChar w:fldCharType="end"/>
      </w:r>
      <w:r w:rsidRPr="0076424C">
        <w:t xml:space="preserve"> disputes resolution procedure.</w:t>
      </w:r>
    </w:p>
    <w:p w14:paraId="6E86171D" w14:textId="77777777" w:rsidR="003E567B" w:rsidRPr="0076424C" w:rsidRDefault="003E567B"/>
    <w:p w14:paraId="6E86171E" w14:textId="77777777" w:rsidR="003E567B" w:rsidRPr="0076424C" w:rsidRDefault="003E567B" w:rsidP="003E567B"/>
    <w:p w14:paraId="6E86171F" w14:textId="77777777" w:rsidR="003E567B" w:rsidRPr="0076424C" w:rsidRDefault="003E567B"/>
    <w:p w14:paraId="6E861720" w14:textId="77777777" w:rsidR="003E567B" w:rsidRPr="0076424C" w:rsidRDefault="003E567B"/>
    <w:p w14:paraId="6E861721" w14:textId="77777777" w:rsidR="00314B36" w:rsidRPr="0076424C" w:rsidRDefault="00314B36">
      <w:pPr>
        <w:rPr>
          <w:b/>
        </w:rPr>
      </w:pPr>
      <w:r w:rsidRPr="0076424C">
        <w:br w:type="page"/>
      </w:r>
      <w:r w:rsidRPr="0076424C">
        <w:rPr>
          <w:b/>
        </w:rPr>
        <w:lastRenderedPageBreak/>
        <w:t>DISTRIBUTION</w:t>
      </w:r>
      <w:r w:rsidRPr="0076424C">
        <w:t xml:space="preserve"> </w:t>
      </w:r>
      <w:r w:rsidRPr="0076424C">
        <w:rPr>
          <w:b/>
        </w:rPr>
        <w:t xml:space="preserve">OPERATING CODE 10 </w:t>
      </w:r>
    </w:p>
    <w:p w14:paraId="6E861722" w14:textId="77777777" w:rsidR="00314B36" w:rsidRPr="0076424C" w:rsidRDefault="00314B36">
      <w:pPr>
        <w:pStyle w:val="Heading2"/>
      </w:pPr>
      <w:bookmarkStart w:id="544" w:name="_Toc501209771"/>
      <w:smartTag w:uri="urn:schemas-microsoft-com:office:smarttags" w:element="stockticker">
        <w:r w:rsidRPr="0076424C">
          <w:t>DOC</w:t>
        </w:r>
      </w:smartTag>
      <w:r w:rsidRPr="0076424C">
        <w:t xml:space="preserve"> 10 - APPENDIX 1</w:t>
      </w:r>
      <w:bookmarkEnd w:id="544"/>
    </w:p>
    <w:p w14:paraId="6E861723" w14:textId="4FCA0548" w:rsidR="00314B36" w:rsidRPr="0076424C" w:rsidRDefault="00314B36">
      <w:pPr>
        <w:ind w:left="0" w:firstLine="0"/>
        <w:jc w:val="center"/>
        <w:rPr>
          <w:b/>
          <w:u w:val="single"/>
        </w:rPr>
      </w:pPr>
      <w:r w:rsidRPr="0076424C">
        <w:rPr>
          <w:b/>
          <w:u w:val="single"/>
        </w:rPr>
        <w:t xml:space="preserve">MATTERS, IF APPLICABLE TO THE </w:t>
      </w:r>
      <w:r w:rsidR="008572B5">
        <w:fldChar w:fldCharType="begin"/>
      </w:r>
      <w:r w:rsidR="008572B5">
        <w:instrText xml:space="preserve"> REF SignificantIncident \h  \* MERGEFORMAT </w:instrText>
      </w:r>
      <w:r w:rsidR="008572B5">
        <w:fldChar w:fldCharType="separate"/>
      </w:r>
      <w:r w:rsidR="0011775B" w:rsidRPr="0011775B">
        <w:rPr>
          <w:b/>
          <w:caps/>
          <w:szCs w:val="24"/>
          <w:u w:val="thick"/>
        </w:rPr>
        <w:t>Significant Incident</w:t>
      </w:r>
      <w:r w:rsidR="008572B5">
        <w:fldChar w:fldCharType="end"/>
      </w:r>
      <w:r w:rsidRPr="0076424C">
        <w:rPr>
          <w:b/>
          <w:u w:val="single"/>
        </w:rPr>
        <w:t xml:space="preserve">, TO BE INCLUDED IN A WRITTEN REPORT GIVEN IN ACCORDANCE WITH </w:t>
      </w:r>
      <w:smartTag w:uri="urn:schemas-microsoft-com:office:smarttags" w:element="stockticker">
        <w:r w:rsidRPr="0076424C">
          <w:rPr>
            <w:b/>
            <w:u w:val="single"/>
          </w:rPr>
          <w:t>DOC</w:t>
        </w:r>
      </w:smartTag>
      <w:r w:rsidRPr="0076424C">
        <w:rPr>
          <w:b/>
          <w:u w:val="single"/>
        </w:rPr>
        <w:t>10.4.2.</w:t>
      </w:r>
    </w:p>
    <w:p w14:paraId="6E861724" w14:textId="77777777" w:rsidR="00314B36" w:rsidRPr="0076424C" w:rsidRDefault="00314B36">
      <w:pPr>
        <w:pStyle w:val="BodyText"/>
        <w:spacing w:before="120"/>
      </w:pPr>
    </w:p>
    <w:p w14:paraId="6E861725" w14:textId="420B9011" w:rsidR="00314B36" w:rsidRPr="0076424C" w:rsidRDefault="00314B36">
      <w:pPr>
        <w:pStyle w:val="Indent1"/>
      </w:pPr>
      <w:r w:rsidRPr="0076424C">
        <w:t>1.</w:t>
      </w:r>
      <w:r w:rsidRPr="0076424C">
        <w:tab/>
        <w:t xml:space="preserve">Time and date of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w:t>
      </w:r>
    </w:p>
    <w:p w14:paraId="6E861726" w14:textId="77777777" w:rsidR="00314B36" w:rsidRPr="0076424C" w:rsidRDefault="00314B36">
      <w:pPr>
        <w:pStyle w:val="Indent1"/>
        <w:numPr>
          <w:ilvl w:val="0"/>
          <w:numId w:val="31"/>
        </w:numPr>
      </w:pPr>
      <w:r w:rsidRPr="0076424C">
        <w:t>Location.</w:t>
      </w:r>
    </w:p>
    <w:p w14:paraId="6E861727" w14:textId="0A385FEF" w:rsidR="00314B36" w:rsidRPr="0076424C" w:rsidRDefault="008572B5">
      <w:pPr>
        <w:pStyle w:val="Indent1"/>
        <w:numPr>
          <w:ilvl w:val="0"/>
          <w:numId w:val="31"/>
        </w:numPr>
      </w:pPr>
      <w:r>
        <w:fldChar w:fldCharType="begin"/>
      </w:r>
      <w:r>
        <w:instrText xml:space="preserve"> REF Plant \h  \* MERGEFORMAT </w:instrText>
      </w:r>
      <w:r>
        <w:fldChar w:fldCharType="separate"/>
      </w:r>
      <w:r w:rsidR="0011775B" w:rsidRPr="0076424C">
        <w:rPr>
          <w:b/>
        </w:rPr>
        <w:t>Plant</w:t>
      </w:r>
      <w:r>
        <w:fldChar w:fldCharType="end"/>
      </w:r>
      <w:r w:rsidR="003416E3" w:rsidRPr="0076424C">
        <w:rPr>
          <w:b/>
        </w:rPr>
        <w:t xml:space="preserve"> </w:t>
      </w:r>
      <w:r w:rsidR="00314B36" w:rsidRPr="0076424C">
        <w:t xml:space="preserve">and/or </w:t>
      </w:r>
      <w:r>
        <w:fldChar w:fldCharType="begin"/>
      </w:r>
      <w:r>
        <w:instrText xml:space="preserve"> REF Apparatus \h  \* MERGEFORMAT </w:instrText>
      </w:r>
      <w:r>
        <w:fldChar w:fldCharType="separate"/>
      </w:r>
      <w:r w:rsidR="0011775B" w:rsidRPr="0076424C">
        <w:rPr>
          <w:b/>
        </w:rPr>
        <w:t>Apparatus</w:t>
      </w:r>
      <w:r>
        <w:fldChar w:fldCharType="end"/>
      </w:r>
      <w:r w:rsidR="00DC634B" w:rsidRPr="0076424C">
        <w:rPr>
          <w:b/>
        </w:rPr>
        <w:t xml:space="preserve"> </w:t>
      </w:r>
      <w:r w:rsidR="00314B36" w:rsidRPr="0076424C">
        <w:t>involved.</w:t>
      </w:r>
    </w:p>
    <w:p w14:paraId="6E861728" w14:textId="55B267BC" w:rsidR="00314B36" w:rsidRPr="0076424C" w:rsidRDefault="00314B36">
      <w:pPr>
        <w:pStyle w:val="Indent1"/>
        <w:numPr>
          <w:ilvl w:val="0"/>
          <w:numId w:val="31"/>
        </w:numPr>
      </w:pPr>
      <w:r w:rsidRPr="0076424C">
        <w:t xml:space="preserve">Brief description of </w:t>
      </w:r>
      <w:r w:rsidR="008572B5">
        <w:fldChar w:fldCharType="begin"/>
      </w:r>
      <w:r w:rsidR="008572B5">
        <w:instrText xml:space="preserve"> REF SignificantIncident \h  \* MERGEFORMAT </w:instrText>
      </w:r>
      <w:r w:rsidR="008572B5">
        <w:fldChar w:fldCharType="separate"/>
      </w:r>
      <w:r w:rsidR="0011775B" w:rsidRPr="0076424C">
        <w:rPr>
          <w:b/>
        </w:rPr>
        <w:t>Significant Incident</w:t>
      </w:r>
      <w:r w:rsidR="008572B5">
        <w:fldChar w:fldCharType="end"/>
      </w:r>
      <w:r w:rsidRPr="0076424C">
        <w:t>.</w:t>
      </w:r>
    </w:p>
    <w:p w14:paraId="6E861729" w14:textId="77777777" w:rsidR="00314B36" w:rsidRPr="0076424C" w:rsidRDefault="00314B36">
      <w:pPr>
        <w:pStyle w:val="Indent1"/>
      </w:pPr>
      <w:r w:rsidRPr="0076424C">
        <w:t>5</w:t>
      </w:r>
      <w:r w:rsidRPr="0076424C">
        <w:tab/>
        <w:t>Estimated time and date of return to service.</w:t>
      </w:r>
    </w:p>
    <w:p w14:paraId="6E86172A" w14:textId="77777777" w:rsidR="00314B36" w:rsidRPr="0076424C" w:rsidRDefault="00314B36">
      <w:pPr>
        <w:pStyle w:val="Indent1"/>
      </w:pPr>
      <w:r w:rsidRPr="0076424C">
        <w:t>6</w:t>
      </w:r>
      <w:r w:rsidRPr="0076424C">
        <w:tab/>
        <w:t>Supplies/generation interrupted and duration of interruption.</w:t>
      </w:r>
    </w:p>
    <w:p w14:paraId="6E86172B" w14:textId="77777777" w:rsidR="00314B36" w:rsidRPr="0076424C" w:rsidRDefault="00314B36">
      <w:pPr>
        <w:pStyle w:val="Indent1"/>
      </w:pPr>
      <w:r w:rsidRPr="0076424C">
        <w:t xml:space="preserve">7 </w:t>
      </w:r>
      <w:r w:rsidRPr="0076424C">
        <w:tab/>
        <w:t>Set/Station frequency response achieved</w:t>
      </w:r>
      <w:r w:rsidR="00F17256" w:rsidRPr="0076424C">
        <w:t>.</w:t>
      </w:r>
    </w:p>
    <w:p w14:paraId="6E86172C" w14:textId="77777777" w:rsidR="00314B36" w:rsidRPr="0076424C" w:rsidRDefault="00314B36">
      <w:pPr>
        <w:pStyle w:val="Indent1"/>
        <w:numPr>
          <w:ilvl w:val="0"/>
          <w:numId w:val="32"/>
        </w:numPr>
      </w:pPr>
      <w:r w:rsidRPr="0076424C">
        <w:t>Set/Station MVAr performance achieved</w:t>
      </w:r>
      <w:r w:rsidR="00F17256" w:rsidRPr="0076424C">
        <w:t>.</w:t>
      </w:r>
    </w:p>
    <w:p w14:paraId="6E86172D" w14:textId="0E9F15B8" w:rsidR="00314B36" w:rsidRPr="0076424C" w:rsidRDefault="00314B36">
      <w:pPr>
        <w:pStyle w:val="Indent1"/>
        <w:numPr>
          <w:ilvl w:val="0"/>
          <w:numId w:val="32"/>
        </w:numPr>
      </w:pPr>
      <w:r w:rsidRPr="0076424C">
        <w:t xml:space="preserve">Ownership of the faulted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3416E3"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F17256" w:rsidRPr="0076424C">
        <w:t>.</w:t>
      </w:r>
    </w:p>
    <w:p w14:paraId="6E86172E" w14:textId="2005EEFD"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w:t>
      </w:r>
      <w:r w:rsidRPr="0076424C">
        <w:rPr>
          <w:b/>
        </w:rPr>
        <w:t>Control</w:t>
      </w:r>
      <w:r w:rsidRPr="0076424C">
        <w:t xml:space="preserve"> relief undertaken</w:t>
      </w:r>
      <w:r w:rsidR="00F17256" w:rsidRPr="0076424C">
        <w:t>.</w:t>
      </w:r>
    </w:p>
    <w:p w14:paraId="6E86172F" w14:textId="43576798" w:rsidR="00314B36" w:rsidRPr="0076424C" w:rsidRDefault="00314B36">
      <w:pPr>
        <w:pStyle w:val="Indent1"/>
        <w:numPr>
          <w:ilvl w:val="0"/>
          <w:numId w:val="32"/>
        </w:numPr>
      </w:pPr>
      <w:r w:rsidRPr="0076424C">
        <w:t xml:space="preserve">Estimated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shed Automatic/Manual</w:t>
      </w:r>
      <w:r w:rsidR="00F17256" w:rsidRPr="0076424C">
        <w:t>.</w:t>
      </w:r>
    </w:p>
    <w:p w14:paraId="6E861730" w14:textId="3274D04D" w:rsidR="00314B36" w:rsidRPr="0076424C" w:rsidRDefault="00314B36">
      <w:pPr>
        <w:pStyle w:val="Indent1"/>
        <w:numPr>
          <w:ilvl w:val="0"/>
          <w:numId w:val="32"/>
        </w:numPr>
      </w:pPr>
      <w:r w:rsidRPr="0076424C">
        <w:t xml:space="preserve">Time and date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76424C">
        <w:t xml:space="preserve"> restoration</w:t>
      </w:r>
      <w:r w:rsidR="00F17256" w:rsidRPr="0076424C">
        <w:t>.</w:t>
      </w:r>
    </w:p>
    <w:p w14:paraId="6E861731" w14:textId="77777777" w:rsidR="00314B36" w:rsidRPr="0076424C" w:rsidRDefault="00314B36">
      <w:pPr>
        <w:pStyle w:val="Heading1"/>
      </w:pPr>
    </w:p>
    <w:p w14:paraId="6E861732" w14:textId="77777777" w:rsidR="00314B36" w:rsidRPr="0076424C" w:rsidRDefault="00314B36">
      <w:pPr>
        <w:sectPr w:rsidR="00314B36" w:rsidRPr="0076424C">
          <w:pgSz w:w="11907" w:h="16840" w:code="9"/>
          <w:pgMar w:top="1134" w:right="1134" w:bottom="964" w:left="1418" w:header="567" w:footer="340" w:gutter="0"/>
          <w:cols w:space="720"/>
        </w:sectPr>
      </w:pPr>
    </w:p>
    <w:p w14:paraId="6E861733" w14:textId="77777777" w:rsidR="00314B36" w:rsidRPr="0076424C" w:rsidRDefault="00314B36">
      <w:r w:rsidRPr="0076424C">
        <w:rPr>
          <w:b/>
        </w:rPr>
        <w:lastRenderedPageBreak/>
        <w:t>DISTRIBUTION</w:t>
      </w:r>
      <w:r w:rsidRPr="0076424C">
        <w:t xml:space="preserve"> </w:t>
      </w:r>
      <w:r w:rsidRPr="0076424C">
        <w:rPr>
          <w:b/>
        </w:rPr>
        <w:t>OPERATING CODE 11</w:t>
      </w:r>
    </w:p>
    <w:p w14:paraId="6E861734" w14:textId="77AB1481" w:rsidR="00314B36" w:rsidRPr="0076424C" w:rsidRDefault="00314B36">
      <w:pPr>
        <w:pStyle w:val="Heading1"/>
      </w:pPr>
      <w:bookmarkStart w:id="545" w:name="_Toc501209772"/>
      <w:smartTag w:uri="urn:schemas-microsoft-com:office:smarttags" w:element="stockticker">
        <w:r w:rsidRPr="0076424C">
          <w:t>DOC</w:t>
        </w:r>
      </w:smartTag>
      <w:r w:rsidRPr="0076424C">
        <w:t>11</w:t>
      </w:r>
      <w:r w:rsidRPr="0076424C">
        <w:tab/>
        <w:t xml:space="preserve">NUMBERING </w:t>
      </w:r>
      <w:smartTag w:uri="urn:schemas-microsoft-com:office:smarttags" w:element="stockticker">
        <w:r w:rsidRPr="0076424C">
          <w:t>AND</w:t>
        </w:r>
      </w:smartTag>
      <w:r w:rsidRPr="0076424C">
        <w:t xml:space="preserve"> NOMENCLATURE OF ELECTRICAL </w:t>
      </w:r>
      <w:r w:rsidR="008572B5">
        <w:fldChar w:fldCharType="begin"/>
      </w:r>
      <w:r w:rsidR="008572B5">
        <w:instrText xml:space="preserve"> REF Apparatus \h  \* MERGEFORMAT </w:instrText>
      </w:r>
      <w:r w:rsidR="008572B5">
        <w:fldChar w:fldCharType="separate"/>
      </w:r>
      <w:r w:rsidR="0011775B" w:rsidRPr="0076424C">
        <w:t>Apparatus</w:t>
      </w:r>
      <w:r w:rsidR="008572B5">
        <w:fldChar w:fldCharType="end"/>
      </w:r>
      <w:r w:rsidR="0097749F" w:rsidRPr="0076424C">
        <w:t xml:space="preserve"> </w:t>
      </w:r>
      <w:r w:rsidRPr="0076424C">
        <w:t>AT OWNERSHIP BOUNDARIES</w:t>
      </w:r>
      <w:bookmarkEnd w:id="545"/>
    </w:p>
    <w:p w14:paraId="6E861735" w14:textId="77777777" w:rsidR="00314B36" w:rsidRPr="0076424C" w:rsidRDefault="00314B36">
      <w:pPr>
        <w:rPr>
          <w:b/>
        </w:rPr>
      </w:pPr>
      <w:smartTag w:uri="urn:schemas-microsoft-com:office:smarttags" w:element="stockticker">
        <w:r w:rsidRPr="0076424C">
          <w:t>DOC</w:t>
        </w:r>
      </w:smartTag>
      <w:r w:rsidRPr="0076424C">
        <w:t>11.1</w:t>
      </w:r>
      <w:r w:rsidRPr="0076424C">
        <w:tab/>
      </w:r>
      <w:r w:rsidRPr="0076424C">
        <w:rPr>
          <w:b/>
        </w:rPr>
        <w:t>Introduction</w:t>
      </w:r>
    </w:p>
    <w:p w14:paraId="6E861736" w14:textId="710E012D" w:rsidR="00314B36" w:rsidRPr="0076424C" w:rsidRDefault="00314B36">
      <w:smartTag w:uri="urn:schemas-microsoft-com:office:smarttags" w:element="stockticker">
        <w:r w:rsidRPr="0076424C">
          <w:t>DOC</w:t>
        </w:r>
      </w:smartTag>
      <w:r w:rsidRPr="0076424C">
        <w:t>11.1.1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11 sets out the responsibilities and procedures for notifying the relevant owners of the numbering and nomenclature of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at </w:t>
      </w:r>
      <w:r w:rsidRPr="0076424C">
        <w:rPr>
          <w:b/>
        </w:rPr>
        <w:t>Ownership Boundaries</w:t>
      </w:r>
      <w:r w:rsidRPr="0076424C">
        <w:t>.</w:t>
      </w:r>
    </w:p>
    <w:p w14:paraId="6E861737" w14:textId="52F94882" w:rsidR="00314B36" w:rsidRPr="0076424C" w:rsidRDefault="00314B36">
      <w:smartTag w:uri="urn:schemas-microsoft-com:office:smarttags" w:element="stockticker">
        <w:r w:rsidRPr="0076424C">
          <w:t>DOC</w:t>
        </w:r>
      </w:smartTag>
      <w:r w:rsidRPr="0076424C">
        <w:t>11.1.2</w:t>
      </w:r>
      <w:r w:rsidRPr="0076424C">
        <w:tab/>
        <w:t xml:space="preserve">The numbering and nomenclature of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shall be included in the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w:t>
      </w:r>
      <w:r w:rsidRPr="0076424C">
        <w:rPr>
          <w:b/>
        </w:rPr>
        <w:t>Diagram</w:t>
      </w:r>
      <w:r w:rsidRPr="0076424C">
        <w:t xml:space="preserve"> prepared for each site having an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w:t>
      </w:r>
    </w:p>
    <w:p w14:paraId="6E861738" w14:textId="77777777" w:rsidR="00314B36" w:rsidRPr="0076424C" w:rsidRDefault="00314B36">
      <w:pPr>
        <w:rPr>
          <w:b/>
        </w:rPr>
      </w:pPr>
      <w:smartTag w:uri="urn:schemas-microsoft-com:office:smarttags" w:element="stockticker">
        <w:r w:rsidRPr="0076424C">
          <w:t>DOC</w:t>
        </w:r>
      </w:smartTag>
      <w:r w:rsidRPr="0076424C">
        <w:t>11.2</w:t>
      </w:r>
      <w:r w:rsidRPr="0076424C">
        <w:tab/>
      </w:r>
      <w:r w:rsidRPr="0076424C">
        <w:rPr>
          <w:b/>
        </w:rPr>
        <w:t xml:space="preserve">Objectives </w:t>
      </w:r>
    </w:p>
    <w:p w14:paraId="6E861739" w14:textId="5D2E6C94" w:rsidR="00314B36" w:rsidRPr="0076424C" w:rsidRDefault="00314B36">
      <w:pPr>
        <w:ind w:firstLine="0"/>
      </w:pPr>
      <w:r w:rsidRPr="0076424C">
        <w:t xml:space="preserve">The prime objective embodied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 xml:space="preserve">is to ensure that at any site where there is an </w:t>
      </w:r>
      <w:r w:rsidRPr="0076424C">
        <w:rPr>
          <w:b/>
        </w:rPr>
        <w:t>Ownership</w:t>
      </w:r>
      <w:r w:rsidRPr="0076424C">
        <w:t xml:space="preserve"> </w:t>
      </w:r>
      <w:r w:rsidRPr="0076424C">
        <w:rPr>
          <w:b/>
        </w:rPr>
        <w:t>Boundary</w:t>
      </w:r>
      <w:r w:rsidRPr="0076424C">
        <w:t xml:space="preserve"> every item of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has numbering and/or nomenclature that has been mutually agreed and notified between the owners concerned to ensure, so far as is reasonably practicable the safe and effective </w:t>
      </w:r>
      <w:r w:rsidR="008572B5">
        <w:fldChar w:fldCharType="begin"/>
      </w:r>
      <w:r w:rsidR="008572B5">
        <w:instrText xml:space="preserve"> REF Operation \h  \* MERGEFORMAT </w:instrText>
      </w:r>
      <w:r w:rsidR="008572B5">
        <w:fldChar w:fldCharType="separate"/>
      </w:r>
      <w:r w:rsidR="0011775B" w:rsidRPr="0076424C">
        <w:rPr>
          <w:b/>
        </w:rPr>
        <w:t>Operation</w:t>
      </w:r>
      <w:r w:rsidR="008572B5">
        <w:fldChar w:fldCharType="end"/>
      </w:r>
      <w:r w:rsidRPr="0076424C">
        <w:t xml:space="preserve"> of the </w:t>
      </w:r>
      <w:r w:rsidRPr="0076424C">
        <w:rPr>
          <w:b/>
        </w:rPr>
        <w:t>Systems</w:t>
      </w:r>
      <w:r w:rsidRPr="0076424C">
        <w:t xml:space="preserve"> involved and to reduce the risk of error.</w:t>
      </w:r>
    </w:p>
    <w:p w14:paraId="6E86173A" w14:textId="77777777" w:rsidR="00314B36" w:rsidRPr="0076424C" w:rsidRDefault="00314B36">
      <w:pPr>
        <w:rPr>
          <w:b/>
        </w:rPr>
      </w:pPr>
      <w:smartTag w:uri="urn:schemas-microsoft-com:office:smarttags" w:element="stockticker">
        <w:r w:rsidRPr="0076424C">
          <w:t>DOC</w:t>
        </w:r>
      </w:smartTag>
      <w:r w:rsidRPr="0076424C">
        <w:t>11.3</w:t>
      </w:r>
      <w:r w:rsidRPr="0076424C">
        <w:tab/>
      </w:r>
      <w:r w:rsidRPr="0076424C">
        <w:rPr>
          <w:b/>
        </w:rPr>
        <w:t>Scope</w:t>
      </w:r>
    </w:p>
    <w:p w14:paraId="6E86173B" w14:textId="4E663EFA" w:rsidR="00314B36" w:rsidRPr="0076424C" w:rsidRDefault="00314B36">
      <w:pPr>
        <w:ind w:firstLine="0"/>
      </w:pPr>
      <w:r w:rsidRPr="0076424C">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w:t>
      </w:r>
      <w:smartTag w:uri="urn:schemas-microsoft-com:office:smarttags" w:element="stockticker">
        <w:r w:rsidRPr="0076424C">
          <w:rPr>
            <w:b/>
          </w:rPr>
          <w:t>DOC</w:t>
        </w:r>
      </w:smartTag>
      <w:r w:rsidRPr="0076424C">
        <w:rPr>
          <w:b/>
        </w:rPr>
        <w:t>11</w:t>
      </w:r>
      <w:r w:rsidRPr="0076424C">
        <w:t xml:space="preserve">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excludes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connected </w:t>
      </w:r>
      <w:r w:rsidRPr="0076424C">
        <w:rPr>
          <w:b/>
        </w:rPr>
        <w:t xml:space="preserve">at </w:t>
      </w:r>
      <w:r w:rsidR="008572B5">
        <w:fldChar w:fldCharType="begin"/>
      </w:r>
      <w:r w:rsidR="008572B5">
        <w:instrText xml:space="preserve"> REF LV \h  \* MERGEFORMAT </w:instrText>
      </w:r>
      <w:r w:rsidR="008572B5">
        <w:fldChar w:fldCharType="separate"/>
      </w:r>
      <w:r w:rsidR="0011775B" w:rsidRPr="0076424C">
        <w:rPr>
          <w:b/>
        </w:rPr>
        <w:t>Low Voltage</w:t>
      </w:r>
      <w:r w:rsidR="008572B5">
        <w:fldChar w:fldCharType="end"/>
      </w:r>
      <w:r w:rsidRPr="0076424C">
        <w:t xml:space="preserve"> without </w:t>
      </w:r>
      <w:r w:rsidRPr="0076424C">
        <w:rPr>
          <w:b/>
        </w:rPr>
        <w:t>Generation</w:t>
      </w:r>
      <w:r w:rsidRPr="0076424C">
        <w:t xml:space="preserve"> and protected by a fuse(s) or other device(s) rated at 100 amps or less, (except it may apply to such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who are the sole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 an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76424C">
        <w:rPr>
          <w:b/>
        </w:rPr>
        <w:t xml:space="preserve">/LV </w:t>
      </w:r>
      <w:r w:rsidRPr="0076424C">
        <w:t>transformer.), and otherwise includes:</w:t>
      </w:r>
    </w:p>
    <w:p w14:paraId="6E86173C" w14:textId="77777777" w:rsidR="00314B36" w:rsidRPr="0076424C" w:rsidRDefault="00314B36">
      <w:pPr>
        <w:pStyle w:val="Indent1"/>
        <w:numPr>
          <w:ilvl w:val="0"/>
          <w:numId w:val="20"/>
        </w:numPr>
      </w:pPr>
      <w:r w:rsidRPr="0076424C">
        <w:rPr>
          <w:b/>
        </w:rPr>
        <w:t>Customers</w:t>
      </w:r>
      <w:r w:rsidRPr="0076424C">
        <w:t>.</w:t>
      </w:r>
    </w:p>
    <w:p w14:paraId="6E86173D" w14:textId="16344339" w:rsidR="00314B36" w:rsidRPr="0076424C" w:rsidRDefault="008572B5">
      <w:pPr>
        <w:pStyle w:val="Indent1"/>
        <w:numPr>
          <w:ilvl w:val="0"/>
          <w:numId w:val="20"/>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117EE6" w:rsidRPr="0076424C">
        <w:rPr>
          <w:b/>
        </w:rPr>
        <w:t xml:space="preserve">, </w:t>
      </w:r>
      <w:r w:rsidR="003E0F26" w:rsidRPr="0076424C">
        <w:t>but excluding the</w:t>
      </w:r>
      <w:r w:rsidR="00117EE6" w:rsidRPr="0076424C">
        <w:t xml:space="preserve"> </w:t>
      </w:r>
      <w:r>
        <w:fldChar w:fldCharType="begin"/>
      </w:r>
      <w:r>
        <w:instrText xml:space="preserve"> REF OTSO \h  \* MERGEFORMAT </w:instrText>
      </w:r>
      <w:r>
        <w:fldChar w:fldCharType="separate"/>
      </w:r>
      <w:r w:rsidR="0011775B" w:rsidRPr="0076424C">
        <w:rPr>
          <w:b/>
        </w:rPr>
        <w:t>OTSO</w:t>
      </w:r>
      <w:r>
        <w:fldChar w:fldCharType="end"/>
      </w:r>
      <w:r w:rsidR="00314B36" w:rsidRPr="0076424C">
        <w:rPr>
          <w:b/>
        </w:rPr>
        <w:t>.</w:t>
      </w:r>
    </w:p>
    <w:p w14:paraId="6E86173E" w14:textId="4321CA9B" w:rsidR="00314B36" w:rsidRPr="0076424C" w:rsidRDefault="00314B36">
      <w:pPr>
        <w:pStyle w:val="Indent1"/>
        <w:numPr>
          <w:ilvl w:val="0"/>
          <w:numId w:val="20"/>
        </w:numPr>
      </w:pPr>
      <w:r w:rsidRPr="0076424C">
        <w:rPr>
          <w:b/>
        </w:rPr>
        <w:t>Other Authorised Distributors</w:t>
      </w:r>
      <w:r w:rsidRPr="0076424C">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73F" w14:textId="3788038F" w:rsidR="00314B36" w:rsidRPr="0076424C" w:rsidRDefault="008572B5">
      <w:pPr>
        <w:pStyle w:val="Indent1"/>
        <w:numPr>
          <w:ilvl w:val="0"/>
          <w:numId w:val="20"/>
        </w:numPr>
        <w:spacing w:after="240"/>
      </w:pPr>
      <w:r>
        <w:fldChar w:fldCharType="begin"/>
      </w:r>
      <w:r>
        <w:instrText xml:space="preserve"> REF MO \h  \* MERGEFORMAT </w:instrText>
      </w:r>
      <w:r>
        <w:fldChar w:fldCharType="separate"/>
      </w:r>
      <w:r w:rsidR="0011775B" w:rsidRPr="0076424C">
        <w:rPr>
          <w:b/>
        </w:rPr>
        <w:t>Meter Operator</w:t>
      </w:r>
      <w:r>
        <w:fldChar w:fldCharType="end"/>
      </w:r>
      <w:r w:rsidR="00314B36" w:rsidRPr="0076424C">
        <w:rPr>
          <w:b/>
        </w:rPr>
        <w:t>s</w:t>
      </w:r>
      <w:r w:rsidR="00314B36" w:rsidRPr="0076424C">
        <w:t>.</w:t>
      </w:r>
    </w:p>
    <w:p w14:paraId="6E861740" w14:textId="77777777" w:rsidR="00314B36" w:rsidRPr="0076424C" w:rsidRDefault="00314B36">
      <w:smartTag w:uri="urn:schemas-microsoft-com:office:smarttags" w:element="stockticker">
        <w:r w:rsidRPr="0076424C">
          <w:t>DOC</w:t>
        </w:r>
      </w:smartTag>
      <w:r w:rsidRPr="0076424C">
        <w:t>11.4</w:t>
      </w:r>
      <w:r w:rsidRPr="0076424C">
        <w:tab/>
      </w:r>
      <w:r w:rsidRPr="0076424C">
        <w:rPr>
          <w:b/>
        </w:rPr>
        <w:t>Procedure</w:t>
      </w:r>
    </w:p>
    <w:p w14:paraId="6E861741" w14:textId="59D7FFFA" w:rsidR="00314B36" w:rsidRPr="0076424C" w:rsidRDefault="00314B36">
      <w:smartTag w:uri="urn:schemas-microsoft-com:office:smarttags" w:element="stockticker">
        <w:r w:rsidRPr="0076424C">
          <w:t>DOC</w:t>
        </w:r>
      </w:smartTag>
      <w:r w:rsidRPr="0076424C">
        <w:t>11.4.1</w:t>
      </w:r>
      <w:r w:rsidRPr="0076424C">
        <w:tab/>
      </w:r>
      <w:r w:rsidRPr="0076424C">
        <w:rPr>
          <w:b/>
        </w:rPr>
        <w:t xml:space="preserve">New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p>
    <w:p w14:paraId="6E861742" w14:textId="67BDE511" w:rsidR="00314B36" w:rsidRPr="0076424C" w:rsidRDefault="00314B36">
      <w:smartTag w:uri="urn:schemas-microsoft-com:office:smarttags" w:element="stockticker">
        <w:r w:rsidRPr="0076424C">
          <w:t>DOC</w:t>
        </w:r>
      </w:smartTag>
      <w:r w:rsidRPr="0076424C">
        <w:t>11.4.1.1</w:t>
      </w:r>
      <w:r w:rsidRPr="0076424C">
        <w:tab/>
        <w:t xml:space="preserve">When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intends to install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97749F" w:rsidRPr="0076424C">
        <w:rPr>
          <w:b/>
        </w:rPr>
        <w:t xml:space="preserve"> </w:t>
      </w:r>
      <w:r w:rsidRPr="0076424C">
        <w:t xml:space="preserve">having an interface at an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 xml:space="preserve"> the proposed numbering and/or nomenclature to be adopted for the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must be notified to the other owner(s).</w:t>
      </w:r>
    </w:p>
    <w:p w14:paraId="6E861743" w14:textId="575F2B97" w:rsidR="00314B36" w:rsidRPr="0076424C" w:rsidRDefault="00314B36">
      <w:smartTag w:uri="urn:schemas-microsoft-com:office:smarttags" w:element="stockticker">
        <w:r w:rsidRPr="0076424C">
          <w:t>DOC</w:t>
        </w:r>
      </w:smartTag>
      <w:r w:rsidRPr="0076424C">
        <w:t>11.4.1.2</w:t>
      </w:r>
      <w:r w:rsidRPr="0076424C">
        <w:tab/>
        <w:t xml:space="preserve">The notification shall be made in writing to the relevant owner(s) and will consist of </w:t>
      </w:r>
      <w:r w:rsidR="008572B5">
        <w:fldChar w:fldCharType="begin"/>
      </w:r>
      <w:r w:rsidR="008572B5">
        <w:instrText xml:space="preserve"> REF OperationDiagrams \h  \* MERGEFORMAT </w:instrText>
      </w:r>
      <w:r w:rsidR="008572B5">
        <w:fldChar w:fldCharType="separate"/>
      </w:r>
      <w:r w:rsidR="0011775B" w:rsidRPr="0076424C">
        <w:rPr>
          <w:b/>
        </w:rPr>
        <w:t>Operation Diagrams</w:t>
      </w:r>
      <w:r w:rsidR="008572B5">
        <w:fldChar w:fldCharType="end"/>
      </w:r>
      <w:r w:rsidRPr="0076424C">
        <w:rPr>
          <w:b/>
        </w:rPr>
        <w:t xml:space="preserve"> </w:t>
      </w:r>
      <w:r w:rsidRPr="0076424C">
        <w:t xml:space="preserve">incorporating the proposed new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to be installed and its proposed numbering and/or nomenclature.</w:t>
      </w:r>
    </w:p>
    <w:p w14:paraId="6E861744" w14:textId="2874657B" w:rsidR="00314B36" w:rsidRPr="0076424C" w:rsidRDefault="00314B36">
      <w:smartTag w:uri="urn:schemas-microsoft-com:office:smarttags" w:element="stockticker">
        <w:r w:rsidRPr="0076424C">
          <w:t>DOC</w:t>
        </w:r>
      </w:smartTag>
      <w:r w:rsidRPr="0076424C">
        <w:t>11.4.1.3</w:t>
      </w:r>
      <w:r w:rsidRPr="0076424C">
        <w:tab/>
        <w:t xml:space="preserve">The notification shall be made to the relevant owner(s) at least eight months prior to the proposed installation of the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w:t>
      </w:r>
    </w:p>
    <w:p w14:paraId="6E861745" w14:textId="77777777" w:rsidR="00314B36" w:rsidRPr="0076424C" w:rsidRDefault="00314B36">
      <w:pPr>
        <w:pStyle w:val="BodyText"/>
      </w:pPr>
      <w:smartTag w:uri="urn:schemas-microsoft-com:office:smarttags" w:element="stockticker">
        <w:r w:rsidRPr="0076424C">
          <w:lastRenderedPageBreak/>
          <w:t>DOC</w:t>
        </w:r>
      </w:smartTag>
      <w:r w:rsidRPr="0076424C">
        <w:t>11.4.1.4</w:t>
      </w:r>
      <w:r w:rsidRPr="0076424C">
        <w:tab/>
        <w:t>The relevant owners shall respond in writing within one month of the receipt of the notification confirming both receipt and whether the proposed numbering and/or nomenclature is acceptable or, if not, what would be acceptable.</w:t>
      </w:r>
    </w:p>
    <w:p w14:paraId="6E861746" w14:textId="42911A77" w:rsidR="00314B36" w:rsidRPr="0076424C" w:rsidRDefault="00314B36">
      <w:pPr>
        <w:pStyle w:val="BodyText"/>
      </w:pPr>
      <w:smartTag w:uri="urn:schemas-microsoft-com:office:smarttags" w:element="stockticker">
        <w:r w:rsidRPr="0076424C">
          <w:t>DOC</w:t>
        </w:r>
      </w:smartTag>
      <w:r w:rsidRPr="0076424C">
        <w:t>11.4.1.5</w:t>
      </w:r>
      <w:r w:rsidRPr="0076424C">
        <w:tab/>
        <w:t xml:space="preserve">In the event that agreement cannot be reached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the other owner(s),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acting reasonably, shall have the right to determine the numbering and nomenclature to be applied at that site.</w:t>
      </w:r>
    </w:p>
    <w:p w14:paraId="6E861747" w14:textId="6B0C6D9C" w:rsidR="00314B36" w:rsidRPr="0076424C" w:rsidRDefault="00314B36">
      <w:pPr>
        <w:pStyle w:val="BodyText"/>
      </w:pPr>
      <w:smartTag w:uri="urn:schemas-microsoft-com:office:smarttags" w:element="stockticker">
        <w:r w:rsidRPr="0076424C">
          <w:t>DOC</w:t>
        </w:r>
      </w:smartTag>
      <w:r w:rsidRPr="0076424C">
        <w:t>11.4.2</w:t>
      </w:r>
      <w:r w:rsidRPr="0076424C">
        <w:tab/>
      </w:r>
      <w:r w:rsidRPr="0076424C">
        <w:rPr>
          <w:b/>
        </w:rPr>
        <w:t xml:space="preserve">Existing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AB1314" w:rsidRPr="0076424C">
        <w:rPr>
          <w:b/>
          <w:spacing w:val="0"/>
        </w:rPr>
        <w:t xml:space="preserve"> </w:t>
      </w:r>
    </w:p>
    <w:p w14:paraId="6E861748" w14:textId="400DB81B" w:rsidR="00314B36" w:rsidRPr="0076424C" w:rsidRDefault="00314B36">
      <w:pPr>
        <w:pStyle w:val="BodyText"/>
      </w:pPr>
      <w:smartTag w:uri="urn:schemas-microsoft-com:office:smarttags" w:element="stockticker">
        <w:r w:rsidRPr="0076424C">
          <w:t>DOC</w:t>
        </w:r>
      </w:smartTag>
      <w:r w:rsidRPr="0076424C">
        <w:t>11.4.2.1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and/or every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supply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and/or every other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on request with details of the numbering and nomenclature of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on sites having an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w:t>
      </w:r>
    </w:p>
    <w:p w14:paraId="6E861749" w14:textId="61DD4181" w:rsidR="00314B36" w:rsidRPr="0076424C" w:rsidRDefault="00314B36">
      <w:pPr>
        <w:pStyle w:val="BodyText"/>
      </w:pPr>
      <w:smartTag w:uri="urn:schemas-microsoft-com:office:smarttags" w:element="stockticker">
        <w:r w:rsidRPr="0076424C">
          <w:t>DOC</w:t>
        </w:r>
      </w:smartTag>
      <w:r w:rsidRPr="0076424C">
        <w:t>11.4.2.2</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every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shall be responsible for the provision and erection of clear and unambiguous labelling showing the numbering and nomenclature of its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AB1314" w:rsidRPr="0076424C">
        <w:rPr>
          <w:spacing w:val="0"/>
        </w:rPr>
        <w:t xml:space="preserve"> </w:t>
      </w:r>
      <w:r w:rsidRPr="0076424C">
        <w:t xml:space="preserve">on sites having an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rPr>
          <w:b/>
        </w:rPr>
        <w:t>.</w:t>
      </w:r>
    </w:p>
    <w:p w14:paraId="6E86174A" w14:textId="3034E7D3" w:rsidR="00314B36" w:rsidRPr="0076424C" w:rsidRDefault="00314B36">
      <w:pPr>
        <w:pStyle w:val="BodyText"/>
      </w:pPr>
      <w:smartTag w:uri="urn:schemas-microsoft-com:office:smarttags" w:element="stockticker">
        <w:r w:rsidRPr="0076424C">
          <w:t>DOC</w:t>
        </w:r>
      </w:smartTag>
      <w:r w:rsidRPr="0076424C">
        <w:t>11.4.3</w:t>
      </w:r>
      <w:r w:rsidRPr="0076424C">
        <w:tab/>
      </w:r>
      <w:r w:rsidRPr="0076424C">
        <w:rPr>
          <w:b/>
        </w:rPr>
        <w:t xml:space="preserve">Changes to Existing </w:t>
      </w:r>
      <w:hyperlink w:anchor="Apparatus" w:history="1">
        <w:hyperlink w:anchor="Apparatus" w:history="1">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hyperlink>
      </w:hyperlink>
      <w:r w:rsidR="00AB1314" w:rsidRPr="0076424C">
        <w:rPr>
          <w:b/>
          <w:spacing w:val="0"/>
        </w:rPr>
        <w:t xml:space="preserve"> </w:t>
      </w:r>
    </w:p>
    <w:p w14:paraId="6E86174B" w14:textId="6079362F" w:rsidR="00314B36" w:rsidRPr="0076424C" w:rsidRDefault="00314B36">
      <w:pPr>
        <w:pStyle w:val="BodyText"/>
      </w:pPr>
      <w:smartTag w:uri="urn:schemas-microsoft-com:office:smarttags" w:element="stockticker">
        <w:r w:rsidRPr="0076424C">
          <w:t>DOC</w:t>
        </w:r>
      </w:smartTag>
      <w:r w:rsidRPr="0076424C">
        <w:t>11.4.3.1</w:t>
      </w:r>
      <w:r w:rsidRPr="0076424C">
        <w:tab/>
        <w:t xml:space="preserve">Where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needs or wishes to change the existing numbering and/or nomenclature of any of its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on any site having </w:t>
      </w:r>
      <w:r w:rsidR="008572B5">
        <w:fldChar w:fldCharType="begin"/>
      </w:r>
      <w:r w:rsidR="008572B5">
        <w:instrText xml:space="preserve"> REF OwnershipBoundary \h  \* MERGEFORMAT </w:instrText>
      </w:r>
      <w:r w:rsidR="008572B5">
        <w:fldChar w:fldCharType="separate"/>
      </w:r>
      <w:r w:rsidR="0011775B" w:rsidRPr="0076424C">
        <w:rPr>
          <w:b/>
        </w:rPr>
        <w:t>Ownership Boundary</w:t>
      </w:r>
      <w:r w:rsidR="008572B5">
        <w:fldChar w:fldCharType="end"/>
      </w:r>
      <w:r w:rsidRPr="0076424C">
        <w:t xml:space="preserve">, the provisions of </w:t>
      </w:r>
      <w:smartTag w:uri="urn:schemas-microsoft-com:office:smarttags" w:element="stockticker">
        <w:r w:rsidRPr="0076424C">
          <w:t>DOC</w:t>
        </w:r>
      </w:smartTag>
      <w:r w:rsidRPr="0076424C">
        <w:t>11.4.1 shall apply with any amendments necessary to reflect that only a change is being made.</w:t>
      </w:r>
    </w:p>
    <w:p w14:paraId="6E86174C" w14:textId="46454C06" w:rsidR="00314B36" w:rsidRPr="0076424C" w:rsidRDefault="00314B36">
      <w:pPr>
        <w:pStyle w:val="BodyText"/>
      </w:pPr>
      <w:smartTag w:uri="urn:schemas-microsoft-com:office:smarttags" w:element="stockticker">
        <w:r w:rsidRPr="0076424C">
          <w:t>DOC</w:t>
        </w:r>
      </w:smartTag>
      <w:r w:rsidRPr="0076424C">
        <w:t>11.4.3.2</w:t>
      </w:r>
      <w:r w:rsidRPr="0076424C">
        <w:tab/>
        <w:t xml:space="preserve">Where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will be responsible for the provision and erection of clear and unambiguous labelling.</w:t>
      </w:r>
    </w:p>
    <w:p w14:paraId="6E86174D" w14:textId="35BC0CCD" w:rsidR="00314B36" w:rsidRPr="0076424C" w:rsidRDefault="00314B36">
      <w:pPr>
        <w:pStyle w:val="BodyText"/>
      </w:pPr>
      <w:smartTag w:uri="urn:schemas-microsoft-com:office:smarttags" w:element="stockticker">
        <w:r w:rsidRPr="0076424C">
          <w:t>DOC</w:t>
        </w:r>
      </w:smartTag>
      <w:r w:rsidRPr="0076424C">
        <w:t>11.4.3.3</w:t>
      </w:r>
      <w:r w:rsidRPr="0076424C">
        <w:tab/>
        <w:t xml:space="preserve">Where a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changes the numbering and/or nomenclature of its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which is the subject of </w:t>
      </w:r>
      <w:smartTag w:uri="urn:schemas-microsoft-com:office:smarttags" w:element="stockticker">
        <w:r w:rsidRPr="0076424C">
          <w:rPr>
            <w:b/>
          </w:rPr>
          <w:t>DOC</w:t>
        </w:r>
      </w:smartTag>
      <w:r w:rsidRPr="0076424C">
        <w:rPr>
          <w:b/>
        </w:rPr>
        <w:t>11</w:t>
      </w:r>
      <w:r w:rsidRPr="0076424C">
        <w:t xml:space="preserv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be responsible for the provision and erection of clear and unambiguous labelling.</w:t>
      </w:r>
    </w:p>
    <w:p w14:paraId="6E86174E" w14:textId="77777777" w:rsidR="00314B36" w:rsidRPr="0076424C" w:rsidRDefault="00314B36">
      <w:pPr>
        <w:pStyle w:val="Header"/>
        <w:tabs>
          <w:tab w:val="clear" w:pos="4153"/>
        </w:tabs>
      </w:pPr>
    </w:p>
    <w:p w14:paraId="6E86174F" w14:textId="77777777" w:rsidR="00314B36" w:rsidRPr="0076424C" w:rsidRDefault="00314B36">
      <w:pPr>
        <w:pStyle w:val="BodyText"/>
        <w:sectPr w:rsidR="00314B36" w:rsidRPr="0076424C">
          <w:pgSz w:w="11907" w:h="16840" w:code="9"/>
          <w:pgMar w:top="1134" w:right="1134" w:bottom="1134" w:left="1418" w:header="567" w:footer="340" w:gutter="0"/>
          <w:cols w:space="720"/>
        </w:sectPr>
      </w:pPr>
    </w:p>
    <w:p w14:paraId="6E861750" w14:textId="77777777" w:rsidR="00314B36" w:rsidRPr="0076424C" w:rsidRDefault="00314B36">
      <w:r w:rsidRPr="0076424C">
        <w:rPr>
          <w:b/>
        </w:rPr>
        <w:lastRenderedPageBreak/>
        <w:t>DISTRIBUTION</w:t>
      </w:r>
      <w:r w:rsidRPr="0076424C">
        <w:t xml:space="preserve"> </w:t>
      </w:r>
      <w:r w:rsidRPr="0076424C">
        <w:rPr>
          <w:b/>
        </w:rPr>
        <w:t>OPERATING</w:t>
      </w:r>
      <w:r w:rsidRPr="0076424C">
        <w:t xml:space="preserve"> </w:t>
      </w:r>
      <w:r w:rsidRPr="0076424C">
        <w:rPr>
          <w:b/>
        </w:rPr>
        <w:t>CODE 12</w:t>
      </w:r>
    </w:p>
    <w:p w14:paraId="6E861751" w14:textId="390279F3" w:rsidR="00314B36" w:rsidRPr="0076424C" w:rsidRDefault="00314B36">
      <w:pPr>
        <w:pStyle w:val="Heading1"/>
      </w:pPr>
      <w:bookmarkStart w:id="546" w:name="_Toc501209773"/>
      <w:smartTag w:uri="urn:schemas-microsoft-com:office:smarttags" w:element="stockticker">
        <w:r w:rsidRPr="0076424C">
          <w:t>DOC</w:t>
        </w:r>
      </w:smartTag>
      <w:r w:rsidRPr="0076424C">
        <w:t>12</w:t>
      </w:r>
      <w:r w:rsidRPr="0076424C">
        <w:tab/>
      </w:r>
      <w:r w:rsidR="008572B5">
        <w:fldChar w:fldCharType="begin"/>
      </w:r>
      <w:r w:rsidR="008572B5">
        <w:instrText xml:space="preserve"> REF SystemTests \h  \* MERGEFORMAT </w:instrText>
      </w:r>
      <w:r w:rsidR="008572B5">
        <w:fldChar w:fldCharType="separate"/>
      </w:r>
      <w:r w:rsidR="0011775B" w:rsidRPr="0076424C">
        <w:t>System Test</w:t>
      </w:r>
      <w:bookmarkEnd w:id="546"/>
      <w:r w:rsidR="008572B5">
        <w:fldChar w:fldCharType="end"/>
      </w:r>
    </w:p>
    <w:p w14:paraId="6E861752" w14:textId="77777777" w:rsidR="00314B36" w:rsidRPr="0076424C" w:rsidRDefault="00314B36">
      <w:smartTag w:uri="urn:schemas-microsoft-com:office:smarttags" w:element="stockticker">
        <w:r w:rsidRPr="0076424C">
          <w:t>DOC</w:t>
        </w:r>
      </w:smartTag>
      <w:r w:rsidRPr="0076424C">
        <w:t>12.1</w:t>
      </w:r>
      <w:r w:rsidRPr="0076424C">
        <w:tab/>
      </w:r>
      <w:r w:rsidRPr="0076424C">
        <w:rPr>
          <w:b/>
        </w:rPr>
        <w:t>Introduction</w:t>
      </w:r>
    </w:p>
    <w:p w14:paraId="6E861753" w14:textId="05FF37B5" w:rsidR="00314B36" w:rsidRPr="0076424C" w:rsidRDefault="00314B36">
      <w:smartTag w:uri="urn:schemas-microsoft-com:office:smarttags" w:element="stockticker">
        <w:r w:rsidRPr="0076424C">
          <w:t>DOC</w:t>
        </w:r>
      </w:smartTag>
      <w:r w:rsidRPr="0076424C">
        <w:t>12.1.1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12</w:t>
      </w:r>
      <w:r w:rsidRPr="0076424C">
        <w:rPr>
          <w:b/>
        </w:rPr>
        <w:t xml:space="preserve"> </w:t>
      </w:r>
      <w:r w:rsidRPr="0076424C">
        <w:t xml:space="preserve">sets out the responsibilities and procedures for arranging and carrying out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which have or may have an effect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are those tests which involve either simulating conditions or the controlled application of irregular, unusual or extreme conditions on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xml:space="preserve"> or any part of the </w:t>
      </w:r>
      <w:r w:rsidR="008572B5">
        <w:fldChar w:fldCharType="begin"/>
      </w:r>
      <w:r w:rsidR="008572B5">
        <w:instrText xml:space="preserve"> REF TotalSystem \h  \* MERGEFORMAT </w:instrText>
      </w:r>
      <w:r w:rsidR="008572B5">
        <w:fldChar w:fldCharType="separate"/>
      </w:r>
      <w:r w:rsidR="0011775B" w:rsidRPr="0076424C">
        <w:rPr>
          <w:b/>
        </w:rPr>
        <w:t>Total System</w:t>
      </w:r>
      <w:r w:rsidR="008572B5">
        <w:fldChar w:fldCharType="end"/>
      </w:r>
      <w:r w:rsidRPr="0076424C">
        <w:t>, but do not include commissioning or recommissioning tests or any other tests of a minor nature.</w:t>
      </w:r>
    </w:p>
    <w:p w14:paraId="6E861754" w14:textId="554333E3" w:rsidR="00314B36" w:rsidRPr="0076424C" w:rsidRDefault="00314B36">
      <w:smartTag w:uri="urn:schemas-microsoft-com:office:smarttags" w:element="stockticker">
        <w:r w:rsidRPr="0076424C">
          <w:t>DOC</w:t>
        </w:r>
      </w:smartTag>
      <w:r w:rsidRPr="0076424C">
        <w:t>12.1.2</w:t>
      </w:r>
      <w:r w:rsidRPr="0076424C">
        <w:tab/>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which have a minimal effect on the </w:t>
      </w:r>
      <w:r w:rsidR="008572B5">
        <w:fldChar w:fldCharType="begin"/>
      </w:r>
      <w:r w:rsidR="008572B5">
        <w:instrText xml:space="preserve"> REF DistributionSystem \h  \* MERGEFORMAT </w:instrText>
      </w:r>
      <w:r w:rsidR="008572B5">
        <w:fldChar w:fldCharType="separate"/>
      </w:r>
      <w:r w:rsidR="0011775B" w:rsidRPr="0076424C">
        <w:rPr>
          <w:b/>
        </w:rPr>
        <w:t>Distribution System</w:t>
      </w:r>
      <w:r w:rsidR="008572B5">
        <w:fldChar w:fldCharType="end"/>
      </w:r>
      <w:r w:rsidRPr="0076424C">
        <w:t xml:space="preserve">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or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s</w:t>
      </w:r>
      <w:r w:rsidRPr="0076424C">
        <w:t xml:space="preserve"> of others will not be subject to this procedure; minimal effect will be taken to mean variations in voltage, </w:t>
      </w:r>
      <w:r w:rsidR="008572B5">
        <w:fldChar w:fldCharType="begin"/>
      </w:r>
      <w:r w:rsidR="008572B5">
        <w:instrText xml:space="preserve"> REF Frequency \h  \* MERGEFORMAT </w:instrText>
      </w:r>
      <w:r w:rsidR="008572B5">
        <w:fldChar w:fldCharType="separate"/>
      </w:r>
      <w:r w:rsidR="0011775B" w:rsidRPr="0076424C">
        <w:rPr>
          <w:b/>
        </w:rPr>
        <w:t>Frequency</w:t>
      </w:r>
      <w:r w:rsidR="008572B5">
        <w:fldChar w:fldCharType="end"/>
      </w:r>
      <w:r w:rsidRPr="0076424C">
        <w:t xml:space="preserve"> and waveform distortion of a value not greater than those figures which are defined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w:t>
      </w:r>
    </w:p>
    <w:p w14:paraId="6E861755" w14:textId="41DE33C0" w:rsidR="00314B36" w:rsidRPr="0076424C" w:rsidRDefault="00314B36">
      <w:smartTag w:uri="urn:schemas-microsoft-com:office:smarttags" w:element="stockticker">
        <w:r w:rsidRPr="0076424C">
          <w:t>DOC</w:t>
        </w:r>
      </w:smartTag>
      <w:r w:rsidRPr="0076424C">
        <w:t>12.1.3</w:t>
      </w:r>
      <w:r w:rsidRPr="0076424C">
        <w:tab/>
        <w:t xml:space="preserve">If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Test</w:t>
      </w:r>
      <w:r w:rsidRPr="0076424C">
        <w:t xml:space="preserve"> proposed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connected to</w:t>
      </w:r>
      <w:r w:rsidRPr="0076424C">
        <w:rPr>
          <w:b/>
        </w:rPr>
        <w:t xml:space="preserve"> </w:t>
      </w:r>
      <w:r w:rsidRPr="0076424C">
        <w:t>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or may have an effect on the </w:t>
      </w:r>
      <w:r w:rsidR="008572B5">
        <w:fldChar w:fldCharType="begin"/>
      </w:r>
      <w:r w:rsidR="008572B5">
        <w:instrText xml:space="preserve"> REF NETS \h  \* MERGEFORMAT </w:instrText>
      </w:r>
      <w:r w:rsidR="008572B5">
        <w:fldChar w:fldCharType="separate"/>
      </w:r>
      <w:r w:rsidR="0011775B" w:rsidRPr="0076424C">
        <w:rPr>
          <w:b/>
        </w:rPr>
        <w:t>National Electricity Transmission System</w:t>
      </w:r>
      <w:r w:rsidR="008572B5">
        <w:fldChar w:fldCharType="end"/>
      </w:r>
      <w:r w:rsidR="008B238E" w:rsidRPr="0076424C">
        <w:rPr>
          <w:b/>
        </w:rPr>
        <w:t xml:space="preserve"> </w:t>
      </w:r>
      <w:r w:rsidRPr="0076424C">
        <w:t xml:space="preserve">then the provisions of the  </w:t>
      </w:r>
      <w:r w:rsidR="00786E2C">
        <w:fldChar w:fldCharType="begin"/>
      </w:r>
      <w:r w:rsidR="00F60EFA">
        <w:instrText xml:space="preserve"> REF GridCode \h  \* MERGEFORMAT </w:instrText>
      </w:r>
      <w:r w:rsidR="00786E2C">
        <w:fldChar w:fldCharType="separate"/>
      </w:r>
      <w:r w:rsidR="0011775B" w:rsidRPr="0076424C">
        <w:rPr>
          <w:b/>
        </w:rPr>
        <w:t>Grid Code</w:t>
      </w:r>
      <w:r w:rsidR="00786E2C">
        <w:fldChar w:fldCharType="end"/>
      </w:r>
      <w:r w:rsidRPr="0076424C">
        <w:t xml:space="preserve"> shall apply.</w:t>
      </w:r>
    </w:p>
    <w:p w14:paraId="6E861756" w14:textId="222E5E26" w:rsidR="00314B36" w:rsidRPr="0076424C" w:rsidRDefault="00314B36">
      <w:smartTag w:uri="urn:schemas-microsoft-com:office:smarttags" w:element="stockticker">
        <w:r w:rsidRPr="0076424C">
          <w:t>DOC</w:t>
        </w:r>
      </w:smartTag>
      <w:r w:rsidRPr="0076424C">
        <w:t>12.1.4</w:t>
      </w:r>
      <w:r w:rsidRPr="0076424C">
        <w:tab/>
        <w:t xml:space="preserve">A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proposed by </w:t>
      </w:r>
      <w:r w:rsidR="008572B5">
        <w:fldChar w:fldCharType="begin"/>
      </w:r>
      <w:r w:rsidR="008572B5">
        <w:instrText xml:space="preserve"> REF NGC \h  \* MERGEFORMAT </w:instrText>
      </w:r>
      <w:r w:rsidR="008572B5">
        <w:fldChar w:fldCharType="separate"/>
      </w:r>
      <w:del w:id="547" w:author="National Grid" w:date="2018-05-30T17:36:00Z">
        <w:r w:rsidR="0011775B" w:rsidRPr="0076424C" w:rsidDel="00186A88">
          <w:rPr>
            <w:b/>
          </w:rPr>
          <w:delText>NGC</w:delText>
        </w:r>
      </w:del>
      <w:ins w:id="548" w:author="National Grid" w:date="2018-05-30T17:36:00Z">
        <w:r w:rsidR="00186A88">
          <w:rPr>
            <w:b/>
          </w:rPr>
          <w:t>NGESO</w:t>
        </w:r>
      </w:ins>
      <w:r w:rsidR="008572B5">
        <w:fldChar w:fldCharType="end"/>
      </w:r>
      <w:r w:rsidRPr="0076424C">
        <w:t xml:space="preserve"> under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xml:space="preserve"> will be treated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as a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under this </w:t>
      </w:r>
      <w:smartTag w:uri="urn:schemas-microsoft-com:office:smarttags" w:element="stockticker">
        <w:r w:rsidRPr="0076424C">
          <w:t>DOC</w:t>
        </w:r>
      </w:smartTag>
      <w:r w:rsidRPr="0076424C">
        <w:t xml:space="preserve"> 12 if it is considered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have any effect on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bCs/>
        </w:rPr>
        <w:t xml:space="preserve">s </w:t>
      </w:r>
      <w:r w:rsidRPr="0076424C">
        <w:t xml:space="preserve">as defined in </w:t>
      </w:r>
      <w:smartTag w:uri="urn:schemas-microsoft-com:office:smarttags" w:element="stockticker">
        <w:r w:rsidRPr="0076424C">
          <w:t>DOC</w:t>
        </w:r>
      </w:smartTag>
      <w:r w:rsidRPr="0076424C">
        <w:t xml:space="preserve"> 12.3.1.</w:t>
      </w:r>
    </w:p>
    <w:p w14:paraId="6E861757" w14:textId="77777777" w:rsidR="00314B36" w:rsidRPr="0076424C" w:rsidRDefault="00314B36">
      <w:pPr>
        <w:rPr>
          <w:b/>
        </w:rPr>
      </w:pPr>
      <w:smartTag w:uri="urn:schemas-microsoft-com:office:smarttags" w:element="stockticker">
        <w:r w:rsidRPr="0076424C">
          <w:t>DOC</w:t>
        </w:r>
      </w:smartTag>
      <w:r w:rsidRPr="0076424C">
        <w:t>12.2</w:t>
      </w:r>
      <w:r w:rsidRPr="0076424C">
        <w:tab/>
      </w:r>
      <w:r w:rsidRPr="0076424C">
        <w:rPr>
          <w:b/>
        </w:rPr>
        <w:t>Objectives</w:t>
      </w:r>
    </w:p>
    <w:p w14:paraId="6E861758" w14:textId="5ABEBD15" w:rsidR="00314B36" w:rsidRPr="0076424C" w:rsidRDefault="00314B36">
      <w:smartTag w:uri="urn:schemas-microsoft-com:office:smarttags" w:element="stockticker">
        <w:r w:rsidRPr="0076424C">
          <w:t>DOC</w:t>
        </w:r>
      </w:smartTag>
      <w:r w:rsidRPr="0076424C">
        <w:t>12.2.1</w:t>
      </w:r>
      <w:r w:rsidRPr="0076424C">
        <w:tab/>
        <w:t xml:space="preserve">The objectives of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 xml:space="preserve"> </w:t>
      </w:r>
      <w:r w:rsidRPr="0076424C">
        <w:t xml:space="preserve">are to:- </w:t>
      </w:r>
    </w:p>
    <w:p w14:paraId="6E861759" w14:textId="1C790764" w:rsidR="00314B36" w:rsidRPr="0076424C" w:rsidRDefault="00314B36">
      <w:pPr>
        <w:pStyle w:val="Indent1"/>
      </w:pPr>
      <w:r w:rsidRPr="0076424C">
        <w:t>(a)</w:t>
      </w:r>
      <w:r w:rsidRPr="0076424C">
        <w:tab/>
        <w:t xml:space="preserve">Ensure that the procedures for arranging and carrying out of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do not so far as practicable, threaten the safety of either personnel or the general public and cause minimum threat to the security of supplies, the integrity of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E64C07"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and cause minimum detriment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w:t>
      </w:r>
    </w:p>
    <w:p w14:paraId="6E86175A" w14:textId="4D5C88C7" w:rsidR="00314B36" w:rsidRPr="0076424C" w:rsidRDefault="00314B36">
      <w:pPr>
        <w:pStyle w:val="Indent1"/>
      </w:pPr>
      <w:r w:rsidRPr="0076424C">
        <w:t>(b)</w:t>
      </w:r>
      <w:r w:rsidRPr="0076424C">
        <w:tab/>
        <w:t xml:space="preserve">Set out procedures to be followed for establishing and reporting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5B" w14:textId="77777777" w:rsidR="00314B36" w:rsidRPr="0076424C" w:rsidRDefault="00314B36">
      <w:smartTag w:uri="urn:schemas-microsoft-com:office:smarttags" w:element="stockticker">
        <w:r w:rsidRPr="0076424C">
          <w:t>DOC</w:t>
        </w:r>
      </w:smartTag>
      <w:r w:rsidRPr="0076424C">
        <w:t>12.3</w:t>
      </w:r>
      <w:r w:rsidRPr="0076424C">
        <w:tab/>
      </w:r>
      <w:r w:rsidRPr="0076424C">
        <w:rPr>
          <w:b/>
        </w:rPr>
        <w:t>Scope</w:t>
      </w:r>
    </w:p>
    <w:p w14:paraId="6E86175C" w14:textId="649D234F" w:rsidR="00314B36" w:rsidRPr="0076424C" w:rsidRDefault="00314B36">
      <w:pPr>
        <w:rPr>
          <w:u w:val="single"/>
        </w:rPr>
      </w:pPr>
      <w:smartTag w:uri="urn:schemas-microsoft-com:office:smarttags" w:element="stockticker">
        <w:r w:rsidRPr="0076424C">
          <w:t>DOC</w:t>
        </w:r>
      </w:smartTag>
      <w:r w:rsidRPr="0076424C">
        <w:t>12.3.1</w:t>
      </w:r>
      <w:r w:rsidRPr="0076424C">
        <w:tab/>
        <w:t xml:space="preserve">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applies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means:-</w:t>
      </w:r>
    </w:p>
    <w:p w14:paraId="6E86175D" w14:textId="508C071F" w:rsidR="00314B36" w:rsidRPr="0076424C" w:rsidRDefault="008572B5">
      <w:pPr>
        <w:pStyle w:val="Indent1"/>
        <w:numPr>
          <w:ilvl w:val="0"/>
          <w:numId w:val="33"/>
        </w:numPr>
        <w:rPr>
          <w:b/>
        </w:rPr>
      </w:pPr>
      <w:r>
        <w:fldChar w:fldCharType="begin"/>
      </w:r>
      <w:r>
        <w:instrText xml:space="preserve"> REF HVCustomer \h  \* MERGEFORMAT </w:instrText>
      </w:r>
      <w:r>
        <w:fldChar w:fldCharType="separate"/>
      </w:r>
      <w:r w:rsidR="0011775B" w:rsidRPr="0076424C">
        <w:rPr>
          <w:b/>
          <w:spacing w:val="5"/>
        </w:rPr>
        <w:t>High Voltage Customer</w:t>
      </w:r>
      <w:r>
        <w:fldChar w:fldCharType="end"/>
      </w:r>
      <w:r w:rsidR="00314B36" w:rsidRPr="0076424C">
        <w:rPr>
          <w:b/>
        </w:rPr>
        <w:t>s.</w:t>
      </w:r>
    </w:p>
    <w:p w14:paraId="6E86175E" w14:textId="6AE4DE7B" w:rsidR="00314B36" w:rsidRPr="0076424C" w:rsidRDefault="008572B5">
      <w:pPr>
        <w:pStyle w:val="Indent1"/>
        <w:numPr>
          <w:ilvl w:val="0"/>
          <w:numId w:val="33"/>
        </w:numPr>
      </w:pPr>
      <w:r>
        <w:fldChar w:fldCharType="begin"/>
      </w:r>
      <w:r>
        <w:instrText xml:space="preserve"> REF EmbeddedGenerator \h  \* MERGEFORMAT </w:instrText>
      </w:r>
      <w:r>
        <w:fldChar w:fldCharType="separate"/>
      </w:r>
      <w:r w:rsidR="0011775B" w:rsidRPr="0076424C">
        <w:rPr>
          <w:b/>
        </w:rPr>
        <w:t>Embedded Generator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t xml:space="preserve"> at </w:t>
      </w:r>
      <w:r>
        <w:fldChar w:fldCharType="begin"/>
      </w:r>
      <w:r>
        <w:instrText xml:space="preserve"> REF HV \h  \* MERGEFORMAT </w:instrText>
      </w:r>
      <w:r>
        <w:fldChar w:fldCharType="separate"/>
      </w:r>
      <w:r w:rsidR="0011775B" w:rsidRPr="0076424C">
        <w:rPr>
          <w:b/>
        </w:rPr>
        <w:t>HV</w:t>
      </w:r>
      <w:r>
        <w:fldChar w:fldCharType="end"/>
      </w:r>
      <w:r w:rsidR="00314B36" w:rsidRPr="0076424C">
        <w:rPr>
          <w:b/>
        </w:rPr>
        <w:t>.</w:t>
      </w:r>
    </w:p>
    <w:p w14:paraId="6E86175F" w14:textId="41DAD152" w:rsidR="00314B36" w:rsidRPr="0076424C" w:rsidRDefault="008572B5">
      <w:pPr>
        <w:pStyle w:val="Indent1"/>
        <w:numPr>
          <w:ilvl w:val="0"/>
          <w:numId w:val="33"/>
        </w:numPr>
      </w:pPr>
      <w:r>
        <w:fldChar w:fldCharType="begin"/>
      </w:r>
      <w:r>
        <w:instrText xml:space="preserve"> REF OtherAuthorisedDistributor \h  \* MERGEFORMAT </w:instrText>
      </w:r>
      <w:r>
        <w:fldChar w:fldCharType="separate"/>
      </w:r>
      <w:r w:rsidR="0011775B" w:rsidRPr="0076424C">
        <w:rPr>
          <w:b/>
        </w:rPr>
        <w:t>Other Authorised Distributor</w:t>
      </w:r>
      <w:r>
        <w:fldChar w:fldCharType="end"/>
      </w:r>
      <w:r w:rsidR="00314B36" w:rsidRPr="0076424C">
        <w:rPr>
          <w:b/>
        </w:rPr>
        <w:t>s</w:t>
      </w:r>
      <w:r w:rsidR="00314B36" w:rsidRPr="0076424C">
        <w:t xml:space="preserve"> connected to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76424C">
        <w:rPr>
          <w:b/>
        </w:rPr>
        <w:t xml:space="preserve"> </w:t>
      </w:r>
      <w:r w:rsidR="00314B36" w:rsidRPr="0076424C">
        <w:t>at</w:t>
      </w:r>
      <w:r w:rsidR="00314B36" w:rsidRPr="0076424C">
        <w:rPr>
          <w:b/>
        </w:rPr>
        <w:t xml:space="preserve"> </w:t>
      </w:r>
      <w:r>
        <w:fldChar w:fldCharType="begin"/>
      </w:r>
      <w:r>
        <w:instrText xml:space="preserve"> REF HV \h  \* MERGEFORMAT </w:instrText>
      </w:r>
      <w:r>
        <w:fldChar w:fldCharType="separate"/>
      </w:r>
      <w:r w:rsidR="0011775B" w:rsidRPr="0076424C">
        <w:rPr>
          <w:b/>
        </w:rPr>
        <w:t>HV</w:t>
      </w:r>
      <w:r>
        <w:fldChar w:fldCharType="end"/>
      </w:r>
      <w:r w:rsidR="00314B36" w:rsidRPr="0076424C">
        <w:t>.</w:t>
      </w:r>
    </w:p>
    <w:p w14:paraId="6E861760" w14:textId="77777777" w:rsidR="00314B36" w:rsidRPr="0076424C" w:rsidRDefault="00314B36">
      <w:pPr>
        <w:keepNext/>
        <w:rPr>
          <w:b/>
        </w:rPr>
      </w:pPr>
      <w:smartTag w:uri="urn:schemas-microsoft-com:office:smarttags" w:element="stockticker">
        <w:r w:rsidRPr="0076424C">
          <w:lastRenderedPageBreak/>
          <w:t>DOC</w:t>
        </w:r>
      </w:smartTag>
      <w:r w:rsidRPr="0076424C">
        <w:t>12.4</w:t>
      </w:r>
      <w:r w:rsidRPr="0076424C">
        <w:tab/>
      </w:r>
      <w:r w:rsidRPr="0076424C">
        <w:rPr>
          <w:b/>
        </w:rPr>
        <w:t>Procedure</w:t>
      </w:r>
    </w:p>
    <w:p w14:paraId="6E861761" w14:textId="77777777" w:rsidR="00314B36" w:rsidRPr="0076424C" w:rsidRDefault="00314B36">
      <w:pPr>
        <w:pStyle w:val="BodyText"/>
        <w:keepNext/>
      </w:pPr>
      <w:smartTag w:uri="urn:schemas-microsoft-com:office:smarttags" w:element="stockticker">
        <w:r w:rsidRPr="0076424C">
          <w:t>DOC</w:t>
        </w:r>
      </w:smartTag>
      <w:r w:rsidRPr="0076424C">
        <w:t>12.4.1</w:t>
      </w:r>
      <w:r w:rsidRPr="0076424C">
        <w:tab/>
      </w:r>
      <w:r w:rsidRPr="0076424C">
        <w:rPr>
          <w:b/>
        </w:rPr>
        <w:t>Proposal Notice</w:t>
      </w:r>
    </w:p>
    <w:p w14:paraId="6E861762" w14:textId="798D94B4" w:rsidR="00314B36" w:rsidRPr="0076424C" w:rsidRDefault="00314B36">
      <w:smartTag w:uri="urn:schemas-microsoft-com:office:smarttags" w:element="stockticker">
        <w:r w:rsidRPr="0076424C">
          <w:t>DOC</w:t>
        </w:r>
      </w:smartTag>
      <w:r w:rsidRPr="0076424C">
        <w:t>12.4.1.1</w:t>
      </w:r>
      <w:r w:rsidRPr="0076424C">
        <w:tab/>
        <w:t xml:space="preserve">When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intends to undertake a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which will have or may have an effect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of others normally  six months notice, or as otherwise agreed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will be given by the person proposing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(the </w:t>
      </w:r>
      <w:r w:rsidRPr="0076424C">
        <w:rPr>
          <w:b/>
        </w:rPr>
        <w:t>“</w:t>
      </w:r>
      <w:r w:rsidRPr="0076424C">
        <w:t>Test Proposer</w:t>
      </w:r>
      <w:r w:rsidRPr="0076424C">
        <w:rPr>
          <w:b/>
        </w:rPr>
        <w:t>”</w:t>
      </w:r>
      <w:r w:rsidRPr="0076424C">
        <w:t xml:space="preserve">)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those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who may be affected by such a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w:t>
      </w:r>
    </w:p>
    <w:p w14:paraId="6E861763" w14:textId="491FFD05" w:rsidR="00314B36" w:rsidRPr="0076424C" w:rsidRDefault="00314B36">
      <w:smartTag w:uri="urn:schemas-microsoft-com:office:smarttags" w:element="stockticker">
        <w:r w:rsidRPr="0076424C">
          <w:t>DOC</w:t>
        </w:r>
      </w:smartTag>
      <w:r w:rsidRPr="0076424C">
        <w:t>12.4.1.2</w:t>
      </w:r>
      <w:r w:rsidRPr="0076424C">
        <w:tab/>
        <w:t xml:space="preserve">The proposal shall be in writing (the "Proposal Notice") and shall contain details of the nature and purpose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and will indicate the extent and situation of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76424C">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involved.</w:t>
      </w:r>
    </w:p>
    <w:p w14:paraId="6E861764" w14:textId="3C7F16EF" w:rsidR="00314B36" w:rsidRPr="0076424C" w:rsidRDefault="00314B36">
      <w:smartTag w:uri="urn:schemas-microsoft-com:office:smarttags" w:element="stockticker">
        <w:r w:rsidRPr="0076424C">
          <w:t>DOC</w:t>
        </w:r>
      </w:smartTag>
      <w:r w:rsidRPr="0076424C">
        <w:t>12.4.1.3</w:t>
      </w:r>
      <w:r w:rsidRPr="0076424C">
        <w:tab/>
        <w:t>If in the view of the recipients the information set out in the Proposal Notice is considered insufficient by the recipients they shall as soon as is reasonably practicable contact the Test</w:t>
      </w:r>
      <w:r w:rsidRPr="0076424C">
        <w:rPr>
          <w:b/>
        </w:rPr>
        <w:t xml:space="preserve"> </w:t>
      </w:r>
      <w:r w:rsidRPr="0076424C">
        <w:t xml:space="preserve">Proposer with a request in writing for further information which shall be supplied as soon as reasonably practicable.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not be required to do anything under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until it is satisfied with the details supplied in the Proposal Notice or pursuant to a request for further information.</w:t>
      </w:r>
    </w:p>
    <w:p w14:paraId="6E861765" w14:textId="4804867B" w:rsidR="00314B36" w:rsidRPr="0076424C" w:rsidRDefault="00314B36">
      <w:smartTag w:uri="urn:schemas-microsoft-com:office:smarttags" w:element="stockticker">
        <w:r w:rsidRPr="0076424C">
          <w:t>DOC</w:t>
        </w:r>
      </w:smartTag>
      <w:r w:rsidRPr="0076424C">
        <w:t>12.4.1.4</w:t>
      </w:r>
      <w:r w:rsidRPr="0076424C">
        <w:tab/>
        <w:t xml:space="preserve">If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wishes to undertake a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 xml:space="preserve"> </w:t>
      </w:r>
      <w:r w:rsidRPr="0076424C">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be deemed to have received a proposal of that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66" w14:textId="792C9003" w:rsidR="00314B36" w:rsidRPr="0076424C" w:rsidRDefault="00314B36">
      <w:smartTag w:uri="urn:schemas-microsoft-com:office:smarttags" w:element="stockticker">
        <w:r w:rsidRPr="0076424C">
          <w:t>DOC</w:t>
        </w:r>
      </w:smartTag>
      <w:r w:rsidRPr="0076424C">
        <w:t>12.4.2</w:t>
      </w:r>
      <w:r w:rsidRPr="0076424C">
        <w:tab/>
      </w:r>
      <w:r w:rsidRPr="0076424C">
        <w:rPr>
          <w:b/>
        </w:rPr>
        <w:t xml:space="preserve">Preliminary Notice and Establishment of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p>
    <w:p w14:paraId="6E861767" w14:textId="37A5F987" w:rsidR="00314B36" w:rsidRPr="0076424C" w:rsidRDefault="00314B36">
      <w:smartTag w:uri="urn:schemas-microsoft-com:office:smarttags" w:element="stockticker">
        <w:r w:rsidRPr="0076424C">
          <w:t>DOC</w:t>
        </w:r>
      </w:smartTag>
      <w:r w:rsidRPr="0076424C">
        <w:t>12.4.2.1</w:t>
      </w:r>
      <w:r w:rsidRPr="0076424C">
        <w:tab/>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have overall co-ordination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Using the information supplied to it under </w:t>
      </w:r>
      <w:smartTag w:uri="urn:schemas-microsoft-com:office:smarttags" w:element="stockticker">
        <w:r w:rsidRPr="0076424C">
          <w:t>DOC</w:t>
        </w:r>
      </w:smartTag>
      <w:r w:rsidRPr="0076424C">
        <w:t xml:space="preserve">12.4.1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determine in its reasonable estimation, which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other than the Test</w:t>
      </w:r>
      <w:r w:rsidRPr="0076424C">
        <w:rPr>
          <w:b/>
        </w:rPr>
        <w:t xml:space="preserve"> </w:t>
      </w:r>
      <w:r w:rsidRPr="0076424C">
        <w:t xml:space="preserve">Proposer may be affected by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68" w14:textId="1C976850" w:rsidR="00314B36" w:rsidRPr="0076424C" w:rsidRDefault="00314B36">
      <w:smartTag w:uri="urn:schemas-microsoft-com:office:smarttags" w:element="stockticker">
        <w:r w:rsidRPr="0076424C">
          <w:t>DOC</w:t>
        </w:r>
      </w:smartTag>
      <w:r w:rsidRPr="0076424C">
        <w:t xml:space="preserve">12.4.2.2 </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with the agreement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it has identified may be affected, appoint a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as soon as reasonably practicable after it has received a Proposal Notice and in any event prior to the distribution of the Preliminary Notice referred to below.</w:t>
      </w:r>
    </w:p>
    <w:p w14:paraId="6E861769" w14:textId="7409BB73" w:rsidR="00314B36" w:rsidRPr="0076424C" w:rsidRDefault="00314B36">
      <w:pPr>
        <w:pStyle w:val="Indent1"/>
      </w:pPr>
      <w:r w:rsidRPr="0076424C">
        <w:t>(a)</w:t>
      </w:r>
      <w:r w:rsidRPr="0076424C">
        <w:tab/>
        <w:t>Where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 xml:space="preserve"> </w:t>
      </w:r>
      <w:r w:rsidRPr="0076424C">
        <w:t xml:space="preserve">will or may be significantly affected by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then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rPr>
          <w:b/>
        </w:rPr>
        <w:t xml:space="preserve"> </w:t>
      </w:r>
      <w:r w:rsidRPr="0076424C">
        <w:t>shall be a suitably qualified person nominated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76A" w14:textId="33ED1FE3" w:rsidR="00314B36" w:rsidRPr="0076424C" w:rsidRDefault="00314B36">
      <w:pPr>
        <w:pStyle w:val="Indent1"/>
      </w:pPr>
      <w:r w:rsidRPr="0076424C">
        <w:t>(b)</w:t>
      </w:r>
      <w:r w:rsidRPr="0076424C">
        <w:tab/>
        <w:t xml:space="preserve">Where </w:t>
      </w:r>
      <w:r w:rsidRPr="0076424C">
        <w:rPr>
          <w:b/>
        </w:rPr>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decides that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will not be significantly affected by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w:t>
      </w:r>
      <w:r w:rsidRPr="0076424C">
        <w:t xml:space="preserve"> then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rPr>
          <w:b/>
        </w:rPr>
        <w:t xml:space="preserve"> </w:t>
      </w:r>
      <w:r w:rsidRPr="0076424C">
        <w:t xml:space="preserve">shall be a suitably qualified person nominated by the proposer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in consultation with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76B" w14:textId="50CF9EC1" w:rsidR="00314B36" w:rsidRPr="0076424C" w:rsidRDefault="00314B36">
      <w:pPr>
        <w:pStyle w:val="Indent1"/>
      </w:pPr>
      <w:r w:rsidRPr="0076424C">
        <w:t>(c)</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shall as soon as reasonably practicable after it has received a Proposal Notice contact the Test Proposer where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rPr>
          <w:b/>
        </w:rPr>
        <w:t xml:space="preserve"> </w:t>
      </w:r>
      <w:r w:rsidRPr="0076424C">
        <w:t xml:space="preserve">is to be (pursuant to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a person nominated by the Test Proposer and invite him to nominate a person.   If the Test Proposer is unable or unwilling to nominate a person within seven days of being contacted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then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will not take place.</w:t>
      </w:r>
    </w:p>
    <w:p w14:paraId="6E86176C" w14:textId="0C78E1B1" w:rsidR="00314B36" w:rsidRPr="0076424C" w:rsidRDefault="00314B36">
      <w:smartTag w:uri="urn:schemas-microsoft-com:office:smarttags" w:element="stockticker">
        <w:r w:rsidRPr="0076424C">
          <w:t>DOC</w:t>
        </w:r>
      </w:smartTag>
      <w:r w:rsidRPr="0076424C">
        <w:t>12.4.2.3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will notify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identified by it under </w:t>
      </w:r>
      <w:smartTag w:uri="urn:schemas-microsoft-com:office:smarttags" w:element="stockticker">
        <w:r w:rsidRPr="0076424C">
          <w:t>DOC</w:t>
        </w:r>
      </w:smartTag>
      <w:r w:rsidRPr="0076424C">
        <w:t xml:space="preserve">12.4.2.1 in writing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be known as a Preliminary Notice.  The Preliminary Notice will contain:</w:t>
      </w:r>
    </w:p>
    <w:p w14:paraId="6E86176D" w14:textId="455E91D3" w:rsidR="00314B36" w:rsidRPr="0076424C" w:rsidRDefault="00314B36">
      <w:pPr>
        <w:pStyle w:val="Indent1"/>
      </w:pPr>
      <w:r w:rsidRPr="0076424C">
        <w:lastRenderedPageBreak/>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w:t>
      </w:r>
      <w:r w:rsidRPr="0076424C">
        <w:t xml:space="preserve"> the extent and situation of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involved and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involved.</w:t>
      </w:r>
    </w:p>
    <w:p w14:paraId="6E86176E" w14:textId="5AB95FF6" w:rsidR="00314B36" w:rsidRPr="0076424C" w:rsidRDefault="00314B36">
      <w:pPr>
        <w:pStyle w:val="Indent1"/>
      </w:pPr>
      <w:r w:rsidRPr="0076424C">
        <w:t>(b)</w:t>
      </w:r>
      <w:r w:rsidRPr="0076424C">
        <w:tab/>
        <w:t xml:space="preserve">An invitation to nominate within fourteen days a suitably qualified representative (or representatives if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rPr>
          <w:b/>
        </w:rPr>
        <w:t xml:space="preserve"> </w:t>
      </w:r>
      <w:r w:rsidRPr="0076424C">
        <w:t>informs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that it is appropriate for a particular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to be a member of a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for the proposed</w:t>
      </w:r>
      <w:r w:rsidRPr="0076424C">
        <w:rPr>
          <w:b/>
        </w:rPr>
        <w:t xml:space="preserv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6F" w14:textId="072CBF8A" w:rsidR="00314B36" w:rsidRPr="0076424C" w:rsidRDefault="00314B36">
      <w:pPr>
        <w:pStyle w:val="Indent1"/>
      </w:pPr>
      <w:r w:rsidRPr="0076424C">
        <w:t>(c)</w:t>
      </w:r>
      <w:r w:rsidRPr="0076424C">
        <w:tab/>
        <w:t>The name of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representative (or representatives) on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for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70" w14:textId="02463477" w:rsidR="00314B36" w:rsidRPr="0076424C" w:rsidRDefault="00314B36">
      <w:pPr>
        <w:pStyle w:val="Indent1"/>
      </w:pPr>
      <w:r w:rsidRPr="0076424C">
        <w:t>(d)</w:t>
      </w:r>
      <w:r w:rsidRPr="0076424C">
        <w:tab/>
        <w:t xml:space="preserve">The name of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rPr>
          <w:b/>
        </w:rPr>
        <w:t xml:space="preserve"> </w:t>
      </w:r>
      <w:r w:rsidRPr="0076424C">
        <w:t xml:space="preserve">and whether he was nominated by the proposer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or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w:t>
      </w:r>
    </w:p>
    <w:p w14:paraId="6E861771" w14:textId="75EEE12F" w:rsidR="00314B36" w:rsidRPr="0076424C" w:rsidRDefault="00314B36">
      <w:smartTag w:uri="urn:schemas-microsoft-com:office:smarttags" w:element="stockticker">
        <w:r w:rsidRPr="0076424C">
          <w:t>DOC</w:t>
        </w:r>
      </w:smartTag>
      <w:r w:rsidRPr="0076424C">
        <w:t>12.4.2.4</w:t>
      </w:r>
      <w:r w:rsidRPr="0076424C">
        <w:tab/>
        <w:t xml:space="preserve">The Preliminary Notice shall be sent within one month of the receipt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of the Proposal Notice or the receipt of any further information requested under </w:t>
      </w:r>
      <w:smartTag w:uri="urn:schemas-microsoft-com:office:smarttags" w:element="stockticker">
        <w:r w:rsidRPr="0076424C">
          <w:t>DOC</w:t>
        </w:r>
      </w:smartTag>
      <w:r w:rsidRPr="0076424C">
        <w:t>12.4.13, whichever is the later.  Where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is the Test Proposer the Preliminary Notice will be sent as soon as possible after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has been formulated.</w:t>
      </w:r>
    </w:p>
    <w:p w14:paraId="6E861772" w14:textId="4951B56B" w:rsidR="00314B36" w:rsidRPr="0076424C" w:rsidRDefault="00314B36">
      <w:smartTag w:uri="urn:schemas-microsoft-com:office:smarttags" w:element="stockticker">
        <w:r w:rsidRPr="0076424C">
          <w:t>DOC</w:t>
        </w:r>
      </w:smartTag>
      <w:r w:rsidRPr="0076424C">
        <w:t>12.4.2.5</w:t>
      </w:r>
      <w:r w:rsidRPr="0076424C">
        <w:tab/>
        <w:t xml:space="preserve">If replies to the invitation in the Preliminary Notice to nominate a representative to be a member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have not been received within fourteen days,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which has not replied shall not be entitled to be represented on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w:t>
      </w:r>
    </w:p>
    <w:p w14:paraId="6E861773" w14:textId="58EFA294" w:rsidR="00314B36" w:rsidRPr="0076424C" w:rsidRDefault="00314B36">
      <w:smartTag w:uri="urn:schemas-microsoft-com:office:smarttags" w:element="stockticker">
        <w:r w:rsidRPr="0076424C">
          <w:t>DOC</w:t>
        </w:r>
      </w:smartTag>
      <w:r w:rsidRPr="0076424C">
        <w:t xml:space="preserve">12.4.2.6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shall as soon as possible after the expiry of that fourteen day period appoint nominated persons to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rPr>
          <w:b/>
        </w:rPr>
        <w:t xml:space="preserve"> </w:t>
      </w:r>
      <w:r w:rsidRPr="0076424C">
        <w:t xml:space="preserve">and notify all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t>
      </w:r>
      <w:r w:rsidRPr="0076424C">
        <w:rPr>
          <w:b/>
        </w:rPr>
        <w:t>-</w:t>
      </w:r>
      <w:r w:rsidRPr="0076424C">
        <w:t xml:space="preserve"> of the composition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w:t>
      </w:r>
    </w:p>
    <w:p w14:paraId="6E861774" w14:textId="105B0400" w:rsidR="00314B36" w:rsidRPr="0076424C" w:rsidRDefault="00314B36">
      <w:smartTag w:uri="urn:schemas-microsoft-com:office:smarttags" w:element="stockticker">
        <w:r w:rsidRPr="0076424C">
          <w:t>DOC</w:t>
        </w:r>
      </w:smartTag>
      <w:r w:rsidRPr="0076424C">
        <w:t>12.4.3</w:t>
      </w:r>
      <w:r w:rsidRPr="0076424C">
        <w:tab/>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p>
    <w:p w14:paraId="6E861775" w14:textId="24144DB8" w:rsidR="00314B36" w:rsidRPr="0076424C" w:rsidRDefault="00314B36">
      <w:smartTag w:uri="urn:schemas-microsoft-com:office:smarttags" w:element="stockticker">
        <w:r w:rsidRPr="0076424C">
          <w:t>DOC</w:t>
        </w:r>
      </w:smartTag>
      <w:r w:rsidRPr="0076424C">
        <w:t>12.4.3.1</w:t>
      </w:r>
      <w:r w:rsidRPr="0076424C">
        <w:tab/>
        <w:t>A meeting of the</w:t>
      </w:r>
      <w:r w:rsidRPr="0076424C">
        <w:rPr>
          <w:b/>
        </w:rPr>
        <w:t xml:space="preserv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take place as soon as possible after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 has notified relevant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of the composition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and in any event within one month of the appointment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w:t>
      </w:r>
    </w:p>
    <w:p w14:paraId="6E861776" w14:textId="5DF2C76D" w:rsidR="00314B36" w:rsidRPr="0076424C" w:rsidRDefault="00314B36">
      <w:smartTag w:uri="urn:schemas-microsoft-com:office:smarttags" w:element="stockticker">
        <w:r w:rsidRPr="0076424C">
          <w:t>DOC</w:t>
        </w:r>
      </w:smartTag>
      <w:r w:rsidRPr="0076424C">
        <w:t>12.4.3.2</w:t>
      </w:r>
      <w:r w:rsidRPr="0076424C">
        <w:tab/>
        <w:t xml:space="preserve">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consider:-</w:t>
      </w:r>
    </w:p>
    <w:p w14:paraId="6E861777" w14:textId="0B1BB34B" w:rsidR="00314B36" w:rsidRPr="0076424C" w:rsidRDefault="00314B36">
      <w:pPr>
        <w:pStyle w:val="Indent1"/>
      </w:pPr>
      <w:r w:rsidRPr="0076424C">
        <w:t>(a)</w:t>
      </w:r>
      <w:r w:rsidRPr="0076424C">
        <w:tab/>
        <w:t xml:space="preserve">The details of the nature and purpose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and other matters set out in the Proposal Notice (together with any further information requested under </w:t>
      </w:r>
      <w:smartTag w:uri="urn:schemas-microsoft-com:office:smarttags" w:element="stockticker">
        <w:r w:rsidRPr="0076424C">
          <w:t>DOC</w:t>
        </w:r>
      </w:smartTag>
      <w:r w:rsidRPr="0076424C">
        <w:t>12.4.2).</w:t>
      </w:r>
    </w:p>
    <w:p w14:paraId="6E861778" w14:textId="531D5B10" w:rsidR="00314B36" w:rsidRPr="0076424C" w:rsidRDefault="00314B36">
      <w:pPr>
        <w:pStyle w:val="Indent1"/>
      </w:pPr>
      <w:r w:rsidRPr="0076424C">
        <w:t>(b)</w:t>
      </w:r>
      <w:r w:rsidRPr="0076424C">
        <w:tab/>
        <w:t xml:space="preserve">The economic, operational and risk implications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79" w14:textId="67DEA50E" w:rsidR="00314B36" w:rsidRPr="0076424C" w:rsidRDefault="00314B36">
      <w:pPr>
        <w:pStyle w:val="Indent1"/>
        <w:rPr>
          <w:b/>
        </w:rPr>
      </w:pPr>
      <w:r w:rsidRPr="0076424C">
        <w:t>(c)</w:t>
      </w:r>
      <w:r w:rsidRPr="0076424C">
        <w:tab/>
        <w:t xml:space="preserve">The possibility of combining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with any other tests and with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5F3DF5" w:rsidRPr="0076424C">
        <w:rPr>
          <w:b/>
        </w:rPr>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outages which arise pursuant to the </w:t>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76424C">
        <w:t xml:space="preserve"> requirements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w:t>
      </w:r>
      <w:r w:rsidR="008572B5">
        <w:fldChar w:fldCharType="begin"/>
      </w:r>
      <w:r w:rsidR="008572B5">
        <w:instrText xml:space="preserve"> REF NGC \h  \* MERGEFORMAT </w:instrText>
      </w:r>
      <w:r w:rsidR="008572B5">
        <w:fldChar w:fldCharType="separate"/>
      </w:r>
      <w:del w:id="549" w:author="National Grid" w:date="2018-05-30T17:36:00Z">
        <w:r w:rsidR="0011775B" w:rsidRPr="0076424C" w:rsidDel="00186A88">
          <w:rPr>
            <w:b/>
          </w:rPr>
          <w:delText>NGC</w:delText>
        </w:r>
      </w:del>
      <w:ins w:id="550" w:author="National Grid" w:date="2018-05-30T17:36:00Z">
        <w:r w:rsidR="00186A88">
          <w:rPr>
            <w:b/>
          </w:rPr>
          <w:t>NGESO</w:t>
        </w:r>
      </w:ins>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00F17256" w:rsidRPr="0076424C">
        <w:rPr>
          <w:b/>
        </w:rPr>
        <w:t>.</w:t>
      </w:r>
    </w:p>
    <w:p w14:paraId="6E86177A" w14:textId="0E58152E" w:rsidR="00314B36" w:rsidRPr="0076424C" w:rsidRDefault="00314B36">
      <w:pPr>
        <w:ind w:left="1843" w:hanging="425"/>
      </w:pPr>
      <w:r w:rsidRPr="0076424C">
        <w:t>(d)</w:t>
      </w:r>
      <w:r w:rsidRPr="0076424C">
        <w:tab/>
        <w:t xml:space="preserve">The implications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on plant which comprise or contain </w:t>
      </w:r>
      <w:hyperlink w:anchor="BM_Unit" w:history="1">
        <w:r w:rsidR="008572B5">
          <w:fldChar w:fldCharType="begin"/>
        </w:r>
        <w:r w:rsidR="008572B5">
          <w:instrText xml:space="preserve"> REF BMUnit \h  \* MERGEFORMAT </w:instrText>
        </w:r>
        <w:r w:rsidR="008572B5">
          <w:fldChar w:fldCharType="separate"/>
        </w:r>
        <w:r w:rsidR="0011775B" w:rsidRPr="0076424C">
          <w:rPr>
            <w:b/>
          </w:rPr>
          <w:t>BM Unit</w:t>
        </w:r>
        <w:r w:rsidR="008572B5">
          <w:fldChar w:fldCharType="end"/>
        </w:r>
      </w:hyperlink>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t xml:space="preserve"> insofar as it is able to do so.</w:t>
      </w:r>
    </w:p>
    <w:p w14:paraId="6E86177B" w14:textId="2D0E91D2" w:rsidR="00314B36" w:rsidRPr="0076424C" w:rsidRDefault="00314B36">
      <w:smartTag w:uri="urn:schemas-microsoft-com:office:smarttags" w:element="stockticker">
        <w:r w:rsidRPr="0076424C">
          <w:t>DOC</w:t>
        </w:r>
      </w:smartTag>
      <w:r w:rsidRPr="0076424C">
        <w:t>12.4.3.3</w:t>
      </w:r>
      <w:r w:rsidRPr="0076424C">
        <w:tab/>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s </w:t>
      </w:r>
      <w:r w:rsidRPr="0076424C">
        <w:t xml:space="preserve">who received a Preliminary Notice concerning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(whether or not they are represented on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be obliged to supply that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upon written request with such details as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reasonably requires in order to consider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7C" w14:textId="268BBA62" w:rsidR="00314B36" w:rsidRPr="0076424C" w:rsidRDefault="00314B36">
      <w:smartTag w:uri="urn:schemas-microsoft-com:office:smarttags" w:element="stockticker">
        <w:r w:rsidRPr="0076424C">
          <w:lastRenderedPageBreak/>
          <w:t>DOC</w:t>
        </w:r>
      </w:smartTag>
      <w:r w:rsidRPr="0076424C">
        <w:t>12.4.3.4</w:t>
      </w:r>
      <w:r w:rsidRPr="0076424C">
        <w:tab/>
        <w:t xml:space="preserve">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will meet as often as the </w:t>
      </w:r>
      <w:r w:rsidRPr="0076424C">
        <w:rPr>
          <w:b/>
        </w:rPr>
        <w:t>Test Co-ordinator</w:t>
      </w:r>
      <w:r w:rsidRPr="0076424C">
        <w:t xml:space="preserve"> deems necessary to conduct its business and he shall be the person to convene a meeting.</w:t>
      </w:r>
    </w:p>
    <w:p w14:paraId="6E86177D" w14:textId="77777777" w:rsidR="00314B36" w:rsidRPr="0076424C" w:rsidRDefault="00314B36">
      <w:smartTag w:uri="urn:schemas-microsoft-com:office:smarttags" w:element="stockticker">
        <w:r w:rsidRPr="0076424C">
          <w:t>DOC</w:t>
        </w:r>
      </w:smartTag>
      <w:r w:rsidRPr="0076424C">
        <w:t>12.4.4</w:t>
      </w:r>
      <w:r w:rsidRPr="0076424C">
        <w:tab/>
      </w:r>
      <w:r w:rsidRPr="0076424C">
        <w:rPr>
          <w:b/>
        </w:rPr>
        <w:t>Proposal Report</w:t>
      </w:r>
    </w:p>
    <w:p w14:paraId="6E86177E" w14:textId="6AEBB16C" w:rsidR="00314B36" w:rsidRPr="0076424C" w:rsidRDefault="00314B36">
      <w:pPr>
        <w:pStyle w:val="Indent1"/>
        <w:numPr>
          <w:ilvl w:val="0"/>
          <w:numId w:val="21"/>
        </w:numPr>
      </w:pPr>
      <w:smartTag w:uri="urn:schemas-microsoft-com:office:smarttags" w:element="stockticker">
        <w:r w:rsidRPr="0076424C">
          <w:t>DOC</w:t>
        </w:r>
      </w:smartTag>
      <w:r w:rsidRPr="0076424C">
        <w:t>12.4.4.1</w:t>
      </w:r>
      <w:r w:rsidRPr="0076424C">
        <w:tab/>
        <w:t xml:space="preserve">Within two months of the first meeting,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submit a report,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be called a Proposal Report, which shall contain:</w:t>
      </w:r>
      <w:r w:rsidR="00760804" w:rsidRPr="0076424C">
        <w:t xml:space="preserv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(including the manner in which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is to be monitored).</w:t>
      </w:r>
    </w:p>
    <w:p w14:paraId="6E86177F" w14:textId="77777777" w:rsidR="00314B36" w:rsidRPr="0076424C" w:rsidRDefault="00314B36">
      <w:pPr>
        <w:pStyle w:val="Indent1"/>
        <w:numPr>
          <w:ilvl w:val="0"/>
          <w:numId w:val="21"/>
        </w:numPr>
      </w:pPr>
      <w:r w:rsidRPr="0076424C">
        <w:t>An allocation of costs (including unanticipated costs) between the affected parties, (the general principle being that the Test Proposer will bear the costs).</w:t>
      </w:r>
    </w:p>
    <w:p w14:paraId="6E861780" w14:textId="6CBE8886" w:rsidR="00314B36" w:rsidRPr="0076424C" w:rsidRDefault="00314B36">
      <w:pPr>
        <w:pStyle w:val="Indent1"/>
        <w:numPr>
          <w:ilvl w:val="0"/>
          <w:numId w:val="21"/>
        </w:numPr>
        <w:spacing w:after="240"/>
      </w:pPr>
      <w:r w:rsidRPr="0076424C">
        <w:t xml:space="preserve">Such other matters as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consider appropriate.</w:t>
      </w:r>
    </w:p>
    <w:p w14:paraId="6E861781" w14:textId="4613FDC9" w:rsidR="00314B36" w:rsidRPr="0076424C" w:rsidRDefault="00314B36">
      <w:pPr>
        <w:ind w:firstLine="0"/>
      </w:pPr>
      <w:r w:rsidRPr="0076424C">
        <w:t xml:space="preserve">The Proposal Report may include requirements for indemnities to be given in respect of claims and losses arising from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All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 xml:space="preserve"> </w:t>
      </w:r>
      <w:r w:rsidRPr="0076424C">
        <w:t>procedures must comply with all applicable legislation.</w:t>
      </w:r>
    </w:p>
    <w:p w14:paraId="6E861782" w14:textId="1E817E40" w:rsidR="00314B36" w:rsidRPr="0076424C" w:rsidRDefault="00314B36">
      <w:smartTag w:uri="urn:schemas-microsoft-com:office:smarttags" w:element="stockticker">
        <w:r w:rsidRPr="0076424C">
          <w:t>DOC</w:t>
        </w:r>
      </w:smartTag>
      <w:r w:rsidRPr="0076424C">
        <w:t>12.4.4.2</w:t>
      </w:r>
      <w:r w:rsidRPr="0076424C">
        <w:tab/>
        <w:t xml:space="preserve">If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is unable unanimously to agree on any decision in preparing its Proposal Report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shall not take place and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will be dissolved.</w:t>
      </w:r>
    </w:p>
    <w:p w14:paraId="6E861783" w14:textId="673B165A" w:rsidR="00314B36" w:rsidRPr="0076424C" w:rsidRDefault="00314B36">
      <w:smartTag w:uri="urn:schemas-microsoft-com:office:smarttags" w:element="stockticker">
        <w:r w:rsidRPr="0076424C">
          <w:t>DOC</w:t>
        </w:r>
      </w:smartTag>
      <w:r w:rsidRPr="0076424C">
        <w:t>12.4.4.3</w:t>
      </w:r>
      <w:r w:rsidRPr="0076424C">
        <w:tab/>
        <w:t xml:space="preserve">The Proposal Report will be submitted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and to each</w:t>
      </w:r>
      <w:r w:rsidRPr="0076424C">
        <w:rPr>
          <w:b/>
        </w:rPr>
        <w:t xml:space="preserv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 xml:space="preserve"> </w:t>
      </w:r>
      <w:r w:rsidRPr="0076424C">
        <w:t xml:space="preserve">who received a Preliminary Notice under </w:t>
      </w:r>
      <w:smartTag w:uri="urn:schemas-microsoft-com:office:smarttags" w:element="stockticker">
        <w:r w:rsidRPr="0076424C">
          <w:t>DOC</w:t>
        </w:r>
      </w:smartTag>
      <w:r w:rsidRPr="0076424C">
        <w:t>12.4.2.</w:t>
      </w:r>
    </w:p>
    <w:p w14:paraId="6E861784" w14:textId="67C1EF54" w:rsidR="00314B36" w:rsidRPr="0076424C" w:rsidRDefault="00314B36">
      <w:smartTag w:uri="urn:schemas-microsoft-com:office:smarttags" w:element="stockticker">
        <w:r w:rsidRPr="0076424C">
          <w:t>DOC</w:t>
        </w:r>
      </w:smartTag>
      <w:r w:rsidRPr="0076424C">
        <w:t>12.4.4.4</w:t>
      </w:r>
      <w:r w:rsidRPr="0076424C">
        <w:tab/>
        <w:t xml:space="preserve">Within fourteen days of receipt of the Proposal Report, each recipient shall respond to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with its approval of the Proposal Report or its reason for non-approval.</w:t>
      </w:r>
    </w:p>
    <w:p w14:paraId="6E861785" w14:textId="1E434BE5" w:rsidR="00314B36" w:rsidRPr="0076424C" w:rsidRDefault="00314B36">
      <w:smartTag w:uri="urn:schemas-microsoft-com:office:smarttags" w:element="stockticker">
        <w:r w:rsidRPr="0076424C">
          <w:t>DOC</w:t>
        </w:r>
      </w:smartTag>
      <w:r w:rsidRPr="0076424C">
        <w:t>12.4.4.5</w:t>
      </w:r>
      <w:r w:rsidRPr="0076424C">
        <w:tab/>
        <w:t xml:space="preserve">In the event of non-approval by one or more recipients,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as soon as practicable meet in order to determine whether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can be modified to meet the objection or objections.</w:t>
      </w:r>
    </w:p>
    <w:p w14:paraId="6E861786" w14:textId="6FCF4CFA" w:rsidR="00314B36" w:rsidRPr="0076424C" w:rsidRDefault="00314B36">
      <w:smartTag w:uri="urn:schemas-microsoft-com:office:smarttags" w:element="stockticker">
        <w:r w:rsidRPr="0076424C">
          <w:t>DOC</w:t>
        </w:r>
      </w:smartTag>
      <w:r w:rsidRPr="0076424C">
        <w:t>12.4.4.6</w:t>
      </w:r>
      <w:r w:rsidRPr="0076424C">
        <w:tab/>
        <w:t xml:space="preserve">If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cannot be so modified, then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will not take place.</w:t>
      </w:r>
    </w:p>
    <w:p w14:paraId="6E861787" w14:textId="7CC27A8A" w:rsidR="00314B36" w:rsidRPr="0076424C" w:rsidRDefault="00314B36">
      <w:smartTag w:uri="urn:schemas-microsoft-com:office:smarttags" w:element="stockticker">
        <w:r w:rsidRPr="0076424C">
          <w:t>DOC</w:t>
        </w:r>
      </w:smartTag>
      <w:r w:rsidRPr="0076424C">
        <w:t>12.4.4.7</w:t>
      </w:r>
      <w:r w:rsidRPr="0076424C">
        <w:tab/>
        <w:t xml:space="preserve">If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can be so modified,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76424C">
          <w:t>DOC</w:t>
        </w:r>
      </w:smartTag>
      <w:r w:rsidRPr="0076424C">
        <w:t xml:space="preserve">12.4.4.3 and </w:t>
      </w:r>
      <w:smartTag w:uri="urn:schemas-microsoft-com:office:smarttags" w:element="stockticker">
        <w:r w:rsidRPr="0076424C">
          <w:t>DOC</w:t>
        </w:r>
      </w:smartTag>
      <w:r w:rsidRPr="0076424C">
        <w:t>12.4.4.4 will apply to that submission.</w:t>
      </w:r>
    </w:p>
    <w:p w14:paraId="6E861788" w14:textId="63C600E0" w:rsidR="00314B36" w:rsidRPr="0076424C" w:rsidRDefault="00314B36">
      <w:smartTag w:uri="urn:schemas-microsoft-com:office:smarttags" w:element="stockticker">
        <w:r w:rsidRPr="0076424C">
          <w:t>DOC</w:t>
        </w:r>
      </w:smartTag>
      <w:r w:rsidRPr="0076424C">
        <w:t>12.4.4.8</w:t>
      </w:r>
      <w:r w:rsidRPr="0076424C">
        <w:tab/>
        <w:t xml:space="preserve">In the event of non-approval of the revised Proposal Report by one or more recipients,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will not take place and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will be dissolved.</w:t>
      </w:r>
    </w:p>
    <w:p w14:paraId="6E861789" w14:textId="77777777" w:rsidR="00314B36" w:rsidRPr="0076424C" w:rsidRDefault="00314B36">
      <w:pPr>
        <w:keepNext/>
      </w:pPr>
      <w:smartTag w:uri="urn:schemas-microsoft-com:office:smarttags" w:element="stockticker">
        <w:r w:rsidRPr="0076424C">
          <w:lastRenderedPageBreak/>
          <w:t>DOC</w:t>
        </w:r>
      </w:smartTag>
      <w:r w:rsidRPr="0076424C">
        <w:t>12.4.5</w:t>
      </w:r>
      <w:r w:rsidRPr="0076424C">
        <w:tab/>
      </w:r>
      <w:r w:rsidRPr="0076424C">
        <w:rPr>
          <w:b/>
        </w:rPr>
        <w:t>Final Test Programme</w:t>
      </w:r>
    </w:p>
    <w:p w14:paraId="6E86178A" w14:textId="203723EE" w:rsidR="00314B36" w:rsidRPr="0076424C" w:rsidRDefault="00314B36">
      <w:smartTag w:uri="urn:schemas-microsoft-com:office:smarttags" w:element="stockticker">
        <w:r w:rsidRPr="0076424C">
          <w:t>DOC</w:t>
        </w:r>
      </w:smartTag>
      <w:r w:rsidRPr="0076424C">
        <w:t>12.4.5.1</w:t>
      </w:r>
      <w:r w:rsidRPr="0076424C">
        <w:tab/>
        <w:t xml:space="preserve">If the Proposal Report (or, as the case may be, the revised Proposal Report) is approved by all recipients,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can proceed and at least one month prior to the date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submit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all recipients of the Proposal Notice a programme which in this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be called a “Final Test Programme” stating the switching sequence and proposed timings, a list of those staff involved in the carrying out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rPr>
          <w:b/>
        </w:rPr>
        <w:t xml:space="preserve"> </w:t>
      </w:r>
      <w:r w:rsidRPr="0076424C">
        <w:t xml:space="preserve">(including those responsible for site safety) and such other matters as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deem appropriate.</w:t>
      </w:r>
    </w:p>
    <w:p w14:paraId="6E86178B" w14:textId="4E8EF55B" w:rsidR="00314B36" w:rsidRPr="0076424C" w:rsidRDefault="00314B36">
      <w:smartTag w:uri="urn:schemas-microsoft-com:office:smarttags" w:element="stockticker">
        <w:r w:rsidRPr="0076424C">
          <w:t>DOC</w:t>
        </w:r>
      </w:smartTag>
      <w:r w:rsidRPr="0076424C">
        <w:t>12.4.5.2</w:t>
      </w:r>
      <w:r w:rsidRPr="0076424C">
        <w:tab/>
        <w:t xml:space="preserve">The Final Test Programme shall bind all recipients to act in accordance with the provisions contained within the programme in relation to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w:t>
      </w:r>
    </w:p>
    <w:p w14:paraId="6E86178C" w14:textId="3283C030" w:rsidR="00314B36" w:rsidRPr="0076424C" w:rsidRDefault="00314B36">
      <w:smartTag w:uri="urn:schemas-microsoft-com:office:smarttags" w:element="stockticker">
        <w:r w:rsidRPr="0076424C">
          <w:t>DOC</w:t>
        </w:r>
      </w:smartTag>
      <w:r w:rsidRPr="0076424C">
        <w:t>12.4.5.3</w:t>
      </w:r>
      <w:r w:rsidRPr="0076424C">
        <w:tab/>
        <w:t xml:space="preserve">Any problems with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which arise or are anticipated after the issue of the Final Test Programme and prior to the day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must be notified to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as soon as possible in writing.  If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decides that these anticipated problems merit an amendment to or postponement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he shall notify any party involved in the proposed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rPr>
          <w:b/>
        </w:rPr>
        <w:t xml:space="preserve"> Test</w:t>
      </w:r>
      <w:r w:rsidRPr="0076424C">
        <w:t xml:space="preserve"> accordingly.</w:t>
      </w:r>
    </w:p>
    <w:p w14:paraId="6E86178D" w14:textId="09BC734F" w:rsidR="00314B36" w:rsidRPr="0076424C" w:rsidRDefault="00314B36">
      <w:smartTag w:uri="urn:schemas-microsoft-com:office:smarttags" w:element="stockticker">
        <w:r w:rsidRPr="0076424C">
          <w:t>DOC</w:t>
        </w:r>
      </w:smartTag>
      <w:r w:rsidRPr="0076424C">
        <w:t>12.4.5.4</w:t>
      </w:r>
      <w:r w:rsidRPr="0076424C">
        <w:tab/>
        <w:t xml:space="preserve">If on the day of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operating conditions on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are such that any party involved in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wishes to delay or cancel the start or continuance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they shall immediately inform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of this decision and the reasons for it.  The </w:t>
      </w:r>
      <w:r w:rsidR="008572B5">
        <w:fldChar w:fldCharType="begin"/>
      </w:r>
      <w:r w:rsidR="008572B5">
        <w:instrText xml:space="preserve"> REF TestCoordinator \h  \* MERGEFORMAT </w:instrText>
      </w:r>
      <w:r w:rsidR="008572B5">
        <w:fldChar w:fldCharType="separate"/>
      </w:r>
      <w:r w:rsidR="0011775B" w:rsidRPr="0076424C">
        <w:rPr>
          <w:b/>
        </w:rPr>
        <w:t>Test Coordinator</w:t>
      </w:r>
      <w:r w:rsidR="008572B5">
        <w:fldChar w:fldCharType="end"/>
      </w:r>
      <w:r w:rsidRPr="0076424C">
        <w:t xml:space="preserve"> shall then postpone or cancel, as the case may be,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and shall if possible, agree with all parties involved in the proposed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another suitable time and date or if he cannot reach such agreement, shall reconvene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as soon as practicable which will endeavour to arrange another suitable time and date and the relevant provisions of the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t xml:space="preserve"> shall apply.</w:t>
      </w:r>
    </w:p>
    <w:p w14:paraId="6E86178E" w14:textId="77777777" w:rsidR="00314B36" w:rsidRPr="0076424C" w:rsidRDefault="00314B36">
      <w:smartTag w:uri="urn:schemas-microsoft-com:office:smarttags" w:element="stockticker">
        <w:r w:rsidRPr="0076424C">
          <w:t>DOC</w:t>
        </w:r>
      </w:smartTag>
      <w:r w:rsidRPr="0076424C">
        <w:t>12.4.6</w:t>
      </w:r>
      <w:r w:rsidRPr="0076424C">
        <w:tab/>
      </w:r>
      <w:r w:rsidRPr="0076424C">
        <w:rPr>
          <w:b/>
        </w:rPr>
        <w:t>Final Report</w:t>
      </w:r>
    </w:p>
    <w:p w14:paraId="6E86178F" w14:textId="77F7C9BE" w:rsidR="00314B36" w:rsidRPr="0076424C" w:rsidRDefault="00314B36">
      <w:smartTag w:uri="urn:schemas-microsoft-com:office:smarttags" w:element="stockticker">
        <w:r w:rsidRPr="0076424C">
          <w:t>DOC</w:t>
        </w:r>
      </w:smartTag>
      <w:r w:rsidRPr="0076424C">
        <w:t>12.4.6.1</w:t>
      </w:r>
      <w:r w:rsidRPr="0076424C">
        <w:tab/>
        <w:t xml:space="preserve">At the conclusion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the Test Proposer shall be responsible for preparing a written report (the “Final Report”)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for submission to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other members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w:t>
      </w:r>
    </w:p>
    <w:p w14:paraId="6E861790" w14:textId="10170491" w:rsidR="00314B36" w:rsidRPr="0076424C" w:rsidRDefault="00314B36">
      <w:smartTag w:uri="urn:schemas-microsoft-com:office:smarttags" w:element="stockticker">
        <w:r w:rsidRPr="0076424C">
          <w:t>DOC</w:t>
        </w:r>
      </w:smartTag>
      <w:r w:rsidRPr="0076424C">
        <w:t>12.4.6.2</w:t>
      </w:r>
      <w:r w:rsidRPr="0076424C">
        <w:tab/>
        <w:t xml:space="preserve">The Final Report shall include a description of the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B669DE" w:rsidRPr="0076424C">
        <w:t xml:space="preserve"> </w:t>
      </w:r>
      <w:r w:rsidRPr="0076424C">
        <w:t xml:space="preserve">and/or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76424C">
        <w:t xml:space="preserve"> tested and of the </w:t>
      </w:r>
      <w:r w:rsidR="008572B5">
        <w:fldChar w:fldCharType="begin"/>
      </w:r>
      <w:r w:rsidR="008572B5">
        <w:instrText xml:space="preserve"> REF SystemTests \h  \* MERGEFORMAT </w:instrText>
      </w:r>
      <w:r w:rsidR="008572B5">
        <w:fldChar w:fldCharType="separate"/>
      </w:r>
      <w:r w:rsidR="0011775B" w:rsidRPr="0076424C">
        <w:rPr>
          <w:b/>
        </w:rPr>
        <w:t>System Test</w:t>
      </w:r>
      <w:r w:rsidR="008572B5">
        <w:fldChar w:fldCharType="end"/>
      </w:r>
      <w:r w:rsidRPr="0076424C">
        <w:t xml:space="preserve"> carried out, together with the results, conclusions and recommendations for submission to other members of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w:t>
      </w:r>
    </w:p>
    <w:p w14:paraId="6E861791" w14:textId="6683E43A" w:rsidR="00314B36" w:rsidRPr="0076424C" w:rsidRDefault="00314B36">
      <w:smartTag w:uri="urn:schemas-microsoft-com:office:smarttags" w:element="stockticker">
        <w:r w:rsidRPr="0076424C">
          <w:t>DOC</w:t>
        </w:r>
      </w:smartTag>
      <w:r w:rsidRPr="0076424C">
        <w:t>12.4.6.3</w:t>
      </w:r>
      <w:r w:rsidRPr="0076424C">
        <w:tab/>
        <w:t xml:space="preserve">The Final Report shall not be distributed to any party which is not represented on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unless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having considered the confidentiality issues, shall have unanimously approved such distribution.</w:t>
      </w:r>
    </w:p>
    <w:p w14:paraId="6E861792" w14:textId="283739C4" w:rsidR="00314B36" w:rsidRPr="0076424C" w:rsidRDefault="00314B36">
      <w:smartTag w:uri="urn:schemas-microsoft-com:office:smarttags" w:element="stockticker">
        <w:r w:rsidRPr="0076424C">
          <w:t>DOC</w:t>
        </w:r>
      </w:smartTag>
      <w:r w:rsidRPr="0076424C">
        <w:t>12.4.6.4</w:t>
      </w:r>
      <w:r w:rsidRPr="0076424C">
        <w:tab/>
        <w:t xml:space="preserve">When the Final Report has been submitted under </w:t>
      </w:r>
      <w:smartTag w:uri="urn:schemas-microsoft-com:office:smarttags" w:element="stockticker">
        <w:r w:rsidRPr="0076424C">
          <w:t>DOC</w:t>
        </w:r>
      </w:smartTag>
      <w:r w:rsidRPr="0076424C">
        <w:t xml:space="preserve">12.4.2.1 the </w:t>
      </w:r>
      <w:r w:rsidR="008572B5">
        <w:fldChar w:fldCharType="begin"/>
      </w:r>
      <w:r w:rsidR="008572B5">
        <w:instrText xml:space="preserve"> REF TestPanel \h  \* MERGEFORMAT </w:instrText>
      </w:r>
      <w:r w:rsidR="008572B5">
        <w:fldChar w:fldCharType="separate"/>
      </w:r>
      <w:r w:rsidR="0011775B" w:rsidRPr="0076424C">
        <w:rPr>
          <w:b/>
        </w:rPr>
        <w:t>Test Panel</w:t>
      </w:r>
      <w:r w:rsidR="008572B5">
        <w:fldChar w:fldCharType="end"/>
      </w:r>
      <w:r w:rsidRPr="0076424C">
        <w:t xml:space="preserve"> shall be dissolved. </w:t>
      </w:r>
    </w:p>
    <w:p w14:paraId="6E861793" w14:textId="77777777" w:rsidR="00314B36" w:rsidRPr="0076424C" w:rsidRDefault="00314B36">
      <w:pPr>
        <w:pStyle w:val="BodyText"/>
      </w:pPr>
    </w:p>
    <w:p w14:paraId="6E861794"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61"/>
          <w:headerReference w:type="default" r:id="rId62"/>
          <w:headerReference w:type="first" r:id="rId63"/>
          <w:pgSz w:w="11907" w:h="16840" w:code="9"/>
          <w:pgMar w:top="1134" w:right="1134" w:bottom="1134" w:left="1418" w:header="567" w:footer="340" w:gutter="0"/>
          <w:cols w:space="720"/>
          <w:noEndnote/>
        </w:sectPr>
      </w:pPr>
    </w:p>
    <w:p w14:paraId="6E861795" w14:textId="77777777" w:rsidR="00314B36" w:rsidRPr="0076424C" w:rsidRDefault="00314B36">
      <w:pPr>
        <w:pStyle w:val="Header"/>
      </w:pPr>
    </w:p>
    <w:p w14:paraId="6E861796" w14:textId="77777777" w:rsidR="00314B36" w:rsidRPr="0076424C" w:rsidRDefault="00314B36">
      <w:pPr>
        <w:pStyle w:val="Header"/>
      </w:pPr>
    </w:p>
    <w:p w14:paraId="6E861797" w14:textId="77777777" w:rsidR="00314B36" w:rsidRPr="0076424C" w:rsidRDefault="00314B36">
      <w:pPr>
        <w:pStyle w:val="Header"/>
      </w:pPr>
    </w:p>
    <w:p w14:paraId="6E861798" w14:textId="77777777" w:rsidR="00314B36" w:rsidRPr="0076424C" w:rsidRDefault="00314B36">
      <w:pPr>
        <w:pStyle w:val="Header"/>
      </w:pPr>
    </w:p>
    <w:p w14:paraId="6E861799" w14:textId="77777777" w:rsidR="00314B36" w:rsidRPr="0076424C" w:rsidRDefault="00314B36">
      <w:pPr>
        <w:pStyle w:val="Header"/>
      </w:pPr>
    </w:p>
    <w:p w14:paraId="6E86179A" w14:textId="77777777" w:rsidR="00314B36" w:rsidRPr="0076424C" w:rsidRDefault="00314B36">
      <w:pPr>
        <w:pStyle w:val="Header"/>
      </w:pPr>
    </w:p>
    <w:p w14:paraId="6E86179B" w14:textId="376574EA" w:rsidR="00314B36" w:rsidRPr="006C7693" w:rsidRDefault="008572B5">
      <w:pPr>
        <w:pStyle w:val="Header"/>
        <w:jc w:val="center"/>
        <w:rPr>
          <w:rFonts w:ascii="Times New Roman" w:hAnsi="Times New Roman"/>
        </w:rPr>
      </w:pPr>
      <w:r w:rsidRPr="006C7693">
        <w:rPr>
          <w:rFonts w:ascii="Times New Roman" w:hAnsi="Times New Roman"/>
        </w:rPr>
        <w:fldChar w:fldCharType="begin"/>
      </w:r>
      <w:r w:rsidRPr="006C7693">
        <w:rPr>
          <w:rFonts w:ascii="Times New Roman" w:hAnsi="Times New Roman"/>
        </w:rPr>
        <w:instrText xml:space="preserve"> REF DDRC \h  \* MERGEFORMAT </w:instrText>
      </w:r>
      <w:r w:rsidRPr="006C7693">
        <w:rPr>
          <w:rFonts w:ascii="Times New Roman" w:hAnsi="Times New Roman"/>
        </w:rPr>
      </w:r>
      <w:r w:rsidRPr="006C7693">
        <w:rPr>
          <w:rFonts w:ascii="Times New Roman" w:hAnsi="Times New Roman"/>
        </w:rPr>
        <w:fldChar w:fldCharType="separate"/>
      </w:r>
      <w:r w:rsidR="0011775B" w:rsidRPr="0011775B">
        <w:rPr>
          <w:rFonts w:ascii="Times New Roman" w:hAnsi="Times New Roman"/>
        </w:rPr>
        <w:t>Distribution Data Registration Code</w:t>
      </w:r>
      <w:r w:rsidRPr="006C7693">
        <w:rPr>
          <w:rFonts w:ascii="Times New Roman" w:hAnsi="Times New Roman"/>
        </w:rPr>
        <w:fldChar w:fldCharType="end"/>
      </w:r>
      <w:r w:rsidR="00314B36" w:rsidRPr="006C7693">
        <w:rPr>
          <w:rFonts w:ascii="Times New Roman" w:hAnsi="Times New Roman"/>
        </w:rPr>
        <w:t xml:space="preserve"> (ddrc)</w:t>
      </w:r>
    </w:p>
    <w:p w14:paraId="6E86179C" w14:textId="77777777" w:rsidR="00314B36" w:rsidRPr="0076424C" w:rsidRDefault="00314B36">
      <w:pPr>
        <w:pStyle w:val="BodyText"/>
        <w:tabs>
          <w:tab w:val="left" w:pos="0"/>
          <w:tab w:val="left" w:pos="1425"/>
          <w:tab w:val="left" w:pos="3240"/>
          <w:tab w:val="left" w:pos="3600"/>
        </w:tabs>
        <w:spacing w:line="240" w:lineRule="atLeast"/>
        <w:rPr>
          <w:b/>
          <w:sz w:val="28"/>
        </w:rPr>
        <w:sectPr w:rsidR="00314B36" w:rsidRPr="0076424C">
          <w:headerReference w:type="even" r:id="rId64"/>
          <w:headerReference w:type="default" r:id="rId65"/>
          <w:headerReference w:type="first" r:id="rId66"/>
          <w:pgSz w:w="11907" w:h="16840" w:code="9"/>
          <w:pgMar w:top="1134" w:right="1134" w:bottom="1134" w:left="1418" w:header="567" w:footer="340" w:gutter="0"/>
          <w:cols w:space="720"/>
          <w:noEndnote/>
        </w:sectPr>
      </w:pPr>
    </w:p>
    <w:p w14:paraId="6E86179D" w14:textId="77777777" w:rsidR="00314B36" w:rsidRPr="0076424C" w:rsidRDefault="00314B36">
      <w:pPr>
        <w:pStyle w:val="Heading1"/>
      </w:pPr>
      <w:bookmarkStart w:id="551" w:name="_Toc501209774"/>
      <w:r w:rsidRPr="0076424C">
        <w:lastRenderedPageBreak/>
        <w:t>DDRC1</w:t>
      </w:r>
      <w:r w:rsidRPr="0076424C">
        <w:tab/>
      </w:r>
      <w:r w:rsidRPr="0076424C">
        <w:rPr>
          <w:caps w:val="0"/>
        </w:rPr>
        <w:t>INTRODUCTION</w:t>
      </w:r>
      <w:bookmarkEnd w:id="551"/>
    </w:p>
    <w:p w14:paraId="6E86179E" w14:textId="6E184D09" w:rsidR="00314B36" w:rsidRPr="0076424C" w:rsidRDefault="00314B36">
      <w:r w:rsidRPr="0076424C">
        <w:t>DDRC1.1</w:t>
      </w:r>
      <w:r w:rsidRPr="0076424C">
        <w:tab/>
        <w:t xml:space="preserve">The various sections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require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to exchange and update data from time to time. The data which is specified in each section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is summarised in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t xml:space="preserve"> </w:t>
      </w:r>
      <w:r w:rsidRPr="0076424C">
        <w:rPr>
          <w:b/>
        </w:rPr>
        <w:t>(DDRC)</w:t>
      </w:r>
      <w:r w:rsidRPr="0076424C">
        <w:t>.</w:t>
      </w:r>
    </w:p>
    <w:p w14:paraId="6E86179F" w14:textId="4FCD5740" w:rsidR="00314B36" w:rsidRPr="0076424C" w:rsidRDefault="00314B36">
      <w:r w:rsidRPr="0076424C">
        <w:t>DDRC1.2</w:t>
      </w:r>
      <w:r w:rsidRPr="0076424C">
        <w:tab/>
        <w:t xml:space="preserve">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r w:rsidRPr="0076424C">
        <w:rPr>
          <w:b/>
        </w:rPr>
        <w:t xml:space="preserve"> (“DDRC”)</w:t>
      </w:r>
      <w:r w:rsidRPr="0076424C">
        <w:t xml:space="preserve"> provides a series of schedules summarising all requirements for information of a particular type.  Each class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then referred to the appropriate schedule or group of schedules for a statement of the total data requirements in his case.</w:t>
      </w:r>
    </w:p>
    <w:p w14:paraId="6E8617A0" w14:textId="34368615" w:rsidR="00314B36" w:rsidRPr="0076424C" w:rsidRDefault="00314B36">
      <w:r w:rsidRPr="0076424C">
        <w:t>DDRC1.3</w:t>
      </w:r>
      <w:r w:rsidRPr="0076424C">
        <w:tab/>
        <w:t xml:space="preserve">The </w:t>
      </w:r>
      <w:r w:rsidRPr="0076424C">
        <w:rPr>
          <w:b/>
        </w:rPr>
        <w:t>DDRC</w:t>
      </w:r>
      <w:r w:rsidRPr="0076424C">
        <w:t xml:space="preserve"> specifies procedures and timings for the supply of data and subsequent updating, where the timings are covered by detailed timetables laid down in other sections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they are not necessarily repeated in full in the </w:t>
      </w:r>
      <w:r w:rsidRPr="0076424C">
        <w:rPr>
          <w:b/>
        </w:rPr>
        <w:t>DDRC</w:t>
      </w:r>
      <w:r w:rsidRPr="0076424C">
        <w:t>.</w:t>
      </w:r>
    </w:p>
    <w:p w14:paraId="6E8617A1" w14:textId="636EEE57" w:rsidR="00314B36" w:rsidRPr="0076424C" w:rsidRDefault="00314B36">
      <w:r w:rsidRPr="0076424C">
        <w:t>DDRC1.4</w:t>
      </w:r>
      <w:r w:rsidRPr="0076424C">
        <w:tab/>
        <w:t xml:space="preserve">In the case of an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seeking a connection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then irrespective of its potential involvement in the </w:t>
      </w:r>
      <w:r w:rsidR="008572B5">
        <w:fldChar w:fldCharType="begin"/>
      </w:r>
      <w:r w:rsidR="008572B5">
        <w:instrText xml:space="preserve"> REF BalancingMechanism \h  \* MERGEFORMAT </w:instrText>
      </w:r>
      <w:r w:rsidR="008572B5">
        <w:fldChar w:fldCharType="separate"/>
      </w:r>
      <w:r w:rsidR="0011775B" w:rsidRPr="0076424C">
        <w:rPr>
          <w:b/>
        </w:rPr>
        <w:t>Balancing Mechanism</w:t>
      </w:r>
      <w:r w:rsidR="008572B5">
        <w:fldChar w:fldCharType="end"/>
      </w:r>
      <w:r w:rsidRPr="0076424C">
        <w:rPr>
          <w:b/>
        </w:rPr>
        <w:t xml:space="preserve">, </w:t>
      </w:r>
      <w:r w:rsidRPr="0076424C">
        <w:t xml:space="preserve">discussions on connection will be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concerned with the connection arrangements, in addition to any discussions required with  </w:t>
      </w:r>
      <w:r w:rsidR="008572B5">
        <w:fldChar w:fldCharType="begin"/>
      </w:r>
      <w:r w:rsidR="008572B5">
        <w:instrText xml:space="preserve"> REF NGC \h  \* MERGEFORMAT </w:instrText>
      </w:r>
      <w:r w:rsidR="008572B5">
        <w:fldChar w:fldCharType="separate"/>
      </w:r>
      <w:del w:id="552" w:author="National Grid" w:date="2018-05-30T17:36:00Z">
        <w:r w:rsidR="0011775B" w:rsidRPr="0076424C" w:rsidDel="00186A88">
          <w:rPr>
            <w:b/>
          </w:rPr>
          <w:delText>NGC</w:delText>
        </w:r>
      </w:del>
      <w:ins w:id="553" w:author="National Grid" w:date="2018-05-30T17:36:00Z">
        <w:r w:rsidR="00186A88">
          <w:rPr>
            <w:b/>
          </w:rPr>
          <w:t>NGESO</w:t>
        </w:r>
      </w:ins>
      <w:r w:rsidR="008572B5">
        <w:fldChar w:fldCharType="end"/>
      </w:r>
      <w:r w:rsidRPr="0076424C">
        <w:rPr>
          <w:b/>
        </w:rPr>
        <w:t xml:space="preserve"> </w:t>
      </w:r>
      <w:r w:rsidRPr="0076424C">
        <w:t xml:space="preserve">under the  </w:t>
      </w:r>
      <w:r w:rsidR="008572B5">
        <w:fldChar w:fldCharType="begin"/>
      </w:r>
      <w:r w:rsidR="008572B5">
        <w:instrText xml:space="preserve"> REF GridCode \h  \* MERGEFORMAT </w:instrText>
      </w:r>
      <w:r w:rsidR="008572B5">
        <w:fldChar w:fldCharType="separate"/>
      </w:r>
      <w:r w:rsidR="0011775B" w:rsidRPr="0076424C">
        <w:rPr>
          <w:b/>
        </w:rPr>
        <w:t>Grid Code</w:t>
      </w:r>
      <w:r w:rsidR="008572B5">
        <w:fldChar w:fldCharType="end"/>
      </w:r>
      <w:r w:rsidRPr="0076424C">
        <w:t>.  References to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t xml:space="preserve">” in the DDRC shall include existing and prospective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w:t>
      </w:r>
    </w:p>
    <w:p w14:paraId="6E8617A2" w14:textId="77777777" w:rsidR="00314B36" w:rsidRPr="0076424C" w:rsidRDefault="00314B36">
      <w:pPr>
        <w:pStyle w:val="Heading1"/>
      </w:pPr>
      <w:bookmarkStart w:id="554" w:name="_Toc501209775"/>
      <w:r w:rsidRPr="0076424C">
        <w:t>DDRC2</w:t>
      </w:r>
      <w:r w:rsidRPr="0076424C">
        <w:tab/>
      </w:r>
      <w:r w:rsidRPr="0076424C">
        <w:rPr>
          <w:caps w:val="0"/>
        </w:rPr>
        <w:t>OBJECTIVE</w:t>
      </w:r>
      <w:bookmarkEnd w:id="554"/>
    </w:p>
    <w:p w14:paraId="6E8617A3" w14:textId="77777777" w:rsidR="00314B36" w:rsidRPr="0076424C" w:rsidRDefault="00314B36">
      <w:r w:rsidRPr="0076424C">
        <w:rPr>
          <w:b/>
        </w:rPr>
        <w:tab/>
      </w:r>
      <w:r w:rsidRPr="0076424C">
        <w:t xml:space="preserve">The objective of the </w:t>
      </w:r>
      <w:r w:rsidRPr="0076424C">
        <w:rPr>
          <w:b/>
        </w:rPr>
        <w:t>DDRC</w:t>
      </w:r>
      <w:r w:rsidRPr="0076424C">
        <w:t xml:space="preserve"> is to collate and list in a readily identifiable form all the data to be provided by:</w:t>
      </w:r>
    </w:p>
    <w:p w14:paraId="6E8617A4" w14:textId="7726CE31" w:rsidR="00314B36" w:rsidRPr="0076424C" w:rsidRDefault="00314B36">
      <w:pPr>
        <w:pStyle w:val="Indent1"/>
      </w:pPr>
      <w:r w:rsidRPr="0076424C">
        <w:t>(a)</w:t>
      </w:r>
      <w:r w:rsidRPr="0076424C">
        <w:tab/>
        <w:t xml:space="preserve">Each category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w:t>
      </w:r>
    </w:p>
    <w:p w14:paraId="6E8617A5" w14:textId="4B761D4B" w:rsidR="00314B36" w:rsidRPr="0076424C" w:rsidRDefault="00314B36">
      <w:pPr>
        <w:pStyle w:val="Indent1"/>
        <w:spacing w:after="240"/>
      </w:pPr>
      <w:r w:rsidRPr="0076424C">
        <w:t>(b)</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to each category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under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w:t>
      </w:r>
    </w:p>
    <w:p w14:paraId="6E8617A6" w14:textId="77777777" w:rsidR="00314B36" w:rsidRPr="0076424C" w:rsidRDefault="00314B36">
      <w:pPr>
        <w:pStyle w:val="Heading1"/>
      </w:pPr>
      <w:bookmarkStart w:id="555" w:name="_Toc501209776"/>
      <w:r w:rsidRPr="0076424C">
        <w:t>DDRC3</w:t>
      </w:r>
      <w:r w:rsidRPr="0076424C">
        <w:tab/>
      </w:r>
      <w:r w:rsidRPr="0076424C">
        <w:rPr>
          <w:caps w:val="0"/>
        </w:rPr>
        <w:t>SCOPE</w:t>
      </w:r>
      <w:bookmarkEnd w:id="555"/>
    </w:p>
    <w:p w14:paraId="6E8617A7" w14:textId="687C045D" w:rsidR="00314B36" w:rsidRPr="0076424C" w:rsidRDefault="00314B36">
      <w:pPr>
        <w:jc w:val="left"/>
      </w:pPr>
      <w:r w:rsidRPr="0076424C">
        <w:tab/>
        <w:t xml:space="preserve">The </w:t>
      </w:r>
      <w:r w:rsidRPr="0076424C">
        <w:rPr>
          <w:b/>
        </w:rPr>
        <w:t xml:space="preserve">DDRC </w:t>
      </w:r>
      <w:r w:rsidRPr="0076424C">
        <w:t>will apply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and to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which for the purpose of the </w:t>
      </w:r>
      <w:r w:rsidRPr="0076424C">
        <w:rPr>
          <w:b/>
        </w:rPr>
        <w:t>DDRC</w:t>
      </w:r>
      <w:r w:rsidRPr="0076424C">
        <w:t xml:space="preserve"> are listed below:</w:t>
      </w:r>
    </w:p>
    <w:p w14:paraId="6E8617A8" w14:textId="3697D0A0" w:rsidR="00314B36" w:rsidRPr="0076424C" w:rsidRDefault="00314B36">
      <w:pPr>
        <w:pStyle w:val="Indent1"/>
      </w:pPr>
      <w:r w:rsidRPr="0076424C">
        <w:t>(a)</w:t>
      </w:r>
      <w:r w:rsidRPr="0076424C">
        <w:rPr>
          <w:b/>
        </w:rPr>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 xml:space="preserve">s </w:t>
      </w:r>
      <w:r w:rsidRPr="0076424C">
        <w:t xml:space="preserve">It is not intended that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t xml:space="preserve"> shall generally apply to small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76424C">
        <w:rPr>
          <w:b/>
        </w:rPr>
        <w:t>s</w:t>
      </w:r>
      <w:r w:rsidRPr="0076424C">
        <w:t xml:space="preserve"> individually; their obligations will be dealt with on their behalf by their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t>.</w:t>
      </w:r>
    </w:p>
    <w:p w14:paraId="6E8617A9" w14:textId="2F50A1F8"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76424C">
        <w:rPr>
          <w:b/>
        </w:rPr>
        <w:t>s</w:t>
      </w:r>
      <w:r w:rsidRPr="0076424C">
        <w:t>.</w:t>
      </w:r>
    </w:p>
    <w:p w14:paraId="6E8617AA" w14:textId="2CE5AD16"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76424C">
        <w:rPr>
          <w:b/>
        </w:rPr>
        <w:t xml:space="preserve">s </w:t>
      </w:r>
      <w:r w:rsidRPr="0076424C">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rPr>
          <w:b/>
        </w:rPr>
        <w:t>.</w:t>
      </w:r>
    </w:p>
    <w:p w14:paraId="6E8617AB" w14:textId="1FDE7A5E" w:rsidR="00314B36" w:rsidRPr="0076424C" w:rsidRDefault="00314B36">
      <w:pPr>
        <w:pStyle w:val="Indent1"/>
      </w:pPr>
      <w:r w:rsidRPr="0076424C">
        <w:t>(d)</w:t>
      </w:r>
      <w:r w:rsidRPr="0076424C">
        <w:rPr>
          <w:b/>
        </w:rPr>
        <w:tab/>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76424C">
        <w:rPr>
          <w:b/>
        </w:rPr>
        <w:t>s</w:t>
      </w:r>
    </w:p>
    <w:p w14:paraId="6E8617AC" w14:textId="42198C4E" w:rsidR="00314B36" w:rsidRPr="0076424C" w:rsidRDefault="00314B36">
      <w:pPr>
        <w:pStyle w:val="Indent1"/>
      </w:pPr>
      <w:r w:rsidRPr="0076424C">
        <w:t>(e)</w:t>
      </w:r>
      <w:r w:rsidRPr="0076424C">
        <w:tab/>
        <w:t>Any other person who is making application for use of or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7AD" w14:textId="77777777" w:rsidR="00314B36" w:rsidRPr="0076424C" w:rsidRDefault="00314B36" w:rsidP="00872BF7">
      <w:pPr>
        <w:pStyle w:val="Heading1"/>
      </w:pPr>
      <w:bookmarkStart w:id="556" w:name="_Toc501209777"/>
      <w:r w:rsidRPr="0076424C">
        <w:lastRenderedPageBreak/>
        <w:t>DDRC4</w:t>
      </w:r>
      <w:r w:rsidRPr="0076424C">
        <w:tab/>
      </w:r>
      <w:smartTag w:uri="urn:schemas-microsoft-com:office:smarttags" w:element="stockticker">
        <w:r w:rsidRPr="0076424C">
          <w:rPr>
            <w:caps w:val="0"/>
          </w:rPr>
          <w:t>DATA</w:t>
        </w:r>
      </w:smartTag>
      <w:r w:rsidRPr="0076424C">
        <w:rPr>
          <w:caps w:val="0"/>
        </w:rPr>
        <w:t xml:space="preserve"> CATEGORIES</w:t>
      </w:r>
      <w:bookmarkEnd w:id="556"/>
      <w:r w:rsidRPr="0076424C">
        <w:t xml:space="preserve"> </w:t>
      </w:r>
    </w:p>
    <w:p w14:paraId="6E8617AE" w14:textId="77777777" w:rsidR="00314B36" w:rsidRPr="0076424C" w:rsidRDefault="00314B36" w:rsidP="00872BF7">
      <w:pPr>
        <w:keepNext/>
      </w:pPr>
      <w:r w:rsidRPr="0076424C">
        <w:t>DDRC4.1</w:t>
      </w:r>
      <w:r w:rsidRPr="0076424C">
        <w:tab/>
      </w:r>
      <w:r w:rsidRPr="0076424C">
        <w:rPr>
          <w:b/>
        </w:rPr>
        <w:t>Categories of Data</w:t>
      </w:r>
    </w:p>
    <w:p w14:paraId="6E8617AF" w14:textId="265B3FB3" w:rsidR="00314B36" w:rsidRPr="0076424C" w:rsidRDefault="00314B36">
      <w:r w:rsidRPr="0076424C">
        <w:tab/>
        <w:t xml:space="preserve">Within the </w:t>
      </w:r>
      <w:r w:rsidRPr="0076424C">
        <w:rPr>
          <w:b/>
        </w:rPr>
        <w:t xml:space="preserve">DDRC </w:t>
      </w:r>
      <w:r w:rsidRPr="0076424C">
        <w:t>the data required by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is allocated to one of the following three categories:</w:t>
      </w:r>
    </w:p>
    <w:p w14:paraId="6E8617B0" w14:textId="1FF013F4" w:rsidR="00314B36" w:rsidRPr="0076424C" w:rsidRDefault="00314B36">
      <w:pPr>
        <w:pStyle w:val="Indent1"/>
        <w:rPr>
          <w:b/>
        </w:rPr>
      </w:pPr>
      <w:r w:rsidRPr="0076424C">
        <w:t>(a)</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(SPD)</w:t>
      </w:r>
    </w:p>
    <w:p w14:paraId="6E8617B1" w14:textId="0D1C04D0" w:rsidR="00314B36" w:rsidRPr="0076424C" w:rsidRDefault="00314B36">
      <w:pPr>
        <w:pStyle w:val="Indent1"/>
      </w:pPr>
      <w:r w:rsidRPr="0076424C">
        <w:t>(b)</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w:t>
      </w:r>
      <w:r w:rsidRPr="0076424C">
        <w:rPr>
          <w:b/>
        </w:rPr>
        <w:t>(DPD)</w:t>
      </w:r>
    </w:p>
    <w:p w14:paraId="6E8617B2" w14:textId="3F816054" w:rsidR="00314B36" w:rsidRPr="0076424C" w:rsidRDefault="00314B36">
      <w:pPr>
        <w:pStyle w:val="Indent1"/>
        <w:spacing w:after="240"/>
      </w:pPr>
      <w:r w:rsidRPr="0076424C">
        <w:t>(c)</w:t>
      </w:r>
      <w:r w:rsidRPr="0076424C">
        <w:tab/>
      </w:r>
      <w:r w:rsidR="008572B5">
        <w:fldChar w:fldCharType="begin"/>
      </w:r>
      <w:r w:rsidR="008572B5">
        <w:instrText xml:space="preserve"> REF OperationalData \h  \* MERGEFORMAT </w:instrText>
      </w:r>
      <w:r w:rsidR="008572B5">
        <w:fldChar w:fldCharType="separate"/>
      </w:r>
      <w:r w:rsidR="0011775B" w:rsidRPr="0076424C">
        <w:rPr>
          <w:b/>
        </w:rPr>
        <w:t>Operational Data</w:t>
      </w:r>
      <w:r w:rsidR="008572B5">
        <w:fldChar w:fldCharType="end"/>
      </w:r>
      <w:r w:rsidRPr="0076424C">
        <w:t xml:space="preserve"> </w:t>
      </w:r>
      <w:r w:rsidRPr="0076424C">
        <w:rPr>
          <w:b/>
        </w:rPr>
        <w:t>(OD)</w:t>
      </w:r>
    </w:p>
    <w:p w14:paraId="6E8617B3" w14:textId="4ACDCA98" w:rsidR="00314B36" w:rsidRPr="0076424C" w:rsidRDefault="00314B36">
      <w:r w:rsidRPr="0076424C">
        <w:t>DDRC4.2</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rPr>
          <w:b/>
        </w:rPr>
        <w:t xml:space="preserve"> (SPD)</w:t>
      </w:r>
    </w:p>
    <w:p w14:paraId="6E8617B4" w14:textId="2F1E63DC" w:rsidR="00314B36" w:rsidRPr="0076424C" w:rsidRDefault="00314B36">
      <w:r w:rsidRPr="0076424C">
        <w:t>DDRC4.2.1</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which is required to be supplied by all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when making application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 xml:space="preserve"> in order that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may assess the implications for making the connection.</w:t>
      </w:r>
    </w:p>
    <w:p w14:paraId="21E18932" w14:textId="49CD8208" w:rsidR="001468A7" w:rsidRPr="0076424C" w:rsidRDefault="00314B36" w:rsidP="001468A7">
      <w:r w:rsidRPr="0076424C">
        <w:t>DDRC4.2.2</w:t>
      </w:r>
      <w:r w:rsidRPr="0076424C">
        <w:tab/>
      </w:r>
      <w:r w:rsidR="008572B5">
        <w:fldChar w:fldCharType="begin"/>
      </w:r>
      <w:r w:rsidR="008572B5">
        <w:instrText xml:space="preserve"> REF StandardPlanningData \h  \* MERGEFORMAT </w:instrText>
      </w:r>
      <w:r w:rsidR="008572B5">
        <w:fldChar w:fldCharType="separate"/>
      </w:r>
      <w:r w:rsidR="0011775B" w:rsidRPr="0076424C">
        <w:rPr>
          <w:b/>
        </w:rPr>
        <w:t>Standard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001468A7">
        <w:t xml:space="preserve"> for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1468A7">
        <w:t xml:space="preserve">s compliant with EREC G59, and in accordance with EREC G99 for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1468A7">
        <w:t>s compliant with EREC G99</w:t>
      </w:r>
      <w:r w:rsidR="001468A7" w:rsidRPr="0076424C">
        <w:t>.</w:t>
      </w:r>
    </w:p>
    <w:p w14:paraId="6E8617B5" w14:textId="5FA57A8E" w:rsidR="00314B36" w:rsidRPr="0076424C" w:rsidRDefault="00314B36">
      <w:r w:rsidRPr="0076424C">
        <w:t>.</w:t>
      </w:r>
    </w:p>
    <w:p w14:paraId="6E8617B6" w14:textId="0FB0A03F" w:rsidR="00314B36" w:rsidRPr="0076424C" w:rsidRDefault="00314B36">
      <w:r w:rsidRPr="0076424C">
        <w:t>DDRC4.2.3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should be replaced by actual values prior to connection which will be referred to as </w:t>
      </w:r>
      <w:r w:rsidR="008572B5">
        <w:fldChar w:fldCharType="begin"/>
      </w:r>
      <w:r w:rsidR="008572B5">
        <w:instrText xml:space="preserve"> REF RegisteredData \h  \* MERGEFORMAT </w:instrText>
      </w:r>
      <w:r w:rsidR="008572B5">
        <w:fldChar w:fldCharType="separate"/>
      </w:r>
      <w:r w:rsidR="0011775B" w:rsidRPr="0076424C">
        <w:rPr>
          <w:b/>
        </w:rPr>
        <w:t>Registered Data</w:t>
      </w:r>
      <w:r w:rsidR="008572B5">
        <w:fldChar w:fldCharType="end"/>
      </w:r>
      <w:r w:rsidRPr="0076424C">
        <w:rPr>
          <w:b/>
        </w:rPr>
        <w:t>.</w:t>
      </w:r>
    </w:p>
    <w:p w14:paraId="6E8617B7" w14:textId="0BCA645A" w:rsidR="00314B36" w:rsidRPr="0076424C" w:rsidRDefault="00314B36">
      <w:r w:rsidRPr="0076424C">
        <w:t>DDRC4.3</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rPr>
          <w:b/>
        </w:rPr>
        <w:t xml:space="preserve"> (DPD)</w:t>
      </w:r>
    </w:p>
    <w:p w14:paraId="6E8617B8" w14:textId="1884052E" w:rsidR="00314B36" w:rsidRPr="0076424C" w:rsidRDefault="00314B36">
      <w:r w:rsidRPr="0076424C">
        <w:t>DDRC4.3.1</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is that data listed in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t xml:space="preserve"> which is required to be supplied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specified for connection to and/or use of the</w:t>
      </w:r>
      <w:r w:rsidRPr="0076424C">
        <w:rPr>
          <w:b/>
        </w:rPr>
        <w:t xml:space="preserv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76424C">
        <w:t>.</w:t>
      </w:r>
    </w:p>
    <w:p w14:paraId="6E8617B9" w14:textId="67237B27" w:rsidR="00314B36" w:rsidRPr="0076424C" w:rsidRDefault="00314B36">
      <w:r w:rsidRPr="0076424C">
        <w:t>DDRC4.3.2</w:t>
      </w:r>
      <w:r w:rsidRPr="0076424C">
        <w:tab/>
      </w:r>
      <w:r w:rsidR="008572B5">
        <w:fldChar w:fldCharType="begin"/>
      </w:r>
      <w:r w:rsidR="008572B5">
        <w:instrText xml:space="preserve"> REF DPD \h  \* MERGEFORMAT </w:instrText>
      </w:r>
      <w:r w:rsidR="008572B5">
        <w:fldChar w:fldCharType="separate"/>
      </w:r>
      <w:r w:rsidR="0011775B" w:rsidRPr="0076424C">
        <w:rPr>
          <w:b/>
        </w:rPr>
        <w:t>Detailed Planning Data</w:t>
      </w:r>
      <w:r w:rsidR="008572B5">
        <w:fldChar w:fldCharType="end"/>
      </w:r>
      <w:r w:rsidRPr="0076424C">
        <w:t xml:space="preserve"> will be provided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Section DPC6 and DPC7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00585B3F">
        <w:t xml:space="preserve"> for </w:t>
      </w:r>
      <w:r w:rsidR="00585B3F">
        <w:fldChar w:fldCharType="begin"/>
      </w:r>
      <w:r w:rsidR="00585B3F">
        <w:instrText xml:space="preserve"> REF pgm \h </w:instrText>
      </w:r>
      <w:r w:rsidR="00585B3F">
        <w:fldChar w:fldCharType="separate"/>
      </w:r>
      <w:r w:rsidR="0011775B">
        <w:rPr>
          <w:b/>
        </w:rPr>
        <w:t>Power Generating Module</w:t>
      </w:r>
      <w:r w:rsidR="00585B3F">
        <w:fldChar w:fldCharType="end"/>
      </w:r>
      <w:r w:rsidR="00585B3F">
        <w:t xml:space="preserve">s compliant with EREC G59, and in accordance with EREC G99 for </w:t>
      </w:r>
      <w:r w:rsidR="00585B3F">
        <w:fldChar w:fldCharType="begin"/>
      </w:r>
      <w:r w:rsidR="00585B3F">
        <w:instrText xml:space="preserve"> REF pgm \h </w:instrText>
      </w:r>
      <w:r w:rsidR="00585B3F">
        <w:fldChar w:fldCharType="separate"/>
      </w:r>
      <w:r w:rsidR="0011775B">
        <w:rPr>
          <w:b/>
        </w:rPr>
        <w:t>Power Generating Module</w:t>
      </w:r>
      <w:r w:rsidR="00585B3F">
        <w:fldChar w:fldCharType="end"/>
      </w:r>
      <w:r w:rsidR="00585B3F">
        <w:t>s compliant with EREC G99</w:t>
      </w:r>
      <w:r w:rsidR="00585B3F" w:rsidRPr="0076424C">
        <w:t>.</w:t>
      </w:r>
    </w:p>
    <w:p w14:paraId="6E8617BA" w14:textId="52A7A0C1" w:rsidR="00314B36" w:rsidRPr="0076424C" w:rsidRDefault="00314B36">
      <w:r w:rsidRPr="0076424C">
        <w:t>DDRC4.3.3</w:t>
      </w:r>
      <w:r w:rsidRPr="0076424C">
        <w:tab/>
        <w:t xml:space="preserve">Following an agreement for connection/use of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76424C">
        <w:t xml:space="preserve">, it is a requirement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76424C">
        <w:rPr>
          <w:b/>
        </w:rPr>
        <w:t xml:space="preserve"> </w:t>
      </w:r>
      <w:r w:rsidRPr="0076424C">
        <w:t xml:space="preserve">that estimated data supplied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should be replaced by measured values prior to connection.</w:t>
      </w:r>
    </w:p>
    <w:p w14:paraId="6E8617BB" w14:textId="1E6631C1" w:rsidR="00314B36" w:rsidRPr="0076424C" w:rsidRDefault="00314B36">
      <w:r w:rsidRPr="0076424C">
        <w:t>DDRC4.4</w:t>
      </w:r>
      <w:r w:rsidRPr="0076424C">
        <w:tab/>
      </w:r>
      <w:r w:rsidR="008572B5">
        <w:fldChar w:fldCharType="begin"/>
      </w:r>
      <w:r w:rsidR="008572B5">
        <w:instrText xml:space="preserve"> REF OperationalData \h  \* MERGEFORMAT </w:instrText>
      </w:r>
      <w:r w:rsidR="008572B5">
        <w:fldChar w:fldCharType="separate"/>
      </w:r>
      <w:r w:rsidR="0011775B" w:rsidRPr="0076424C">
        <w:rPr>
          <w:b/>
        </w:rPr>
        <w:t>Operational Data</w:t>
      </w:r>
      <w:r w:rsidR="008572B5">
        <w:fldChar w:fldCharType="end"/>
      </w:r>
      <w:r w:rsidRPr="0076424C">
        <w:rPr>
          <w:b/>
        </w:rPr>
        <w:t xml:space="preserve"> (OD)</w:t>
      </w:r>
    </w:p>
    <w:p w14:paraId="6E8617BC" w14:textId="15B791E2" w:rsidR="00314B36" w:rsidRPr="0076424C" w:rsidRDefault="00314B36">
      <w:r w:rsidRPr="0076424C">
        <w:t>DDRC4.4.1</w:t>
      </w:r>
      <w:r w:rsidRPr="0076424C">
        <w:tab/>
      </w:r>
      <w:r w:rsidR="008572B5">
        <w:fldChar w:fldCharType="begin"/>
      </w:r>
      <w:r w:rsidR="008572B5">
        <w:instrText xml:space="preserve"> REF OperationalData \h  \* MERGEFORMAT </w:instrText>
      </w:r>
      <w:r w:rsidR="008572B5">
        <w:fldChar w:fldCharType="separate"/>
      </w:r>
      <w:r w:rsidR="0011775B" w:rsidRPr="0076424C">
        <w:rPr>
          <w:b/>
        </w:rPr>
        <w:t>Operational Data</w:t>
      </w:r>
      <w:r w:rsidR="008572B5">
        <w:fldChar w:fldCharType="end"/>
      </w:r>
      <w:r w:rsidRPr="0076424C">
        <w:t xml:space="preserve"> is data, which is required by the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s</w:t>
      </w:r>
      <w:r w:rsidRPr="0076424C">
        <w:t>.</w:t>
      </w:r>
    </w:p>
    <w:p w14:paraId="6E8617BD" w14:textId="6D3ADF3E" w:rsidR="00314B36" w:rsidRPr="0076424C" w:rsidRDefault="00314B36">
      <w:r w:rsidRPr="0076424C">
        <w:t>DDRC4.4.2</w:t>
      </w:r>
      <w:r w:rsidRPr="0076424C">
        <w:tab/>
      </w:r>
      <w:r w:rsidR="008572B5">
        <w:fldChar w:fldCharType="begin"/>
      </w:r>
      <w:r w:rsidR="008572B5">
        <w:instrText xml:space="preserve"> REF OperationalData \h  \* MERGEFORMAT </w:instrText>
      </w:r>
      <w:r w:rsidR="008572B5">
        <w:fldChar w:fldCharType="separate"/>
      </w:r>
      <w:r w:rsidR="0011775B" w:rsidRPr="0076424C">
        <w:rPr>
          <w:b/>
        </w:rPr>
        <w:t>Operational Data</w:t>
      </w:r>
      <w:r w:rsidR="008572B5">
        <w:fldChar w:fldCharType="end"/>
      </w:r>
      <w:r w:rsidRPr="0076424C">
        <w:t xml:space="preserve"> is required to be supplied in accordance with timetables set down in the relevant </w:t>
      </w:r>
      <w:r w:rsidR="008572B5">
        <w:fldChar w:fldCharType="begin"/>
      </w:r>
      <w:r w:rsidR="008572B5">
        <w:instrText xml:space="preserve"> REF DOC \h  \* MERGEFORMAT </w:instrText>
      </w:r>
      <w:r w:rsidR="008572B5">
        <w:fldChar w:fldCharType="separate"/>
      </w:r>
      <w:r w:rsidR="0011775B" w:rsidRPr="0076424C">
        <w:rPr>
          <w:b/>
        </w:rPr>
        <w:t>Distribution Operating Code</w:t>
      </w:r>
      <w:r w:rsidR="008572B5">
        <w:fldChar w:fldCharType="end"/>
      </w:r>
      <w:r w:rsidRPr="0076424C">
        <w:rPr>
          <w:b/>
        </w:rPr>
        <w:t>s</w:t>
      </w:r>
      <w:r w:rsidRPr="0076424C">
        <w:t xml:space="preserve"> and is repeated in tabular form in the schedules attached to this </w:t>
      </w:r>
      <w:r w:rsidRPr="0076424C">
        <w:rPr>
          <w:b/>
        </w:rPr>
        <w:t>DDRC</w:t>
      </w:r>
      <w:r w:rsidRPr="0076424C">
        <w:t>.</w:t>
      </w:r>
    </w:p>
    <w:p w14:paraId="6E8617BE" w14:textId="77777777" w:rsidR="00314B36" w:rsidRPr="0076424C" w:rsidRDefault="00314B36">
      <w:pPr>
        <w:pStyle w:val="Heading1"/>
      </w:pPr>
      <w:r w:rsidRPr="0076424C">
        <w:br w:type="page"/>
      </w:r>
      <w:bookmarkStart w:id="557" w:name="_Toc501209778"/>
      <w:r w:rsidRPr="0076424C">
        <w:lastRenderedPageBreak/>
        <w:t>DDRC5</w:t>
      </w:r>
      <w:r w:rsidRPr="0076424C">
        <w:tab/>
        <w:t xml:space="preserve">PROCEDURES </w:t>
      </w:r>
      <w:smartTag w:uri="urn:schemas-microsoft-com:office:smarttags" w:element="stockticker">
        <w:r w:rsidRPr="0076424C">
          <w:t>AND</w:t>
        </w:r>
      </w:smartTag>
      <w:r w:rsidRPr="0076424C">
        <w:t xml:space="preserve"> RESPONSIBILITIES</w:t>
      </w:r>
      <w:bookmarkEnd w:id="557"/>
    </w:p>
    <w:p w14:paraId="6E8617BF" w14:textId="77777777" w:rsidR="00314B36" w:rsidRPr="0076424C" w:rsidRDefault="00314B36">
      <w:r w:rsidRPr="0076424C">
        <w:t>DDRC5.1</w:t>
      </w:r>
      <w:r w:rsidRPr="0076424C">
        <w:tab/>
      </w:r>
      <w:r w:rsidRPr="0076424C">
        <w:rPr>
          <w:b/>
        </w:rPr>
        <w:t>Responsibility for Submission and Updating of Data</w:t>
      </w:r>
    </w:p>
    <w:p w14:paraId="6E8617C0" w14:textId="6AB463C2" w:rsidR="00314B36" w:rsidRPr="0076424C" w:rsidRDefault="00314B36">
      <w:pPr>
        <w:ind w:firstLine="0"/>
      </w:pPr>
      <w:r w:rsidRPr="0076424C">
        <w:t xml:space="preserve">In accordance with the provisions of the various sections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76424C">
        <w:rPr>
          <w:b/>
        </w:rPr>
        <w:t xml:space="preserve"> </w:t>
      </w:r>
      <w:r w:rsidRPr="0076424C">
        <w:t xml:space="preserve">and unless otherwise agreed or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w:t>
      </w:r>
      <w:r w:rsidRPr="0076424C">
        <w:t xml:space="preserve">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is required to submit data as defined in DDRC6 following and the attached schedules.</w:t>
      </w:r>
    </w:p>
    <w:p w14:paraId="6E8617C1" w14:textId="77777777" w:rsidR="00314B36" w:rsidRPr="0076424C" w:rsidRDefault="00314B36">
      <w:r w:rsidRPr="0076424C">
        <w:t>DDRC5.2</w:t>
      </w:r>
      <w:r w:rsidRPr="0076424C">
        <w:tab/>
      </w:r>
      <w:r w:rsidRPr="0076424C">
        <w:rPr>
          <w:b/>
        </w:rPr>
        <w:t>Methods of Submitting Data</w:t>
      </w:r>
    </w:p>
    <w:p w14:paraId="6E8617C2" w14:textId="0011665E" w:rsidR="00314B36" w:rsidRPr="0076424C" w:rsidRDefault="00314B36">
      <w:r w:rsidRPr="0076424C">
        <w:t>DDRC5.2.1</w:t>
      </w:r>
      <w:r w:rsidRPr="0076424C">
        <w:tab/>
        <w:t>Data must be submitted to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in writing and where possible in the format specified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and must indicate the name of the person who is submitting those schedules.</w:t>
      </w:r>
    </w:p>
    <w:p w14:paraId="6E8617C3" w14:textId="4FBB3ACC" w:rsidR="00314B36" w:rsidRPr="0076424C" w:rsidRDefault="00314B36">
      <w:r w:rsidRPr="0076424C">
        <w:t>DDRC5.2.2</w:t>
      </w:r>
      <w:r w:rsidRPr="0076424C">
        <w:tab/>
        <w:t xml:space="preserve">If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wishes to change any data item then this must first be discussed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19BB2C86" w:rsidR="00314B36" w:rsidRPr="0076424C" w:rsidRDefault="00314B36">
      <w:r w:rsidRPr="0076424C">
        <w:t>DDRC5.2.3</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 xml:space="preserve">will supply data as requested by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w:t>
      </w:r>
      <w:r w:rsidRPr="0076424C">
        <w:t xml:space="preserve"> and as agreed by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rPr>
          <w:b/>
        </w:rPr>
        <w:t xml:space="preserve"> </w:t>
      </w:r>
      <w:r w:rsidRPr="0076424C">
        <w:t>where no obligation of confidentiality exists.</w:t>
      </w:r>
    </w:p>
    <w:p w14:paraId="6E8617C5" w14:textId="5FA92BF0" w:rsidR="00314B36" w:rsidRPr="0076424C" w:rsidRDefault="00314B36">
      <w:r w:rsidRPr="0076424C">
        <w:t>DDRC5.3</w:t>
      </w:r>
      <w:r w:rsidRPr="0076424C">
        <w:tab/>
      </w:r>
      <w:r w:rsidRPr="0076424C">
        <w:rPr>
          <w:b/>
        </w:rPr>
        <w:t xml:space="preserve">Changes to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rPr>
          <w:b/>
        </w:rPr>
        <w:t>’s Data</w:t>
      </w:r>
    </w:p>
    <w:p w14:paraId="6E8617C6" w14:textId="7EFCC558" w:rsidR="00314B36" w:rsidRPr="00287BD3" w:rsidRDefault="00314B36">
      <w:pPr>
        <w:ind w:firstLine="0"/>
      </w:pPr>
      <w:r w:rsidRPr="0076424C">
        <w:t xml:space="preserve">Whenever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xml:space="preserve"> becomes aware of a change to an item of data, which is registered with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76424C">
        <w:t>, must notify the</w:t>
      </w:r>
      <w:r w:rsidRPr="0076424C">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76424C">
        <w:t xml:space="preserve"> in accordance with the appropriate section</w:t>
      </w:r>
      <w:r w:rsidRPr="00287BD3">
        <w:t xml:space="preserve">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287BD3">
        <w:t>.  The method and timing of the notification to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rPr>
          <w:b/>
        </w:rPr>
        <w:t xml:space="preserve"> </w:t>
      </w:r>
      <w:r w:rsidRPr="00287BD3">
        <w:t>is set out in</w:t>
      </w:r>
      <w:r w:rsidRPr="00287BD3">
        <w:rPr>
          <w:b/>
        </w:rPr>
        <w:t xml:space="preserve"> </w:t>
      </w:r>
      <w:r w:rsidRPr="00287BD3">
        <w:t xml:space="preserve">the appropriate section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287BD3">
        <w:t>.</w:t>
      </w:r>
    </w:p>
    <w:p w14:paraId="6E8617C7" w14:textId="77777777" w:rsidR="00314B36" w:rsidRPr="00287BD3" w:rsidRDefault="00314B36">
      <w:r w:rsidRPr="00287BD3">
        <w:t>DDRC5.4</w:t>
      </w:r>
      <w:r w:rsidRPr="00287BD3">
        <w:tab/>
      </w:r>
      <w:r w:rsidRPr="00287BD3">
        <w:rPr>
          <w:b/>
        </w:rPr>
        <w:t>Data Accuracy and Data not Supplied</w:t>
      </w:r>
    </w:p>
    <w:p w14:paraId="6E8617C8" w14:textId="694870C9" w:rsidR="00314B36" w:rsidRPr="00287BD3" w:rsidRDefault="00314B36">
      <w:r w:rsidRPr="00287BD3">
        <w:t>DDRC5.4.1</w:t>
      </w:r>
      <w:r w:rsidRPr="00287BD3">
        <w:tab/>
        <w:t xml:space="preserve">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is solely responsible for the accuracy of data (or of changes to data) supplied to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w:t>
      </w:r>
    </w:p>
    <w:p w14:paraId="6E8617C9" w14:textId="037956A0" w:rsidR="00314B36" w:rsidRPr="00287BD3" w:rsidRDefault="00314B36">
      <w:r w:rsidRPr="00287BD3">
        <w:t>DDRC5.4.2</w:t>
      </w:r>
      <w:r w:rsidRPr="00287BD3">
        <w:tab/>
        <w:t xml:space="preserve">Any data which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fails to supply when required by any section of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287BD3">
        <w:t xml:space="preserve"> may be estimated by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rPr>
          <w:b/>
        </w:rPr>
        <w:t xml:space="preserve"> </w:t>
      </w:r>
      <w:r w:rsidRPr="00287BD3">
        <w:t>if and when, in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rPr>
          <w:b/>
        </w:rPr>
        <w:t>’s</w:t>
      </w:r>
      <w:r w:rsidRPr="00287BD3">
        <w:t xml:space="preserve"> view, it is necessary to do so.  Such estimates will be based upon data supplied previously for the same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00892478">
        <w:rPr>
          <w:b/>
        </w:rPr>
        <w:t xml:space="preserve"> </w:t>
      </w:r>
      <w:r w:rsidRPr="00287BD3">
        <w:t xml:space="preserve">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287BD3">
        <w:t xml:space="preserve"> or upon corresponding data for similar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Pr="00287BD3">
        <w:t xml:space="preserve"> or upon such other information as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deems appropriate.</w:t>
      </w:r>
    </w:p>
    <w:p w14:paraId="6E8617CA" w14:textId="5FC09AB1" w:rsidR="00314B36" w:rsidRPr="00287BD3" w:rsidRDefault="00314B36">
      <w:r w:rsidRPr="00287BD3">
        <w:t>DDRC5.4.3</w:t>
      </w:r>
      <w:r w:rsidRPr="00287BD3">
        <w:tab/>
        <w:t>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will advise a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in writing of any estimated data it intends to use pursuant to DDRC5.4.2 relating directly to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 xml:space="preserve">’s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287BD3">
        <w:t xml:space="preserve"> or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r w:rsidR="00DE063E">
        <w:rPr>
          <w:b/>
        </w:rPr>
        <w:t xml:space="preserve"> </w:t>
      </w:r>
      <w:r w:rsidRPr="00287BD3">
        <w:t>in the event of data not being supplied.  The</w:t>
      </w:r>
      <w:r w:rsidRPr="00287BD3">
        <w:rPr>
          <w:b/>
        </w:rPr>
        <w:t xml:space="preser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will not be liable as a result of using that estimated data; the responsibility for the accuracy of that data will rest with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as if the data has been supplied by that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w:t>
      </w:r>
    </w:p>
    <w:p w14:paraId="6E8617CB" w14:textId="4F7F9FDE" w:rsidR="00314B36" w:rsidRPr="00287BD3" w:rsidRDefault="00314B36">
      <w:r w:rsidRPr="00287BD3">
        <w:t>DDRC5.4.4</w:t>
      </w:r>
      <w:r w:rsidRPr="00287BD3">
        <w:tab/>
        <w:t xml:space="preserve">It is a requirement of the </w:t>
      </w:r>
      <w:r w:rsidR="008572B5">
        <w:fldChar w:fldCharType="begin"/>
      </w:r>
      <w:r w:rsidR="008572B5">
        <w:instrText xml:space="preserve"> REF DPC \h  \* MERGEFORMAT </w:instrText>
      </w:r>
      <w:r w:rsidR="008572B5">
        <w:fldChar w:fldCharType="separate"/>
      </w:r>
      <w:r w:rsidR="0011775B" w:rsidRPr="0076424C">
        <w:rPr>
          <w:b/>
        </w:rPr>
        <w:t>Distribution Planning and Connection Code</w:t>
      </w:r>
      <w:r w:rsidR="008572B5">
        <w:fldChar w:fldCharType="end"/>
      </w:r>
      <w:r w:rsidRPr="00287BD3">
        <w:t xml:space="preserve"> that Registered Project Planning Data is updated by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annually.</w:t>
      </w:r>
    </w:p>
    <w:p w14:paraId="6E8617CC" w14:textId="77777777" w:rsidR="00314B36" w:rsidRPr="00287BD3" w:rsidRDefault="00314B36">
      <w:pPr>
        <w:pStyle w:val="Heading1"/>
      </w:pPr>
      <w:r w:rsidRPr="00287BD3">
        <w:br w:type="page"/>
      </w:r>
      <w:bookmarkStart w:id="558" w:name="_Toc501209779"/>
      <w:r w:rsidRPr="00287BD3">
        <w:lastRenderedPageBreak/>
        <w:t>DDRC6</w:t>
      </w:r>
      <w:r w:rsidRPr="00287BD3">
        <w:tab/>
      </w:r>
      <w:smartTag w:uri="urn:schemas-microsoft-com:office:smarttags" w:element="stockticker">
        <w:r w:rsidRPr="00287BD3">
          <w:t>DATA</w:t>
        </w:r>
      </w:smartTag>
      <w:r w:rsidRPr="00287BD3">
        <w:t xml:space="preserve"> TO BE REGISTERED</w:t>
      </w:r>
      <w:bookmarkEnd w:id="558"/>
    </w:p>
    <w:p w14:paraId="6E8617CD" w14:textId="7EFE8A44" w:rsidR="00314B36" w:rsidRPr="00287BD3" w:rsidRDefault="00314B36">
      <w:r w:rsidRPr="00287BD3">
        <w:t>DDRC6.1</w:t>
      </w:r>
      <w:r w:rsidRPr="00287BD3">
        <w:tab/>
        <w:t xml:space="preserve">Schedules 1-4 are not used within the </w:t>
      </w:r>
      <w:r w:rsidR="008572B5">
        <w:fldChar w:fldCharType="begin"/>
      </w:r>
      <w:r w:rsidR="008572B5">
        <w:instrText xml:space="preserve"> REF DistributionCode \h  \* MERGEFORMAT </w:instrText>
      </w:r>
      <w:r w:rsidR="008572B5">
        <w:fldChar w:fldCharType="separate"/>
      </w:r>
      <w:r w:rsidR="0011775B" w:rsidRPr="0076424C">
        <w:rPr>
          <w:b/>
        </w:rPr>
        <w:t>Distribution Code</w:t>
      </w:r>
      <w:r w:rsidR="008572B5">
        <w:fldChar w:fldCharType="end"/>
      </w:r>
      <w:r w:rsidRPr="00287BD3">
        <w:t>.</w:t>
      </w:r>
    </w:p>
    <w:p w14:paraId="6E8617CE" w14:textId="48BC0C6E" w:rsidR="00314B36" w:rsidRDefault="00314B36">
      <w:r w:rsidRPr="00287BD3">
        <w:t>DDRC6.2</w:t>
      </w:r>
      <w:r w:rsidRPr="00287BD3">
        <w:tab/>
        <w:t xml:space="preserve">Schedules 5a, 5b and 5c - </w:t>
      </w:r>
      <w:r w:rsidR="00786E2C">
        <w:fldChar w:fldCharType="begin"/>
      </w:r>
      <w:r w:rsidR="00B527C5">
        <w:instrText xml:space="preserve"> REF Embedded \h </w:instrText>
      </w:r>
      <w:r w:rsidR="00786E2C">
        <w:fldChar w:fldCharType="separate"/>
      </w:r>
      <w:r w:rsidR="0011775B" w:rsidRPr="0076424C">
        <w:rPr>
          <w:b/>
        </w:rPr>
        <w:t>Embedded</w:t>
      </w:r>
      <w:r w:rsidR="00786E2C">
        <w:fldChar w:fldCharType="end"/>
      </w:r>
      <w:r w:rsidR="00B527C5">
        <w:t xml:space="preserve"> </w:t>
      </w:r>
      <w:r w:rsidR="001468A7">
        <w:fldChar w:fldCharType="begin"/>
      </w:r>
      <w:r w:rsidR="001468A7">
        <w:instrText xml:space="preserve"> REF pgm \h </w:instrText>
      </w:r>
      <w:r w:rsidR="001468A7">
        <w:fldChar w:fldCharType="separate"/>
      </w:r>
      <w:r w:rsidR="0011775B">
        <w:rPr>
          <w:b/>
        </w:rPr>
        <w:t>Power Generating Module</w:t>
      </w:r>
      <w:r w:rsidR="001468A7">
        <w:fldChar w:fldCharType="end"/>
      </w:r>
      <w:r w:rsidR="00C51666">
        <w:t xml:space="preserve"> </w:t>
      </w:r>
      <w:r w:rsidRPr="00287BD3">
        <w:t>Technical Information.</w:t>
      </w:r>
    </w:p>
    <w:p w14:paraId="6E8617CF" w14:textId="26504BE8" w:rsidR="00B527C5" w:rsidRPr="00287BD3" w:rsidRDefault="00B527C5">
      <w:r>
        <w:t>DDRC6.3</w:t>
      </w:r>
      <w:r>
        <w:tab/>
        <w:t xml:space="preserve">Schedule 5e - </w:t>
      </w:r>
      <w:r w:rsidR="00786E2C">
        <w:fldChar w:fldCharType="begin"/>
      </w:r>
      <w:r>
        <w:instrText xml:space="preserve"> REF EmbeddedTransmissionSystem \h </w:instrText>
      </w:r>
      <w:r w:rsidR="00786E2C">
        <w:fldChar w:fldCharType="separate"/>
      </w:r>
      <w:r w:rsidR="0011775B" w:rsidRPr="0076424C">
        <w:rPr>
          <w:b/>
        </w:rPr>
        <w:t>Embedded Transmission System</w:t>
      </w:r>
      <w:r w:rsidR="00786E2C">
        <w:fldChar w:fldCharType="end"/>
      </w:r>
    </w:p>
    <w:p w14:paraId="6E8617D0" w14:textId="3AAC3B72" w:rsidR="00314B36" w:rsidRPr="00287BD3" w:rsidRDefault="00314B36">
      <w:r w:rsidRPr="00287BD3">
        <w:t>DDRC6.</w:t>
      </w:r>
      <w:r w:rsidR="00B527C5">
        <w:t>4</w:t>
      </w:r>
      <w:r w:rsidRPr="00287BD3">
        <w:tab/>
        <w:t xml:space="preserve">Schedule 6 -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forecasts - as described in </w:t>
      </w:r>
      <w:smartTag w:uri="urn:schemas-microsoft-com:office:smarttags" w:element="stockticker">
        <w:r w:rsidRPr="00287BD3">
          <w:t>DOC</w:t>
        </w:r>
      </w:smartTag>
      <w:r w:rsidRPr="00287BD3">
        <w:t xml:space="preserve">1, time varying output/generation forecasts for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s</w:t>
      </w:r>
      <w:r w:rsidRPr="00287BD3">
        <w:t xml:space="preserve"> defined in the scope.</w:t>
      </w:r>
    </w:p>
    <w:p w14:paraId="6E8617D1" w14:textId="1F6E3376" w:rsidR="00314B36" w:rsidRPr="00287BD3" w:rsidRDefault="00314B36">
      <w:r w:rsidRPr="00287BD3">
        <w:t>DDRC6.</w:t>
      </w:r>
      <w:r w:rsidR="00B527C5">
        <w:t>5</w:t>
      </w:r>
      <w:r w:rsidRPr="00287BD3">
        <w:tab/>
        <w:t xml:space="preserve">Schedule 7 - </w:t>
      </w:r>
      <w:r w:rsidR="008572B5">
        <w:fldChar w:fldCharType="begin"/>
      </w:r>
      <w:r w:rsidR="008572B5">
        <w:instrText xml:space="preserve"> REF OperationalPlanning \h  \* MERGEFORMAT </w:instrText>
      </w:r>
      <w:r w:rsidR="008572B5">
        <w:fldChar w:fldCharType="separate"/>
      </w:r>
      <w:r w:rsidR="0011775B" w:rsidRPr="0076424C">
        <w:rPr>
          <w:b/>
        </w:rPr>
        <w:t>Operational Planning</w:t>
      </w:r>
      <w:r w:rsidR="008572B5">
        <w:fldChar w:fldCharType="end"/>
      </w:r>
      <w:r w:rsidRPr="00287BD3">
        <w:t xml:space="preserve"> - as described in </w:t>
      </w:r>
      <w:smartTag w:uri="urn:schemas-microsoft-com:office:smarttags" w:element="stockticker">
        <w:r w:rsidRPr="00287BD3">
          <w:rPr>
            <w:b/>
          </w:rPr>
          <w:t>DOC</w:t>
        </w:r>
      </w:smartTag>
      <w:r w:rsidRPr="00287BD3">
        <w:rPr>
          <w:b/>
        </w:rPr>
        <w:t>2</w:t>
      </w:r>
      <w:r w:rsidRPr="00287BD3">
        <w:t>, outage planning information.</w:t>
      </w:r>
    </w:p>
    <w:p w14:paraId="6E8617D2" w14:textId="6A83D4C0" w:rsidR="00314B36" w:rsidRPr="00287BD3" w:rsidRDefault="00314B36">
      <w:r w:rsidRPr="00287BD3">
        <w:t>DDRC6.</w:t>
      </w:r>
      <w:r w:rsidR="00B527C5">
        <w:t>6</w:t>
      </w:r>
      <w:r w:rsidRPr="00287BD3">
        <w:tab/>
        <w:t xml:space="preserve">Schedule 8 -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Design Information - comprising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technical data.</w:t>
      </w:r>
    </w:p>
    <w:p w14:paraId="6E8617D3" w14:textId="77777777" w:rsidR="00314B36" w:rsidRPr="00287BD3" w:rsidRDefault="00314B36">
      <w:r w:rsidRPr="00287BD3">
        <w:t>DDRC6.</w:t>
      </w:r>
      <w:r w:rsidR="00B527C5">
        <w:t>7</w:t>
      </w:r>
      <w:r w:rsidRPr="00287BD3">
        <w:tab/>
        <w:t>Schedule 9 - Load Characteristics - comprising the forecast data for load points indicating for example, the maximum load, the equipment that comprises the load, and the harmonic content of the load.</w:t>
      </w:r>
    </w:p>
    <w:p w14:paraId="6E8617D4" w14:textId="74655B22" w:rsidR="00314B36" w:rsidRPr="00287BD3" w:rsidRDefault="00314B36">
      <w:r w:rsidRPr="00287BD3">
        <w:t>DDRC6.</w:t>
      </w:r>
      <w:r w:rsidR="00B527C5">
        <w:t>8</w:t>
      </w:r>
      <w:r w:rsidRPr="00287BD3">
        <w:tab/>
        <w:t xml:space="preserve">The schedules applicable to each class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287BD3" w14:paraId="6E8617D8" w14:textId="77777777">
        <w:trPr>
          <w:cantSplit/>
          <w:tblHeader/>
        </w:trPr>
        <w:tc>
          <w:tcPr>
            <w:tcW w:w="2410" w:type="dxa"/>
          </w:tcPr>
          <w:p w14:paraId="6E8617D5" w14:textId="77777777" w:rsidR="00314B36" w:rsidRPr="00287BD3" w:rsidRDefault="00314B36">
            <w:pPr>
              <w:pStyle w:val="BodyText"/>
              <w:ind w:left="0" w:firstLine="0"/>
            </w:pPr>
            <w:r w:rsidRPr="00287BD3">
              <w:rPr>
                <w:b/>
              </w:rPr>
              <w:t>Schedule Number:-</w:t>
            </w:r>
          </w:p>
        </w:tc>
        <w:tc>
          <w:tcPr>
            <w:tcW w:w="2835" w:type="dxa"/>
          </w:tcPr>
          <w:p w14:paraId="6E8617D6" w14:textId="77777777" w:rsidR="00314B36" w:rsidRPr="00287BD3" w:rsidRDefault="00314B36" w:rsidP="009E75AA">
            <w:pPr>
              <w:pStyle w:val="BodyText"/>
              <w:ind w:left="0" w:firstLine="0"/>
              <w:jc w:val="left"/>
            </w:pPr>
            <w:r w:rsidRPr="00287BD3">
              <w:rPr>
                <w:b/>
              </w:rPr>
              <w:t>Title</w:t>
            </w:r>
          </w:p>
        </w:tc>
        <w:tc>
          <w:tcPr>
            <w:tcW w:w="3969" w:type="dxa"/>
          </w:tcPr>
          <w:p w14:paraId="6E8617D7" w14:textId="77777777" w:rsidR="00314B36" w:rsidRPr="00287BD3" w:rsidRDefault="00314B36">
            <w:pPr>
              <w:pStyle w:val="BodyText"/>
              <w:ind w:left="0" w:firstLine="0"/>
              <w:jc w:val="left"/>
            </w:pPr>
            <w:r w:rsidRPr="00287BD3">
              <w:rPr>
                <w:b/>
              </w:rPr>
              <w:t>Applicable to:-</w:t>
            </w:r>
          </w:p>
        </w:tc>
      </w:tr>
      <w:tr w:rsidR="00314B36" w:rsidRPr="00287BD3" w14:paraId="6E8617DC" w14:textId="77777777">
        <w:trPr>
          <w:cantSplit/>
        </w:trPr>
        <w:tc>
          <w:tcPr>
            <w:tcW w:w="2410" w:type="dxa"/>
          </w:tcPr>
          <w:p w14:paraId="6E8617D9" w14:textId="38927C24" w:rsidR="00314B36" w:rsidRPr="00287BD3" w:rsidRDefault="0081296C">
            <w:pPr>
              <w:pStyle w:val="BodyText"/>
              <w:ind w:left="0" w:firstLine="0"/>
            </w:pPr>
            <w:r>
              <w:fldChar w:fldCharType="begin"/>
            </w:r>
            <w:r>
              <w:instrText xml:space="preserve"> REF Schedule5a </w:instrText>
            </w:r>
            <w:r w:rsidR="009E75AA">
              <w:instrText xml:space="preserve"> \* MERGEFORMAT </w:instrText>
            </w:r>
            <w:r>
              <w:fldChar w:fldCharType="separate"/>
            </w:r>
            <w:r w:rsidR="0011775B" w:rsidRPr="00425D58">
              <w:rPr>
                <w:sz w:val="22"/>
                <w:szCs w:val="22"/>
              </w:rPr>
              <w:t>Schedule 5a</w:t>
            </w:r>
            <w:r>
              <w:rPr>
                <w:sz w:val="22"/>
                <w:szCs w:val="22"/>
              </w:rPr>
              <w:fldChar w:fldCharType="end"/>
            </w:r>
          </w:p>
        </w:tc>
        <w:tc>
          <w:tcPr>
            <w:tcW w:w="2835" w:type="dxa"/>
          </w:tcPr>
          <w:p w14:paraId="6E8617DA" w14:textId="28B7E409" w:rsidR="00314B36" w:rsidRPr="00287BD3" w:rsidRDefault="008572B5" w:rsidP="009E75AA">
            <w:pPr>
              <w:pStyle w:val="BodyText"/>
              <w:ind w:left="0" w:firstLine="0"/>
              <w:jc w:val="left"/>
            </w:pPr>
            <w:r>
              <w:fldChar w:fldCharType="begin"/>
            </w:r>
            <w:r>
              <w:instrText xml:space="preserve"> REF PowerStation \h  \* MERGEFORMAT </w:instrText>
            </w:r>
            <w:r>
              <w:fldChar w:fldCharType="separate"/>
            </w:r>
            <w:r w:rsidR="0011775B" w:rsidRPr="0076424C">
              <w:rPr>
                <w:b/>
              </w:rPr>
              <w:t>Power Station</w:t>
            </w:r>
            <w:r>
              <w:fldChar w:fldCharType="end"/>
            </w:r>
            <w:r w:rsidR="00314B36" w:rsidRPr="00287BD3">
              <w:rPr>
                <w:b/>
              </w:rPr>
              <w:t xml:space="preserve"> Data</w:t>
            </w:r>
          </w:p>
        </w:tc>
        <w:tc>
          <w:tcPr>
            <w:tcW w:w="3969" w:type="dxa"/>
          </w:tcPr>
          <w:p w14:paraId="6E8617DB" w14:textId="21EA204B" w:rsidR="00314B36" w:rsidRPr="00287BD3" w:rsidRDefault="0090659A">
            <w:pPr>
              <w:pStyle w:val="BodyText"/>
              <w:ind w:left="0" w:firstLine="0"/>
              <w:jc w:val="left"/>
            </w:pPr>
            <w:r>
              <w:t>Every</w:t>
            </w:r>
            <w:r w:rsidRPr="00287BD3">
              <w:t xml:space="preserve">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p>
        </w:tc>
      </w:tr>
      <w:tr w:rsidR="00196E19" w:rsidRPr="00287BD3" w14:paraId="6E8617E0" w14:textId="77777777">
        <w:trPr>
          <w:cantSplit/>
        </w:trPr>
        <w:tc>
          <w:tcPr>
            <w:tcW w:w="2410" w:type="dxa"/>
          </w:tcPr>
          <w:p w14:paraId="6E8617DD" w14:textId="20EB008B" w:rsidR="00196E19" w:rsidRPr="00150474" w:rsidRDefault="008572B5">
            <w:pPr>
              <w:pStyle w:val="BodyText"/>
              <w:ind w:left="0" w:firstLine="0"/>
              <w:jc w:val="left"/>
            </w:pPr>
            <w:r>
              <w:fldChar w:fldCharType="begin"/>
            </w:r>
            <w:r>
              <w:instrText xml:space="preserve"> REF Schedule5b \h  \* MERGEFORMAT </w:instrText>
            </w:r>
            <w:r>
              <w:fldChar w:fldCharType="separate"/>
            </w:r>
            <w:r w:rsidR="0011775B" w:rsidRPr="0011775B">
              <w:rPr>
                <w:spacing w:val="-2"/>
                <w:sz w:val="22"/>
                <w:szCs w:val="22"/>
              </w:rPr>
              <w:t>Schedule 5b</w:t>
            </w:r>
            <w:r>
              <w:fldChar w:fldCharType="end"/>
            </w:r>
          </w:p>
        </w:tc>
        <w:tc>
          <w:tcPr>
            <w:tcW w:w="2835" w:type="dxa"/>
          </w:tcPr>
          <w:p w14:paraId="6E8617DE" w14:textId="6FBF360B" w:rsidR="00196E19" w:rsidRPr="00287BD3" w:rsidRDefault="009E75AA" w:rsidP="009E75AA">
            <w:pPr>
              <w:pStyle w:val="BodyText"/>
              <w:ind w:left="0" w:firstLine="0"/>
              <w:jc w:val="left"/>
            </w:pPr>
            <w:r>
              <w:fldChar w:fldCharType="begin"/>
            </w:r>
            <w:r>
              <w:instrText xml:space="preserve"> REF pgm \h  \* MERGEFORMAT </w:instrText>
            </w:r>
            <w:r>
              <w:fldChar w:fldCharType="separate"/>
            </w:r>
            <w:r w:rsidR="0011775B">
              <w:rPr>
                <w:b/>
              </w:rPr>
              <w:t>Power Generating Module</w:t>
            </w:r>
            <w:r>
              <w:fldChar w:fldCharType="end"/>
            </w:r>
            <w:r w:rsidR="00F1476B">
              <w:t xml:space="preserve"> </w:t>
            </w:r>
            <w:r w:rsidR="00196E19" w:rsidRPr="00287BD3">
              <w:rPr>
                <w:b/>
              </w:rPr>
              <w:t>Data</w:t>
            </w:r>
          </w:p>
        </w:tc>
        <w:tc>
          <w:tcPr>
            <w:tcW w:w="3969" w:type="dxa"/>
          </w:tcPr>
          <w:p w14:paraId="6E8617DF" w14:textId="779E5A1E" w:rsidR="00196E19" w:rsidRPr="00287BD3" w:rsidRDefault="00196E19">
            <w:pPr>
              <w:pStyle w:val="BodyText"/>
              <w:ind w:left="0" w:firstLine="0"/>
              <w:jc w:val="left"/>
            </w:pPr>
            <w:r w:rsidRPr="00287BD3">
              <w:t xml:space="preserve">All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287BD3">
              <w:rPr>
                <w:b/>
              </w:rPr>
              <w:t xml:space="preserve"> </w:t>
            </w:r>
            <w:r w:rsidR="009E75AA">
              <w:fldChar w:fldCharType="begin"/>
            </w:r>
            <w:r w:rsidR="009E75AA">
              <w:instrText xml:space="preserve"> REF pgm \h  \* MERGEFORMAT </w:instrText>
            </w:r>
            <w:r w:rsidR="009E75AA">
              <w:fldChar w:fldCharType="separate"/>
            </w:r>
            <w:r w:rsidR="0011775B">
              <w:rPr>
                <w:b/>
              </w:rPr>
              <w:t>Power Generating Module</w:t>
            </w:r>
            <w:r w:rsidR="009E75AA">
              <w:fldChar w:fldCharType="end"/>
            </w:r>
            <w:r w:rsidRPr="00287BD3">
              <w:rPr>
                <w:b/>
              </w:rPr>
              <w:t>s</w:t>
            </w:r>
            <w:r w:rsidRPr="00287BD3">
              <w:t xml:space="preserve"> </w:t>
            </w:r>
          </w:p>
        </w:tc>
      </w:tr>
      <w:tr w:rsidR="00196E19" w:rsidRPr="00287BD3" w14:paraId="6E8617EB" w14:textId="77777777">
        <w:trPr>
          <w:cantSplit/>
        </w:trPr>
        <w:tc>
          <w:tcPr>
            <w:tcW w:w="2410" w:type="dxa"/>
          </w:tcPr>
          <w:p w14:paraId="6E8617E1" w14:textId="58BD081F" w:rsidR="00196E19" w:rsidRPr="00150474" w:rsidRDefault="008572B5">
            <w:pPr>
              <w:pStyle w:val="BodyText"/>
              <w:ind w:left="0" w:firstLine="0"/>
            </w:pPr>
            <w:r>
              <w:fldChar w:fldCharType="begin"/>
            </w:r>
            <w:r>
              <w:instrText xml:space="preserve"> REF Schedule5c \h  \* MERGEFORMAT </w:instrText>
            </w:r>
            <w:r>
              <w:fldChar w:fldCharType="separate"/>
            </w:r>
            <w:r w:rsidR="0011775B" w:rsidRPr="0011775B">
              <w:rPr>
                <w:spacing w:val="-2"/>
                <w:sz w:val="22"/>
                <w:szCs w:val="22"/>
              </w:rPr>
              <w:t>Schedule 5c</w:t>
            </w:r>
            <w:r>
              <w:fldChar w:fldCharType="end"/>
            </w:r>
          </w:p>
        </w:tc>
        <w:tc>
          <w:tcPr>
            <w:tcW w:w="2835" w:type="dxa"/>
          </w:tcPr>
          <w:p w14:paraId="6E8617E2" w14:textId="5BE05B59" w:rsidR="00196E19" w:rsidRPr="00287BD3" w:rsidRDefault="009E75AA" w:rsidP="00265814">
            <w:pPr>
              <w:pStyle w:val="BodyText"/>
              <w:ind w:left="0" w:firstLine="0"/>
              <w:jc w:val="left"/>
              <w:rPr>
                <w:b/>
              </w:rPr>
            </w:pPr>
            <w:r>
              <w:fldChar w:fldCharType="begin"/>
            </w:r>
            <w:r>
              <w:instrText xml:space="preserve"> REF pgm \h  \* MERGEFORMAT </w:instrText>
            </w:r>
            <w:r>
              <w:fldChar w:fldCharType="separate"/>
            </w:r>
            <w:r w:rsidR="0011775B">
              <w:rPr>
                <w:b/>
              </w:rPr>
              <w:t>Power Generating Module</w:t>
            </w:r>
            <w:r>
              <w:fldChar w:fldCharType="end"/>
            </w:r>
            <w:r w:rsidR="00F1476B">
              <w:t xml:space="preserve"> </w:t>
            </w:r>
            <w:r w:rsidR="00196E19" w:rsidRPr="00287BD3">
              <w:rPr>
                <w:b/>
              </w:rPr>
              <w:t>Data</w:t>
            </w:r>
          </w:p>
          <w:p w14:paraId="6E8617E3" w14:textId="77777777" w:rsidR="00196E19" w:rsidRPr="00287BD3" w:rsidRDefault="00196E19" w:rsidP="00265814">
            <w:pPr>
              <w:pStyle w:val="BodyText"/>
              <w:ind w:left="0" w:firstLine="0"/>
              <w:jc w:val="left"/>
            </w:pPr>
          </w:p>
          <w:p w14:paraId="6E8617E4" w14:textId="77777777" w:rsidR="00196E19" w:rsidRPr="00287BD3" w:rsidRDefault="00196E19" w:rsidP="00265814">
            <w:pPr>
              <w:pStyle w:val="BodyText"/>
              <w:jc w:val="left"/>
            </w:pPr>
          </w:p>
        </w:tc>
        <w:tc>
          <w:tcPr>
            <w:tcW w:w="3969" w:type="dxa"/>
          </w:tcPr>
          <w:p w14:paraId="6E8617E5" w14:textId="24C4E724" w:rsidR="00196E19" w:rsidRPr="00287BD3" w:rsidRDefault="00196E19">
            <w:pPr>
              <w:pStyle w:val="BodyText"/>
              <w:spacing w:after="80"/>
              <w:ind w:left="0" w:firstLine="0"/>
              <w:jc w:val="left"/>
              <w:rPr>
                <w:b/>
              </w:rPr>
            </w:pPr>
            <w:r w:rsidRPr="00287BD3">
              <w:t xml:space="preserve">For specified types of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r w:rsidR="00F1476B">
              <w:t xml:space="preserve"> </w:t>
            </w:r>
            <w:r w:rsidRPr="00287BD3">
              <w:t xml:space="preserve">and ancillary </w:t>
            </w:r>
            <w:r w:rsidR="008572B5">
              <w:fldChar w:fldCharType="begin"/>
            </w:r>
            <w:r w:rsidR="008572B5">
              <w:instrText xml:space="preserve"> REF Plant \h  \* MERGEFORMAT </w:instrText>
            </w:r>
            <w:r w:rsidR="008572B5">
              <w:fldChar w:fldCharType="separate"/>
            </w:r>
            <w:r w:rsidR="0011775B" w:rsidRPr="0076424C">
              <w:rPr>
                <w:b/>
              </w:rPr>
              <w:t>Plant</w:t>
            </w:r>
            <w:r w:rsidR="008572B5">
              <w:fldChar w:fldCharType="end"/>
            </w:r>
            <w:r w:rsidRPr="00287BD3">
              <w:rPr>
                <w:b/>
              </w:rPr>
              <w:t xml:space="preserve"> and </w:t>
            </w:r>
            <w:r w:rsidR="008572B5">
              <w:fldChar w:fldCharType="begin"/>
            </w:r>
            <w:r w:rsidR="008572B5">
              <w:instrText xml:space="preserve"> REF Apparatus \h  \* MERGEFORMAT </w:instrText>
            </w:r>
            <w:r w:rsidR="008572B5">
              <w:fldChar w:fldCharType="separate"/>
            </w:r>
            <w:r w:rsidR="0011775B" w:rsidRPr="0076424C">
              <w:rPr>
                <w:b/>
              </w:rPr>
              <w:t>Apparatus</w:t>
            </w:r>
            <w:r w:rsidR="008572B5">
              <w:fldChar w:fldCharType="end"/>
            </w:r>
          </w:p>
          <w:p w14:paraId="6E8617E6" w14:textId="28CEE6C2" w:rsidR="00196E19" w:rsidRPr="00287BD3" w:rsidRDefault="00196E19">
            <w:pPr>
              <w:pStyle w:val="BodyText"/>
              <w:tabs>
                <w:tab w:val="left" w:pos="459"/>
              </w:tabs>
              <w:spacing w:after="80"/>
              <w:ind w:left="0" w:firstLine="0"/>
              <w:jc w:val="left"/>
            </w:pPr>
            <w:r w:rsidRPr="00287BD3">
              <w:t>(i)</w:t>
            </w:r>
            <w:r w:rsidRPr="00287BD3">
              <w:tab/>
              <w:t xml:space="preserve">Synchronous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p>
          <w:p w14:paraId="6E8617E7" w14:textId="3911734B" w:rsidR="00196E19" w:rsidRPr="00287BD3" w:rsidRDefault="00A84E81">
            <w:pPr>
              <w:pStyle w:val="BodyText"/>
              <w:tabs>
                <w:tab w:val="left" w:pos="459"/>
              </w:tabs>
              <w:spacing w:after="80"/>
              <w:ind w:left="0" w:firstLine="0"/>
              <w:jc w:val="left"/>
            </w:pPr>
            <w:r>
              <w:t>(ii)</w:t>
            </w:r>
            <w:r w:rsidR="00196E19" w:rsidRPr="00287BD3">
              <w:tab/>
              <w:t xml:space="preserve">Fixed speed induction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p>
          <w:p w14:paraId="6E8617E8" w14:textId="72288588" w:rsidR="00196E19" w:rsidRPr="00287BD3" w:rsidRDefault="00196E19">
            <w:pPr>
              <w:pStyle w:val="BodyText"/>
              <w:tabs>
                <w:tab w:val="left" w:pos="459"/>
              </w:tabs>
              <w:spacing w:after="80"/>
              <w:ind w:left="0" w:firstLine="0"/>
              <w:jc w:val="left"/>
            </w:pPr>
            <w:r w:rsidRPr="00287BD3">
              <w:t>(</w:t>
            </w:r>
            <w:r>
              <w:t>i</w:t>
            </w:r>
            <w:r w:rsidR="00A84E81">
              <w:t>ii</w:t>
            </w:r>
            <w:r w:rsidRPr="00287BD3">
              <w:t>)</w:t>
            </w:r>
            <w:r w:rsidRPr="00287BD3">
              <w:tab/>
              <w:t xml:space="preserve">Doubly fed induction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p>
          <w:p w14:paraId="6E8617E9" w14:textId="61C63FD6" w:rsidR="00196E19" w:rsidRPr="00287BD3" w:rsidRDefault="00196E19">
            <w:pPr>
              <w:pStyle w:val="BodyText"/>
              <w:tabs>
                <w:tab w:val="left" w:pos="459"/>
              </w:tabs>
              <w:spacing w:after="80"/>
              <w:ind w:left="0" w:firstLine="0"/>
              <w:jc w:val="left"/>
            </w:pPr>
            <w:r w:rsidRPr="00287BD3">
              <w:t>(</w:t>
            </w:r>
            <w:r w:rsidR="00A84E81">
              <w:t>iv</w:t>
            </w:r>
            <w:r w:rsidRPr="00287BD3">
              <w:t>)</w:t>
            </w:r>
            <w:r w:rsidRPr="00287BD3">
              <w:tab/>
              <w:t xml:space="preserve">Series Converter Connected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p>
          <w:p w14:paraId="6E8617EA" w14:textId="77777777" w:rsidR="00196E19" w:rsidRPr="00287BD3" w:rsidRDefault="00196E19" w:rsidP="006013CB">
            <w:pPr>
              <w:pStyle w:val="BodyText"/>
              <w:tabs>
                <w:tab w:val="left" w:pos="459"/>
              </w:tabs>
              <w:ind w:left="0" w:firstLine="0"/>
              <w:jc w:val="left"/>
            </w:pPr>
            <w:r w:rsidRPr="00287BD3">
              <w:t>(</w:t>
            </w:r>
            <w:r>
              <w:t>v</w:t>
            </w:r>
            <w:r w:rsidRPr="00287BD3">
              <w:t>)</w:t>
            </w:r>
            <w:r w:rsidRPr="00287BD3">
              <w:tab/>
              <w:t>Transformers</w:t>
            </w:r>
          </w:p>
        </w:tc>
      </w:tr>
      <w:tr w:rsidR="00196E19" w:rsidRPr="00287BD3" w14:paraId="6E8617EF" w14:textId="77777777">
        <w:trPr>
          <w:cantSplit/>
        </w:trPr>
        <w:tc>
          <w:tcPr>
            <w:tcW w:w="2410" w:type="dxa"/>
          </w:tcPr>
          <w:p w14:paraId="6E8617EC" w14:textId="05538A90" w:rsidR="00196E19" w:rsidRPr="00287BD3" w:rsidRDefault="001F39AE">
            <w:pPr>
              <w:pStyle w:val="BodyText"/>
              <w:ind w:left="0" w:firstLine="0"/>
            </w:pPr>
            <w:r>
              <w:fldChar w:fldCharType="begin"/>
            </w:r>
            <w:r>
              <w:instrText xml:space="preserve"> REF Schedule5d  \* MERGEFORMAT </w:instrText>
            </w:r>
            <w:r>
              <w:fldChar w:fldCharType="separate"/>
            </w:r>
            <w:r w:rsidR="0011775B" w:rsidRPr="00425D58">
              <w:rPr>
                <w:sz w:val="22"/>
                <w:szCs w:val="22"/>
              </w:rPr>
              <w:t>Schedule 5d</w:t>
            </w:r>
            <w:r>
              <w:rPr>
                <w:sz w:val="22"/>
                <w:szCs w:val="22"/>
              </w:rPr>
              <w:fldChar w:fldCharType="end"/>
            </w:r>
          </w:p>
        </w:tc>
        <w:tc>
          <w:tcPr>
            <w:tcW w:w="2835" w:type="dxa"/>
          </w:tcPr>
          <w:p w14:paraId="6E8617ED" w14:textId="7B64CD18" w:rsidR="00196E19" w:rsidRPr="00287BD3" w:rsidRDefault="008572B5" w:rsidP="00265814">
            <w:pPr>
              <w:pStyle w:val="BodyText"/>
              <w:ind w:left="0" w:firstLine="0"/>
              <w:jc w:val="left"/>
            </w:pPr>
            <w:r>
              <w:fldChar w:fldCharType="begin"/>
            </w:r>
            <w:r>
              <w:instrText xml:space="preserve"> REF DNO \h  \* MERGEFORMAT </w:instrText>
            </w:r>
            <w:r>
              <w:fldChar w:fldCharType="separate"/>
            </w:r>
            <w:r w:rsidR="0011775B" w:rsidRPr="0076424C">
              <w:rPr>
                <w:b/>
              </w:rPr>
              <w:t>DNO</w:t>
            </w:r>
            <w:r>
              <w:fldChar w:fldCharType="end"/>
            </w:r>
            <w:r w:rsidR="00196E19" w:rsidRPr="00287BD3">
              <w:rPr>
                <w:b/>
              </w:rPr>
              <w:t xml:space="preserve"> </w:t>
            </w:r>
            <w:r w:rsidR="00196E19" w:rsidRPr="00287BD3">
              <w:t>Network Data</w:t>
            </w:r>
          </w:p>
        </w:tc>
        <w:tc>
          <w:tcPr>
            <w:tcW w:w="3969" w:type="dxa"/>
          </w:tcPr>
          <w:p w14:paraId="6E8617EE" w14:textId="08D38ADD" w:rsidR="00196E19" w:rsidRPr="00287BD3" w:rsidRDefault="008572B5">
            <w:pPr>
              <w:pStyle w:val="BodyText"/>
              <w:ind w:left="0" w:firstLine="0"/>
              <w:jc w:val="left"/>
            </w:pPr>
            <w:r>
              <w:fldChar w:fldCharType="begin"/>
            </w:r>
            <w:r>
              <w:instrText xml:space="preserve"> REF DNOsSystem \h  \* MERGEFORMAT </w:instrText>
            </w:r>
            <w:r>
              <w:fldChar w:fldCharType="separate"/>
            </w:r>
            <w:r w:rsidR="0011775B" w:rsidRPr="0076424C">
              <w:rPr>
                <w:b/>
              </w:rPr>
              <w:t>DNO’s Distribution System</w:t>
            </w:r>
            <w:r>
              <w:fldChar w:fldCharType="end"/>
            </w:r>
            <w:r w:rsidR="00196E19" w:rsidRPr="00287BD3">
              <w:rPr>
                <w:b/>
              </w:rPr>
              <w:t xml:space="preserve"> </w:t>
            </w:r>
          </w:p>
        </w:tc>
      </w:tr>
      <w:tr w:rsidR="00196E19" w:rsidRPr="00287BD3" w14:paraId="6E8617F3" w14:textId="77777777">
        <w:trPr>
          <w:cantSplit/>
        </w:trPr>
        <w:tc>
          <w:tcPr>
            <w:tcW w:w="2410" w:type="dxa"/>
          </w:tcPr>
          <w:p w14:paraId="6E8617F0" w14:textId="5C7C6775" w:rsidR="00196E19" w:rsidRPr="00287BD3" w:rsidRDefault="0081296C">
            <w:pPr>
              <w:pStyle w:val="BodyText"/>
              <w:ind w:left="0" w:firstLine="0"/>
            </w:pPr>
            <w:r>
              <w:fldChar w:fldCharType="begin"/>
            </w:r>
            <w:r>
              <w:instrText xml:space="preserve"> REF Schedule5e </w:instrText>
            </w:r>
            <w:r w:rsidR="009E75AA">
              <w:instrText xml:space="preserve"> \* MERGEFORMAT </w:instrText>
            </w:r>
            <w:r>
              <w:fldChar w:fldCharType="separate"/>
            </w:r>
            <w:r w:rsidR="0011775B">
              <w:rPr>
                <w:sz w:val="22"/>
                <w:szCs w:val="22"/>
              </w:rPr>
              <w:t>Schedule 5e</w:t>
            </w:r>
            <w:r>
              <w:rPr>
                <w:sz w:val="22"/>
                <w:szCs w:val="22"/>
              </w:rPr>
              <w:fldChar w:fldCharType="end"/>
            </w:r>
          </w:p>
        </w:tc>
        <w:tc>
          <w:tcPr>
            <w:tcW w:w="2835" w:type="dxa"/>
          </w:tcPr>
          <w:p w14:paraId="6E8617F1" w14:textId="77777777" w:rsidR="00196E19" w:rsidRPr="00287BD3" w:rsidRDefault="00196E19" w:rsidP="009E75AA">
            <w:pPr>
              <w:pStyle w:val="BodyText"/>
              <w:ind w:left="0" w:firstLine="0"/>
              <w:jc w:val="left"/>
              <w:rPr>
                <w:b/>
              </w:rPr>
            </w:pPr>
            <w:r w:rsidRPr="00931BC7">
              <w:t>All</w:t>
            </w:r>
            <w:r>
              <w:rPr>
                <w:b/>
              </w:rPr>
              <w:t xml:space="preserve"> Embedded Transmission System</w:t>
            </w:r>
          </w:p>
        </w:tc>
        <w:tc>
          <w:tcPr>
            <w:tcW w:w="3969" w:type="dxa"/>
          </w:tcPr>
          <w:p w14:paraId="6E8617F2" w14:textId="77777777" w:rsidR="00196E19" w:rsidRPr="00287BD3" w:rsidRDefault="00196E19">
            <w:pPr>
              <w:pStyle w:val="BodyText"/>
              <w:ind w:left="0" w:firstLine="0"/>
              <w:jc w:val="left"/>
            </w:pPr>
            <w:r w:rsidRPr="00931BC7">
              <w:t>All</w:t>
            </w:r>
            <w:r>
              <w:rPr>
                <w:b/>
              </w:rPr>
              <w:t xml:space="preserve"> Embedded Transmission System</w:t>
            </w:r>
          </w:p>
        </w:tc>
      </w:tr>
      <w:tr w:rsidR="00196E19" w:rsidRPr="00287BD3" w14:paraId="6E8617F7" w14:textId="77777777">
        <w:trPr>
          <w:cantSplit/>
        </w:trPr>
        <w:tc>
          <w:tcPr>
            <w:tcW w:w="2410" w:type="dxa"/>
          </w:tcPr>
          <w:p w14:paraId="6E8617F4" w14:textId="77777777" w:rsidR="00196E19" w:rsidRPr="00287BD3" w:rsidRDefault="00196E19">
            <w:pPr>
              <w:pStyle w:val="BodyText"/>
              <w:ind w:left="0" w:firstLine="0"/>
            </w:pPr>
            <w:r>
              <w:lastRenderedPageBreak/>
              <w:t>Schedule 6</w:t>
            </w:r>
          </w:p>
        </w:tc>
        <w:tc>
          <w:tcPr>
            <w:tcW w:w="2835" w:type="dxa"/>
          </w:tcPr>
          <w:p w14:paraId="6E8617F5" w14:textId="236273DF" w:rsidR="00196E19" w:rsidRPr="00287BD3" w:rsidRDefault="008572B5" w:rsidP="009E75AA">
            <w:pPr>
              <w:pStyle w:val="BodyText"/>
              <w:ind w:left="0" w:firstLine="0"/>
              <w:jc w:val="left"/>
              <w:rPr>
                <w:b/>
              </w:rPr>
            </w:pPr>
            <w:r>
              <w:fldChar w:fldCharType="begin"/>
            </w:r>
            <w:r>
              <w:instrText xml:space="preserve"> REF Demand \h  \* MERGEFORMAT </w:instrText>
            </w:r>
            <w:r>
              <w:fldChar w:fldCharType="separate"/>
            </w:r>
            <w:r w:rsidR="0011775B" w:rsidRPr="0076424C">
              <w:rPr>
                <w:b/>
              </w:rPr>
              <w:t>Demand</w:t>
            </w:r>
            <w:r>
              <w:fldChar w:fldCharType="end"/>
            </w:r>
            <w:r w:rsidR="00196E19" w:rsidRPr="00287BD3">
              <w:rPr>
                <w:b/>
              </w:rPr>
              <w:t xml:space="preserve"> </w:t>
            </w:r>
            <w:r w:rsidR="00196E19" w:rsidRPr="00287BD3">
              <w:t>Forecasts</w:t>
            </w:r>
          </w:p>
        </w:tc>
        <w:tc>
          <w:tcPr>
            <w:tcW w:w="3969" w:type="dxa"/>
          </w:tcPr>
          <w:p w14:paraId="6E8617F6" w14:textId="14AEC69B"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is greater than 5MW</w:t>
            </w:r>
          </w:p>
        </w:tc>
      </w:tr>
      <w:tr w:rsidR="00196E19" w:rsidRPr="00287BD3" w14:paraId="6E8617FB" w14:textId="77777777">
        <w:trPr>
          <w:cantSplit/>
        </w:trPr>
        <w:tc>
          <w:tcPr>
            <w:tcW w:w="2410" w:type="dxa"/>
          </w:tcPr>
          <w:p w14:paraId="6E8617F8" w14:textId="54586615" w:rsidR="00196E19" w:rsidRPr="00287BD3" w:rsidRDefault="001F39AE">
            <w:pPr>
              <w:pStyle w:val="BodyText"/>
              <w:ind w:left="0" w:firstLine="0"/>
            </w:pPr>
            <w:r>
              <w:fldChar w:fldCharType="begin"/>
            </w:r>
            <w:r>
              <w:instrText xml:space="preserve"> REF Schedule7a  \* MERGEFORMAT</w:instrText>
            </w:r>
            <w:r>
              <w:instrText xml:space="preserve"> </w:instrText>
            </w:r>
            <w:r>
              <w:fldChar w:fldCharType="separate"/>
            </w:r>
            <w:r w:rsidR="0011775B" w:rsidRPr="00287BD3">
              <w:t>Schedule 7a</w:t>
            </w:r>
            <w:r>
              <w:fldChar w:fldCharType="end"/>
            </w:r>
          </w:p>
        </w:tc>
        <w:tc>
          <w:tcPr>
            <w:tcW w:w="2835" w:type="dxa"/>
          </w:tcPr>
          <w:p w14:paraId="6E8617F9" w14:textId="658550D3" w:rsidR="00196E19" w:rsidRPr="00287BD3" w:rsidRDefault="008572B5" w:rsidP="009E75AA">
            <w:pPr>
              <w:pStyle w:val="BodyText"/>
              <w:ind w:left="0" w:firstLine="0"/>
              <w:jc w:val="left"/>
            </w:pPr>
            <w:r>
              <w:fldChar w:fldCharType="begin"/>
            </w:r>
            <w:r>
              <w:instrText xml:space="preserve"> REF OperationalPlanning \h  \* MERGEFORMAT </w:instrText>
            </w:r>
            <w:r>
              <w:fldChar w:fldCharType="separate"/>
            </w:r>
            <w:r w:rsidR="0011775B" w:rsidRPr="0076424C">
              <w:rPr>
                <w:b/>
              </w:rPr>
              <w:t>Operational Planning</w:t>
            </w:r>
            <w:r>
              <w:fldChar w:fldCharType="end"/>
            </w:r>
          </w:p>
        </w:tc>
        <w:tc>
          <w:tcPr>
            <w:tcW w:w="3969" w:type="dxa"/>
          </w:tcPr>
          <w:p w14:paraId="6E8617FA" w14:textId="0FCC26CA" w:rsidR="00196E19" w:rsidRPr="00287BD3" w:rsidRDefault="00196E19">
            <w:pPr>
              <w:pStyle w:val="BodyText"/>
              <w:ind w:left="0" w:firstLine="0"/>
              <w:jc w:val="left"/>
            </w:pPr>
            <w:r w:rsidRPr="00287BD3">
              <w:t xml:space="preserve">All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greater than 1MW;  Any </w:t>
            </w:r>
            <w:r w:rsidR="008572B5">
              <w:fldChar w:fldCharType="begin"/>
            </w:r>
            <w:r w:rsidR="008572B5">
              <w:instrText xml:space="preserve"> REF OtherAuthorisedDistributor \h  \* MERGEFORMAT </w:instrText>
            </w:r>
            <w:r w:rsidR="008572B5">
              <w:fldChar w:fldCharType="separate"/>
            </w:r>
            <w:r w:rsidR="0011775B" w:rsidRPr="0076424C">
              <w:rPr>
                <w:b/>
              </w:rPr>
              <w:t>Other Authorised Distributor</w:t>
            </w:r>
            <w:r w:rsidR="008572B5">
              <w:fldChar w:fldCharType="end"/>
            </w:r>
            <w:r w:rsidRPr="00287BD3">
              <w:rPr>
                <w:b/>
              </w:rPr>
              <w:t xml:space="preserve"> </w:t>
            </w:r>
            <w:r w:rsidRPr="00287BD3">
              <w:t xml:space="preserve">connected to the host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All</w:t>
            </w:r>
            <w:r w:rsidRPr="00287BD3">
              <w:rPr>
                <w:b/>
              </w:rPr>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287BD3">
              <w:rPr>
                <w:b/>
              </w:rPr>
              <w:t>s</w:t>
            </w:r>
            <w:r w:rsidRPr="00287BD3">
              <w:t xml:space="preserve">;  All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287BD3">
              <w:rPr>
                <w:b/>
              </w:rPr>
              <w:t>s</w:t>
            </w:r>
            <w:r w:rsidRPr="00287BD3">
              <w:t xml:space="preserve"> connected at </w:t>
            </w:r>
            <w:r w:rsidR="008572B5">
              <w:fldChar w:fldCharType="begin"/>
            </w:r>
            <w:r w:rsidR="008572B5">
              <w:instrText xml:space="preserve"> REF HV \h  \* MERGEFORMAT </w:instrText>
            </w:r>
            <w:r w:rsidR="008572B5">
              <w:fldChar w:fldCharType="separate"/>
            </w:r>
            <w:r w:rsidR="0011775B" w:rsidRPr="0076424C">
              <w:rPr>
                <w:b/>
              </w:rPr>
              <w:t>HV</w:t>
            </w:r>
            <w:r w:rsidR="008572B5">
              <w:fldChar w:fldCharType="end"/>
            </w:r>
            <w:r w:rsidRPr="00287BD3">
              <w:rPr>
                <w:u w:val="single"/>
              </w:rPr>
              <w:t xml:space="preserve"> </w:t>
            </w:r>
            <w:r w:rsidRPr="00287BD3">
              <w:t xml:space="preserve">whose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is greater than 5MW</w:t>
            </w:r>
          </w:p>
        </w:tc>
      </w:tr>
      <w:tr w:rsidR="00196E19" w:rsidRPr="00287BD3" w14:paraId="6E861800" w14:textId="77777777">
        <w:trPr>
          <w:cantSplit/>
        </w:trPr>
        <w:tc>
          <w:tcPr>
            <w:tcW w:w="2410" w:type="dxa"/>
          </w:tcPr>
          <w:p w14:paraId="6E8617FC" w14:textId="48C95714" w:rsidR="00196E19" w:rsidRPr="00287BD3" w:rsidRDefault="001F39AE">
            <w:pPr>
              <w:pStyle w:val="BodyText"/>
              <w:ind w:left="0" w:firstLine="0"/>
            </w:pPr>
            <w:r>
              <w:fldChar w:fldCharType="begin"/>
            </w:r>
            <w:r>
              <w:instrText xml:space="preserve"> REF Schedule8  \* MERGEFORMAT </w:instrText>
            </w:r>
            <w:r>
              <w:fldChar w:fldCharType="separate"/>
            </w:r>
            <w:r w:rsidR="0011775B" w:rsidRPr="00287BD3">
              <w:t>Schedule 8</w:t>
            </w:r>
            <w:r>
              <w:fldChar w:fldCharType="end"/>
            </w:r>
          </w:p>
          <w:p w14:paraId="6E8617FD" w14:textId="1C993DFE" w:rsidR="00196E19" w:rsidRPr="00287BD3" w:rsidRDefault="001F39AE">
            <w:pPr>
              <w:pStyle w:val="BodyText"/>
              <w:ind w:left="0" w:firstLine="0"/>
            </w:pPr>
            <w:r>
              <w:fldChar w:fldCharType="begin"/>
            </w:r>
            <w:r>
              <w:instrText xml:space="preserve"> REF Schedule9  \* MERGEFORMAT </w:instrText>
            </w:r>
            <w:r>
              <w:fldChar w:fldCharType="separate"/>
            </w:r>
            <w:r w:rsidR="0011775B" w:rsidRPr="00287BD3">
              <w:t>Schedule 9</w:t>
            </w:r>
            <w:r>
              <w:fldChar w:fldCharType="end"/>
            </w:r>
          </w:p>
        </w:tc>
        <w:tc>
          <w:tcPr>
            <w:tcW w:w="2835" w:type="dxa"/>
          </w:tcPr>
          <w:p w14:paraId="6E8617FE" w14:textId="4D5AEFA5" w:rsidR="00196E19" w:rsidRPr="00287BD3" w:rsidRDefault="008572B5" w:rsidP="009E75AA">
            <w:pPr>
              <w:pStyle w:val="BodyText"/>
              <w:ind w:left="0" w:firstLine="0"/>
              <w:jc w:val="left"/>
            </w:pPr>
            <w:r>
              <w:fldChar w:fldCharType="begin"/>
            </w:r>
            <w:r>
              <w:instrText xml:space="preserve"> REF System \h  \* MERGEFORMAT </w:instrText>
            </w:r>
            <w:r>
              <w:fldChar w:fldCharType="separate"/>
            </w:r>
            <w:r w:rsidR="0011775B" w:rsidRPr="0076424C">
              <w:rPr>
                <w:b/>
              </w:rPr>
              <w:t>System</w:t>
            </w:r>
            <w:r>
              <w:fldChar w:fldCharType="end"/>
            </w:r>
            <w:r w:rsidR="00196E19" w:rsidRPr="00287BD3">
              <w:t xml:space="preserve"> Design Information and Load Characteristics</w:t>
            </w:r>
          </w:p>
        </w:tc>
        <w:tc>
          <w:tcPr>
            <w:tcW w:w="3969" w:type="dxa"/>
          </w:tcPr>
          <w:p w14:paraId="6E8617FF" w14:textId="7400D48C" w:rsidR="00196E19" w:rsidRPr="00287BD3" w:rsidRDefault="008572B5">
            <w:pPr>
              <w:pStyle w:val="BodyText"/>
              <w:ind w:left="0" w:firstLine="0"/>
              <w:jc w:val="left"/>
            </w:pPr>
            <w:r>
              <w:fldChar w:fldCharType="begin"/>
            </w:r>
            <w:r>
              <w:instrText xml:space="preserve"> REF EmbeddedGenerator \h  \* MERGEFORMAT </w:instrText>
            </w:r>
            <w:r>
              <w:fldChar w:fldCharType="separate"/>
            </w:r>
            <w:r w:rsidR="0011775B" w:rsidRPr="0076424C">
              <w:rPr>
                <w:b/>
              </w:rPr>
              <w:t>Embedded Generator</w:t>
            </w:r>
            <w:r>
              <w:fldChar w:fldCharType="end"/>
            </w:r>
            <w:r w:rsidR="00196E19" w:rsidRPr="00287BD3">
              <w:rPr>
                <w:b/>
              </w:rPr>
              <w:t>s</w:t>
            </w:r>
            <w:r w:rsidR="00196E19" w:rsidRPr="00287BD3">
              <w:t xml:space="preserve">;  Any </w:t>
            </w:r>
            <w:r>
              <w:fldChar w:fldCharType="begin"/>
            </w:r>
            <w:r>
              <w:instrText xml:space="preserve"> REF OtherAuthorisedDistributor \h  \* MERGEFORMAT </w:instrText>
            </w:r>
            <w:r>
              <w:fldChar w:fldCharType="separate"/>
            </w:r>
            <w:r w:rsidR="0011775B" w:rsidRPr="0076424C">
              <w:rPr>
                <w:b/>
              </w:rPr>
              <w:t>Other Authorised Distributor</w:t>
            </w:r>
            <w:r>
              <w:fldChar w:fldCharType="end"/>
            </w:r>
            <w:r w:rsidR="00196E19" w:rsidRPr="00287BD3">
              <w:rPr>
                <w:b/>
              </w:rPr>
              <w:t xml:space="preserve"> </w:t>
            </w:r>
            <w:r w:rsidR="00196E19" w:rsidRPr="00287BD3">
              <w:t xml:space="preserve"> connected to the host </w:t>
            </w:r>
            <w:r>
              <w:fldChar w:fldCharType="begin"/>
            </w:r>
            <w:r>
              <w:instrText xml:space="preserve"> REF DNOsSystem \h  \* MERGEFORMAT </w:instrText>
            </w:r>
            <w:r>
              <w:fldChar w:fldCharType="separate"/>
            </w:r>
            <w:r w:rsidR="0011775B" w:rsidRPr="0076424C">
              <w:rPr>
                <w:b/>
              </w:rPr>
              <w:t>DNO’s Distribution System</w:t>
            </w:r>
            <w:r>
              <w:fldChar w:fldCharType="end"/>
            </w:r>
            <w:r w:rsidR="00196E19" w:rsidRPr="00287BD3">
              <w:t>;  All</w:t>
            </w:r>
            <w:r w:rsidR="00196E19" w:rsidRPr="00287BD3">
              <w:rPr>
                <w:b/>
              </w:rPr>
              <w:t xml:space="preserve"> </w:t>
            </w:r>
            <w:r>
              <w:fldChar w:fldCharType="begin"/>
            </w:r>
            <w:r>
              <w:instrText xml:space="preserve"> REF Supplier \h  \* MERGEFORMAT </w:instrText>
            </w:r>
            <w:r>
              <w:fldChar w:fldCharType="separate"/>
            </w:r>
            <w:r w:rsidR="0011775B" w:rsidRPr="0076424C">
              <w:rPr>
                <w:b/>
              </w:rPr>
              <w:t>Supplier</w:t>
            </w:r>
            <w:r>
              <w:fldChar w:fldCharType="end"/>
            </w:r>
            <w:r w:rsidR="00196E19" w:rsidRPr="00287BD3">
              <w:rPr>
                <w:b/>
              </w:rPr>
              <w:t>s</w:t>
            </w:r>
            <w:r w:rsidR="00196E19" w:rsidRPr="00287BD3">
              <w:t xml:space="preserve">;  All </w:t>
            </w:r>
            <w:r>
              <w:fldChar w:fldCharType="begin"/>
            </w:r>
            <w:r>
              <w:instrText xml:space="preserve"> REF Customer \h  \* MERGEFORMAT </w:instrText>
            </w:r>
            <w:r>
              <w:fldChar w:fldCharType="separate"/>
            </w:r>
            <w:r w:rsidR="0011775B" w:rsidRPr="0076424C">
              <w:rPr>
                <w:b/>
              </w:rPr>
              <w:t>Customer</w:t>
            </w:r>
            <w:r>
              <w:fldChar w:fldCharType="end"/>
            </w:r>
            <w:r w:rsidR="00196E19" w:rsidRPr="00287BD3">
              <w:rPr>
                <w:b/>
              </w:rPr>
              <w:t>s</w:t>
            </w:r>
          </w:p>
        </w:tc>
      </w:tr>
    </w:tbl>
    <w:p w14:paraId="6E861801" w14:textId="77777777" w:rsidR="00314B36" w:rsidRPr="00287BD3" w:rsidRDefault="00314B36">
      <w:pPr>
        <w:pStyle w:val="BodyText"/>
      </w:pPr>
    </w:p>
    <w:p w14:paraId="6E861802" w14:textId="77777777" w:rsidR="00201F6A" w:rsidRPr="00425D58" w:rsidRDefault="00314B36" w:rsidP="00201F6A">
      <w:pPr>
        <w:pStyle w:val="Heading2"/>
        <w:ind w:left="0" w:firstLine="0"/>
        <w:rPr>
          <w:sz w:val="22"/>
          <w:szCs w:val="22"/>
        </w:rPr>
      </w:pPr>
      <w:r w:rsidRPr="00287BD3">
        <w:br w:type="page"/>
      </w:r>
      <w:bookmarkStart w:id="559" w:name="_Hlt1792704"/>
      <w:bookmarkStart w:id="560" w:name="Schedule5a"/>
      <w:bookmarkStart w:id="561" w:name="_Toc501209780"/>
      <w:bookmarkEnd w:id="559"/>
      <w:r w:rsidR="00201F6A" w:rsidRPr="00425D58">
        <w:rPr>
          <w:sz w:val="22"/>
          <w:szCs w:val="22"/>
        </w:rPr>
        <w:lastRenderedPageBreak/>
        <w:t>Schedule 5a</w:t>
      </w:r>
      <w:bookmarkEnd w:id="560"/>
      <w:bookmarkEnd w:id="561"/>
    </w:p>
    <w:p w14:paraId="6E861803"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804" w14:textId="4E66A90C" w:rsidR="00201F6A" w:rsidRPr="00425D58" w:rsidRDefault="0090659A" w:rsidP="00201F6A">
      <w:pPr>
        <w:ind w:left="0" w:firstLine="0"/>
        <w:rPr>
          <w:b/>
          <w:sz w:val="22"/>
          <w:szCs w:val="22"/>
        </w:rPr>
      </w:pPr>
      <w:r>
        <w:rPr>
          <w:b/>
        </w:rPr>
        <w:fldChar w:fldCharType="begin"/>
      </w:r>
      <w:r>
        <w:rPr>
          <w:b/>
        </w:rPr>
        <w:instrText xml:space="preserve"> REF PGF \h </w:instrText>
      </w:r>
      <w:r>
        <w:rPr>
          <w:b/>
        </w:rPr>
      </w:r>
      <w:r>
        <w:rPr>
          <w:b/>
        </w:rPr>
        <w:fldChar w:fldCharType="separate"/>
      </w:r>
      <w:r w:rsidR="0011775B">
        <w:rPr>
          <w:b/>
        </w:rPr>
        <w:t>Power Generating Facilit</w:t>
      </w:r>
      <w:r>
        <w:rPr>
          <w:b/>
        </w:rPr>
        <w:fldChar w:fldCharType="end"/>
      </w:r>
      <w:r w:rsidR="003B5EC9">
        <w:rPr>
          <w:b/>
        </w:rPr>
        <w:t>y</w:t>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w:t>
      </w:r>
      <w:r>
        <w:rPr>
          <w:b/>
          <w:sz w:val="22"/>
          <w:szCs w:val="22"/>
        </w:rPr>
        <w:t xml:space="preserve">EVERY </w:t>
      </w:r>
      <w:r w:rsidR="00201F6A">
        <w:rPr>
          <w:b/>
          <w:sz w:val="22"/>
          <w:szCs w:val="22"/>
        </w:rPr>
        <w:t xml:space="preserve">EMBEDDED </w:t>
      </w:r>
      <w:r>
        <w:rPr>
          <w:b/>
        </w:rPr>
        <w:fldChar w:fldCharType="begin"/>
      </w:r>
      <w:r>
        <w:rPr>
          <w:b/>
        </w:rPr>
        <w:instrText xml:space="preserve"> REF PGF \h </w:instrText>
      </w:r>
      <w:r>
        <w:rPr>
          <w:b/>
        </w:rPr>
      </w:r>
      <w:r>
        <w:rPr>
          <w:b/>
        </w:rPr>
        <w:fldChar w:fldCharType="separate"/>
      </w:r>
      <w:r w:rsidR="0011775B">
        <w:rPr>
          <w:b/>
        </w:rPr>
        <w:t>Power Generating Facilit</w:t>
      </w:r>
      <w:r>
        <w:rPr>
          <w:b/>
        </w:rPr>
        <w:fldChar w:fldCharType="end"/>
      </w:r>
      <w:r w:rsidR="003B5EC9">
        <w:rPr>
          <w:b/>
        </w:rPr>
        <w:t>y</w:t>
      </w:r>
      <w:r w:rsidR="00201F6A">
        <w:rPr>
          <w:b/>
          <w:sz w:val="22"/>
          <w:szCs w:val="22"/>
        </w:rPr>
        <w:t xml:space="preserve"> EXCLUDING THE </w:t>
      </w:r>
      <w:r w:rsidR="00786E2C">
        <w:rPr>
          <w:b/>
          <w:sz w:val="22"/>
          <w:szCs w:val="22"/>
        </w:rPr>
        <w:fldChar w:fldCharType="begin"/>
      </w:r>
      <w:r w:rsidR="00201F6A">
        <w:rPr>
          <w:b/>
          <w:sz w:val="22"/>
          <w:szCs w:val="22"/>
        </w:rPr>
        <w:instrText xml:space="preserve"> REF OTSO \h </w:instrText>
      </w:r>
      <w:r w:rsidR="00786E2C">
        <w:rPr>
          <w:b/>
          <w:sz w:val="22"/>
          <w:szCs w:val="22"/>
        </w:rPr>
      </w:r>
      <w:r w:rsidR="00786E2C">
        <w:rPr>
          <w:b/>
          <w:sz w:val="22"/>
          <w:szCs w:val="22"/>
        </w:rPr>
        <w:fldChar w:fldCharType="separate"/>
      </w:r>
      <w:r w:rsidR="0011775B" w:rsidRPr="0076424C">
        <w:rPr>
          <w:b/>
        </w:rPr>
        <w:t>OTSO</w:t>
      </w:r>
      <w:r w:rsidR="00786E2C">
        <w:rPr>
          <w:b/>
          <w:sz w:val="22"/>
          <w:szCs w:val="22"/>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FE3795" w14:paraId="6E861809" w14:textId="77777777" w:rsidTr="00201F6A">
        <w:trPr>
          <w:cantSplit/>
          <w:tblHeader/>
        </w:trPr>
        <w:tc>
          <w:tcPr>
            <w:tcW w:w="6237" w:type="dxa"/>
            <w:tcBorders>
              <w:bottom w:val="single" w:sz="4" w:space="0" w:color="auto"/>
            </w:tcBorders>
          </w:tcPr>
          <w:p w14:paraId="6E861805"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806" w14:textId="6B018042" w:rsidR="00201F6A" w:rsidRPr="00FE3795" w:rsidRDefault="00201F6A" w:rsidP="00201F6A">
            <w:pPr>
              <w:pStyle w:val="BodyText"/>
              <w:spacing w:before="60" w:after="60"/>
              <w:rPr>
                <w:b/>
                <w:sz w:val="22"/>
                <w:szCs w:val="22"/>
                <w:u w:val="single"/>
              </w:rPr>
            </w:pPr>
            <w:r w:rsidRPr="00FE3795">
              <w:rPr>
                <w:b/>
                <w:spacing w:val="-2"/>
                <w:sz w:val="22"/>
                <w:szCs w:val="22"/>
              </w:rPr>
              <w:t xml:space="preserve">5a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r w:rsidRPr="00FE3795">
              <w:rPr>
                <w:b/>
                <w:sz w:val="22"/>
                <w:szCs w:val="22"/>
              </w:rPr>
              <w:t xml:space="preserve"> Data</w:t>
            </w:r>
          </w:p>
        </w:tc>
        <w:tc>
          <w:tcPr>
            <w:tcW w:w="1418" w:type="dxa"/>
            <w:tcBorders>
              <w:bottom w:val="single" w:sz="4" w:space="0" w:color="auto"/>
            </w:tcBorders>
          </w:tcPr>
          <w:p w14:paraId="6E861807" w14:textId="77777777" w:rsidR="00201F6A" w:rsidRPr="00FE3795" w:rsidRDefault="00201F6A" w:rsidP="00201F6A">
            <w:pPr>
              <w:pStyle w:val="BodyText"/>
              <w:spacing w:before="60" w:after="60"/>
              <w:ind w:left="0" w:firstLine="0"/>
              <w:jc w:val="center"/>
              <w:rPr>
                <w:b/>
                <w:sz w:val="22"/>
                <w:szCs w:val="22"/>
                <w:u w:val="single"/>
              </w:rPr>
            </w:pPr>
            <w:r w:rsidRPr="00FE3795">
              <w:rPr>
                <w:b/>
                <w:sz w:val="22"/>
                <w:szCs w:val="22"/>
                <w:u w:val="single"/>
              </w:rPr>
              <w:t>UNITS</w:t>
            </w:r>
          </w:p>
        </w:tc>
        <w:tc>
          <w:tcPr>
            <w:tcW w:w="1559" w:type="dxa"/>
            <w:tcBorders>
              <w:bottom w:val="single" w:sz="4" w:space="0" w:color="auto"/>
            </w:tcBorders>
          </w:tcPr>
          <w:p w14:paraId="6E861808" w14:textId="77777777" w:rsidR="00201F6A" w:rsidRPr="00FE3795" w:rsidRDefault="00201F6A" w:rsidP="00201F6A">
            <w:pPr>
              <w:pStyle w:val="BodyText"/>
              <w:spacing w:before="60" w:after="60"/>
              <w:ind w:left="0" w:firstLine="0"/>
              <w:jc w:val="center"/>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CATEGORY</w:t>
            </w:r>
          </w:p>
        </w:tc>
      </w:tr>
      <w:tr w:rsidR="00201F6A" w:rsidRPr="00FE3795" w14:paraId="6E86180D" w14:textId="77777777" w:rsidTr="00201F6A">
        <w:trPr>
          <w:cantSplit/>
        </w:trPr>
        <w:tc>
          <w:tcPr>
            <w:tcW w:w="6237" w:type="dxa"/>
            <w:tcBorders>
              <w:bottom w:val="single" w:sz="4" w:space="0" w:color="auto"/>
            </w:tcBorders>
            <w:shd w:val="clear" w:color="auto" w:fill="B3B3B3"/>
          </w:tcPr>
          <w:p w14:paraId="6E86180A" w14:textId="77777777" w:rsidR="00201F6A" w:rsidRPr="00FE3795" w:rsidRDefault="00201F6A" w:rsidP="00201F6A">
            <w:pPr>
              <w:pStyle w:val="BodyText"/>
              <w:spacing w:before="60" w:after="60"/>
              <w:ind w:left="0" w:firstLine="0"/>
              <w:rPr>
                <w:b/>
                <w:sz w:val="22"/>
                <w:szCs w:val="22"/>
              </w:rPr>
            </w:pPr>
            <w:r w:rsidRPr="00FE3795">
              <w:rPr>
                <w:b/>
                <w:sz w:val="22"/>
                <w:szCs w:val="22"/>
              </w:rPr>
              <w:t>APPLICANT’S DETAILS</w:t>
            </w:r>
          </w:p>
        </w:tc>
        <w:tc>
          <w:tcPr>
            <w:tcW w:w="1418" w:type="dxa"/>
            <w:tcBorders>
              <w:bottom w:val="single" w:sz="4" w:space="0" w:color="auto"/>
            </w:tcBorders>
            <w:shd w:val="clear" w:color="auto" w:fill="B3B3B3"/>
          </w:tcPr>
          <w:p w14:paraId="6E86180B" w14:textId="77777777" w:rsidR="00201F6A" w:rsidRPr="00FE3795" w:rsidRDefault="00201F6A" w:rsidP="00201F6A">
            <w:pPr>
              <w:pStyle w:val="BodyText"/>
              <w:spacing w:before="60" w:after="60"/>
              <w:ind w:left="42" w:right="117" w:firstLine="0"/>
              <w:jc w:val="center"/>
              <w:rPr>
                <w:sz w:val="22"/>
                <w:szCs w:val="22"/>
              </w:rPr>
            </w:pPr>
          </w:p>
        </w:tc>
        <w:tc>
          <w:tcPr>
            <w:tcW w:w="1559" w:type="dxa"/>
            <w:tcBorders>
              <w:bottom w:val="single" w:sz="4" w:space="0" w:color="auto"/>
            </w:tcBorders>
            <w:shd w:val="clear" w:color="auto" w:fill="B3B3B3"/>
          </w:tcPr>
          <w:p w14:paraId="6E86180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1" w14:textId="77777777" w:rsidTr="00201F6A">
        <w:trPr>
          <w:cantSplit/>
        </w:trPr>
        <w:tc>
          <w:tcPr>
            <w:tcW w:w="6237" w:type="dxa"/>
            <w:shd w:val="clear" w:color="auto" w:fill="B3B3B3"/>
          </w:tcPr>
          <w:p w14:paraId="6E86180E" w14:textId="77777777" w:rsidR="00201F6A" w:rsidRPr="00FE3795" w:rsidRDefault="00201F6A" w:rsidP="00201F6A">
            <w:pPr>
              <w:pStyle w:val="BodyText"/>
              <w:spacing w:before="60" w:after="60"/>
              <w:ind w:left="0" w:firstLine="0"/>
              <w:jc w:val="left"/>
              <w:rPr>
                <w:sz w:val="22"/>
                <w:szCs w:val="22"/>
              </w:rPr>
            </w:pPr>
            <w:r w:rsidRPr="00FE3795">
              <w:rPr>
                <w:b/>
                <w:sz w:val="22"/>
                <w:szCs w:val="22"/>
              </w:rPr>
              <w:t>Customer’s Details</w:t>
            </w:r>
          </w:p>
        </w:tc>
        <w:tc>
          <w:tcPr>
            <w:tcW w:w="1418" w:type="dxa"/>
            <w:shd w:val="clear" w:color="auto" w:fill="B3B3B3"/>
          </w:tcPr>
          <w:p w14:paraId="6E86180F" w14:textId="77777777" w:rsidR="00201F6A" w:rsidRPr="00FE3795" w:rsidRDefault="00201F6A" w:rsidP="00201F6A">
            <w:pPr>
              <w:pStyle w:val="BodyText"/>
              <w:spacing w:before="60" w:after="60"/>
              <w:ind w:left="720" w:right="117" w:hanging="678"/>
              <w:jc w:val="center"/>
              <w:rPr>
                <w:sz w:val="22"/>
                <w:szCs w:val="22"/>
              </w:rPr>
            </w:pPr>
          </w:p>
        </w:tc>
        <w:tc>
          <w:tcPr>
            <w:tcW w:w="1559" w:type="dxa"/>
            <w:shd w:val="clear" w:color="auto" w:fill="B3B3B3"/>
          </w:tcPr>
          <w:p w14:paraId="6E86181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15" w14:textId="77777777" w:rsidTr="00201F6A">
        <w:trPr>
          <w:cantSplit/>
        </w:trPr>
        <w:tc>
          <w:tcPr>
            <w:tcW w:w="6237" w:type="dxa"/>
          </w:tcPr>
          <w:p w14:paraId="6E861812" w14:textId="77777777" w:rsidR="00201F6A" w:rsidRPr="00FE3795" w:rsidRDefault="00201F6A" w:rsidP="00201F6A">
            <w:pPr>
              <w:pStyle w:val="BodyText"/>
              <w:spacing w:before="60" w:after="60"/>
              <w:jc w:val="left"/>
              <w:rPr>
                <w:sz w:val="22"/>
                <w:szCs w:val="22"/>
              </w:rPr>
            </w:pPr>
            <w:r w:rsidRPr="00FE3795">
              <w:rPr>
                <w:sz w:val="22"/>
                <w:szCs w:val="22"/>
              </w:rPr>
              <w:t>Company name</w:t>
            </w:r>
          </w:p>
        </w:tc>
        <w:tc>
          <w:tcPr>
            <w:tcW w:w="1418" w:type="dxa"/>
          </w:tcPr>
          <w:p w14:paraId="6E86181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4" w14:textId="250B32C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19" w14:textId="77777777" w:rsidTr="00201F6A">
        <w:trPr>
          <w:cantSplit/>
        </w:trPr>
        <w:tc>
          <w:tcPr>
            <w:tcW w:w="6237" w:type="dxa"/>
          </w:tcPr>
          <w:p w14:paraId="6E861816" w14:textId="77777777" w:rsidR="00201F6A" w:rsidRPr="00FE3795" w:rsidRDefault="00201F6A" w:rsidP="00201F6A">
            <w:pPr>
              <w:pStyle w:val="BodyText"/>
              <w:spacing w:before="60" w:after="60"/>
              <w:ind w:left="0" w:firstLine="0"/>
              <w:jc w:val="left"/>
              <w:rPr>
                <w:sz w:val="22"/>
                <w:szCs w:val="22"/>
              </w:rPr>
            </w:pPr>
            <w:r w:rsidRPr="00FE3795">
              <w:rPr>
                <w:sz w:val="22"/>
                <w:szCs w:val="22"/>
              </w:rPr>
              <w:t>Company registered number</w:t>
            </w:r>
          </w:p>
        </w:tc>
        <w:tc>
          <w:tcPr>
            <w:tcW w:w="1418" w:type="dxa"/>
          </w:tcPr>
          <w:p w14:paraId="6E86181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8" w14:textId="55974811"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1D" w14:textId="77777777" w:rsidTr="00201F6A">
        <w:trPr>
          <w:cantSplit/>
        </w:trPr>
        <w:tc>
          <w:tcPr>
            <w:tcW w:w="6237" w:type="dxa"/>
          </w:tcPr>
          <w:p w14:paraId="6E86181A"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1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1C" w14:textId="783042E0"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21" w14:textId="77777777" w:rsidTr="00201F6A">
        <w:trPr>
          <w:cantSplit/>
        </w:trPr>
        <w:tc>
          <w:tcPr>
            <w:tcW w:w="6237" w:type="dxa"/>
          </w:tcPr>
          <w:p w14:paraId="6E86181E"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1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0" w14:textId="6EAA73FF"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25" w14:textId="77777777" w:rsidTr="00201F6A">
        <w:trPr>
          <w:cantSplit/>
        </w:trPr>
        <w:tc>
          <w:tcPr>
            <w:tcW w:w="6237" w:type="dxa"/>
          </w:tcPr>
          <w:p w14:paraId="6E861822"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2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4" w14:textId="62AD22DF"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29" w14:textId="77777777" w:rsidTr="00201F6A">
        <w:trPr>
          <w:cantSplit/>
        </w:trPr>
        <w:tc>
          <w:tcPr>
            <w:tcW w:w="6237" w:type="dxa"/>
          </w:tcPr>
          <w:p w14:paraId="6E861826"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2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8" w14:textId="3F186932"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2D" w14:textId="77777777" w:rsidTr="00201F6A">
        <w:trPr>
          <w:cantSplit/>
        </w:trPr>
        <w:tc>
          <w:tcPr>
            <w:tcW w:w="6237" w:type="dxa"/>
          </w:tcPr>
          <w:p w14:paraId="6E86182A" w14:textId="77777777" w:rsidR="00201F6A" w:rsidRPr="00FE3795" w:rsidRDefault="00201F6A" w:rsidP="00201F6A">
            <w:pPr>
              <w:pStyle w:val="BodyText"/>
              <w:spacing w:before="60" w:after="60"/>
              <w:jc w:val="left"/>
              <w:rPr>
                <w:sz w:val="22"/>
                <w:szCs w:val="22"/>
              </w:rPr>
            </w:pPr>
            <w:r w:rsidRPr="00FE3795">
              <w:rPr>
                <w:sz w:val="22"/>
                <w:szCs w:val="22"/>
              </w:rPr>
              <w:t>Facsimile number</w:t>
            </w:r>
          </w:p>
        </w:tc>
        <w:tc>
          <w:tcPr>
            <w:tcW w:w="1418" w:type="dxa"/>
          </w:tcPr>
          <w:p w14:paraId="6E86182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2C" w14:textId="2AB81AB0"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31" w14:textId="77777777" w:rsidTr="00201F6A">
        <w:trPr>
          <w:cantSplit/>
        </w:trPr>
        <w:tc>
          <w:tcPr>
            <w:tcW w:w="6237" w:type="dxa"/>
            <w:shd w:val="clear" w:color="auto" w:fill="B3B3B3"/>
          </w:tcPr>
          <w:p w14:paraId="6E86182E" w14:textId="77777777" w:rsidR="00201F6A" w:rsidRPr="00FE3795" w:rsidRDefault="00201F6A" w:rsidP="00201F6A">
            <w:pPr>
              <w:pStyle w:val="BodyText"/>
              <w:spacing w:before="60" w:after="60"/>
              <w:jc w:val="left"/>
              <w:rPr>
                <w:b/>
                <w:sz w:val="22"/>
                <w:szCs w:val="22"/>
              </w:rPr>
            </w:pPr>
            <w:r w:rsidRPr="00FE3795">
              <w:rPr>
                <w:b/>
                <w:sz w:val="22"/>
                <w:szCs w:val="22"/>
              </w:rPr>
              <w:t>Consultant’s Details (if applicable)</w:t>
            </w:r>
          </w:p>
        </w:tc>
        <w:tc>
          <w:tcPr>
            <w:tcW w:w="1418" w:type="dxa"/>
            <w:shd w:val="clear" w:color="auto" w:fill="B3B3B3"/>
          </w:tcPr>
          <w:p w14:paraId="6E86182F" w14:textId="77777777" w:rsidR="00201F6A" w:rsidRPr="00FE3795" w:rsidRDefault="00201F6A" w:rsidP="00201F6A">
            <w:pPr>
              <w:pStyle w:val="BodyText"/>
              <w:spacing w:before="60" w:after="60"/>
              <w:jc w:val="center"/>
              <w:rPr>
                <w:sz w:val="22"/>
                <w:szCs w:val="22"/>
              </w:rPr>
            </w:pPr>
          </w:p>
        </w:tc>
        <w:tc>
          <w:tcPr>
            <w:tcW w:w="1559" w:type="dxa"/>
            <w:shd w:val="clear" w:color="auto" w:fill="B3B3B3"/>
          </w:tcPr>
          <w:p w14:paraId="6E861830" w14:textId="77777777" w:rsidR="00201F6A" w:rsidRPr="00FE3795" w:rsidRDefault="00201F6A" w:rsidP="00201F6A">
            <w:pPr>
              <w:pStyle w:val="BodyText"/>
              <w:spacing w:before="60" w:after="60"/>
              <w:ind w:left="0" w:firstLine="0"/>
              <w:jc w:val="center"/>
              <w:rPr>
                <w:sz w:val="22"/>
                <w:szCs w:val="22"/>
              </w:rPr>
            </w:pPr>
          </w:p>
        </w:tc>
      </w:tr>
      <w:tr w:rsidR="00201F6A" w:rsidRPr="00FE3795" w14:paraId="6E861835" w14:textId="77777777" w:rsidTr="00201F6A">
        <w:trPr>
          <w:cantSplit/>
        </w:trPr>
        <w:tc>
          <w:tcPr>
            <w:tcW w:w="6237" w:type="dxa"/>
          </w:tcPr>
          <w:p w14:paraId="6E861832" w14:textId="77777777" w:rsidR="00201F6A" w:rsidRPr="00FE3795" w:rsidRDefault="00201F6A" w:rsidP="00201F6A">
            <w:pPr>
              <w:pStyle w:val="BodyText"/>
              <w:spacing w:before="60" w:after="60"/>
              <w:jc w:val="left"/>
              <w:rPr>
                <w:sz w:val="22"/>
                <w:szCs w:val="22"/>
              </w:rPr>
            </w:pPr>
            <w:r w:rsidRPr="00FE3795">
              <w:rPr>
                <w:sz w:val="22"/>
                <w:szCs w:val="22"/>
              </w:rPr>
              <w:t>Consultant’s name</w:t>
            </w:r>
          </w:p>
        </w:tc>
        <w:tc>
          <w:tcPr>
            <w:tcW w:w="1418" w:type="dxa"/>
          </w:tcPr>
          <w:p w14:paraId="6E86183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4" w14:textId="6D388420"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39" w14:textId="77777777" w:rsidTr="00201F6A">
        <w:trPr>
          <w:cantSplit/>
        </w:trPr>
        <w:tc>
          <w:tcPr>
            <w:tcW w:w="6237" w:type="dxa"/>
          </w:tcPr>
          <w:p w14:paraId="6E861836" w14:textId="77777777" w:rsidR="00201F6A" w:rsidRPr="00FE3795" w:rsidRDefault="00201F6A" w:rsidP="00201F6A">
            <w:pPr>
              <w:pStyle w:val="BodyText"/>
              <w:spacing w:before="60" w:after="60"/>
              <w:jc w:val="left"/>
              <w:rPr>
                <w:sz w:val="22"/>
                <w:szCs w:val="22"/>
              </w:rPr>
            </w:pPr>
            <w:r w:rsidRPr="00FE3795">
              <w:rPr>
                <w:sz w:val="22"/>
                <w:szCs w:val="22"/>
              </w:rPr>
              <w:t>Postal address</w:t>
            </w:r>
          </w:p>
        </w:tc>
        <w:tc>
          <w:tcPr>
            <w:tcW w:w="1418" w:type="dxa"/>
          </w:tcPr>
          <w:p w14:paraId="6E86183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8" w14:textId="3BCC564A"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3D" w14:textId="77777777" w:rsidTr="00201F6A">
        <w:trPr>
          <w:cantSplit/>
        </w:trPr>
        <w:tc>
          <w:tcPr>
            <w:tcW w:w="6237" w:type="dxa"/>
          </w:tcPr>
          <w:p w14:paraId="6E86183A" w14:textId="77777777" w:rsidR="00201F6A" w:rsidRPr="00FE3795" w:rsidRDefault="00201F6A" w:rsidP="00201F6A">
            <w:pPr>
              <w:pStyle w:val="BodyText"/>
              <w:spacing w:before="60" w:after="60"/>
              <w:jc w:val="left"/>
              <w:rPr>
                <w:sz w:val="22"/>
                <w:szCs w:val="22"/>
              </w:rPr>
            </w:pPr>
            <w:r w:rsidRPr="00FE3795">
              <w:rPr>
                <w:sz w:val="22"/>
                <w:szCs w:val="22"/>
              </w:rPr>
              <w:t>Contact name</w:t>
            </w:r>
          </w:p>
        </w:tc>
        <w:tc>
          <w:tcPr>
            <w:tcW w:w="1418" w:type="dxa"/>
          </w:tcPr>
          <w:p w14:paraId="6E86183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3C" w14:textId="78819DD2"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41" w14:textId="77777777" w:rsidTr="00201F6A">
        <w:trPr>
          <w:cantSplit/>
        </w:trPr>
        <w:tc>
          <w:tcPr>
            <w:tcW w:w="6237" w:type="dxa"/>
          </w:tcPr>
          <w:p w14:paraId="6E86183E" w14:textId="77777777" w:rsidR="00201F6A" w:rsidRPr="00FE3795" w:rsidRDefault="00201F6A" w:rsidP="00201F6A">
            <w:pPr>
              <w:pStyle w:val="BodyText"/>
              <w:spacing w:before="60" w:after="60"/>
              <w:jc w:val="left"/>
              <w:rPr>
                <w:sz w:val="22"/>
                <w:szCs w:val="22"/>
              </w:rPr>
            </w:pPr>
            <w:r w:rsidRPr="00FE3795">
              <w:rPr>
                <w:sz w:val="22"/>
                <w:szCs w:val="22"/>
              </w:rPr>
              <w:t>Email address</w:t>
            </w:r>
          </w:p>
        </w:tc>
        <w:tc>
          <w:tcPr>
            <w:tcW w:w="1418" w:type="dxa"/>
          </w:tcPr>
          <w:p w14:paraId="6E86183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0" w14:textId="3083DA73"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45" w14:textId="77777777" w:rsidTr="00201F6A">
        <w:trPr>
          <w:cantSplit/>
        </w:trPr>
        <w:tc>
          <w:tcPr>
            <w:tcW w:w="6237" w:type="dxa"/>
          </w:tcPr>
          <w:p w14:paraId="6E861842" w14:textId="77777777" w:rsidR="00201F6A" w:rsidRPr="00FE3795" w:rsidRDefault="00201F6A" w:rsidP="00201F6A">
            <w:pPr>
              <w:pStyle w:val="BodyText"/>
              <w:spacing w:before="60" w:after="60"/>
              <w:jc w:val="left"/>
              <w:rPr>
                <w:sz w:val="22"/>
                <w:szCs w:val="22"/>
              </w:rPr>
            </w:pPr>
            <w:r w:rsidRPr="00FE3795">
              <w:rPr>
                <w:sz w:val="22"/>
                <w:szCs w:val="22"/>
              </w:rPr>
              <w:t>Telephone number</w:t>
            </w:r>
          </w:p>
        </w:tc>
        <w:tc>
          <w:tcPr>
            <w:tcW w:w="1418" w:type="dxa"/>
          </w:tcPr>
          <w:p w14:paraId="6E861843"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4" w14:textId="39440E71" w:rsidR="00201F6A" w:rsidRPr="00FE3795" w:rsidRDefault="008572B5" w:rsidP="00201F6A">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49" w14:textId="77777777" w:rsidTr="00201F6A">
        <w:trPr>
          <w:cantSplit/>
        </w:trPr>
        <w:tc>
          <w:tcPr>
            <w:tcW w:w="6237" w:type="dxa"/>
          </w:tcPr>
          <w:p w14:paraId="6E861846" w14:textId="77777777" w:rsidR="00201F6A" w:rsidRPr="00FE3795" w:rsidRDefault="00201F6A" w:rsidP="00201F6A">
            <w:pPr>
              <w:pStyle w:val="TableText"/>
              <w:spacing w:before="60" w:after="60" w:line="264" w:lineRule="auto"/>
              <w:rPr>
                <w:sz w:val="22"/>
                <w:szCs w:val="22"/>
              </w:rPr>
            </w:pPr>
            <w:r w:rsidRPr="00FE3795">
              <w:rPr>
                <w:sz w:val="22"/>
                <w:szCs w:val="22"/>
              </w:rPr>
              <w:t>Facsimile number</w:t>
            </w:r>
          </w:p>
        </w:tc>
        <w:tc>
          <w:tcPr>
            <w:tcW w:w="1418" w:type="dxa"/>
          </w:tcPr>
          <w:p w14:paraId="6E861847"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48" w14:textId="343C7B43"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4D" w14:textId="77777777" w:rsidTr="00201F6A">
        <w:trPr>
          <w:cantSplit/>
        </w:trPr>
        <w:tc>
          <w:tcPr>
            <w:tcW w:w="6237" w:type="dxa"/>
            <w:shd w:val="clear" w:color="auto" w:fill="B3B3B3"/>
          </w:tcPr>
          <w:p w14:paraId="6E86184A" w14:textId="5F86A557" w:rsidR="00201F6A" w:rsidRPr="00FE3795" w:rsidRDefault="0090659A" w:rsidP="00595463">
            <w:pPr>
              <w:pStyle w:val="BodyT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LOCATION AND OPERATION</w:t>
            </w:r>
          </w:p>
        </w:tc>
        <w:tc>
          <w:tcPr>
            <w:tcW w:w="1418" w:type="dxa"/>
            <w:shd w:val="clear" w:color="auto" w:fill="B3B3B3"/>
          </w:tcPr>
          <w:p w14:paraId="6E86184B"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4C"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51" w14:textId="77777777" w:rsidTr="00201F6A">
        <w:trPr>
          <w:cantSplit/>
        </w:trPr>
        <w:tc>
          <w:tcPr>
            <w:tcW w:w="6237" w:type="dxa"/>
          </w:tcPr>
          <w:p w14:paraId="6E86184E" w14:textId="49DCBAC9"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PowerStation \h  \* MERGEFORMAT </w:instrText>
            </w:r>
            <w:r w:rsidRPr="00FE3795">
              <w:rPr>
                <w:sz w:val="22"/>
                <w:szCs w:val="22"/>
              </w:rPr>
            </w:r>
            <w:r w:rsidRPr="00FE3795">
              <w:rPr>
                <w:sz w:val="22"/>
                <w:szCs w:val="22"/>
              </w:rPr>
              <w:fldChar w:fldCharType="separate"/>
            </w:r>
            <w:r w:rsidR="0011775B" w:rsidRPr="0076424C">
              <w:rPr>
                <w:b/>
              </w:rPr>
              <w:t>Power Station</w:t>
            </w:r>
            <w:r w:rsidRPr="00FE3795">
              <w:rPr>
                <w:sz w:val="22"/>
                <w:szCs w:val="22"/>
              </w:rPr>
              <w:fldChar w:fldCharType="end"/>
            </w:r>
            <w:r w:rsidR="00201F6A" w:rsidRPr="00FE3795">
              <w:rPr>
                <w:sz w:val="22"/>
                <w:szCs w:val="22"/>
              </w:rPr>
              <w:t xml:space="preserve"> name</w:t>
            </w:r>
          </w:p>
        </w:tc>
        <w:tc>
          <w:tcPr>
            <w:tcW w:w="1418" w:type="dxa"/>
          </w:tcPr>
          <w:p w14:paraId="6E86184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5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036C66" w:rsidRPr="00FE3795" w14:paraId="6E861855" w14:textId="77777777" w:rsidTr="00036C66">
        <w:trPr>
          <w:cantSplit/>
        </w:trPr>
        <w:tc>
          <w:tcPr>
            <w:tcW w:w="6237" w:type="dxa"/>
          </w:tcPr>
          <w:p w14:paraId="6E861852" w14:textId="58D487EA" w:rsidR="00036C66" w:rsidRPr="00FE3795" w:rsidRDefault="00036C66" w:rsidP="00036C66">
            <w:pPr>
              <w:pStyle w:val="BodyText"/>
              <w:spacing w:before="60" w:after="60"/>
              <w:ind w:left="42" w:hanging="42"/>
              <w:jc w:val="left"/>
              <w:rPr>
                <w:sz w:val="22"/>
                <w:szCs w:val="22"/>
              </w:rPr>
            </w:pPr>
            <w:r w:rsidRPr="00FE3795">
              <w:rPr>
                <w:sz w:val="22"/>
                <w:szCs w:val="22"/>
              </w:rPr>
              <w:t xml:space="preserve">Details of any existing </w:t>
            </w:r>
            <w:r w:rsidR="008572B5" w:rsidRPr="00FE3795">
              <w:rPr>
                <w:sz w:val="22"/>
                <w:szCs w:val="22"/>
              </w:rPr>
              <w:fldChar w:fldCharType="begin"/>
            </w:r>
            <w:r w:rsidR="008572B5" w:rsidRPr="00FE3795">
              <w:rPr>
                <w:sz w:val="22"/>
                <w:szCs w:val="22"/>
              </w:rPr>
              <w:instrText xml:space="preserve"> REF ConnectionAgreement \h  \* MERGEFORMAT </w:instrText>
            </w:r>
            <w:r w:rsidR="008572B5" w:rsidRPr="00FE3795">
              <w:rPr>
                <w:sz w:val="22"/>
                <w:szCs w:val="22"/>
              </w:rPr>
            </w:r>
            <w:r w:rsidR="008572B5" w:rsidRPr="00FE3795">
              <w:rPr>
                <w:sz w:val="22"/>
                <w:szCs w:val="22"/>
              </w:rPr>
              <w:fldChar w:fldCharType="separate"/>
            </w:r>
            <w:r w:rsidR="0011775B" w:rsidRPr="0011775B">
              <w:rPr>
                <w:b/>
                <w:sz w:val="22"/>
                <w:szCs w:val="22"/>
              </w:rPr>
              <w:t>Connection Agreement</w:t>
            </w:r>
            <w:r w:rsidR="008572B5" w:rsidRPr="00FE3795">
              <w:rPr>
                <w:sz w:val="22"/>
                <w:szCs w:val="22"/>
              </w:rPr>
              <w:fldChar w:fldCharType="end"/>
            </w:r>
            <w:r w:rsidRPr="00FE3795">
              <w:rPr>
                <w:b/>
                <w:sz w:val="22"/>
                <w:szCs w:val="22"/>
              </w:rPr>
              <w:t xml:space="preserve">s </w:t>
            </w:r>
            <w:r w:rsidRPr="00FE3795">
              <w:rPr>
                <w:sz w:val="22"/>
                <w:szCs w:val="22"/>
              </w:rPr>
              <w:t xml:space="preserve">for this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p>
        </w:tc>
        <w:tc>
          <w:tcPr>
            <w:tcW w:w="1418" w:type="dxa"/>
          </w:tcPr>
          <w:p w14:paraId="6E861853"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4" w14:textId="4A8595D1"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036C66" w:rsidRPr="00FE3795" w14:paraId="6E861859" w14:textId="77777777" w:rsidTr="00036C66">
        <w:trPr>
          <w:cantSplit/>
        </w:trPr>
        <w:tc>
          <w:tcPr>
            <w:tcW w:w="6237" w:type="dxa"/>
          </w:tcPr>
          <w:p w14:paraId="6E861856" w14:textId="117A7DCA" w:rsidR="00036C66" w:rsidRPr="00FE3795" w:rsidRDefault="00036C66" w:rsidP="00036C66">
            <w:pPr>
              <w:pStyle w:val="BodyText"/>
              <w:spacing w:before="60" w:after="60"/>
              <w:ind w:left="0" w:firstLine="0"/>
              <w:jc w:val="left"/>
              <w:rPr>
                <w:sz w:val="22"/>
                <w:szCs w:val="22"/>
              </w:rPr>
            </w:pPr>
            <w:r w:rsidRPr="00FE3795">
              <w:rPr>
                <w:sz w:val="22"/>
                <w:szCs w:val="22"/>
              </w:rPr>
              <w:t xml:space="preserve">Target date for the provision of the connection / commissioning of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p>
        </w:tc>
        <w:tc>
          <w:tcPr>
            <w:tcW w:w="1418" w:type="dxa"/>
          </w:tcPr>
          <w:p w14:paraId="6E861857" w14:textId="77777777" w:rsidR="00036C66" w:rsidRPr="00FE3795" w:rsidRDefault="00036C66" w:rsidP="00036C66">
            <w:pPr>
              <w:pStyle w:val="BodyText"/>
              <w:spacing w:before="60" w:after="60"/>
              <w:ind w:left="0" w:firstLine="0"/>
              <w:jc w:val="center"/>
              <w:rPr>
                <w:sz w:val="22"/>
                <w:szCs w:val="22"/>
              </w:rPr>
            </w:pPr>
            <w:r w:rsidRPr="00FE3795">
              <w:rPr>
                <w:sz w:val="22"/>
                <w:szCs w:val="22"/>
              </w:rPr>
              <w:t>Text</w:t>
            </w:r>
          </w:p>
        </w:tc>
        <w:tc>
          <w:tcPr>
            <w:tcW w:w="1559" w:type="dxa"/>
          </w:tcPr>
          <w:p w14:paraId="6E861858" w14:textId="798D0BE4" w:rsidR="00036C66" w:rsidRPr="00FE3795" w:rsidRDefault="008572B5" w:rsidP="00036C66">
            <w:pPr>
              <w:pStyle w:val="BodyText"/>
              <w:spacing w:before="60" w:after="60"/>
              <w:ind w:left="0" w:firstLine="0"/>
              <w:jc w:val="center"/>
              <w:rPr>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5D" w14:textId="77777777" w:rsidTr="00201F6A">
        <w:trPr>
          <w:cantSplit/>
        </w:trPr>
        <w:tc>
          <w:tcPr>
            <w:tcW w:w="6237" w:type="dxa"/>
          </w:tcPr>
          <w:p w14:paraId="6E86185A" w14:textId="77777777" w:rsidR="00201F6A" w:rsidRPr="00FE3795" w:rsidRDefault="00201F6A" w:rsidP="00201F6A">
            <w:pPr>
              <w:pStyle w:val="BodyText"/>
              <w:spacing w:before="60" w:after="60"/>
              <w:ind w:left="0" w:firstLine="0"/>
              <w:jc w:val="left"/>
              <w:rPr>
                <w:sz w:val="22"/>
                <w:szCs w:val="22"/>
              </w:rPr>
            </w:pPr>
            <w:r w:rsidRPr="00FE3795">
              <w:rPr>
                <w:sz w:val="22"/>
                <w:szCs w:val="22"/>
              </w:rPr>
              <w:t>Postal address or site boundary plan (1/500)</w:t>
            </w:r>
          </w:p>
        </w:tc>
        <w:tc>
          <w:tcPr>
            <w:tcW w:w="1418" w:type="dxa"/>
          </w:tcPr>
          <w:p w14:paraId="6E86185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 / Plan</w:t>
            </w:r>
          </w:p>
        </w:tc>
        <w:tc>
          <w:tcPr>
            <w:tcW w:w="1559" w:type="dxa"/>
          </w:tcPr>
          <w:p w14:paraId="6E86185C" w14:textId="3EF16EB0"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61" w14:textId="77777777" w:rsidTr="00201F6A">
        <w:trPr>
          <w:cantSplit/>
        </w:trPr>
        <w:tc>
          <w:tcPr>
            <w:tcW w:w="6237" w:type="dxa"/>
          </w:tcPr>
          <w:p w14:paraId="6E86185E" w14:textId="75C865BF" w:rsidR="00201F6A" w:rsidRPr="00FE3795" w:rsidRDefault="008572B5" w:rsidP="00201F6A">
            <w:pPr>
              <w:pStyle w:val="BodyText"/>
              <w:spacing w:before="60" w:after="60"/>
              <w:jc w:val="left"/>
              <w:rPr>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11775B" w:rsidRPr="0011775B">
              <w:rPr>
                <w:b/>
                <w:sz w:val="22"/>
                <w:szCs w:val="22"/>
              </w:rPr>
              <w:t>Connection Point</w:t>
            </w:r>
            <w:r w:rsidRPr="00FE3795">
              <w:rPr>
                <w:sz w:val="22"/>
                <w:szCs w:val="22"/>
              </w:rPr>
              <w:fldChar w:fldCharType="end"/>
            </w:r>
            <w:r w:rsidR="00201F6A" w:rsidRPr="00FE3795">
              <w:rPr>
                <w:sz w:val="22"/>
                <w:szCs w:val="22"/>
              </w:rPr>
              <w:t xml:space="preserve"> (OS grid reference or description)</w:t>
            </w:r>
          </w:p>
        </w:tc>
        <w:tc>
          <w:tcPr>
            <w:tcW w:w="1418" w:type="dxa"/>
          </w:tcPr>
          <w:p w14:paraId="6E86185F"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Pr>
          <w:p w14:paraId="6E861860" w14:textId="3180815B"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6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62" w14:textId="7E032C4C" w:rsidR="00201F6A" w:rsidRPr="00FE3795" w:rsidRDefault="008572B5" w:rsidP="00201F6A">
            <w:pPr>
              <w:pStyle w:val="BodyText"/>
              <w:spacing w:before="60" w:after="60"/>
              <w:ind w:left="0" w:firstLine="0"/>
              <w:jc w:val="left"/>
              <w:rPr>
                <w:b/>
                <w:spacing w:val="0"/>
                <w:sz w:val="22"/>
                <w:szCs w:val="22"/>
              </w:rPr>
            </w:pPr>
            <w:r w:rsidRPr="00FE3795">
              <w:rPr>
                <w:sz w:val="22"/>
                <w:szCs w:val="22"/>
              </w:rPr>
              <w:fldChar w:fldCharType="begin"/>
            </w:r>
            <w:r w:rsidRPr="00FE3795">
              <w:rPr>
                <w:sz w:val="22"/>
                <w:szCs w:val="22"/>
              </w:rPr>
              <w:instrText xml:space="preserve"> REF ConnectionPoint \h  \* MERGEFORMAT </w:instrText>
            </w:r>
            <w:r w:rsidRPr="00FE3795">
              <w:rPr>
                <w:sz w:val="22"/>
                <w:szCs w:val="22"/>
              </w:rPr>
            </w:r>
            <w:r w:rsidRPr="00FE3795">
              <w:rPr>
                <w:sz w:val="22"/>
                <w:szCs w:val="22"/>
              </w:rPr>
              <w:fldChar w:fldCharType="separate"/>
            </w:r>
            <w:r w:rsidR="0011775B" w:rsidRPr="0011775B">
              <w:rPr>
                <w:b/>
                <w:sz w:val="22"/>
                <w:szCs w:val="22"/>
              </w:rPr>
              <w:t>Connection Point</w:t>
            </w:r>
            <w:r w:rsidRPr="00FE3795">
              <w:rPr>
                <w:sz w:val="22"/>
                <w:szCs w:val="22"/>
              </w:rPr>
              <w:fldChar w:fldCharType="end"/>
            </w:r>
            <w:r w:rsidR="00201F6A" w:rsidRPr="00FE3795">
              <w:rPr>
                <w:b/>
                <w:sz w:val="22"/>
                <w:szCs w:val="22"/>
              </w:rPr>
              <w:t xml:space="preserve"> </w:t>
            </w:r>
            <w:r w:rsidR="00201F6A" w:rsidRPr="00FE3795">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FE3795" w:rsidRDefault="00201F6A" w:rsidP="00201F6A">
            <w:pPr>
              <w:pStyle w:val="BodyText"/>
              <w:spacing w:before="60" w:after="60"/>
              <w:ind w:left="0" w:firstLine="0"/>
              <w:jc w:val="center"/>
              <w:rPr>
                <w:sz w:val="22"/>
                <w:szCs w:val="22"/>
              </w:rPr>
            </w:pPr>
            <w:r w:rsidRPr="00FE3795">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864" w14:textId="4A750449"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69" w14:textId="77777777" w:rsidTr="00201F6A">
        <w:trPr>
          <w:cantSplit/>
        </w:trPr>
        <w:tc>
          <w:tcPr>
            <w:tcW w:w="6237" w:type="dxa"/>
          </w:tcPr>
          <w:p w14:paraId="6E861866" w14:textId="2E1F96B3" w:rsidR="00201F6A" w:rsidRPr="00FE3795" w:rsidRDefault="00201F6A" w:rsidP="00201F6A">
            <w:pPr>
              <w:pStyle w:val="BodyText"/>
              <w:spacing w:before="60" w:after="60"/>
              <w:ind w:left="0" w:firstLine="0"/>
              <w:jc w:val="left"/>
              <w:rPr>
                <w:sz w:val="22"/>
                <w:szCs w:val="22"/>
              </w:rPr>
            </w:pPr>
            <w:r w:rsidRPr="00FE3795">
              <w:rPr>
                <w:sz w:val="22"/>
                <w:szCs w:val="22"/>
              </w:rPr>
              <w:t xml:space="preserve">Single line diagram of </w:t>
            </w:r>
            <w:r w:rsidR="00036C66" w:rsidRPr="00FE3795">
              <w:rPr>
                <w:sz w:val="22"/>
                <w:szCs w:val="22"/>
              </w:rPr>
              <w:t xml:space="preserve">any </w:t>
            </w:r>
            <w:r w:rsidR="00E1690C" w:rsidRPr="00FE3795">
              <w:rPr>
                <w:sz w:val="22"/>
                <w:szCs w:val="22"/>
              </w:rPr>
              <w:t>on-</w:t>
            </w:r>
            <w:r w:rsidR="00036C66" w:rsidRPr="00FE3795">
              <w:rPr>
                <w:sz w:val="22"/>
                <w:szCs w:val="22"/>
              </w:rPr>
              <w:t xml:space="preserve">site </w:t>
            </w:r>
            <w:r w:rsidRPr="00FE3795">
              <w:rPr>
                <w:sz w:val="22"/>
                <w:szCs w:val="22"/>
              </w:rPr>
              <w:t xml:space="preserve">existing </w:t>
            </w:r>
            <w:r w:rsidR="00036C66" w:rsidRPr="00FE3795">
              <w:rPr>
                <w:sz w:val="22"/>
                <w:szCs w:val="22"/>
              </w:rPr>
              <w:t xml:space="preserve">or </w:t>
            </w:r>
            <w:r w:rsidRPr="00FE3795">
              <w:rPr>
                <w:sz w:val="22"/>
                <w:szCs w:val="22"/>
              </w:rPr>
              <w:t xml:space="preserve">proposed </w:t>
            </w:r>
            <w:r w:rsidR="00036C66" w:rsidRPr="00FE3795">
              <w:rPr>
                <w:sz w:val="22"/>
                <w:szCs w:val="22"/>
              </w:rPr>
              <w:t xml:space="preserve">electrical plant </w:t>
            </w:r>
            <w:r w:rsidRPr="00FE3795">
              <w:rPr>
                <w:sz w:val="22"/>
                <w:szCs w:val="22"/>
              </w:rPr>
              <w:t>or</w:t>
            </w:r>
            <w:r w:rsidR="00036C66" w:rsidRPr="00FE3795">
              <w:rPr>
                <w:sz w:val="22"/>
                <w:szCs w:val="22"/>
              </w:rPr>
              <w:t xml:space="preserve">, where available, </w:t>
            </w:r>
            <w:r w:rsidR="008572B5" w:rsidRPr="00FE3795">
              <w:rPr>
                <w:sz w:val="22"/>
                <w:szCs w:val="22"/>
              </w:rPr>
              <w:fldChar w:fldCharType="begin"/>
            </w:r>
            <w:r w:rsidR="008572B5" w:rsidRPr="00FE3795">
              <w:rPr>
                <w:sz w:val="22"/>
                <w:szCs w:val="22"/>
              </w:rPr>
              <w:instrText xml:space="preserve"> REF OperationDiagrams \h  \* MERGEFORMAT </w:instrText>
            </w:r>
            <w:r w:rsidR="008572B5" w:rsidRPr="00FE3795">
              <w:rPr>
                <w:sz w:val="22"/>
                <w:szCs w:val="22"/>
              </w:rPr>
            </w:r>
            <w:r w:rsidR="008572B5" w:rsidRPr="00FE3795">
              <w:rPr>
                <w:sz w:val="22"/>
                <w:szCs w:val="22"/>
              </w:rPr>
              <w:fldChar w:fldCharType="separate"/>
            </w:r>
            <w:r w:rsidR="0011775B" w:rsidRPr="0011775B">
              <w:rPr>
                <w:b/>
                <w:sz w:val="22"/>
                <w:szCs w:val="22"/>
              </w:rPr>
              <w:t>Operation Diagrams</w:t>
            </w:r>
            <w:r w:rsidR="008572B5" w:rsidRPr="00FE3795">
              <w:rPr>
                <w:sz w:val="22"/>
                <w:szCs w:val="22"/>
              </w:rPr>
              <w:fldChar w:fldCharType="end"/>
            </w:r>
          </w:p>
        </w:tc>
        <w:tc>
          <w:tcPr>
            <w:tcW w:w="1418" w:type="dxa"/>
          </w:tcPr>
          <w:p w14:paraId="6E861867" w14:textId="77777777" w:rsidR="00201F6A" w:rsidRPr="00FE3795" w:rsidRDefault="00201F6A" w:rsidP="00201F6A">
            <w:pPr>
              <w:pStyle w:val="BodyText"/>
              <w:spacing w:before="60" w:after="60"/>
              <w:ind w:left="0" w:firstLine="0"/>
              <w:jc w:val="center"/>
              <w:rPr>
                <w:sz w:val="22"/>
                <w:szCs w:val="22"/>
              </w:rPr>
            </w:pPr>
            <w:r w:rsidRPr="00FE3795">
              <w:rPr>
                <w:sz w:val="22"/>
                <w:szCs w:val="22"/>
              </w:rPr>
              <w:t>Diagram</w:t>
            </w:r>
          </w:p>
        </w:tc>
        <w:tc>
          <w:tcPr>
            <w:tcW w:w="1559" w:type="dxa"/>
          </w:tcPr>
          <w:p w14:paraId="6E861868" w14:textId="75CB947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6D" w14:textId="77777777" w:rsidTr="00201F6A">
        <w:trPr>
          <w:cantSplit/>
        </w:trPr>
        <w:tc>
          <w:tcPr>
            <w:tcW w:w="6237" w:type="dxa"/>
            <w:tcBorders>
              <w:bottom w:val="single" w:sz="4" w:space="0" w:color="auto"/>
            </w:tcBorders>
          </w:tcPr>
          <w:p w14:paraId="6E86186A" w14:textId="77777777" w:rsidR="00201F6A" w:rsidRPr="00FE3795" w:rsidRDefault="00201F6A" w:rsidP="00201F6A">
            <w:pPr>
              <w:pStyle w:val="BodyText"/>
              <w:spacing w:before="60" w:after="60"/>
              <w:ind w:left="0" w:firstLine="0"/>
              <w:jc w:val="left"/>
              <w:rPr>
                <w:sz w:val="22"/>
                <w:szCs w:val="22"/>
              </w:rPr>
            </w:pPr>
            <w:r w:rsidRPr="00FE3795">
              <w:rPr>
                <w:sz w:val="22"/>
                <w:szCs w:val="22"/>
              </w:rPr>
              <w:t>What security is required for the connection?  (see note 1)</w:t>
            </w:r>
          </w:p>
        </w:tc>
        <w:tc>
          <w:tcPr>
            <w:tcW w:w="1418" w:type="dxa"/>
            <w:tcBorders>
              <w:bottom w:val="single" w:sz="4" w:space="0" w:color="auto"/>
            </w:tcBorders>
          </w:tcPr>
          <w:p w14:paraId="6E86186B"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559" w:type="dxa"/>
            <w:tcBorders>
              <w:bottom w:val="single" w:sz="4" w:space="0" w:color="auto"/>
            </w:tcBorders>
          </w:tcPr>
          <w:p w14:paraId="6E86186C" w14:textId="37FC4203"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71" w14:textId="77777777" w:rsidTr="00201F6A">
        <w:trPr>
          <w:cantSplit/>
        </w:trPr>
        <w:tc>
          <w:tcPr>
            <w:tcW w:w="6237" w:type="dxa"/>
          </w:tcPr>
          <w:p w14:paraId="6E86186E" w14:textId="1758A677" w:rsidR="00201F6A" w:rsidRPr="00FE3795" w:rsidRDefault="00201F6A" w:rsidP="0090659A">
            <w:pPr>
              <w:pStyle w:val="BodyText"/>
              <w:spacing w:before="60" w:after="60"/>
              <w:ind w:left="0" w:firstLine="0"/>
              <w:jc w:val="left"/>
              <w:rPr>
                <w:sz w:val="22"/>
                <w:szCs w:val="22"/>
              </w:rPr>
            </w:pPr>
            <w:r w:rsidRPr="00FE3795">
              <w:rPr>
                <w:sz w:val="22"/>
                <w:szCs w:val="22"/>
              </w:rPr>
              <w:t xml:space="preserve">Number of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r w:rsidR="007909B8">
              <w:t>s</w:t>
            </w:r>
            <w:r w:rsidRPr="00FE3795">
              <w:rPr>
                <w:b/>
                <w:sz w:val="22"/>
                <w:szCs w:val="22"/>
              </w:rPr>
              <w:t xml:space="preserve"> </w:t>
            </w:r>
            <w:r w:rsidRPr="00FE3795">
              <w:rPr>
                <w:sz w:val="22"/>
                <w:szCs w:val="22"/>
              </w:rPr>
              <w:t>in</w:t>
            </w:r>
            <w:r w:rsidRPr="00FE3795">
              <w:rPr>
                <w:b/>
                <w:sz w:val="22"/>
                <w:szCs w:val="22"/>
              </w:rPr>
              <w:t xml:space="preserv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p>
        </w:tc>
        <w:tc>
          <w:tcPr>
            <w:tcW w:w="1418" w:type="dxa"/>
          </w:tcPr>
          <w:p w14:paraId="6E86186F"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559" w:type="dxa"/>
          </w:tcPr>
          <w:p w14:paraId="6E861870" w14:textId="1151104A"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75" w14:textId="77777777" w:rsidTr="00201F6A">
        <w:trPr>
          <w:cantSplit/>
        </w:trPr>
        <w:tc>
          <w:tcPr>
            <w:tcW w:w="6237" w:type="dxa"/>
          </w:tcPr>
          <w:p w14:paraId="6E861872" w14:textId="2BA1DBF8" w:rsidR="00201F6A" w:rsidRPr="00FE3795" w:rsidRDefault="00201F6A" w:rsidP="00201F6A">
            <w:pPr>
              <w:pStyle w:val="BodyText"/>
              <w:spacing w:before="60" w:after="60"/>
              <w:ind w:left="0" w:firstLine="0"/>
              <w:jc w:val="left"/>
              <w:rPr>
                <w:sz w:val="22"/>
                <w:szCs w:val="22"/>
              </w:rPr>
            </w:pPr>
            <w:r w:rsidRPr="00FE3795">
              <w:rPr>
                <w:sz w:val="22"/>
                <w:szCs w:val="22"/>
              </w:rPr>
              <w:lastRenderedPageBreak/>
              <w:t xml:space="preserve">Are all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r w:rsidR="007909B8">
              <w:t>s</w:t>
            </w:r>
            <w:r w:rsidRPr="00FE3795">
              <w:rPr>
                <w:b/>
                <w:sz w:val="22"/>
                <w:szCs w:val="22"/>
              </w:rPr>
              <w:t xml:space="preserve"> </w:t>
            </w:r>
            <w:r w:rsidRPr="00FE3795">
              <w:rPr>
                <w:sz w:val="22"/>
                <w:szCs w:val="22"/>
              </w:rPr>
              <w:t xml:space="preserve">of the same design/rating? </w:t>
            </w:r>
            <w:r w:rsidRPr="00FE3795">
              <w:rPr>
                <w:sz w:val="22"/>
                <w:szCs w:val="22"/>
              </w:rPr>
              <w:br/>
              <w:t>(If not complete the relevant Schedules 5b and 5c for each type)</w:t>
            </w:r>
          </w:p>
        </w:tc>
        <w:tc>
          <w:tcPr>
            <w:tcW w:w="1418" w:type="dxa"/>
          </w:tcPr>
          <w:p w14:paraId="6E861873"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Pr>
          <w:p w14:paraId="6E861874" w14:textId="34FC65B3"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79" w14:textId="77777777" w:rsidTr="00201F6A">
        <w:trPr>
          <w:cantSplit/>
        </w:trPr>
        <w:tc>
          <w:tcPr>
            <w:tcW w:w="6237" w:type="dxa"/>
            <w:tcBorders>
              <w:bottom w:val="single" w:sz="4" w:space="0" w:color="auto"/>
            </w:tcBorders>
          </w:tcPr>
          <w:p w14:paraId="6E861876" w14:textId="39881AC8" w:rsidR="00201F6A" w:rsidRPr="00FE3795" w:rsidRDefault="00201F6A" w:rsidP="00201F6A">
            <w:pPr>
              <w:pStyle w:val="BodyText"/>
              <w:spacing w:before="60" w:after="60"/>
              <w:ind w:left="0" w:firstLine="0"/>
              <w:jc w:val="left"/>
              <w:rPr>
                <w:sz w:val="22"/>
                <w:szCs w:val="22"/>
              </w:rPr>
            </w:pPr>
            <w:r w:rsidRPr="00FE3795">
              <w:rPr>
                <w:sz w:val="22"/>
                <w:szCs w:val="22"/>
              </w:rPr>
              <w:t xml:space="preserve">Will the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r w:rsidRPr="00FE3795">
              <w:rPr>
                <w:b/>
                <w:sz w:val="22"/>
                <w:szCs w:val="22"/>
              </w:rPr>
              <w:t xml:space="preserve"> </w:t>
            </w:r>
            <w:r w:rsidRPr="00FE3795">
              <w:rPr>
                <w:sz w:val="22"/>
                <w:szCs w:val="22"/>
              </w:rPr>
              <w:t>operate in islanded mode?</w:t>
            </w:r>
          </w:p>
        </w:tc>
        <w:tc>
          <w:tcPr>
            <w:tcW w:w="1418" w:type="dxa"/>
            <w:tcBorders>
              <w:bottom w:val="single" w:sz="4" w:space="0" w:color="auto"/>
            </w:tcBorders>
          </w:tcPr>
          <w:p w14:paraId="6E861877" w14:textId="77777777" w:rsidR="00201F6A" w:rsidRPr="00FE3795" w:rsidRDefault="00201F6A" w:rsidP="00201F6A">
            <w:pPr>
              <w:pStyle w:val="BodyText"/>
              <w:spacing w:before="60" w:after="60"/>
              <w:ind w:left="0" w:firstLine="0"/>
              <w:jc w:val="center"/>
              <w:rPr>
                <w:sz w:val="22"/>
                <w:szCs w:val="22"/>
              </w:rPr>
            </w:pPr>
            <w:r w:rsidRPr="00FE3795">
              <w:rPr>
                <w:sz w:val="22"/>
                <w:szCs w:val="22"/>
              </w:rPr>
              <w:t>Y/N</w:t>
            </w:r>
          </w:p>
        </w:tc>
        <w:tc>
          <w:tcPr>
            <w:tcW w:w="1559" w:type="dxa"/>
            <w:tcBorders>
              <w:bottom w:val="single" w:sz="4" w:space="0" w:color="auto"/>
            </w:tcBorders>
          </w:tcPr>
          <w:p w14:paraId="6E861878" w14:textId="414DAB39"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E1690C" w:rsidRPr="00FE3795" w14:paraId="6E86187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7A" w14:textId="0B7596AA" w:rsidR="00E1690C" w:rsidRPr="00FE3795" w:rsidRDefault="00E1690C" w:rsidP="009C41B4">
            <w:pPr>
              <w:pStyle w:val="BodyText"/>
              <w:spacing w:before="60" w:after="60"/>
              <w:ind w:left="0" w:firstLine="0"/>
              <w:jc w:val="left"/>
              <w:rPr>
                <w:sz w:val="22"/>
                <w:szCs w:val="22"/>
              </w:rPr>
            </w:pPr>
            <w:r w:rsidRPr="00FE3795">
              <w:rPr>
                <w:sz w:val="22"/>
                <w:szCs w:val="22"/>
              </w:rPr>
              <w:t xml:space="preserve">Will </w:t>
            </w:r>
            <w:r w:rsidR="00ED7DB5">
              <w:fldChar w:fldCharType="begin"/>
            </w:r>
            <w:r w:rsidR="00ED7DB5">
              <w:instrText xml:space="preserve"> REF pgm \h </w:instrText>
            </w:r>
            <w:r w:rsidR="00ED7DB5">
              <w:fldChar w:fldCharType="separate"/>
            </w:r>
            <w:r w:rsidR="0011775B">
              <w:rPr>
                <w:b/>
              </w:rPr>
              <w:t>Power Generating Module</w:t>
            </w:r>
            <w:r w:rsidR="00ED7DB5">
              <w:fldChar w:fldCharType="end"/>
            </w:r>
            <w:r w:rsidR="007909B8">
              <w:t xml:space="preserve"> </w:t>
            </w:r>
            <w:r w:rsidRPr="00FE3795">
              <w:rPr>
                <w:sz w:val="22"/>
                <w:szCs w:val="22"/>
              </w:rPr>
              <w:t>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FE3795" w:rsidRDefault="00E1690C" w:rsidP="009C41B4">
            <w:pPr>
              <w:pStyle w:val="BodyText"/>
              <w:spacing w:before="60" w:after="60"/>
              <w:ind w:left="0" w:firstLine="0"/>
              <w:jc w:val="center"/>
              <w:rPr>
                <w:sz w:val="22"/>
                <w:szCs w:val="22"/>
              </w:rPr>
            </w:pPr>
            <w:r w:rsidRPr="00FE3795">
              <w:rPr>
                <w:sz w:val="22"/>
                <w:szCs w:val="22"/>
              </w:rPr>
              <w:t>Y/N</w:t>
            </w:r>
          </w:p>
        </w:tc>
        <w:tc>
          <w:tcPr>
            <w:tcW w:w="1559" w:type="dxa"/>
            <w:tcBorders>
              <w:top w:val="single" w:sz="4" w:space="0" w:color="auto"/>
              <w:left w:val="single" w:sz="4" w:space="0" w:color="auto"/>
              <w:bottom w:val="single" w:sz="4" w:space="0" w:color="auto"/>
              <w:right w:val="single" w:sz="4" w:space="0" w:color="auto"/>
            </w:tcBorders>
          </w:tcPr>
          <w:p w14:paraId="6E86187C" w14:textId="68AA3E5A"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81" w14:textId="77777777" w:rsidTr="00201F6A">
        <w:trPr>
          <w:cantSplit/>
        </w:trPr>
        <w:tc>
          <w:tcPr>
            <w:tcW w:w="6237" w:type="dxa"/>
            <w:shd w:val="clear" w:color="auto" w:fill="B3B3B3"/>
          </w:tcPr>
          <w:p w14:paraId="6E86187E" w14:textId="40FF37A9"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w:t>
            </w:r>
            <w:r w:rsidR="00E1690C" w:rsidRPr="00FE3795">
              <w:rPr>
                <w:b/>
                <w:sz w:val="22"/>
                <w:szCs w:val="22"/>
              </w:rPr>
              <w:t xml:space="preserve">STANDBY </w:t>
            </w:r>
            <w:r w:rsidR="00201F6A" w:rsidRPr="00FE3795">
              <w:rPr>
                <w:b/>
                <w:sz w:val="22"/>
                <w:szCs w:val="22"/>
              </w:rPr>
              <w:t>IMPORT REQUIREMENTS (see note 2)</w:t>
            </w:r>
          </w:p>
        </w:tc>
        <w:tc>
          <w:tcPr>
            <w:tcW w:w="1418" w:type="dxa"/>
            <w:shd w:val="clear" w:color="auto" w:fill="B3B3B3"/>
          </w:tcPr>
          <w:p w14:paraId="6E86187F"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80"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85"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2" w14:textId="6893ACDD" w:rsidR="00201F6A" w:rsidRPr="00FE3795" w:rsidRDefault="00201F6A" w:rsidP="00201F6A">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FE3795" w:rsidRDefault="00201F6A" w:rsidP="00201F6A">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84" w14:textId="7FD9F687" w:rsidR="00201F6A" w:rsidRPr="00FE3795" w:rsidRDefault="008572B5" w:rsidP="00201F6A">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89"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6" w14:textId="53E1EBDE"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8" w14:textId="2D03D715"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8D"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8A" w14:textId="79AAC582"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8C" w14:textId="6ADF876F"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E1690C" w:rsidRPr="00FE3795" w14:paraId="6E861891" w14:textId="77777777" w:rsidTr="009C41B4">
        <w:trPr>
          <w:cantSplit/>
        </w:trPr>
        <w:tc>
          <w:tcPr>
            <w:tcW w:w="6237" w:type="dxa"/>
            <w:shd w:val="clear" w:color="auto" w:fill="B3B3B3"/>
          </w:tcPr>
          <w:p w14:paraId="6E86188E" w14:textId="72977721" w:rsidR="00E1690C" w:rsidRPr="00FE3795" w:rsidRDefault="0090659A" w:rsidP="009C41B4">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3B5EC9">
              <w:rPr>
                <w:b/>
                <w:sz w:val="22"/>
                <w:szCs w:val="22"/>
              </w:rPr>
              <w:t>y</w:t>
            </w:r>
            <w:r w:rsidR="00E1690C" w:rsidRPr="00FE3795">
              <w:rPr>
                <w:b/>
                <w:sz w:val="22"/>
                <w:szCs w:val="22"/>
              </w:rPr>
              <w:t xml:space="preserve"> TOP-UP IMPORT REQUIREMENTS (see note 3)</w:t>
            </w:r>
          </w:p>
        </w:tc>
        <w:tc>
          <w:tcPr>
            <w:tcW w:w="1418" w:type="dxa"/>
            <w:shd w:val="clear" w:color="auto" w:fill="B3B3B3"/>
          </w:tcPr>
          <w:p w14:paraId="6E86188F" w14:textId="77777777" w:rsidR="00E1690C" w:rsidRPr="00FE3795" w:rsidRDefault="00E1690C" w:rsidP="009C41B4">
            <w:pPr>
              <w:pStyle w:val="BodyText"/>
              <w:keepNext/>
              <w:spacing w:before="60" w:after="60"/>
              <w:ind w:left="42" w:right="117" w:firstLine="0"/>
              <w:jc w:val="center"/>
              <w:rPr>
                <w:sz w:val="22"/>
                <w:szCs w:val="22"/>
              </w:rPr>
            </w:pPr>
          </w:p>
        </w:tc>
        <w:tc>
          <w:tcPr>
            <w:tcW w:w="1559" w:type="dxa"/>
            <w:shd w:val="clear" w:color="auto" w:fill="B3B3B3"/>
          </w:tcPr>
          <w:p w14:paraId="6E861890" w14:textId="77777777" w:rsidR="00E1690C" w:rsidRPr="00FE3795" w:rsidRDefault="00E1690C" w:rsidP="009C41B4">
            <w:pPr>
              <w:pStyle w:val="BodyText"/>
              <w:keepNext/>
              <w:spacing w:before="60" w:after="60"/>
              <w:ind w:left="0" w:firstLine="0"/>
              <w:jc w:val="center"/>
              <w:rPr>
                <w:b/>
                <w:sz w:val="22"/>
                <w:szCs w:val="22"/>
              </w:rPr>
            </w:pPr>
          </w:p>
        </w:tc>
      </w:tr>
      <w:tr w:rsidR="00E1690C" w:rsidRPr="00FE3795" w14:paraId="6E861895"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2" w14:textId="4D9F9B8A" w:rsidR="00E1690C" w:rsidRPr="00FE3795" w:rsidRDefault="00E1690C" w:rsidP="009C41B4">
            <w:pPr>
              <w:pStyle w:val="BodyText"/>
              <w:keepNext/>
              <w:spacing w:before="60" w:after="60"/>
              <w:ind w:left="0" w:firstLine="0"/>
              <w:jc w:val="left"/>
              <w:rPr>
                <w:sz w:val="22"/>
                <w:szCs w:val="22"/>
              </w:rPr>
            </w:pPr>
            <w:r w:rsidRPr="00FE3795">
              <w:rPr>
                <w:sz w:val="22"/>
                <w:szCs w:val="22"/>
              </w:rPr>
              <w:t xml:space="preserve">Maximum </w:t>
            </w:r>
            <w:hyperlink w:anchor="ActivePower" w:history="1">
              <w:r w:rsidR="008572B5" w:rsidRPr="00FE3795">
                <w:rPr>
                  <w:sz w:val="22"/>
                  <w:szCs w:val="22"/>
                </w:rPr>
                <w:fldChar w:fldCharType="begin"/>
              </w:r>
              <w:r w:rsidR="008572B5" w:rsidRPr="00FE3795">
                <w:rPr>
                  <w:sz w:val="22"/>
                  <w:szCs w:val="22"/>
                </w:rPr>
                <w:instrText xml:space="preserve"> REF 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Active Power</w:t>
              </w:r>
              <w:r w:rsidR="008572B5" w:rsidRPr="00FE3795">
                <w:rPr>
                  <w:sz w:val="22"/>
                  <w:szCs w:val="22"/>
                </w:rPr>
                <w:fldChar w:fldCharType="end"/>
              </w:r>
            </w:hyperlink>
            <w:r w:rsidRPr="00FE3795">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FE3795" w:rsidRDefault="00E1690C" w:rsidP="009C41B4">
            <w:pPr>
              <w:pStyle w:val="BodyText"/>
              <w:keepN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94" w14:textId="35BAB523" w:rsidR="00E1690C" w:rsidRPr="00FE3795" w:rsidRDefault="008572B5" w:rsidP="009C41B4">
            <w:pPr>
              <w:pStyle w:val="BodyText"/>
              <w:keepN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E1690C" w:rsidRPr="00FE3795" w14:paraId="6E861899"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6" w14:textId="592D3920"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8" w14:textId="09A10D0E"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E1690C" w:rsidRPr="00FE3795" w14:paraId="6E86189D" w14:textId="77777777" w:rsidTr="009C41B4">
        <w:trPr>
          <w:cantSplit/>
        </w:trPr>
        <w:tc>
          <w:tcPr>
            <w:tcW w:w="6237" w:type="dxa"/>
            <w:tcBorders>
              <w:top w:val="single" w:sz="4" w:space="0" w:color="auto"/>
              <w:left w:val="single" w:sz="4" w:space="0" w:color="auto"/>
              <w:bottom w:val="single" w:sz="4" w:space="0" w:color="auto"/>
              <w:right w:val="single" w:sz="4" w:space="0" w:color="auto"/>
            </w:tcBorders>
          </w:tcPr>
          <w:p w14:paraId="6E86189A" w14:textId="0ECDC6B2" w:rsidR="00E1690C" w:rsidRPr="00FE3795" w:rsidRDefault="00E1690C" w:rsidP="009C41B4">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FE3795" w:rsidRDefault="00E1690C" w:rsidP="009C41B4">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9C" w14:textId="1640D080" w:rsidR="00E1690C" w:rsidRPr="00FE3795" w:rsidRDefault="008572B5" w:rsidP="009C41B4">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A1" w14:textId="77777777" w:rsidTr="00201F6A">
        <w:trPr>
          <w:cantSplit/>
        </w:trPr>
        <w:tc>
          <w:tcPr>
            <w:tcW w:w="6237" w:type="dxa"/>
            <w:shd w:val="clear" w:color="auto" w:fill="B3B3B3"/>
          </w:tcPr>
          <w:p w14:paraId="6E86189E" w14:textId="5B98FAFA"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EXPORT REQUIREMENTS</w:t>
            </w:r>
            <w:r w:rsidR="00E1690C" w:rsidRPr="00FE3795">
              <w:rPr>
                <w:b/>
                <w:sz w:val="22"/>
                <w:szCs w:val="22"/>
              </w:rPr>
              <w:t xml:space="preserve"> (see note 4</w:t>
            </w:r>
            <w:r w:rsidR="00201F6A" w:rsidRPr="00FE3795">
              <w:rPr>
                <w:b/>
                <w:sz w:val="22"/>
                <w:szCs w:val="22"/>
              </w:rPr>
              <w:t>)</w:t>
            </w:r>
          </w:p>
        </w:tc>
        <w:tc>
          <w:tcPr>
            <w:tcW w:w="1418" w:type="dxa"/>
            <w:shd w:val="clear" w:color="auto" w:fill="B3B3B3"/>
          </w:tcPr>
          <w:p w14:paraId="6E86189F"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A0"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6" w14:textId="77777777" w:rsidTr="00201F6A">
        <w:trPr>
          <w:cantSplit/>
        </w:trPr>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8A2" w14:textId="708A661C" w:rsidR="00201F6A" w:rsidRPr="00FE3795" w:rsidRDefault="00201F6A" w:rsidP="00201F6A">
            <w:pPr>
              <w:pStyle w:val="BodyText"/>
              <w:spacing w:before="60" w:after="0"/>
              <w:ind w:left="0" w:firstLine="0"/>
              <w:jc w:val="left"/>
              <w:rPr>
                <w:b/>
                <w:sz w:val="22"/>
                <w:szCs w:val="22"/>
                <w:lang w:val="en-US"/>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Registered Capacity</w:t>
            </w:r>
            <w:r w:rsidR="008572B5" w:rsidRPr="00FE3795">
              <w:rPr>
                <w:sz w:val="22"/>
                <w:szCs w:val="22"/>
              </w:rPr>
              <w:fldChar w:fldCharType="end"/>
            </w:r>
          </w:p>
          <w:p w14:paraId="6E8618A3" w14:textId="77777777" w:rsidR="00201F6A" w:rsidRPr="00FE3795" w:rsidRDefault="00201F6A" w:rsidP="00201F6A">
            <w:pPr>
              <w:pStyle w:val="BodyText"/>
              <w:spacing w:after="60"/>
              <w:ind w:left="0" w:firstLine="0"/>
              <w:jc w:val="left"/>
              <w:rPr>
                <w:sz w:val="22"/>
                <w:szCs w:val="22"/>
              </w:rPr>
            </w:pPr>
            <w:r w:rsidRPr="00FE3795">
              <w:rPr>
                <w:sz w:val="22"/>
                <w:szCs w:val="22"/>
                <w:lang w:val="en-US"/>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FE3795"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AA"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7" w14:textId="3C7746AC"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RegisteredCapacity \h  \* MERGEFORMAT </w:instrText>
            </w:r>
            <w:r w:rsidRPr="00FE3795">
              <w:rPr>
                <w:sz w:val="22"/>
                <w:szCs w:val="22"/>
              </w:rPr>
            </w:r>
            <w:r w:rsidRPr="00FE3795">
              <w:rPr>
                <w:sz w:val="22"/>
                <w:szCs w:val="22"/>
              </w:rPr>
              <w:fldChar w:fldCharType="separate"/>
            </w:r>
            <w:r w:rsidR="0011775B" w:rsidRPr="0011775B">
              <w:rPr>
                <w:b/>
                <w:sz w:val="22"/>
                <w:szCs w:val="22"/>
              </w:rPr>
              <w:t>Registered Capacity</w:t>
            </w:r>
            <w:r w:rsidRPr="00FE3795">
              <w:rPr>
                <w:sz w:val="22"/>
                <w:szCs w:val="22"/>
              </w:rPr>
              <w:fldChar w:fldCharType="end"/>
            </w:r>
            <w:r w:rsidR="00201F6A" w:rsidRPr="00FE3795">
              <w:rPr>
                <w:b/>
                <w:sz w:val="22"/>
                <w:szCs w:val="22"/>
                <w:lang w:val="en-US"/>
              </w:rPr>
              <w:t xml:space="preserve"> </w:t>
            </w:r>
            <w:r w:rsidR="00201F6A" w:rsidRPr="00FE3795">
              <w:rPr>
                <w:sz w:val="22"/>
                <w:szCs w:val="22"/>
                <w:lang w:val="en-US"/>
              </w:rPr>
              <w:t>(</w:t>
            </w:r>
            <w:r w:rsidR="00201F6A" w:rsidRPr="00FE3795">
              <w:rPr>
                <w:sz w:val="22"/>
                <w:szCs w:val="22"/>
              </w:rPr>
              <w:t xml:space="preserve">maximum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11775B" w:rsidRPr="0011775B">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8A9" w14:textId="38D2BC7A"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AE" w14:textId="77777777" w:rsidTr="00201F6A">
        <w:trPr>
          <w:cantSplit/>
        </w:trPr>
        <w:tc>
          <w:tcPr>
            <w:tcW w:w="6237" w:type="dxa"/>
            <w:tcBorders>
              <w:top w:val="single" w:sz="4" w:space="0" w:color="auto"/>
              <w:left w:val="single" w:sz="4" w:space="0" w:color="auto"/>
              <w:bottom w:val="single" w:sz="4" w:space="0" w:color="auto"/>
              <w:right w:val="single" w:sz="4" w:space="0" w:color="auto"/>
            </w:tcBorders>
          </w:tcPr>
          <w:p w14:paraId="6E8618AB" w14:textId="6CC67279"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8AD" w14:textId="10BD92BD"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B2" w14:textId="77777777" w:rsidTr="00201F6A">
        <w:trPr>
          <w:cantSplit/>
        </w:trPr>
        <w:tc>
          <w:tcPr>
            <w:tcW w:w="6237" w:type="dxa"/>
            <w:tcBorders>
              <w:bottom w:val="single" w:sz="4" w:space="0" w:color="auto"/>
            </w:tcBorders>
          </w:tcPr>
          <w:p w14:paraId="6E8618AF" w14:textId="77204F31"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Borders>
              <w:bottom w:val="single" w:sz="4" w:space="0" w:color="auto"/>
            </w:tcBorders>
          </w:tcPr>
          <w:p w14:paraId="6E8618B0"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Borders>
              <w:bottom w:val="single" w:sz="4" w:space="0" w:color="auto"/>
            </w:tcBorders>
          </w:tcPr>
          <w:p w14:paraId="6E8618B1" w14:textId="1603772B"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SPD \h  \* MERGEFORMAT </w:instrText>
            </w:r>
            <w:r w:rsidRPr="00FE3795">
              <w:rPr>
                <w:sz w:val="22"/>
                <w:szCs w:val="22"/>
              </w:rPr>
            </w:r>
            <w:r w:rsidRPr="00FE3795">
              <w:rPr>
                <w:sz w:val="22"/>
                <w:szCs w:val="22"/>
              </w:rPr>
              <w:fldChar w:fldCharType="separate"/>
            </w:r>
            <w:r w:rsidR="0011775B" w:rsidRPr="0011775B">
              <w:rPr>
                <w:b/>
                <w:sz w:val="22"/>
                <w:szCs w:val="22"/>
              </w:rPr>
              <w:t>SPD</w:t>
            </w:r>
            <w:r w:rsidRPr="00FE3795">
              <w:rPr>
                <w:sz w:val="22"/>
                <w:szCs w:val="22"/>
              </w:rPr>
              <w:fldChar w:fldCharType="end"/>
            </w:r>
          </w:p>
        </w:tc>
      </w:tr>
      <w:tr w:rsidR="00201F6A" w:rsidRPr="00FE3795" w14:paraId="6E8618B7" w14:textId="77777777" w:rsidTr="00201F6A">
        <w:trPr>
          <w:cantSplit/>
        </w:trPr>
        <w:tc>
          <w:tcPr>
            <w:tcW w:w="6237" w:type="dxa"/>
            <w:shd w:val="clear" w:color="auto" w:fill="B3B3B3"/>
          </w:tcPr>
          <w:p w14:paraId="6E8618B3" w14:textId="4939FFB1" w:rsidR="00201F6A" w:rsidRPr="00FE3795" w:rsidRDefault="00201F6A" w:rsidP="00201F6A">
            <w:pPr>
              <w:pStyle w:val="BodyText"/>
              <w:spacing w:before="60" w:after="0"/>
              <w:ind w:left="0" w:firstLine="0"/>
              <w:jc w:val="left"/>
              <w:rPr>
                <w:b/>
                <w:sz w:val="22"/>
                <w:szCs w:val="22"/>
              </w:rPr>
            </w:pPr>
            <w:r w:rsidRPr="00FE3795">
              <w:rPr>
                <w:sz w:val="22"/>
                <w:szCs w:val="22"/>
              </w:rPr>
              <w:t xml:space="preserve">Total </w:t>
            </w:r>
            <w:r w:rsidR="008572B5" w:rsidRPr="00FE3795">
              <w:rPr>
                <w:sz w:val="22"/>
                <w:szCs w:val="22"/>
              </w:rPr>
              <w:fldChar w:fldCharType="begin"/>
            </w:r>
            <w:r w:rsidR="008572B5" w:rsidRPr="00FE3795">
              <w:rPr>
                <w:sz w:val="22"/>
                <w:szCs w:val="22"/>
              </w:rPr>
              <w:instrText xml:space="preserve"> REF PowerStation \h  \* MERGEFORMAT </w:instrText>
            </w:r>
            <w:r w:rsidR="008572B5" w:rsidRPr="00FE3795">
              <w:rPr>
                <w:sz w:val="22"/>
                <w:szCs w:val="22"/>
              </w:rPr>
            </w:r>
            <w:r w:rsidR="008572B5" w:rsidRPr="00FE3795">
              <w:rPr>
                <w:sz w:val="22"/>
                <w:szCs w:val="22"/>
              </w:rPr>
              <w:fldChar w:fldCharType="separate"/>
            </w:r>
            <w:r w:rsidR="0011775B" w:rsidRPr="0076424C">
              <w:rPr>
                <w:b/>
              </w:rPr>
              <w:t>Power Station</w:t>
            </w:r>
            <w:r w:rsidR="008572B5" w:rsidRPr="00FE3795">
              <w:rPr>
                <w:sz w:val="22"/>
                <w:szCs w:val="22"/>
              </w:rPr>
              <w:fldChar w:fldCharType="end"/>
            </w:r>
            <w:r w:rsidRPr="00FE3795">
              <w:rPr>
                <w:sz w:val="22"/>
                <w:szCs w:val="22"/>
              </w:rPr>
              <w:t xml:space="preserve"> output at </w:t>
            </w:r>
            <w:r w:rsidR="008572B5" w:rsidRPr="00FE3795">
              <w:rPr>
                <w:sz w:val="22"/>
                <w:szCs w:val="22"/>
              </w:rPr>
              <w:fldChar w:fldCharType="begin"/>
            </w:r>
            <w:r w:rsidR="008572B5" w:rsidRPr="00FE3795">
              <w:rPr>
                <w:sz w:val="22"/>
                <w:szCs w:val="22"/>
              </w:rPr>
              <w:instrText xml:space="preserve"> REF MinimumGeneration \h  \* MERGEFORMAT </w:instrText>
            </w:r>
            <w:r w:rsidR="008572B5" w:rsidRPr="00FE3795">
              <w:rPr>
                <w:sz w:val="22"/>
                <w:szCs w:val="22"/>
              </w:rPr>
            </w:r>
            <w:r w:rsidR="008572B5" w:rsidRPr="00FE3795">
              <w:rPr>
                <w:sz w:val="22"/>
                <w:szCs w:val="22"/>
              </w:rPr>
              <w:fldChar w:fldCharType="separate"/>
            </w:r>
            <w:r w:rsidR="0011775B" w:rsidRPr="0011775B">
              <w:rPr>
                <w:b/>
                <w:sz w:val="22"/>
                <w:szCs w:val="22"/>
              </w:rPr>
              <w:t>Minimum Generation</w:t>
            </w:r>
            <w:r w:rsidR="008572B5" w:rsidRPr="00FE3795">
              <w:rPr>
                <w:sz w:val="22"/>
                <w:szCs w:val="22"/>
              </w:rPr>
              <w:fldChar w:fldCharType="end"/>
            </w:r>
          </w:p>
          <w:p w14:paraId="6E8618B4" w14:textId="77777777" w:rsidR="00201F6A" w:rsidRPr="00FE3795" w:rsidRDefault="00201F6A" w:rsidP="00201F6A">
            <w:pPr>
              <w:pStyle w:val="BodyText"/>
              <w:spacing w:after="60"/>
              <w:ind w:left="0" w:firstLine="0"/>
              <w:jc w:val="left"/>
              <w:rPr>
                <w:sz w:val="22"/>
                <w:szCs w:val="22"/>
              </w:rPr>
            </w:pPr>
            <w:r w:rsidRPr="00FE3795">
              <w:rPr>
                <w:sz w:val="22"/>
                <w:szCs w:val="22"/>
              </w:rPr>
              <w:t>(</w:t>
            </w:r>
            <w:r w:rsidRPr="00FE3795">
              <w:rPr>
                <w:sz w:val="22"/>
                <w:szCs w:val="22"/>
                <w:lang w:val="en-US"/>
              </w:rPr>
              <w:t>net of auxiliary loads)</w:t>
            </w:r>
          </w:p>
        </w:tc>
        <w:tc>
          <w:tcPr>
            <w:tcW w:w="1418" w:type="dxa"/>
            <w:shd w:val="clear" w:color="auto" w:fill="B3B3B3"/>
          </w:tcPr>
          <w:p w14:paraId="6E8618B5" w14:textId="77777777" w:rsidR="00201F6A" w:rsidRPr="00FE3795" w:rsidRDefault="00201F6A" w:rsidP="00201F6A">
            <w:pPr>
              <w:pStyle w:val="BodyText"/>
              <w:spacing w:before="60" w:after="60"/>
              <w:ind w:left="42" w:firstLine="0"/>
              <w:jc w:val="center"/>
              <w:rPr>
                <w:sz w:val="22"/>
                <w:szCs w:val="22"/>
              </w:rPr>
            </w:pPr>
          </w:p>
        </w:tc>
        <w:tc>
          <w:tcPr>
            <w:tcW w:w="1559" w:type="dxa"/>
            <w:shd w:val="clear" w:color="auto" w:fill="B3B3B3"/>
          </w:tcPr>
          <w:p w14:paraId="6E8618B6"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BB" w14:textId="77777777" w:rsidTr="00201F6A">
        <w:trPr>
          <w:cantSplit/>
        </w:trPr>
        <w:tc>
          <w:tcPr>
            <w:tcW w:w="6237" w:type="dxa"/>
          </w:tcPr>
          <w:p w14:paraId="6E8618B8" w14:textId="1F5F88FF" w:rsidR="00201F6A" w:rsidRPr="00FE3795" w:rsidRDefault="008572B5"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11775B" w:rsidRPr="0011775B">
              <w:rPr>
                <w:b/>
                <w:sz w:val="22"/>
                <w:szCs w:val="22"/>
              </w:rPr>
              <w:t>Minimum Generation</w:t>
            </w:r>
            <w:r w:rsidRPr="00FE3795">
              <w:rPr>
                <w:sz w:val="22"/>
                <w:szCs w:val="22"/>
              </w:rPr>
              <w:fldChar w:fldCharType="end"/>
            </w:r>
            <w:r w:rsidR="00201F6A" w:rsidRPr="00FE3795">
              <w:rPr>
                <w:sz w:val="22"/>
                <w:szCs w:val="22"/>
              </w:rPr>
              <w:t xml:space="preserve"> (minimum </w:t>
            </w:r>
            <w:hyperlink w:anchor="ActivePower" w:history="1">
              <w:r w:rsidRPr="00FE3795">
                <w:rPr>
                  <w:sz w:val="22"/>
                  <w:szCs w:val="22"/>
                </w:rPr>
                <w:fldChar w:fldCharType="begin"/>
              </w:r>
              <w:r w:rsidRPr="00FE3795">
                <w:rPr>
                  <w:sz w:val="22"/>
                  <w:szCs w:val="22"/>
                </w:rPr>
                <w:instrText xml:space="preserve"> REF ActivePower \h  \* MERGEFORMAT </w:instrText>
              </w:r>
              <w:r w:rsidRPr="00FE3795">
                <w:rPr>
                  <w:sz w:val="22"/>
                  <w:szCs w:val="22"/>
                </w:rPr>
              </w:r>
              <w:r w:rsidRPr="00FE3795">
                <w:rPr>
                  <w:sz w:val="22"/>
                  <w:szCs w:val="22"/>
                </w:rPr>
                <w:fldChar w:fldCharType="separate"/>
              </w:r>
              <w:r w:rsidR="0011775B" w:rsidRPr="0011775B">
                <w:rPr>
                  <w:b/>
                  <w:sz w:val="22"/>
                  <w:szCs w:val="22"/>
                </w:rPr>
                <w:t>Active Power</w:t>
              </w:r>
              <w:r w:rsidRPr="00FE3795">
                <w:rPr>
                  <w:sz w:val="22"/>
                  <w:szCs w:val="22"/>
                </w:rPr>
                <w:fldChar w:fldCharType="end"/>
              </w:r>
            </w:hyperlink>
            <w:r w:rsidR="00201F6A" w:rsidRPr="00FE3795">
              <w:rPr>
                <w:sz w:val="22"/>
                <w:szCs w:val="22"/>
              </w:rPr>
              <w:t xml:space="preserve"> export)</w:t>
            </w:r>
          </w:p>
        </w:tc>
        <w:tc>
          <w:tcPr>
            <w:tcW w:w="1418" w:type="dxa"/>
          </w:tcPr>
          <w:p w14:paraId="6E8618B9" w14:textId="77777777" w:rsidR="00201F6A" w:rsidRPr="00FE3795" w:rsidRDefault="00201F6A" w:rsidP="00201F6A">
            <w:pPr>
              <w:pStyle w:val="BodyText"/>
              <w:spacing w:before="60" w:after="60"/>
              <w:ind w:left="0" w:firstLine="0"/>
              <w:jc w:val="center"/>
              <w:rPr>
                <w:sz w:val="22"/>
                <w:szCs w:val="22"/>
              </w:rPr>
            </w:pPr>
            <w:r w:rsidRPr="00FE3795">
              <w:rPr>
                <w:sz w:val="22"/>
                <w:szCs w:val="22"/>
              </w:rPr>
              <w:t>MW</w:t>
            </w:r>
          </w:p>
        </w:tc>
        <w:tc>
          <w:tcPr>
            <w:tcW w:w="1559" w:type="dxa"/>
          </w:tcPr>
          <w:p w14:paraId="6E8618B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BF" w14:textId="77777777" w:rsidTr="00201F6A">
        <w:trPr>
          <w:cantSplit/>
        </w:trPr>
        <w:tc>
          <w:tcPr>
            <w:tcW w:w="6237" w:type="dxa"/>
          </w:tcPr>
          <w:p w14:paraId="6E8618BC" w14:textId="70FAD41A"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export (lagging)</w:t>
            </w:r>
          </w:p>
        </w:tc>
        <w:tc>
          <w:tcPr>
            <w:tcW w:w="1418" w:type="dxa"/>
          </w:tcPr>
          <w:p w14:paraId="6E8618BD"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B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3" w14:textId="77777777" w:rsidTr="00201F6A">
        <w:trPr>
          <w:cantSplit/>
        </w:trPr>
        <w:tc>
          <w:tcPr>
            <w:tcW w:w="6237" w:type="dxa"/>
          </w:tcPr>
          <w:p w14:paraId="6E8618C0" w14:textId="0FD994C8"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import (leading)</w:t>
            </w:r>
          </w:p>
        </w:tc>
        <w:tc>
          <w:tcPr>
            <w:tcW w:w="1418" w:type="dxa"/>
          </w:tcPr>
          <w:p w14:paraId="6E8618C1" w14:textId="77777777" w:rsidR="00201F6A" w:rsidRPr="00FE3795" w:rsidRDefault="00201F6A" w:rsidP="00201F6A">
            <w:pPr>
              <w:pStyle w:val="BodyText"/>
              <w:spacing w:before="60" w:after="60"/>
              <w:ind w:left="0" w:firstLine="0"/>
              <w:jc w:val="center"/>
              <w:rPr>
                <w:sz w:val="22"/>
                <w:szCs w:val="22"/>
              </w:rPr>
            </w:pPr>
            <w:r w:rsidRPr="00FE3795">
              <w:rPr>
                <w:sz w:val="22"/>
                <w:szCs w:val="22"/>
              </w:rPr>
              <w:t>MVAr</w:t>
            </w:r>
          </w:p>
        </w:tc>
        <w:tc>
          <w:tcPr>
            <w:tcW w:w="1559" w:type="dxa"/>
          </w:tcPr>
          <w:p w14:paraId="6E8618C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8" w14:textId="77777777" w:rsidTr="00201F6A">
        <w:trPr>
          <w:cantSplit/>
        </w:trPr>
        <w:tc>
          <w:tcPr>
            <w:tcW w:w="6237" w:type="dxa"/>
          </w:tcPr>
          <w:p w14:paraId="6E8618C4" w14:textId="56A8CFAC" w:rsidR="00201F6A" w:rsidRPr="00FE3795" w:rsidRDefault="003B5EC9" w:rsidP="00201F6A">
            <w:pPr>
              <w:pStyle w:val="BodyText"/>
              <w:spacing w:before="60" w:after="0"/>
              <w:ind w:left="0" w:firstLine="0"/>
              <w:jc w:val="left"/>
              <w:rPr>
                <w:sz w:val="22"/>
                <w:szCs w:val="22"/>
                <w:lang w:val="en-US"/>
              </w:rPr>
            </w:pPr>
            <w:r w:rsidRPr="00FE3795">
              <w:rPr>
                <w:sz w:val="22"/>
                <w:szCs w:val="22"/>
              </w:rPr>
              <w:fldChar w:fldCharType="begin"/>
            </w:r>
            <w:r w:rsidRPr="00FE3795">
              <w:rPr>
                <w:sz w:val="22"/>
                <w:szCs w:val="22"/>
              </w:rPr>
              <w:instrText xml:space="preserve"> REF PowerStation \h  \* MERGEFORMAT </w:instrText>
            </w:r>
            <w:r w:rsidRPr="00FE3795">
              <w:rPr>
                <w:sz w:val="22"/>
                <w:szCs w:val="22"/>
              </w:rPr>
            </w:r>
            <w:r w:rsidRPr="00FE3795">
              <w:rPr>
                <w:sz w:val="22"/>
                <w:szCs w:val="22"/>
              </w:rPr>
              <w:fldChar w:fldCharType="separate"/>
            </w:r>
            <w:r w:rsidR="0011775B" w:rsidRPr="0011775B">
              <w:rPr>
                <w:b/>
                <w:sz w:val="22"/>
                <w:szCs w:val="22"/>
              </w:rPr>
              <w:t>Power</w:t>
            </w:r>
            <w:r w:rsidR="0011775B" w:rsidRPr="0076424C">
              <w:rPr>
                <w:b/>
              </w:rPr>
              <w:t xml:space="preserve"> Station</w:t>
            </w:r>
            <w:r w:rsidRPr="00FE3795">
              <w:rPr>
                <w:sz w:val="22"/>
                <w:szCs w:val="22"/>
              </w:rPr>
              <w:fldChar w:fldCharType="end"/>
            </w:r>
            <w:r w:rsidR="00201F6A" w:rsidRPr="00FE3795">
              <w:rPr>
                <w:sz w:val="22"/>
                <w:szCs w:val="22"/>
              </w:rPr>
              <w:t xml:space="preserve"> performance chart</w:t>
            </w:r>
          </w:p>
          <w:p w14:paraId="6E8618C5" w14:textId="6BA2A009" w:rsidR="00201F6A" w:rsidRPr="00FE3795" w:rsidRDefault="00201F6A" w:rsidP="00201F6A">
            <w:pPr>
              <w:pStyle w:val="BodyText"/>
              <w:spacing w:after="60"/>
              <w:ind w:left="0" w:firstLine="0"/>
              <w:jc w:val="left"/>
              <w:rPr>
                <w:sz w:val="22"/>
                <w:szCs w:val="22"/>
              </w:rPr>
            </w:pPr>
            <w:r w:rsidRPr="00FE3795">
              <w:rPr>
                <w:sz w:val="22"/>
                <w:szCs w:val="22"/>
                <w:lang w:val="en-US"/>
              </w:rPr>
              <w:t xml:space="preserve">(net, at </w:t>
            </w:r>
            <w:hyperlink w:anchor="ConnectionPoint" w:history="1">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11775B" w:rsidRPr="0011775B">
                <w:rPr>
                  <w:b/>
                  <w:sz w:val="22"/>
                  <w:szCs w:val="22"/>
                </w:rPr>
                <w:t>Connection Point</w:t>
              </w:r>
              <w:r w:rsidR="008572B5" w:rsidRPr="00FE3795">
                <w:rPr>
                  <w:sz w:val="22"/>
                  <w:szCs w:val="22"/>
                </w:rPr>
                <w:fldChar w:fldCharType="end"/>
              </w:r>
            </w:hyperlink>
            <w:r w:rsidRPr="00FE3795">
              <w:rPr>
                <w:sz w:val="22"/>
                <w:szCs w:val="22"/>
              </w:rPr>
              <w:t>, as per DPC7 Figure 1</w:t>
            </w:r>
            <w:r w:rsidRPr="00FE3795">
              <w:rPr>
                <w:sz w:val="22"/>
                <w:szCs w:val="22"/>
                <w:lang w:val="en-US"/>
              </w:rPr>
              <w:t>)</w:t>
            </w:r>
          </w:p>
        </w:tc>
        <w:tc>
          <w:tcPr>
            <w:tcW w:w="1418" w:type="dxa"/>
          </w:tcPr>
          <w:p w14:paraId="6E8618C6" w14:textId="77777777" w:rsidR="00201F6A" w:rsidRPr="00FE3795" w:rsidRDefault="00201F6A" w:rsidP="00201F6A">
            <w:pPr>
              <w:pStyle w:val="BodyText"/>
              <w:spacing w:before="60" w:after="60"/>
              <w:ind w:left="0" w:firstLine="0"/>
              <w:jc w:val="center"/>
              <w:rPr>
                <w:sz w:val="22"/>
                <w:szCs w:val="22"/>
              </w:rPr>
            </w:pPr>
            <w:r w:rsidRPr="00FE3795">
              <w:rPr>
                <w:sz w:val="22"/>
                <w:szCs w:val="22"/>
              </w:rPr>
              <w:t>Figure</w:t>
            </w:r>
          </w:p>
        </w:tc>
        <w:tc>
          <w:tcPr>
            <w:tcW w:w="1559" w:type="dxa"/>
          </w:tcPr>
          <w:p w14:paraId="6E8618C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CC" w14:textId="77777777" w:rsidTr="00201F6A">
        <w:trPr>
          <w:cantSplit/>
        </w:trPr>
        <w:tc>
          <w:tcPr>
            <w:tcW w:w="6237" w:type="dxa"/>
            <w:shd w:val="clear" w:color="auto" w:fill="B3B3B3"/>
          </w:tcPr>
          <w:p w14:paraId="6E8618C9" w14:textId="35843850" w:rsidR="00201F6A" w:rsidRPr="00FE3795" w:rsidRDefault="0090659A" w:rsidP="00201F6A">
            <w:pPr>
              <w:pStyle w:val="BodyT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201F6A" w:rsidRPr="00FE3795">
              <w:rPr>
                <w:b/>
                <w:sz w:val="22"/>
                <w:szCs w:val="22"/>
              </w:rPr>
              <w:t xml:space="preserve"> MAXIMUM FAULT CURRENT CONTRIBUTION (see note </w:t>
            </w:r>
            <w:r w:rsidR="00544B1B" w:rsidRPr="00FE3795">
              <w:rPr>
                <w:b/>
                <w:sz w:val="22"/>
                <w:szCs w:val="22"/>
              </w:rPr>
              <w:t>5</w:t>
            </w:r>
            <w:r w:rsidR="00201F6A" w:rsidRPr="00FE3795">
              <w:rPr>
                <w:b/>
                <w:sz w:val="22"/>
                <w:szCs w:val="22"/>
              </w:rPr>
              <w:t>)</w:t>
            </w:r>
          </w:p>
        </w:tc>
        <w:tc>
          <w:tcPr>
            <w:tcW w:w="1418" w:type="dxa"/>
            <w:shd w:val="clear" w:color="auto" w:fill="B3B3B3"/>
          </w:tcPr>
          <w:p w14:paraId="6E8618CA" w14:textId="77777777" w:rsidR="00201F6A" w:rsidRPr="00FE3795"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8CB"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8D0" w14:textId="77777777" w:rsidTr="00201F6A">
        <w:trPr>
          <w:cantSplit/>
        </w:trPr>
        <w:tc>
          <w:tcPr>
            <w:tcW w:w="6237" w:type="dxa"/>
          </w:tcPr>
          <w:p w14:paraId="6E8618CD" w14:textId="79C32E6D" w:rsidR="00201F6A" w:rsidRPr="00FE3795" w:rsidRDefault="00201F6A" w:rsidP="00201F6A">
            <w:pPr>
              <w:pStyle w:val="BodyText"/>
              <w:spacing w:before="60" w:after="60"/>
              <w:ind w:left="0" w:firstLine="0"/>
              <w:jc w:val="left"/>
              <w:rPr>
                <w:sz w:val="22"/>
                <w:szCs w:val="22"/>
              </w:rPr>
            </w:pPr>
            <w:r w:rsidRPr="00FE3795">
              <w:rPr>
                <w:sz w:val="22"/>
                <w:szCs w:val="22"/>
              </w:rPr>
              <w:t>Peak asymmetrical short circuit current at 10ms (i</w:t>
            </w:r>
            <w:r w:rsidRPr="00FE3795">
              <w:rPr>
                <w:sz w:val="22"/>
                <w:szCs w:val="22"/>
                <w:vertAlign w:val="subscript"/>
              </w:rPr>
              <w:t>p</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11775B" w:rsidRPr="0011775B">
              <w:rPr>
                <w:b/>
                <w:sz w:val="22"/>
                <w:szCs w:val="22"/>
              </w:rPr>
              <w:t>Connection Point</w:t>
            </w:r>
            <w:r w:rsidR="008572B5" w:rsidRPr="00FE3795">
              <w:rPr>
                <w:sz w:val="22"/>
                <w:szCs w:val="22"/>
              </w:rPr>
              <w:fldChar w:fldCharType="end"/>
            </w:r>
          </w:p>
        </w:tc>
        <w:tc>
          <w:tcPr>
            <w:tcW w:w="1418" w:type="dxa"/>
          </w:tcPr>
          <w:p w14:paraId="6E8618CE"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C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4" w14:textId="77777777" w:rsidTr="00201F6A">
        <w:trPr>
          <w:cantSplit/>
        </w:trPr>
        <w:tc>
          <w:tcPr>
            <w:tcW w:w="6237" w:type="dxa"/>
          </w:tcPr>
          <w:p w14:paraId="6E8618D1" w14:textId="5A9ABAB5"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11775B" w:rsidRPr="0011775B">
              <w:rPr>
                <w:b/>
                <w:sz w:val="22"/>
                <w:szCs w:val="22"/>
              </w:rPr>
              <w:t>Connection Point</w:t>
            </w:r>
            <w:r w:rsidR="008572B5" w:rsidRPr="00FE3795">
              <w:rPr>
                <w:sz w:val="22"/>
                <w:szCs w:val="22"/>
              </w:rPr>
              <w:fldChar w:fldCharType="end"/>
            </w:r>
          </w:p>
        </w:tc>
        <w:tc>
          <w:tcPr>
            <w:tcW w:w="1418" w:type="dxa"/>
          </w:tcPr>
          <w:p w14:paraId="6E8618D2"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8" w14:textId="77777777" w:rsidTr="00201F6A">
        <w:trPr>
          <w:cantSplit/>
        </w:trPr>
        <w:tc>
          <w:tcPr>
            <w:tcW w:w="6237" w:type="dxa"/>
          </w:tcPr>
          <w:p w14:paraId="6E8618D5" w14:textId="27D0197A" w:rsidR="00201F6A" w:rsidRPr="00FE3795" w:rsidRDefault="00201F6A" w:rsidP="00201F6A">
            <w:pPr>
              <w:pStyle w:val="BodyText"/>
              <w:spacing w:before="60" w:after="60"/>
              <w:ind w:left="0" w:firstLine="0"/>
              <w:jc w:val="left"/>
              <w:rPr>
                <w:sz w:val="22"/>
                <w:szCs w:val="22"/>
              </w:rPr>
            </w:pPr>
            <w:r w:rsidRPr="00FE3795">
              <w:rPr>
                <w:sz w:val="22"/>
                <w:szCs w:val="22"/>
              </w:rPr>
              <w:lastRenderedPageBreak/>
              <w:t>RMS value of the symmetrical short circuit current at 100ms (I</w:t>
            </w:r>
            <w:r w:rsidRPr="00FE3795">
              <w:rPr>
                <w:sz w:val="22"/>
                <w:szCs w:val="22"/>
                <w:vertAlign w:val="subscript"/>
              </w:rPr>
              <w:t>k(100)</w:t>
            </w:r>
            <w:r w:rsidRPr="00FE3795">
              <w:rPr>
                <w:sz w:val="22"/>
                <w:szCs w:val="22"/>
              </w:rPr>
              <w:t xml:space="preserve">) for a 3φ short circuit fault at the </w:t>
            </w:r>
            <w:r w:rsidR="008572B5" w:rsidRPr="00FE3795">
              <w:rPr>
                <w:sz w:val="22"/>
                <w:szCs w:val="22"/>
              </w:rPr>
              <w:fldChar w:fldCharType="begin"/>
            </w:r>
            <w:r w:rsidR="008572B5" w:rsidRPr="00FE3795">
              <w:rPr>
                <w:sz w:val="22"/>
                <w:szCs w:val="22"/>
              </w:rPr>
              <w:instrText xml:space="preserve"> REF ConnectionPoint \h  \* MERGEFORMAT </w:instrText>
            </w:r>
            <w:r w:rsidR="008572B5" w:rsidRPr="00FE3795">
              <w:rPr>
                <w:sz w:val="22"/>
                <w:szCs w:val="22"/>
              </w:rPr>
            </w:r>
            <w:r w:rsidR="008572B5" w:rsidRPr="00FE3795">
              <w:rPr>
                <w:sz w:val="22"/>
                <w:szCs w:val="22"/>
              </w:rPr>
              <w:fldChar w:fldCharType="separate"/>
            </w:r>
            <w:r w:rsidR="0011775B" w:rsidRPr="0011775B">
              <w:rPr>
                <w:b/>
                <w:sz w:val="22"/>
                <w:szCs w:val="22"/>
              </w:rPr>
              <w:t>Connection Point</w:t>
            </w:r>
            <w:r w:rsidR="008572B5" w:rsidRPr="00FE3795">
              <w:rPr>
                <w:sz w:val="22"/>
                <w:szCs w:val="22"/>
              </w:rPr>
              <w:fldChar w:fldCharType="end"/>
            </w:r>
          </w:p>
        </w:tc>
        <w:tc>
          <w:tcPr>
            <w:tcW w:w="1418" w:type="dxa"/>
          </w:tcPr>
          <w:p w14:paraId="6E8618D6" w14:textId="77777777" w:rsidR="00201F6A" w:rsidRPr="00FE3795" w:rsidRDefault="00201F6A" w:rsidP="00201F6A">
            <w:pPr>
              <w:pStyle w:val="BodyText"/>
              <w:spacing w:before="60" w:after="60"/>
              <w:ind w:left="0" w:firstLine="0"/>
              <w:jc w:val="center"/>
              <w:rPr>
                <w:sz w:val="22"/>
                <w:szCs w:val="22"/>
              </w:rPr>
            </w:pPr>
            <w:r w:rsidRPr="00FE3795">
              <w:rPr>
                <w:sz w:val="22"/>
                <w:szCs w:val="22"/>
              </w:rPr>
              <w:t>kA</w:t>
            </w:r>
          </w:p>
        </w:tc>
        <w:tc>
          <w:tcPr>
            <w:tcW w:w="1559" w:type="dxa"/>
          </w:tcPr>
          <w:p w14:paraId="6E8618D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8DC" w14:textId="77777777" w:rsidTr="00201F6A">
        <w:trPr>
          <w:cantSplit/>
        </w:trPr>
        <w:tc>
          <w:tcPr>
            <w:tcW w:w="6237" w:type="dxa"/>
          </w:tcPr>
          <w:p w14:paraId="6E8618D9"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418" w:type="dxa"/>
          </w:tcPr>
          <w:p w14:paraId="6E8618DA"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559" w:type="dxa"/>
          </w:tcPr>
          <w:p w14:paraId="6E8618D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0" w14:textId="77777777" w:rsidTr="00201F6A">
        <w:trPr>
          <w:cantSplit/>
        </w:trPr>
        <w:tc>
          <w:tcPr>
            <w:tcW w:w="6237" w:type="dxa"/>
          </w:tcPr>
          <w:p w14:paraId="6E8618DD"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418" w:type="dxa"/>
          </w:tcPr>
          <w:p w14:paraId="6E8618DE" w14:textId="77777777" w:rsidR="00201F6A" w:rsidRPr="00FE3795" w:rsidRDefault="00201F6A" w:rsidP="00201F6A">
            <w:pPr>
              <w:pStyle w:val="BodyText"/>
              <w:spacing w:before="60" w:after="60"/>
              <w:ind w:left="0" w:firstLine="0"/>
              <w:jc w:val="center"/>
              <w:rPr>
                <w:sz w:val="22"/>
                <w:szCs w:val="22"/>
              </w:rPr>
            </w:pPr>
            <w:r w:rsidRPr="00FE3795">
              <w:rPr>
                <w:sz w:val="22"/>
                <w:szCs w:val="22"/>
              </w:rPr>
              <w:t>-</w:t>
            </w:r>
          </w:p>
        </w:tc>
        <w:tc>
          <w:tcPr>
            <w:tcW w:w="1559" w:type="dxa"/>
          </w:tcPr>
          <w:p w14:paraId="6E8618D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E4" w14:textId="77777777" w:rsidTr="00201F6A">
        <w:trPr>
          <w:cantSplit/>
        </w:trPr>
        <w:tc>
          <w:tcPr>
            <w:tcW w:w="6237" w:type="dxa"/>
            <w:shd w:val="clear" w:color="auto" w:fill="B3B3B3"/>
          </w:tcPr>
          <w:p w14:paraId="6E8618E1" w14:textId="3C45F152" w:rsidR="00201F6A" w:rsidRPr="00FE3795" w:rsidRDefault="0090659A" w:rsidP="00201F6A">
            <w:pPr>
              <w:pStyle w:val="BodyText"/>
              <w:keepNext/>
              <w:spacing w:before="60" w:after="60"/>
              <w:ind w:left="0" w:firstLine="0"/>
              <w:jc w:val="left"/>
              <w:rPr>
                <w:b/>
                <w:sz w:val="22"/>
                <w:szCs w:val="22"/>
              </w:rPr>
            </w:pPr>
            <w:r w:rsidRPr="00FE3795">
              <w:rPr>
                <w:b/>
                <w:sz w:val="22"/>
                <w:szCs w:val="22"/>
              </w:rPr>
              <w:fldChar w:fldCharType="begin"/>
            </w:r>
            <w:r w:rsidRPr="00FE3795">
              <w:rPr>
                <w:b/>
                <w:sz w:val="22"/>
                <w:szCs w:val="22"/>
              </w:rPr>
              <w:instrText xml:space="preserve"> REF PGF \h </w:instrText>
            </w:r>
            <w:r w:rsidR="00FE3795">
              <w:rPr>
                <w:b/>
                <w:sz w:val="22"/>
                <w:szCs w:val="22"/>
              </w:rPr>
              <w:instrText xml:space="preserve"> \* MERGEFORMAT </w:instrText>
            </w:r>
            <w:r w:rsidRPr="00FE3795">
              <w:rPr>
                <w:b/>
                <w:sz w:val="22"/>
                <w:szCs w:val="22"/>
              </w:rPr>
            </w:r>
            <w:r w:rsidRPr="00FE3795">
              <w:rPr>
                <w:b/>
                <w:sz w:val="22"/>
                <w:szCs w:val="22"/>
              </w:rPr>
              <w:fldChar w:fldCharType="separate"/>
            </w:r>
            <w:r w:rsidR="0011775B" w:rsidRPr="0011775B">
              <w:rPr>
                <w:b/>
                <w:sz w:val="22"/>
                <w:szCs w:val="22"/>
              </w:rPr>
              <w:t>Power Generating Facilit</w:t>
            </w:r>
            <w:r w:rsidRPr="00FE3795">
              <w:rPr>
                <w:b/>
                <w:sz w:val="22"/>
                <w:szCs w:val="22"/>
              </w:rPr>
              <w:fldChar w:fldCharType="end"/>
            </w:r>
            <w:r w:rsidR="003B5EC9">
              <w:rPr>
                <w:b/>
                <w:sz w:val="22"/>
                <w:szCs w:val="22"/>
              </w:rPr>
              <w:t>y</w:t>
            </w:r>
            <w:r w:rsidR="00201F6A" w:rsidRPr="00FE3795">
              <w:rPr>
                <w:b/>
                <w:sz w:val="22"/>
                <w:szCs w:val="22"/>
              </w:rPr>
              <w:t xml:space="preserve"> INTERFACE ARRANGEMENTS (see note</w:t>
            </w:r>
            <w:r w:rsidR="00544B1B" w:rsidRPr="00FE3795">
              <w:rPr>
                <w:b/>
                <w:sz w:val="22"/>
                <w:szCs w:val="22"/>
              </w:rPr>
              <w:t> 6</w:t>
            </w:r>
            <w:r w:rsidR="00201F6A" w:rsidRPr="00FE3795">
              <w:rPr>
                <w:b/>
                <w:sz w:val="22"/>
                <w:szCs w:val="22"/>
              </w:rPr>
              <w:t>)</w:t>
            </w:r>
          </w:p>
        </w:tc>
        <w:tc>
          <w:tcPr>
            <w:tcW w:w="1418" w:type="dxa"/>
            <w:shd w:val="clear" w:color="auto" w:fill="B3B3B3"/>
          </w:tcPr>
          <w:p w14:paraId="6E8618E2" w14:textId="77777777" w:rsidR="00201F6A" w:rsidRPr="00FE3795"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8E3" w14:textId="77777777" w:rsidR="00201F6A" w:rsidRPr="00FE3795" w:rsidRDefault="00201F6A" w:rsidP="00201F6A">
            <w:pPr>
              <w:pStyle w:val="BodyText"/>
              <w:keepNext/>
              <w:spacing w:before="60" w:after="60"/>
              <w:ind w:left="0" w:firstLine="0"/>
              <w:jc w:val="center"/>
              <w:rPr>
                <w:b/>
                <w:sz w:val="22"/>
                <w:szCs w:val="22"/>
              </w:rPr>
            </w:pPr>
          </w:p>
        </w:tc>
      </w:tr>
      <w:tr w:rsidR="00201F6A" w:rsidRPr="00FE3795" w14:paraId="6E8618E8" w14:textId="77777777" w:rsidTr="00201F6A">
        <w:trPr>
          <w:cantSplit/>
        </w:trPr>
        <w:tc>
          <w:tcPr>
            <w:tcW w:w="6237" w:type="dxa"/>
            <w:tcBorders>
              <w:bottom w:val="single" w:sz="4" w:space="0" w:color="auto"/>
            </w:tcBorders>
          </w:tcPr>
          <w:p w14:paraId="6E8618E5" w14:textId="31A5C12D" w:rsidR="00201F6A" w:rsidRPr="00FE3795" w:rsidDel="004B1E7D" w:rsidRDefault="00201F6A" w:rsidP="00201F6A">
            <w:pPr>
              <w:pStyle w:val="BodyText"/>
              <w:spacing w:before="60" w:after="60"/>
              <w:ind w:left="0" w:firstLine="0"/>
              <w:jc w:val="left"/>
              <w:rPr>
                <w:spacing w:val="0"/>
                <w:sz w:val="22"/>
                <w:szCs w:val="22"/>
              </w:rPr>
            </w:pPr>
            <w:r w:rsidRPr="00FE3795">
              <w:rPr>
                <w:sz w:val="22"/>
                <w:szCs w:val="22"/>
              </w:rPr>
              <w:t>Means of connection, disconnection and s</w:t>
            </w:r>
            <w:r w:rsidRPr="00FE3795">
              <w:rPr>
                <w:spacing w:val="0"/>
                <w:sz w:val="22"/>
                <w:szCs w:val="22"/>
              </w:rPr>
              <w:t xml:space="preserve">ynchronising between </w:t>
            </w:r>
            <w:r w:rsidR="008572B5" w:rsidRPr="00FE3795">
              <w:rPr>
                <w:sz w:val="22"/>
                <w:szCs w:val="22"/>
              </w:rPr>
              <w:fldChar w:fldCharType="begin"/>
            </w:r>
            <w:r w:rsidR="008572B5" w:rsidRPr="00FE3795">
              <w:rPr>
                <w:sz w:val="22"/>
                <w:szCs w:val="22"/>
              </w:rPr>
              <w:instrText xml:space="preserve"> REF DNO \h  \* MERGEFORMAT </w:instrText>
            </w:r>
            <w:r w:rsidR="008572B5" w:rsidRPr="00FE3795">
              <w:rPr>
                <w:sz w:val="22"/>
                <w:szCs w:val="22"/>
              </w:rPr>
            </w:r>
            <w:r w:rsidR="008572B5" w:rsidRPr="00FE3795">
              <w:rPr>
                <w:sz w:val="22"/>
                <w:szCs w:val="22"/>
              </w:rPr>
              <w:fldChar w:fldCharType="separate"/>
            </w:r>
            <w:r w:rsidR="0011775B" w:rsidRPr="0011775B">
              <w:rPr>
                <w:b/>
                <w:spacing w:val="0"/>
                <w:sz w:val="22"/>
                <w:szCs w:val="22"/>
              </w:rPr>
              <w:t>DNO</w:t>
            </w:r>
            <w:r w:rsidR="008572B5" w:rsidRPr="00FE3795">
              <w:rPr>
                <w:sz w:val="22"/>
                <w:szCs w:val="22"/>
              </w:rPr>
              <w:fldChar w:fldCharType="end"/>
            </w:r>
            <w:r w:rsidRPr="00FE3795">
              <w:rPr>
                <w:spacing w:val="0"/>
                <w:sz w:val="22"/>
                <w:szCs w:val="22"/>
              </w:rPr>
              <w:t xml:space="preserve"> and </w:t>
            </w:r>
            <w:r w:rsidR="008572B5" w:rsidRPr="00FE3795">
              <w:rPr>
                <w:sz w:val="22"/>
                <w:szCs w:val="22"/>
              </w:rPr>
              <w:fldChar w:fldCharType="begin"/>
            </w:r>
            <w:r w:rsidR="008572B5" w:rsidRPr="00FE3795">
              <w:rPr>
                <w:sz w:val="22"/>
                <w:szCs w:val="22"/>
              </w:rPr>
              <w:instrText xml:space="preserve"> REF User \h  \* MERGEFORMAT </w:instrText>
            </w:r>
            <w:r w:rsidR="008572B5" w:rsidRPr="00FE3795">
              <w:rPr>
                <w:sz w:val="22"/>
                <w:szCs w:val="22"/>
              </w:rPr>
            </w:r>
            <w:r w:rsidR="008572B5" w:rsidRPr="00FE3795">
              <w:rPr>
                <w:sz w:val="22"/>
                <w:szCs w:val="22"/>
              </w:rPr>
              <w:fldChar w:fldCharType="separate"/>
            </w:r>
            <w:r w:rsidR="0011775B" w:rsidRPr="0011775B">
              <w:rPr>
                <w:b/>
                <w:spacing w:val="0"/>
                <w:sz w:val="22"/>
                <w:szCs w:val="22"/>
              </w:rPr>
              <w:t>User</w:t>
            </w:r>
            <w:r w:rsidR="008572B5" w:rsidRPr="00FE3795">
              <w:rPr>
                <w:sz w:val="22"/>
                <w:szCs w:val="22"/>
              </w:rPr>
              <w:fldChar w:fldCharType="end"/>
            </w:r>
          </w:p>
        </w:tc>
        <w:tc>
          <w:tcPr>
            <w:tcW w:w="1418" w:type="dxa"/>
            <w:tcBorders>
              <w:bottom w:val="single" w:sz="4" w:space="0" w:color="auto"/>
            </w:tcBorders>
          </w:tcPr>
          <w:p w14:paraId="6E8618E6" w14:textId="77777777" w:rsidR="00201F6A" w:rsidRPr="00FE3795" w:rsidDel="004B1E7D" w:rsidRDefault="00201F6A" w:rsidP="00201F6A">
            <w:pPr>
              <w:pStyle w:val="BodyText"/>
              <w:spacing w:before="60" w:after="60"/>
              <w:ind w:left="0" w:firstLine="0"/>
              <w:jc w:val="center"/>
              <w:rPr>
                <w:spacing w:val="0"/>
                <w:sz w:val="22"/>
                <w:szCs w:val="22"/>
              </w:rPr>
            </w:pPr>
            <w:r w:rsidRPr="00FE3795" w:rsidDel="00056E88">
              <w:rPr>
                <w:sz w:val="22"/>
                <w:szCs w:val="22"/>
              </w:rPr>
              <w:t>Method statement</w:t>
            </w:r>
          </w:p>
        </w:tc>
        <w:tc>
          <w:tcPr>
            <w:tcW w:w="1559" w:type="dxa"/>
            <w:tcBorders>
              <w:bottom w:val="single" w:sz="4" w:space="0" w:color="auto"/>
            </w:tcBorders>
          </w:tcPr>
          <w:p w14:paraId="6E8618E7"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SPD</w:t>
            </w:r>
          </w:p>
        </w:tc>
      </w:tr>
      <w:tr w:rsidR="00201F6A" w:rsidRPr="00FE3795" w14:paraId="6E8618EC" w14:textId="77777777" w:rsidTr="00201F6A">
        <w:trPr>
          <w:cantSplit/>
        </w:trPr>
        <w:tc>
          <w:tcPr>
            <w:tcW w:w="6237" w:type="dxa"/>
            <w:tcBorders>
              <w:bottom w:val="single" w:sz="4" w:space="0" w:color="auto"/>
            </w:tcBorders>
          </w:tcPr>
          <w:p w14:paraId="6E8618E9" w14:textId="77777777" w:rsidR="00201F6A" w:rsidRPr="00FE3795" w:rsidRDefault="00201F6A" w:rsidP="00201F6A">
            <w:pPr>
              <w:pStyle w:val="BodyText"/>
              <w:spacing w:before="60" w:after="60"/>
              <w:ind w:left="0" w:firstLine="0"/>
              <w:jc w:val="left"/>
              <w:rPr>
                <w:sz w:val="22"/>
                <w:szCs w:val="22"/>
              </w:rPr>
            </w:pPr>
            <w:r w:rsidRPr="00FE3795">
              <w:rPr>
                <w:sz w:val="22"/>
                <w:szCs w:val="22"/>
              </w:rPr>
              <w:t>Site protection / co-ordination arrangements with DNO</w:t>
            </w:r>
          </w:p>
        </w:tc>
        <w:tc>
          <w:tcPr>
            <w:tcW w:w="1418" w:type="dxa"/>
            <w:tcBorders>
              <w:bottom w:val="single" w:sz="4" w:space="0" w:color="auto"/>
            </w:tcBorders>
          </w:tcPr>
          <w:p w14:paraId="6E8618EA"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8F0" w14:textId="77777777" w:rsidTr="00201F6A">
        <w:trPr>
          <w:cantSplit/>
        </w:trPr>
        <w:tc>
          <w:tcPr>
            <w:tcW w:w="6237" w:type="dxa"/>
            <w:tcBorders>
              <w:bottom w:val="single" w:sz="4" w:space="0" w:color="auto"/>
            </w:tcBorders>
          </w:tcPr>
          <w:p w14:paraId="6E8618ED" w14:textId="4131300D" w:rsidR="00201F6A" w:rsidRPr="00FE3795" w:rsidRDefault="00201F6A" w:rsidP="003C75D6">
            <w:pPr>
              <w:pStyle w:val="BodyText"/>
              <w:spacing w:before="60" w:after="60"/>
              <w:ind w:left="0" w:firstLine="0"/>
              <w:jc w:val="left"/>
              <w:rPr>
                <w:sz w:val="22"/>
                <w:szCs w:val="22"/>
              </w:rPr>
            </w:pPr>
            <w:r w:rsidRPr="00FE3795" w:rsidDel="004B1E7D">
              <w:rPr>
                <w:sz w:val="22"/>
                <w:szCs w:val="22"/>
              </w:rPr>
              <w:t>Precautions should neutral become disconnected from earth (</w:t>
            </w:r>
            <w:r w:rsidRPr="00FE3795">
              <w:rPr>
                <w:sz w:val="22"/>
                <w:szCs w:val="22"/>
              </w:rPr>
              <w:t>LV</w:t>
            </w:r>
            <w:r w:rsidRPr="00FE3795" w:rsidDel="004B1E7D">
              <w:rPr>
                <w:sz w:val="22"/>
                <w:szCs w:val="22"/>
              </w:rPr>
              <w:t xml:space="preserve"> only</w:t>
            </w:r>
            <w:r w:rsidRPr="00FE3795">
              <w:rPr>
                <w:sz w:val="22"/>
                <w:szCs w:val="22"/>
              </w:rPr>
              <w:t xml:space="preserve"> see ER </w:t>
            </w:r>
            <w:r w:rsidR="0098205F" w:rsidRPr="00FE3795">
              <w:rPr>
                <w:sz w:val="22"/>
                <w:szCs w:val="22"/>
              </w:rPr>
              <w:t>G59/3-</w:t>
            </w:r>
            <w:r w:rsidR="00425DAC">
              <w:rPr>
                <w:sz w:val="22"/>
                <w:szCs w:val="22"/>
              </w:rPr>
              <w:t>4</w:t>
            </w:r>
            <w:r w:rsidR="00663847">
              <w:rPr>
                <w:sz w:val="22"/>
                <w:szCs w:val="22"/>
              </w:rPr>
              <w:t xml:space="preserve"> or ER G99</w:t>
            </w:r>
            <w:r w:rsidRPr="00FE3795" w:rsidDel="004B1E7D">
              <w:rPr>
                <w:sz w:val="22"/>
                <w:szCs w:val="22"/>
              </w:rPr>
              <w:t>)</w:t>
            </w:r>
          </w:p>
        </w:tc>
        <w:tc>
          <w:tcPr>
            <w:tcW w:w="1418" w:type="dxa"/>
            <w:tcBorders>
              <w:bottom w:val="single" w:sz="4" w:space="0" w:color="auto"/>
            </w:tcBorders>
          </w:tcPr>
          <w:p w14:paraId="6E8618EE" w14:textId="77777777" w:rsidR="00201F6A" w:rsidRPr="00FE3795"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EF" w14:textId="77777777" w:rsidR="00201F6A" w:rsidRPr="00FE3795" w:rsidDel="004B1E7D" w:rsidRDefault="00201F6A" w:rsidP="00201F6A">
            <w:pPr>
              <w:pStyle w:val="BodyText"/>
              <w:spacing w:before="60" w:after="60"/>
              <w:ind w:left="0" w:firstLine="0"/>
              <w:jc w:val="center"/>
              <w:rPr>
                <w:b/>
                <w:spacing w:val="0"/>
                <w:sz w:val="22"/>
                <w:szCs w:val="22"/>
              </w:rPr>
            </w:pPr>
            <w:r w:rsidRPr="00FE3795">
              <w:rPr>
                <w:b/>
                <w:sz w:val="22"/>
                <w:szCs w:val="22"/>
              </w:rPr>
              <w:t>DPD</w:t>
            </w:r>
          </w:p>
        </w:tc>
      </w:tr>
      <w:tr w:rsidR="00201F6A" w:rsidRPr="00FE3795" w14:paraId="6E8618F4" w14:textId="77777777" w:rsidTr="00201F6A">
        <w:trPr>
          <w:cantSplit/>
        </w:trPr>
        <w:tc>
          <w:tcPr>
            <w:tcW w:w="6237" w:type="dxa"/>
            <w:tcBorders>
              <w:bottom w:val="single" w:sz="4" w:space="0" w:color="auto"/>
            </w:tcBorders>
          </w:tcPr>
          <w:p w14:paraId="6E8618F1" w14:textId="77777777" w:rsidR="00201F6A" w:rsidRPr="00FE3795" w:rsidRDefault="00201F6A" w:rsidP="00201F6A">
            <w:pPr>
              <w:pStyle w:val="BodyText"/>
              <w:spacing w:before="60" w:after="60"/>
              <w:ind w:left="0" w:firstLine="0"/>
              <w:jc w:val="left"/>
              <w:rPr>
                <w:sz w:val="22"/>
                <w:szCs w:val="22"/>
              </w:rPr>
            </w:pPr>
            <w:r w:rsidRPr="00FE3795">
              <w:rPr>
                <w:sz w:val="22"/>
                <w:szCs w:val="22"/>
              </w:rPr>
              <w:t>Site communications, control and monitoring (HV / LV)</w:t>
            </w:r>
          </w:p>
        </w:tc>
        <w:tc>
          <w:tcPr>
            <w:tcW w:w="1418" w:type="dxa"/>
            <w:tcBorders>
              <w:bottom w:val="single" w:sz="4" w:space="0" w:color="auto"/>
            </w:tcBorders>
          </w:tcPr>
          <w:p w14:paraId="6E8618F2" w14:textId="77777777" w:rsidR="00201F6A" w:rsidRPr="00FE3795" w:rsidDel="00056E88" w:rsidRDefault="00201F6A" w:rsidP="00201F6A">
            <w:pPr>
              <w:pStyle w:val="BodyText"/>
              <w:spacing w:before="60" w:after="60"/>
              <w:ind w:left="0" w:firstLine="0"/>
              <w:jc w:val="center"/>
              <w:rPr>
                <w:sz w:val="22"/>
                <w:szCs w:val="22"/>
              </w:rPr>
            </w:pPr>
            <w:r w:rsidRPr="00FE3795">
              <w:rPr>
                <w:sz w:val="22"/>
                <w:szCs w:val="22"/>
              </w:rPr>
              <w:t>Report</w:t>
            </w:r>
          </w:p>
        </w:tc>
        <w:tc>
          <w:tcPr>
            <w:tcW w:w="1559" w:type="dxa"/>
            <w:tcBorders>
              <w:bottom w:val="single" w:sz="4" w:space="0" w:color="auto"/>
            </w:tcBorders>
          </w:tcPr>
          <w:p w14:paraId="6E8618F3" w14:textId="363EB55B" w:rsidR="00201F6A" w:rsidRPr="00FE3795" w:rsidRDefault="008572B5" w:rsidP="00201F6A">
            <w:pPr>
              <w:pStyle w:val="BodyText"/>
              <w:spacing w:before="60" w:after="60"/>
              <w:ind w:left="0" w:firstLine="0"/>
              <w:jc w:val="center"/>
              <w:rPr>
                <w:b/>
                <w:sz w:val="22"/>
                <w:szCs w:val="22"/>
              </w:rPr>
            </w:pPr>
            <w:r w:rsidRPr="00FE3795">
              <w:rPr>
                <w:sz w:val="22"/>
                <w:szCs w:val="22"/>
              </w:rPr>
              <w:fldChar w:fldCharType="begin"/>
            </w:r>
            <w:r w:rsidRPr="00FE3795">
              <w:rPr>
                <w:sz w:val="22"/>
                <w:szCs w:val="22"/>
              </w:rPr>
              <w:instrText xml:space="preserve"> REF DPDa \h  \* MERGEFORMAT </w:instrText>
            </w:r>
            <w:r w:rsidRPr="00FE3795">
              <w:rPr>
                <w:sz w:val="22"/>
                <w:szCs w:val="22"/>
              </w:rPr>
            </w:r>
            <w:r w:rsidRPr="00FE3795">
              <w:rPr>
                <w:sz w:val="22"/>
                <w:szCs w:val="22"/>
              </w:rPr>
              <w:fldChar w:fldCharType="separate"/>
            </w:r>
            <w:r w:rsidR="0011775B" w:rsidRPr="0011775B">
              <w:rPr>
                <w:b/>
                <w:sz w:val="22"/>
                <w:szCs w:val="22"/>
              </w:rPr>
              <w:t>DPD</w:t>
            </w:r>
            <w:r w:rsidRPr="00FE3795">
              <w:rPr>
                <w:sz w:val="22"/>
                <w:szCs w:val="22"/>
              </w:rPr>
              <w:fldChar w:fldCharType="end"/>
            </w:r>
          </w:p>
        </w:tc>
      </w:tr>
    </w:tbl>
    <w:p w14:paraId="6E8618F5" w14:textId="77777777" w:rsidR="00201F6A"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7"/>
        <w:gridCol w:w="1224"/>
        <w:gridCol w:w="1701"/>
        <w:gridCol w:w="1711"/>
      </w:tblGrid>
      <w:tr w:rsidR="00E73B47" w:rsidRPr="00E02FCA" w14:paraId="6E8618FB" w14:textId="77777777" w:rsidTr="00E73B47">
        <w:trPr>
          <w:tblHeader/>
          <w:jc w:val="center"/>
        </w:trPr>
        <w:tc>
          <w:tcPr>
            <w:tcW w:w="4457" w:type="dxa"/>
            <w:shd w:val="clear" w:color="auto" w:fill="E6E6E6"/>
            <w:vAlign w:val="center"/>
          </w:tcPr>
          <w:p w14:paraId="6E8618F6" w14:textId="77777777" w:rsidR="00E73B47" w:rsidRDefault="00E73B47" w:rsidP="00E73B47">
            <w:pPr>
              <w:spacing w:before="120" w:after="120"/>
              <w:ind w:left="0" w:firstLine="0"/>
              <w:jc w:val="left"/>
              <w:rPr>
                <w:rFonts w:ascii="TimesNewRomanPSMT" w:hAnsi="TimesNewRomanPSMT"/>
                <w:b/>
                <w:caps/>
                <w:sz w:val="22"/>
                <w:szCs w:val="22"/>
                <w:lang w:val="en-US"/>
              </w:rPr>
            </w:pPr>
            <w:r>
              <w:rPr>
                <w:rFonts w:ascii="TimesNewRomanPSMT" w:hAnsi="TimesNewRomanPSMT"/>
                <w:b/>
                <w:caps/>
                <w:sz w:val="22"/>
                <w:szCs w:val="22"/>
                <w:lang w:val="en-US"/>
              </w:rPr>
              <w:t>Data Description</w:t>
            </w:r>
          </w:p>
          <w:p w14:paraId="6E8618F7" w14:textId="77777777" w:rsidR="00E73B47" w:rsidRPr="00E73B47" w:rsidRDefault="00E73B47" w:rsidP="00E73B47">
            <w:pPr>
              <w:spacing w:before="120"/>
              <w:ind w:left="0" w:firstLine="0"/>
              <w:jc w:val="left"/>
              <w:rPr>
                <w:rFonts w:ascii="TimesNewRomanPSMT" w:hAnsi="TimesNewRomanPSMT"/>
                <w:b/>
                <w:sz w:val="22"/>
                <w:szCs w:val="22"/>
                <w:lang w:val="en-US"/>
              </w:rPr>
            </w:pPr>
            <w:r w:rsidRPr="00E73B47">
              <w:rPr>
                <w:rFonts w:ascii="TimesNewRomanPSMT" w:hAnsi="TimesNewRomanPSMT"/>
                <w:b/>
                <w:sz w:val="22"/>
                <w:szCs w:val="22"/>
                <w:lang w:val="en-US"/>
              </w:rPr>
              <w:t>5a continued</w:t>
            </w:r>
          </w:p>
        </w:tc>
        <w:tc>
          <w:tcPr>
            <w:tcW w:w="1224" w:type="dxa"/>
            <w:shd w:val="clear" w:color="auto" w:fill="E6E6E6"/>
            <w:vAlign w:val="center"/>
          </w:tcPr>
          <w:p w14:paraId="6E8618F8"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lang w:val="en-US"/>
              </w:rPr>
              <w:t>Units</w:t>
            </w:r>
          </w:p>
        </w:tc>
        <w:tc>
          <w:tcPr>
            <w:tcW w:w="1701" w:type="dxa"/>
            <w:shd w:val="clear" w:color="auto" w:fill="E6E6E6"/>
          </w:tcPr>
          <w:p w14:paraId="6E8618F9"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LV</w:t>
            </w:r>
          </w:p>
        </w:tc>
        <w:tc>
          <w:tcPr>
            <w:tcW w:w="1711" w:type="dxa"/>
            <w:shd w:val="clear" w:color="auto" w:fill="E6E6E6"/>
          </w:tcPr>
          <w:p w14:paraId="6E8618FA" w14:textId="77777777" w:rsidR="00E73B47" w:rsidRPr="00E02FCA" w:rsidRDefault="00E73B47" w:rsidP="00E73B47">
            <w:pPr>
              <w:spacing w:before="120"/>
              <w:ind w:left="0" w:firstLine="0"/>
              <w:jc w:val="center"/>
              <w:rPr>
                <w:b/>
                <w:sz w:val="22"/>
                <w:szCs w:val="22"/>
                <w:u w:val="single"/>
                <w:lang w:val="en-US"/>
              </w:rPr>
            </w:pPr>
            <w:r w:rsidRPr="00E02FCA">
              <w:rPr>
                <w:b/>
                <w:sz w:val="22"/>
                <w:szCs w:val="22"/>
                <w:u w:val="single"/>
              </w:rPr>
              <w:t>Data Category for Generators Connected at HV</w:t>
            </w:r>
          </w:p>
        </w:tc>
      </w:tr>
      <w:tr w:rsidR="00E73B47" w:rsidRPr="00E02FCA" w14:paraId="6E861900" w14:textId="77777777" w:rsidTr="00E73B47">
        <w:trPr>
          <w:jc w:val="center"/>
        </w:trPr>
        <w:tc>
          <w:tcPr>
            <w:tcW w:w="4457" w:type="dxa"/>
            <w:shd w:val="clear" w:color="auto" w:fill="E6E6E6"/>
            <w:vAlign w:val="center"/>
          </w:tcPr>
          <w:p w14:paraId="6E8618FC" w14:textId="725F8A58" w:rsidR="00E73B47" w:rsidRPr="00E02FCA" w:rsidRDefault="0090659A" w:rsidP="00E73B47">
            <w:pPr>
              <w:spacing w:before="120"/>
              <w:ind w:left="0" w:firstLine="0"/>
              <w:jc w:val="left"/>
              <w:rPr>
                <w:rFonts w:ascii="TimesNewRomanPSMT" w:hAnsi="TimesNewRomanPSMT"/>
                <w:sz w:val="22"/>
                <w:szCs w:val="22"/>
                <w:lang w:val="en-US"/>
              </w:rPr>
            </w:pPr>
            <w:r>
              <w:rPr>
                <w:b/>
              </w:rPr>
              <w:fldChar w:fldCharType="begin"/>
            </w:r>
            <w:r>
              <w:rPr>
                <w:b/>
              </w:rPr>
              <w:instrText xml:space="preserve"> REF PGF \h </w:instrText>
            </w:r>
            <w:r>
              <w:rPr>
                <w:b/>
              </w:rPr>
            </w:r>
            <w:r>
              <w:rPr>
                <w:b/>
              </w:rPr>
              <w:fldChar w:fldCharType="separate"/>
            </w:r>
            <w:r w:rsidR="0011775B">
              <w:rPr>
                <w:b/>
              </w:rPr>
              <w:t>Power Generating Facilit</w:t>
            </w:r>
            <w:r>
              <w:rPr>
                <w:b/>
              </w:rPr>
              <w:fldChar w:fldCharType="end"/>
            </w:r>
            <w:r w:rsidR="003B5EC9">
              <w:rPr>
                <w:rFonts w:ascii="TimesNewRomanPSMT" w:hAnsi="TimesNewRomanPSMT"/>
                <w:b/>
                <w:caps/>
                <w:sz w:val="22"/>
                <w:szCs w:val="22"/>
                <w:lang w:val="en-US"/>
              </w:rPr>
              <w:t>y</w:t>
            </w:r>
            <w:r w:rsidR="00E73B47" w:rsidRPr="00E73B47">
              <w:rPr>
                <w:rFonts w:ascii="TimesNewRomanPSMT" w:hAnsi="TimesNewRomanPSMT"/>
                <w:b/>
                <w:caps/>
                <w:sz w:val="22"/>
                <w:szCs w:val="22"/>
                <w:lang w:val="en-US"/>
              </w:rPr>
              <w:t xml:space="preserve"> G59 </w:t>
            </w:r>
            <w:r w:rsidR="00585B3F">
              <w:rPr>
                <w:rFonts w:ascii="TimesNewRomanPSMT" w:hAnsi="TimesNewRomanPSMT"/>
                <w:b/>
                <w:caps/>
                <w:sz w:val="22"/>
                <w:szCs w:val="22"/>
                <w:lang w:val="en-US"/>
              </w:rPr>
              <w:t xml:space="preserve">or G99 </w:t>
            </w:r>
            <w:r w:rsidR="00E73B47" w:rsidRPr="00E73B47">
              <w:rPr>
                <w:rFonts w:ascii="TimesNewRomanPSMT" w:hAnsi="TimesNewRomanPSMT"/>
                <w:b/>
                <w:caps/>
                <w:sz w:val="22"/>
                <w:szCs w:val="22"/>
                <w:lang w:val="en-US"/>
              </w:rPr>
              <w:t>Protection</w:t>
            </w:r>
            <w:r w:rsidR="00E73B47">
              <w:rPr>
                <w:rFonts w:ascii="TimesNewRomanPSMT" w:hAnsi="TimesNewRomanPSMT"/>
                <w:sz w:val="22"/>
                <w:szCs w:val="22"/>
                <w:lang w:val="en-US"/>
              </w:rPr>
              <w:t xml:space="preserve"> – see note 7</w:t>
            </w:r>
          </w:p>
        </w:tc>
        <w:tc>
          <w:tcPr>
            <w:tcW w:w="1224" w:type="dxa"/>
            <w:vAlign w:val="center"/>
          </w:tcPr>
          <w:p w14:paraId="6E8618FD"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8FE" w14:textId="77777777" w:rsidR="00E73B47" w:rsidRDefault="00E73B47" w:rsidP="00E73B47">
            <w:pPr>
              <w:spacing w:before="120"/>
              <w:ind w:left="0" w:firstLine="0"/>
              <w:jc w:val="center"/>
              <w:rPr>
                <w:rFonts w:ascii="TimesNewRomanPSMT" w:hAnsi="TimesNewRomanPSMT"/>
                <w:b/>
                <w:sz w:val="22"/>
                <w:szCs w:val="22"/>
                <w:lang w:val="en-US"/>
              </w:rPr>
            </w:pPr>
          </w:p>
        </w:tc>
        <w:tc>
          <w:tcPr>
            <w:tcW w:w="1711" w:type="dxa"/>
            <w:vAlign w:val="center"/>
          </w:tcPr>
          <w:p w14:paraId="6E8618FF" w14:textId="77777777" w:rsidR="00E73B47" w:rsidRDefault="00E73B47" w:rsidP="00E73B47">
            <w:pPr>
              <w:spacing w:before="120"/>
              <w:ind w:left="0" w:firstLine="0"/>
              <w:jc w:val="center"/>
              <w:rPr>
                <w:rFonts w:ascii="TimesNewRomanPSMT" w:hAnsi="TimesNewRomanPSMT"/>
                <w:b/>
                <w:sz w:val="22"/>
                <w:szCs w:val="22"/>
                <w:lang w:val="en-US"/>
              </w:rPr>
            </w:pPr>
          </w:p>
        </w:tc>
      </w:tr>
      <w:tr w:rsidR="00E73B47" w:rsidRPr="00E02FCA" w14:paraId="6E861905" w14:textId="77777777" w:rsidTr="00E73B47">
        <w:trPr>
          <w:jc w:val="center"/>
        </w:trPr>
        <w:tc>
          <w:tcPr>
            <w:tcW w:w="4457" w:type="dxa"/>
            <w:shd w:val="clear" w:color="auto" w:fill="E6E6E6"/>
            <w:vAlign w:val="center"/>
          </w:tcPr>
          <w:p w14:paraId="6E861901"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1</w:t>
            </w:r>
          </w:p>
        </w:tc>
        <w:tc>
          <w:tcPr>
            <w:tcW w:w="1224" w:type="dxa"/>
            <w:vAlign w:val="center"/>
          </w:tcPr>
          <w:p w14:paraId="6E861902"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3"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711" w:type="dxa"/>
            <w:vAlign w:val="center"/>
          </w:tcPr>
          <w:p w14:paraId="6E861904" w14:textId="77777777" w:rsidR="00E73B47" w:rsidRPr="00E02FCA" w:rsidRDefault="00E73B47" w:rsidP="00E73B47">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E73B47" w:rsidRPr="00E02FCA" w14:paraId="6E86190A" w14:textId="77777777" w:rsidTr="00E73B47">
        <w:trPr>
          <w:jc w:val="center"/>
        </w:trPr>
        <w:tc>
          <w:tcPr>
            <w:tcW w:w="4457" w:type="dxa"/>
            <w:shd w:val="clear" w:color="auto" w:fill="E6E6E6"/>
            <w:vAlign w:val="center"/>
          </w:tcPr>
          <w:p w14:paraId="6E861906" w14:textId="578A4EC6"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U/V Stage 2</w:t>
            </w:r>
            <w:r w:rsidR="00585B3F">
              <w:rPr>
                <w:rFonts w:ascii="TimesNewRomanPSMT" w:hAnsi="TimesNewRomanPSMT"/>
                <w:sz w:val="22"/>
                <w:szCs w:val="22"/>
                <w:lang w:val="en-US"/>
              </w:rPr>
              <w:t xml:space="preserve"> (if fitted)</w:t>
            </w:r>
          </w:p>
        </w:tc>
        <w:tc>
          <w:tcPr>
            <w:tcW w:w="1224" w:type="dxa"/>
            <w:vAlign w:val="center"/>
          </w:tcPr>
          <w:p w14:paraId="6E861907"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9"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0F" w14:textId="77777777" w:rsidTr="00E73B47">
        <w:trPr>
          <w:jc w:val="center"/>
        </w:trPr>
        <w:tc>
          <w:tcPr>
            <w:tcW w:w="4457" w:type="dxa"/>
            <w:shd w:val="clear" w:color="auto" w:fill="E6E6E6"/>
            <w:vAlign w:val="center"/>
          </w:tcPr>
          <w:p w14:paraId="6E86190B"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1</w:t>
            </w:r>
          </w:p>
        </w:tc>
        <w:tc>
          <w:tcPr>
            <w:tcW w:w="1224" w:type="dxa"/>
            <w:vAlign w:val="center"/>
          </w:tcPr>
          <w:p w14:paraId="6E86190C"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0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0E"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4" w14:textId="77777777" w:rsidTr="00E73B47">
        <w:trPr>
          <w:jc w:val="center"/>
        </w:trPr>
        <w:tc>
          <w:tcPr>
            <w:tcW w:w="4457" w:type="dxa"/>
            <w:shd w:val="clear" w:color="auto" w:fill="E6E6E6"/>
            <w:vAlign w:val="center"/>
          </w:tcPr>
          <w:p w14:paraId="6E861910"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O/V Stage 2</w:t>
            </w:r>
          </w:p>
        </w:tc>
        <w:tc>
          <w:tcPr>
            <w:tcW w:w="1224" w:type="dxa"/>
            <w:vAlign w:val="center"/>
          </w:tcPr>
          <w:p w14:paraId="6E861911"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701" w:type="dxa"/>
            <w:vAlign w:val="center"/>
          </w:tcPr>
          <w:p w14:paraId="6E86191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3"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9" w14:textId="77777777" w:rsidTr="00E73B47">
        <w:trPr>
          <w:jc w:val="center"/>
        </w:trPr>
        <w:tc>
          <w:tcPr>
            <w:tcW w:w="4457" w:type="dxa"/>
            <w:shd w:val="clear" w:color="auto" w:fill="E6E6E6"/>
            <w:vAlign w:val="center"/>
          </w:tcPr>
          <w:p w14:paraId="6E861915"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1</w:t>
            </w:r>
          </w:p>
        </w:tc>
        <w:tc>
          <w:tcPr>
            <w:tcW w:w="1224" w:type="dxa"/>
            <w:vAlign w:val="center"/>
          </w:tcPr>
          <w:p w14:paraId="6E861916"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8"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1E" w14:textId="77777777" w:rsidTr="00E73B47">
        <w:trPr>
          <w:jc w:val="center"/>
        </w:trPr>
        <w:tc>
          <w:tcPr>
            <w:tcW w:w="4457" w:type="dxa"/>
            <w:shd w:val="clear" w:color="auto" w:fill="E6E6E6"/>
            <w:vAlign w:val="center"/>
          </w:tcPr>
          <w:p w14:paraId="6E86191A" w14:textId="4535B4E8"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U/F Stage 2</w:t>
            </w:r>
            <w:r w:rsidR="00585B3F">
              <w:rPr>
                <w:rFonts w:ascii="TimesNewRomanPSMT" w:hAnsi="TimesNewRomanPSMT"/>
                <w:sz w:val="22"/>
                <w:szCs w:val="22"/>
                <w:lang w:val="en-US"/>
              </w:rPr>
              <w:t xml:space="preserve"> (if fitted)</w:t>
            </w:r>
          </w:p>
        </w:tc>
        <w:tc>
          <w:tcPr>
            <w:tcW w:w="1224" w:type="dxa"/>
            <w:vAlign w:val="center"/>
          </w:tcPr>
          <w:p w14:paraId="6E86191B"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1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1D"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3" w14:textId="77777777" w:rsidTr="00E73B47">
        <w:trPr>
          <w:jc w:val="center"/>
        </w:trPr>
        <w:tc>
          <w:tcPr>
            <w:tcW w:w="4457" w:type="dxa"/>
            <w:shd w:val="clear" w:color="auto" w:fill="E6E6E6"/>
            <w:vAlign w:val="center"/>
          </w:tcPr>
          <w:p w14:paraId="6E86191F"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O/F Stage 1</w:t>
            </w:r>
          </w:p>
        </w:tc>
        <w:tc>
          <w:tcPr>
            <w:tcW w:w="1224" w:type="dxa"/>
            <w:vAlign w:val="center"/>
          </w:tcPr>
          <w:p w14:paraId="6E861920"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701" w:type="dxa"/>
            <w:vAlign w:val="center"/>
          </w:tcPr>
          <w:p w14:paraId="6E86192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2"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8" w14:textId="77777777" w:rsidTr="00E73B47">
        <w:trPr>
          <w:jc w:val="center"/>
        </w:trPr>
        <w:tc>
          <w:tcPr>
            <w:tcW w:w="4457" w:type="dxa"/>
            <w:shd w:val="clear" w:color="auto" w:fill="E6E6E6"/>
            <w:vAlign w:val="center"/>
          </w:tcPr>
          <w:p w14:paraId="6E861924"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O/F Stage 2</w:t>
            </w:r>
          </w:p>
        </w:tc>
        <w:tc>
          <w:tcPr>
            <w:tcW w:w="1224" w:type="dxa"/>
            <w:vAlign w:val="center"/>
          </w:tcPr>
          <w:p w14:paraId="6E861925"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701" w:type="dxa"/>
            <w:vAlign w:val="center"/>
          </w:tcPr>
          <w:p w14:paraId="6E86192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7"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2D" w14:textId="77777777" w:rsidTr="00E73B47">
        <w:trPr>
          <w:jc w:val="center"/>
        </w:trPr>
        <w:tc>
          <w:tcPr>
            <w:tcW w:w="4457" w:type="dxa"/>
            <w:shd w:val="clear" w:color="auto" w:fill="E6E6E6"/>
            <w:vAlign w:val="center"/>
          </w:tcPr>
          <w:p w14:paraId="6E861929"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LoM (RoCoF)</w:t>
            </w:r>
          </w:p>
        </w:tc>
        <w:tc>
          <w:tcPr>
            <w:tcW w:w="1224" w:type="dxa"/>
            <w:vAlign w:val="center"/>
          </w:tcPr>
          <w:p w14:paraId="6E86192A" w14:textId="77777777" w:rsidR="00E73B47" w:rsidRPr="00E73B47"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701" w:type="dxa"/>
            <w:vAlign w:val="center"/>
          </w:tcPr>
          <w:p w14:paraId="6E86192B"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2C"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2" w14:textId="77777777" w:rsidTr="00E73B47">
        <w:trPr>
          <w:jc w:val="center"/>
        </w:trPr>
        <w:tc>
          <w:tcPr>
            <w:tcW w:w="4457" w:type="dxa"/>
            <w:shd w:val="clear" w:color="auto" w:fill="E6E6E6"/>
            <w:vAlign w:val="center"/>
          </w:tcPr>
          <w:p w14:paraId="6E86192E"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t>LoM (Vector Shift)</w:t>
            </w:r>
          </w:p>
        </w:tc>
        <w:tc>
          <w:tcPr>
            <w:tcW w:w="1224" w:type="dxa"/>
            <w:vAlign w:val="center"/>
          </w:tcPr>
          <w:p w14:paraId="6E86192F" w14:textId="77777777" w:rsidR="00E73B47" w:rsidRPr="00E02FCA" w:rsidRDefault="00E73B47" w:rsidP="00E73B47">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701" w:type="dxa"/>
            <w:vAlign w:val="center"/>
          </w:tcPr>
          <w:p w14:paraId="6E861930"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1"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E73B47" w:rsidRPr="00E02FCA" w14:paraId="6E861937" w14:textId="77777777" w:rsidTr="00E73B47">
        <w:trPr>
          <w:jc w:val="center"/>
        </w:trPr>
        <w:tc>
          <w:tcPr>
            <w:tcW w:w="4457" w:type="dxa"/>
            <w:shd w:val="clear" w:color="auto" w:fill="E6E6E6"/>
            <w:vAlign w:val="center"/>
          </w:tcPr>
          <w:p w14:paraId="6E861933" w14:textId="77777777" w:rsidR="00E73B47" w:rsidRPr="00E02FCA" w:rsidRDefault="00E73B47" w:rsidP="00E73B47">
            <w:pPr>
              <w:spacing w:before="120"/>
              <w:ind w:left="0" w:firstLine="0"/>
              <w:jc w:val="left"/>
              <w:rPr>
                <w:rFonts w:ascii="TimesNewRomanPSMT" w:hAnsi="TimesNewRomanPSMT"/>
                <w:sz w:val="22"/>
                <w:szCs w:val="22"/>
                <w:lang w:val="en-US"/>
              </w:rPr>
            </w:pPr>
            <w:r w:rsidRPr="00E02FCA">
              <w:rPr>
                <w:rFonts w:ascii="TimesNewRomanPSMT" w:hAnsi="TimesNewRomanPSMT"/>
                <w:sz w:val="22"/>
                <w:szCs w:val="22"/>
                <w:lang w:val="en-US"/>
              </w:rPr>
              <w:lastRenderedPageBreak/>
              <w:t xml:space="preserve">LoM </w:t>
            </w:r>
            <w:r w:rsidR="006C7693">
              <w:rPr>
                <w:rFonts w:ascii="TimesNewRomanPSMT" w:hAnsi="TimesNewRomanPSMT"/>
                <w:sz w:val="22"/>
                <w:szCs w:val="22"/>
                <w:lang w:val="en-US"/>
              </w:rPr>
              <w:t>–</w:t>
            </w:r>
            <w:r w:rsidRPr="00E02FCA">
              <w:rPr>
                <w:rFonts w:ascii="TimesNewRomanPSMT" w:hAnsi="TimesNewRomanPSMT"/>
                <w:sz w:val="22"/>
                <w:szCs w:val="22"/>
                <w:lang w:val="en-US"/>
              </w:rPr>
              <w:t xml:space="preserve"> other</w:t>
            </w:r>
          </w:p>
        </w:tc>
        <w:tc>
          <w:tcPr>
            <w:tcW w:w="1224" w:type="dxa"/>
            <w:vAlign w:val="center"/>
          </w:tcPr>
          <w:p w14:paraId="6E861934" w14:textId="77777777" w:rsidR="00E73B47" w:rsidRPr="00E02FCA" w:rsidRDefault="00E73B47" w:rsidP="00E73B47">
            <w:pPr>
              <w:spacing w:before="120"/>
              <w:ind w:left="0" w:firstLine="0"/>
              <w:jc w:val="center"/>
              <w:rPr>
                <w:rFonts w:ascii="TimesNewRomanPSMT" w:hAnsi="TimesNewRomanPSMT"/>
                <w:sz w:val="22"/>
                <w:szCs w:val="22"/>
                <w:lang w:val="en-US"/>
              </w:rPr>
            </w:pPr>
          </w:p>
        </w:tc>
        <w:tc>
          <w:tcPr>
            <w:tcW w:w="1701" w:type="dxa"/>
            <w:vAlign w:val="center"/>
          </w:tcPr>
          <w:p w14:paraId="6E861935"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711" w:type="dxa"/>
            <w:vAlign w:val="center"/>
          </w:tcPr>
          <w:p w14:paraId="6E861936" w14:textId="77777777" w:rsidR="00E73B47" w:rsidRPr="00E02FCA" w:rsidRDefault="00E73B47" w:rsidP="00E73B47">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938" w14:textId="77777777" w:rsidR="00E73B47" w:rsidRPr="00425D58" w:rsidRDefault="00E73B47" w:rsidP="00201F6A">
      <w:pPr>
        <w:rPr>
          <w:sz w:val="22"/>
          <w:szCs w:val="22"/>
        </w:rPr>
      </w:pPr>
    </w:p>
    <w:p w14:paraId="6E861939" w14:textId="77777777" w:rsidR="00201F6A" w:rsidRPr="00425D58" w:rsidRDefault="00201F6A" w:rsidP="00201F6A">
      <w:pPr>
        <w:spacing w:after="120"/>
        <w:ind w:left="0" w:firstLine="0"/>
        <w:jc w:val="left"/>
        <w:rPr>
          <w:b/>
          <w:sz w:val="22"/>
          <w:szCs w:val="22"/>
        </w:rPr>
      </w:pPr>
      <w:r w:rsidRPr="00425D58">
        <w:rPr>
          <w:b/>
          <w:sz w:val="22"/>
          <w:szCs w:val="22"/>
        </w:rPr>
        <w:t>Notes:</w:t>
      </w:r>
    </w:p>
    <w:p w14:paraId="6E86193A" w14:textId="6C9B4449"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11775B" w:rsidRPr="0011775B">
        <w:rPr>
          <w:b/>
          <w:sz w:val="22"/>
          <w:szCs w:val="22"/>
        </w:rPr>
        <w:t>DNO</w:t>
      </w:r>
      <w:r w:rsidR="008572B5" w:rsidRPr="00265814">
        <w:rPr>
          <w:sz w:val="22"/>
          <w:szCs w:val="22"/>
        </w:rPr>
        <w:fldChar w:fldCharType="end"/>
      </w:r>
      <w:r w:rsidRPr="00265814">
        <w:rPr>
          <w:sz w:val="22"/>
          <w:szCs w:val="22"/>
        </w:rPr>
        <w:t xml:space="preserve"> will assume a single circuit connection to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11775B" w:rsidRPr="0011775B">
        <w:rPr>
          <w:b/>
          <w:sz w:val="22"/>
          <w:szCs w:val="22"/>
        </w:rPr>
        <w:t>Power Station</w:t>
      </w:r>
      <w:r w:rsidR="008572B5" w:rsidRPr="00265814">
        <w:rPr>
          <w:sz w:val="22"/>
          <w:szCs w:val="22"/>
        </w:rPr>
        <w:fldChar w:fldCharType="end"/>
      </w:r>
      <w:r w:rsidRPr="00265814">
        <w:rPr>
          <w:sz w:val="22"/>
          <w:szCs w:val="22"/>
        </w:rPr>
        <w:t xml:space="preserve"> is required unless stated otherwise. Options include:- </w:t>
      </w:r>
    </w:p>
    <w:p w14:paraId="6E86193B"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Single circuit connection</w:t>
      </w:r>
    </w:p>
    <w:p w14:paraId="6E86193C"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Manually switched alternative connection</w:t>
      </w:r>
    </w:p>
    <w:p w14:paraId="6E86193D"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Automatic switched alternative connection</w:t>
      </w:r>
    </w:p>
    <w:p w14:paraId="6E86193E" w14:textId="77777777" w:rsidR="00201F6A" w:rsidRPr="00265814" w:rsidRDefault="00201F6A" w:rsidP="00201F6A">
      <w:pPr>
        <w:numPr>
          <w:ilvl w:val="1"/>
          <w:numId w:val="62"/>
        </w:numPr>
        <w:tabs>
          <w:tab w:val="clear" w:pos="1440"/>
          <w:tab w:val="num" w:pos="1083"/>
        </w:tabs>
        <w:spacing w:after="120"/>
        <w:ind w:left="1077" w:hanging="357"/>
        <w:jc w:val="left"/>
        <w:rPr>
          <w:sz w:val="22"/>
          <w:szCs w:val="22"/>
        </w:rPr>
      </w:pPr>
      <w:r w:rsidRPr="00265814">
        <w:rPr>
          <w:sz w:val="22"/>
          <w:szCs w:val="22"/>
        </w:rPr>
        <w:t>Firm connection (secure for first circuit outage)</w:t>
      </w:r>
    </w:p>
    <w:p w14:paraId="6E86193F" w14:textId="63264111"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11775B" w:rsidRPr="0011775B">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typically when it is not generating.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0" w14:textId="6F742B85" w:rsidR="00544B1B" w:rsidRPr="00265814" w:rsidRDefault="00544B1B" w:rsidP="00544B1B">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11775B" w:rsidRPr="0011775B">
        <w:rPr>
          <w:b/>
          <w:sz w:val="22"/>
          <w:szCs w:val="22"/>
        </w:rPr>
        <w:t>Power Station</w:t>
      </w:r>
      <w:r w:rsidR="008572B5" w:rsidRPr="00265814">
        <w:rPr>
          <w:sz w:val="22"/>
          <w:szCs w:val="22"/>
        </w:rPr>
        <w:fldChar w:fldCharType="end"/>
      </w:r>
      <w:r w:rsidRPr="00265814">
        <w:rPr>
          <w:sz w:val="22"/>
          <w:szCs w:val="22"/>
        </w:rPr>
        <w:t xml:space="preserve"> is importing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typically when it is generating, but is not generating sufficient power to cater for all the on-site demand.  The maximum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import requirement and the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Reactive Power</w:t>
      </w:r>
      <w:r w:rsidR="008572B5" w:rsidRPr="00265814">
        <w:rPr>
          <w:sz w:val="22"/>
          <w:szCs w:val="22"/>
        </w:rPr>
        <w:fldChar w:fldCharType="end"/>
      </w:r>
      <w:r w:rsidRPr="00265814">
        <w:rPr>
          <w:sz w:val="22"/>
          <w:szCs w:val="22"/>
        </w:rPr>
        <w:t xml:space="preserve"> import and/or export requirements should be stated.</w:t>
      </w:r>
    </w:p>
    <w:p w14:paraId="6E861941" w14:textId="1AAA2E00"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This section relates to operating conditions when the </w:t>
      </w:r>
      <w:r w:rsidR="008572B5" w:rsidRPr="00265814">
        <w:rPr>
          <w:sz w:val="22"/>
          <w:szCs w:val="22"/>
        </w:rPr>
        <w:fldChar w:fldCharType="begin"/>
      </w:r>
      <w:r w:rsidR="008572B5" w:rsidRPr="00265814">
        <w:rPr>
          <w:sz w:val="22"/>
          <w:szCs w:val="22"/>
        </w:rPr>
        <w:instrText xml:space="preserve"> REF PowerStation \h  \* MERGEFORMAT </w:instrText>
      </w:r>
      <w:r w:rsidR="008572B5" w:rsidRPr="00265814">
        <w:rPr>
          <w:sz w:val="22"/>
          <w:szCs w:val="22"/>
        </w:rPr>
      </w:r>
      <w:r w:rsidR="008572B5" w:rsidRPr="00265814">
        <w:rPr>
          <w:sz w:val="22"/>
          <w:szCs w:val="22"/>
        </w:rPr>
        <w:fldChar w:fldCharType="separate"/>
      </w:r>
      <w:r w:rsidR="0011775B" w:rsidRPr="0011775B">
        <w:rPr>
          <w:b/>
          <w:sz w:val="22"/>
          <w:szCs w:val="22"/>
        </w:rPr>
        <w:t>Power Station</w:t>
      </w:r>
      <w:r w:rsidR="008572B5" w:rsidRPr="00265814">
        <w:rPr>
          <w:sz w:val="22"/>
          <w:szCs w:val="22"/>
        </w:rPr>
        <w:fldChar w:fldCharType="end"/>
      </w:r>
      <w:r w:rsidRPr="00265814">
        <w:rPr>
          <w:sz w:val="22"/>
          <w:szCs w:val="22"/>
        </w:rPr>
        <w:t xml:space="preserve"> is exporting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The </w:t>
      </w:r>
      <w:hyperlink w:anchor="ActivePower" w:history="1">
        <w:r w:rsidR="008572B5" w:rsidRPr="00265814">
          <w:rPr>
            <w:sz w:val="22"/>
            <w:szCs w:val="22"/>
          </w:rPr>
          <w:fldChar w:fldCharType="begin"/>
        </w:r>
        <w:r w:rsidR="008572B5" w:rsidRPr="00265814">
          <w:rPr>
            <w:sz w:val="22"/>
            <w:szCs w:val="22"/>
          </w:rPr>
          <w:instrText xml:space="preserve"> REF 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Active Power</w:t>
        </w:r>
        <w:r w:rsidR="008572B5" w:rsidRPr="00265814">
          <w:rPr>
            <w:sz w:val="22"/>
            <w:szCs w:val="22"/>
          </w:rPr>
          <w:fldChar w:fldCharType="end"/>
        </w:r>
      </w:hyperlink>
      <w:r w:rsidRPr="00265814">
        <w:rPr>
          <w:sz w:val="22"/>
          <w:szCs w:val="22"/>
        </w:rPr>
        <w:t xml:space="preserve"> export and associated maximum </w:t>
      </w:r>
      <w:r w:rsidR="008572B5" w:rsidRPr="00265814">
        <w:rPr>
          <w:sz w:val="22"/>
          <w:szCs w:val="22"/>
        </w:rPr>
        <w:fldChar w:fldCharType="begin"/>
      </w:r>
      <w:r w:rsidR="008572B5" w:rsidRPr="00265814">
        <w:rPr>
          <w:sz w:val="22"/>
          <w:szCs w:val="22"/>
        </w:rPr>
        <w:instrText xml:space="preserve"> REF ReactivePower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Reactive Power</w:t>
      </w:r>
      <w:r w:rsidR="008572B5" w:rsidRPr="00265814">
        <w:rPr>
          <w:sz w:val="22"/>
          <w:szCs w:val="22"/>
        </w:rPr>
        <w:fldChar w:fldCharType="end"/>
      </w:r>
      <w:r w:rsidRPr="00265814">
        <w:rPr>
          <w:sz w:val="22"/>
          <w:szCs w:val="22"/>
        </w:rPr>
        <w:t xml:space="preserve"> range should be stated for operation at </w:t>
      </w:r>
      <w:r w:rsidR="008572B5" w:rsidRPr="00265814">
        <w:rPr>
          <w:sz w:val="22"/>
          <w:szCs w:val="22"/>
        </w:rPr>
        <w:fldChar w:fldCharType="begin"/>
      </w:r>
      <w:r w:rsidR="008572B5" w:rsidRPr="00265814">
        <w:rPr>
          <w:sz w:val="22"/>
          <w:szCs w:val="22"/>
        </w:rPr>
        <w:instrText xml:space="preserve"> REF RegisteredCapacity \h  \* MERGEFORMAT </w:instrText>
      </w:r>
      <w:r w:rsidR="008572B5" w:rsidRPr="00265814">
        <w:rPr>
          <w:sz w:val="22"/>
          <w:szCs w:val="22"/>
        </w:rPr>
      </w:r>
      <w:r w:rsidR="008572B5" w:rsidRPr="00265814">
        <w:rPr>
          <w:sz w:val="22"/>
          <w:szCs w:val="22"/>
        </w:rPr>
        <w:fldChar w:fldCharType="separate"/>
      </w:r>
      <w:r w:rsidR="0011775B" w:rsidRPr="0011775B">
        <w:rPr>
          <w:b/>
          <w:sz w:val="22"/>
          <w:szCs w:val="22"/>
        </w:rPr>
        <w:t>Registered Capacity</w:t>
      </w:r>
      <w:r w:rsidR="008572B5" w:rsidRPr="00265814">
        <w:rPr>
          <w:sz w:val="22"/>
          <w:szCs w:val="22"/>
        </w:rPr>
        <w:fldChar w:fldCharType="end"/>
      </w:r>
      <w:r w:rsidRPr="00265814">
        <w:rPr>
          <w:sz w:val="22"/>
          <w:szCs w:val="22"/>
          <w:lang w:val="en-US"/>
        </w:rPr>
        <w:t xml:space="preserve"> and for operation at </w:t>
      </w:r>
      <w:r w:rsidR="008572B5" w:rsidRPr="00265814">
        <w:rPr>
          <w:sz w:val="22"/>
          <w:szCs w:val="22"/>
        </w:rPr>
        <w:fldChar w:fldCharType="begin"/>
      </w:r>
      <w:r w:rsidR="008572B5" w:rsidRPr="00265814">
        <w:rPr>
          <w:sz w:val="22"/>
          <w:szCs w:val="22"/>
        </w:rPr>
        <w:instrText xml:space="preserve"> REF MinimumGeneration \h  \* MERGEFORMAT </w:instrText>
      </w:r>
      <w:r w:rsidR="008572B5" w:rsidRPr="00265814">
        <w:rPr>
          <w:sz w:val="22"/>
          <w:szCs w:val="22"/>
        </w:rPr>
      </w:r>
      <w:r w:rsidR="008572B5" w:rsidRPr="00265814">
        <w:rPr>
          <w:sz w:val="22"/>
          <w:szCs w:val="22"/>
        </w:rPr>
        <w:fldChar w:fldCharType="separate"/>
      </w:r>
      <w:r w:rsidR="0011775B" w:rsidRPr="0011775B">
        <w:rPr>
          <w:b/>
          <w:sz w:val="22"/>
          <w:szCs w:val="22"/>
        </w:rPr>
        <w:t>Minimum Generation</w:t>
      </w:r>
      <w:r w:rsidR="008572B5" w:rsidRPr="00265814">
        <w:rPr>
          <w:sz w:val="22"/>
          <w:szCs w:val="22"/>
        </w:rPr>
        <w:fldChar w:fldCharType="end"/>
      </w:r>
      <w:r w:rsidRPr="00265814">
        <w:rPr>
          <w:sz w:val="22"/>
          <w:szCs w:val="22"/>
        </w:rPr>
        <w:t>.</w:t>
      </w:r>
    </w:p>
    <w:p w14:paraId="6E861942" w14:textId="385396FC"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r w:rsidR="00ED7DB5" w:rsidRPr="00265814">
        <w:rPr>
          <w:b/>
          <w:sz w:val="22"/>
          <w:szCs w:val="22"/>
        </w:rPr>
        <w:t xml:space="preserve"> </w:t>
      </w:r>
      <w:r w:rsidR="00F56231" w:rsidRPr="00265814">
        <w:rPr>
          <w:sz w:val="22"/>
          <w:szCs w:val="22"/>
        </w:rPr>
        <w:fldChar w:fldCharType="begin"/>
      </w:r>
      <w:r w:rsidR="00F56231" w:rsidRPr="00265814">
        <w:rPr>
          <w:sz w:val="22"/>
          <w:szCs w:val="22"/>
        </w:rPr>
        <w:instrText xml:space="preserve"> REF pgm \h </w:instrText>
      </w:r>
      <w:r w:rsidR="00FE3795" w:rsidRPr="00265814">
        <w:rPr>
          <w:sz w:val="22"/>
          <w:szCs w:val="22"/>
        </w:rPr>
        <w:instrText xml:space="preserve"> \* MERGEFORMAT </w:instrText>
      </w:r>
      <w:r w:rsidR="00F56231" w:rsidRPr="00265814">
        <w:rPr>
          <w:sz w:val="22"/>
          <w:szCs w:val="22"/>
        </w:rPr>
      </w:r>
      <w:r w:rsidR="00F56231" w:rsidRPr="00265814">
        <w:rPr>
          <w:sz w:val="22"/>
          <w:szCs w:val="22"/>
        </w:rPr>
        <w:fldChar w:fldCharType="separate"/>
      </w:r>
      <w:r w:rsidR="0011775B" w:rsidRPr="0011775B">
        <w:rPr>
          <w:b/>
          <w:sz w:val="22"/>
          <w:szCs w:val="22"/>
        </w:rPr>
        <w:t>Power Generating Module</w:t>
      </w:r>
      <w:r w:rsidR="00F56231" w:rsidRPr="00265814">
        <w:rPr>
          <w:sz w:val="22"/>
          <w:szCs w:val="22"/>
        </w:rPr>
        <w:fldChar w:fldCharType="end"/>
      </w:r>
      <w:r w:rsidRPr="00265814">
        <w:rPr>
          <w:sz w:val="22"/>
          <w:szCs w:val="22"/>
        </w:rPr>
        <w:t xml:space="preserve"> in Schedules 5b or 5c.</w:t>
      </w:r>
    </w:p>
    <w:p w14:paraId="6E861943" w14:textId="7241A521" w:rsidR="00201F6A" w:rsidRPr="00265814" w:rsidRDefault="00201F6A" w:rsidP="00201F6A">
      <w:pPr>
        <w:numPr>
          <w:ilvl w:val="0"/>
          <w:numId w:val="62"/>
        </w:numPr>
        <w:tabs>
          <w:tab w:val="clear" w:pos="720"/>
          <w:tab w:val="num" w:pos="360"/>
        </w:tabs>
        <w:spacing w:after="120"/>
        <w:ind w:left="360"/>
        <w:jc w:val="left"/>
        <w:rPr>
          <w:sz w:val="22"/>
          <w:szCs w:val="22"/>
        </w:rPr>
      </w:pPr>
      <w:r w:rsidRPr="00265814">
        <w:rPr>
          <w:sz w:val="22"/>
          <w:szCs w:val="22"/>
        </w:rPr>
        <w:t xml:space="preserve">The interface arrangements need to be agreed and implemented between the </w:t>
      </w:r>
      <w:r w:rsidR="008572B5" w:rsidRPr="00265814">
        <w:rPr>
          <w:sz w:val="22"/>
          <w:szCs w:val="22"/>
        </w:rPr>
        <w:fldChar w:fldCharType="begin"/>
      </w:r>
      <w:r w:rsidR="008572B5" w:rsidRPr="00265814">
        <w:rPr>
          <w:sz w:val="22"/>
          <w:szCs w:val="22"/>
        </w:rPr>
        <w:instrText xml:space="preserve"> REF User \h  \* MERGEFORMAT </w:instrText>
      </w:r>
      <w:r w:rsidR="008572B5" w:rsidRPr="00265814">
        <w:rPr>
          <w:sz w:val="22"/>
          <w:szCs w:val="22"/>
        </w:rPr>
      </w:r>
      <w:r w:rsidR="008572B5" w:rsidRPr="00265814">
        <w:rPr>
          <w:sz w:val="22"/>
          <w:szCs w:val="22"/>
        </w:rPr>
        <w:fldChar w:fldCharType="separate"/>
      </w:r>
      <w:r w:rsidR="0011775B" w:rsidRPr="0011775B">
        <w:rPr>
          <w:b/>
          <w:sz w:val="22"/>
          <w:szCs w:val="22"/>
        </w:rPr>
        <w:t>User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11775B" w:rsidRPr="0011775B">
        <w:rPr>
          <w:b/>
          <w:sz w:val="22"/>
          <w:szCs w:val="22"/>
        </w:rPr>
        <w:t>DNO</w:t>
      </w:r>
      <w:r w:rsidR="008572B5" w:rsidRPr="00265814">
        <w:rPr>
          <w:sz w:val="22"/>
          <w:szCs w:val="22"/>
        </w:rPr>
        <w:fldChar w:fldCharType="end"/>
      </w:r>
      <w:r w:rsidRPr="00265814">
        <w:rPr>
          <w:sz w:val="22"/>
          <w:szCs w:val="22"/>
        </w:rPr>
        <w:t xml:space="preserve"> before energisation and consideration should be given to addressing the Distribution Code requirements including DGC5, DGC8, DPC6.7, , DOC5, DOC7.4, DOC8.6.3, DOC8.6.4, DOC9 and DOC10.  For example DOC7 requires </w:t>
      </w:r>
      <w:r w:rsidR="00B226AD" w:rsidRPr="00265814">
        <w:rPr>
          <w:sz w:val="22"/>
          <w:szCs w:val="22"/>
        </w:rPr>
        <w:t xml:space="preserve">that </w:t>
      </w:r>
      <w:r w:rsidRPr="00265814">
        <w:rPr>
          <w:sz w:val="22"/>
          <w:szCs w:val="22"/>
        </w:rPr>
        <w:t xml:space="preserve">up to date contact details </w:t>
      </w:r>
      <w:r w:rsidR="00B226AD" w:rsidRPr="00265814">
        <w:rPr>
          <w:sz w:val="22"/>
          <w:szCs w:val="22"/>
        </w:rPr>
        <w:t xml:space="preserve">are provided </w:t>
      </w:r>
      <w:r w:rsidRPr="00265814">
        <w:rPr>
          <w:sz w:val="22"/>
          <w:szCs w:val="22"/>
        </w:rPr>
        <w:t xml:space="preserve">and procedures are </w:t>
      </w:r>
      <w:r w:rsidR="00B226AD" w:rsidRPr="00265814">
        <w:rPr>
          <w:sz w:val="22"/>
          <w:szCs w:val="22"/>
        </w:rPr>
        <w:t>agreed</w:t>
      </w:r>
      <w:r w:rsidRPr="00265814">
        <w:rPr>
          <w:sz w:val="22"/>
          <w:szCs w:val="22"/>
        </w:rPr>
        <w:t xml:space="preserve"> to establish an effective means of communication between the </w:t>
      </w:r>
      <w:r w:rsidR="008572B5" w:rsidRPr="00265814">
        <w:rPr>
          <w:sz w:val="22"/>
          <w:szCs w:val="22"/>
        </w:rPr>
        <w:fldChar w:fldCharType="begin"/>
      </w:r>
      <w:r w:rsidR="008572B5" w:rsidRPr="00265814">
        <w:rPr>
          <w:sz w:val="22"/>
          <w:szCs w:val="22"/>
        </w:rPr>
        <w:instrText xml:space="preserve"> REF Generator \h  \* MERGEFORMAT </w:instrText>
      </w:r>
      <w:r w:rsidR="008572B5" w:rsidRPr="00265814">
        <w:rPr>
          <w:sz w:val="22"/>
          <w:szCs w:val="22"/>
        </w:rPr>
      </w:r>
      <w:r w:rsidR="008572B5" w:rsidRPr="00265814">
        <w:rPr>
          <w:sz w:val="22"/>
          <w:szCs w:val="22"/>
        </w:rPr>
        <w:fldChar w:fldCharType="separate"/>
      </w:r>
      <w:r w:rsidR="0011775B" w:rsidRPr="0011775B">
        <w:rPr>
          <w:b/>
          <w:sz w:val="22"/>
          <w:szCs w:val="22"/>
        </w:rPr>
        <w:t>Generator</w:t>
      </w:r>
      <w:r w:rsidR="008572B5" w:rsidRPr="00265814">
        <w:rPr>
          <w:sz w:val="22"/>
          <w:szCs w:val="22"/>
        </w:rPr>
        <w:fldChar w:fldCharType="end"/>
      </w:r>
      <w:r w:rsidRPr="00265814">
        <w:rPr>
          <w:sz w:val="22"/>
          <w:szCs w:val="22"/>
        </w:rPr>
        <w:t xml:space="preserve"> and the </w:t>
      </w:r>
      <w:r w:rsidR="008572B5" w:rsidRPr="00265814">
        <w:rPr>
          <w:sz w:val="22"/>
          <w:szCs w:val="22"/>
        </w:rPr>
        <w:fldChar w:fldCharType="begin"/>
      </w:r>
      <w:r w:rsidR="008572B5" w:rsidRPr="00265814">
        <w:rPr>
          <w:sz w:val="22"/>
          <w:szCs w:val="22"/>
        </w:rPr>
        <w:instrText xml:space="preserve"> REF DNO \h  \* MERGEFORMAT </w:instrText>
      </w:r>
      <w:r w:rsidR="008572B5" w:rsidRPr="00265814">
        <w:rPr>
          <w:sz w:val="22"/>
          <w:szCs w:val="22"/>
        </w:rPr>
      </w:r>
      <w:r w:rsidR="008572B5" w:rsidRPr="00265814">
        <w:rPr>
          <w:sz w:val="22"/>
          <w:szCs w:val="22"/>
        </w:rPr>
        <w:fldChar w:fldCharType="separate"/>
      </w:r>
      <w:r w:rsidR="0011775B" w:rsidRPr="0011775B">
        <w:rPr>
          <w:b/>
          <w:sz w:val="22"/>
          <w:szCs w:val="22"/>
        </w:rPr>
        <w:t>DNO</w:t>
      </w:r>
      <w:r w:rsidR="008572B5" w:rsidRPr="00265814">
        <w:rPr>
          <w:sz w:val="22"/>
          <w:szCs w:val="22"/>
        </w:rPr>
        <w:fldChar w:fldCharType="end"/>
      </w:r>
      <w:r w:rsidRPr="00265814">
        <w:rPr>
          <w:sz w:val="22"/>
          <w:szCs w:val="22"/>
        </w:rPr>
        <w:t>.</w:t>
      </w:r>
    </w:p>
    <w:p w14:paraId="6E861944" w14:textId="6B663B6B" w:rsidR="00E73B47" w:rsidRPr="00265814" w:rsidRDefault="00E73B47" w:rsidP="00201F6A">
      <w:pPr>
        <w:numPr>
          <w:ilvl w:val="0"/>
          <w:numId w:val="62"/>
        </w:numPr>
        <w:tabs>
          <w:tab w:val="clear" w:pos="720"/>
          <w:tab w:val="num" w:pos="360"/>
        </w:tabs>
        <w:spacing w:after="120"/>
        <w:ind w:left="360"/>
        <w:jc w:val="left"/>
        <w:rPr>
          <w:sz w:val="22"/>
          <w:szCs w:val="22"/>
        </w:rPr>
      </w:pPr>
      <w:r w:rsidRPr="00265814">
        <w:rPr>
          <w:sz w:val="22"/>
          <w:szCs w:val="22"/>
          <w:lang w:eastAsia="en-GB"/>
        </w:rPr>
        <w:t xml:space="preserve">This information need not be provided where the interface protection is provided on each individual </w:t>
      </w:r>
      <w:r w:rsidR="00ED7DB5" w:rsidRPr="00265814">
        <w:rPr>
          <w:sz w:val="22"/>
          <w:szCs w:val="22"/>
        </w:rPr>
        <w:fldChar w:fldCharType="begin"/>
      </w:r>
      <w:r w:rsidR="00ED7DB5" w:rsidRPr="00265814">
        <w:rPr>
          <w:sz w:val="22"/>
          <w:szCs w:val="22"/>
        </w:rPr>
        <w:instrText xml:space="preserve"> REF pgm \h </w:instrText>
      </w:r>
      <w:r w:rsidR="00265814">
        <w:rPr>
          <w:sz w:val="22"/>
          <w:szCs w:val="22"/>
        </w:rPr>
        <w:instrText xml:space="preserve"> \* MERGEFORMAT </w:instrText>
      </w:r>
      <w:r w:rsidR="00ED7DB5" w:rsidRPr="00265814">
        <w:rPr>
          <w:sz w:val="22"/>
          <w:szCs w:val="22"/>
        </w:rPr>
      </w:r>
      <w:r w:rsidR="00ED7DB5" w:rsidRPr="00265814">
        <w:rPr>
          <w:sz w:val="22"/>
          <w:szCs w:val="22"/>
        </w:rPr>
        <w:fldChar w:fldCharType="separate"/>
      </w:r>
      <w:r w:rsidR="0011775B" w:rsidRPr="0011775B">
        <w:rPr>
          <w:b/>
          <w:sz w:val="22"/>
          <w:szCs w:val="22"/>
        </w:rPr>
        <w:t>Power Generating Module</w:t>
      </w:r>
      <w:r w:rsidR="00ED7DB5" w:rsidRPr="00265814">
        <w:rPr>
          <w:sz w:val="22"/>
          <w:szCs w:val="22"/>
        </w:rPr>
        <w:fldChar w:fldCharType="end"/>
      </w:r>
      <w:r w:rsidR="007E325F">
        <w:rPr>
          <w:sz w:val="22"/>
          <w:szCs w:val="22"/>
        </w:rPr>
        <w:t xml:space="preserve">.  </w:t>
      </w:r>
      <w:r w:rsidRPr="00265814">
        <w:rPr>
          <w:sz w:val="22"/>
          <w:szCs w:val="22"/>
          <w:lang w:eastAsia="en-GB"/>
        </w:rPr>
        <w:t>In such cases the information should be provided in Schedule 5b</w:t>
      </w:r>
      <w:r w:rsidR="00234BD7" w:rsidRPr="00265814">
        <w:rPr>
          <w:sz w:val="22"/>
          <w:szCs w:val="22"/>
          <w:lang w:eastAsia="en-GB"/>
        </w:rPr>
        <w:t>.</w:t>
      </w:r>
    </w:p>
    <w:p w14:paraId="6E861945" w14:textId="77777777" w:rsidR="00201F6A" w:rsidRPr="00425D58" w:rsidRDefault="00201F6A" w:rsidP="002A0C91">
      <w:pPr>
        <w:pStyle w:val="Heading2"/>
      </w:pPr>
      <w:r w:rsidRPr="00425D58">
        <w:br w:type="page"/>
      </w:r>
      <w:bookmarkStart w:id="562" w:name="Schedule5b"/>
      <w:bookmarkStart w:id="563" w:name="_Toc501209781"/>
      <w:r w:rsidRPr="00425D58">
        <w:lastRenderedPageBreak/>
        <w:t>Schedule 5b</w:t>
      </w:r>
      <w:bookmarkEnd w:id="562"/>
      <w:bookmarkEnd w:id="563"/>
    </w:p>
    <w:p w14:paraId="6E861946"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947" w14:textId="6B146893" w:rsidR="00201F6A" w:rsidRPr="00425D58" w:rsidRDefault="00F56231" w:rsidP="00201F6A">
      <w:pPr>
        <w:ind w:left="0" w:firstLine="0"/>
        <w:jc w:val="left"/>
        <w:rPr>
          <w:b/>
          <w:sz w:val="22"/>
          <w:szCs w:val="22"/>
        </w:rPr>
      </w:pPr>
      <w:r>
        <w:fldChar w:fldCharType="begin"/>
      </w:r>
      <w:r>
        <w:instrText xml:space="preserve"> REF pgm \h </w:instrText>
      </w:r>
      <w:r>
        <w:fldChar w:fldCharType="separate"/>
      </w:r>
      <w:r w:rsidR="0011775B">
        <w:rPr>
          <w:b/>
        </w:rPr>
        <w:t>Power Generating Module</w:t>
      </w:r>
      <w:r>
        <w:fldChar w:fldCharType="end"/>
      </w:r>
      <w:r w:rsidR="00201F6A" w:rsidRPr="00425D58">
        <w:rPr>
          <w:b/>
          <w:sz w:val="22"/>
          <w:szCs w:val="22"/>
        </w:rPr>
        <w:t xml:space="preserve"> DATA FOR </w:t>
      </w:r>
      <w:smartTag w:uri="urn:schemas-microsoft-com:office:smarttags" w:element="stockticker">
        <w:r w:rsidR="00201F6A" w:rsidRPr="00425D58">
          <w:rPr>
            <w:b/>
            <w:sz w:val="22"/>
            <w:szCs w:val="22"/>
          </w:rPr>
          <w:t>ALL</w:t>
        </w:r>
      </w:smartTag>
      <w:r w:rsidR="00201F6A" w:rsidRPr="00425D58">
        <w:rPr>
          <w:b/>
          <w:sz w:val="22"/>
          <w:szCs w:val="22"/>
        </w:rPr>
        <w:t xml:space="preserve"> EMBEDDED </w:t>
      </w:r>
      <w:r>
        <w:fldChar w:fldCharType="begin"/>
      </w:r>
      <w:r>
        <w:instrText xml:space="preserve"> REF pgm \h </w:instrText>
      </w:r>
      <w:r>
        <w:fldChar w:fldCharType="separate"/>
      </w:r>
      <w:r w:rsidR="0011775B">
        <w:rPr>
          <w:b/>
        </w:rPr>
        <w:t>Power Generating Module</w:t>
      </w:r>
      <w:r>
        <w:fldChar w:fldCharType="end"/>
      </w:r>
      <w:r w:rsidR="00201F6A" w:rsidRPr="00425D58">
        <w:rPr>
          <w:b/>
          <w:sz w:val="22"/>
          <w:szCs w:val="22"/>
        </w:rPr>
        <w:t>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276"/>
        <w:gridCol w:w="1418"/>
        <w:gridCol w:w="1417"/>
      </w:tblGrid>
      <w:tr w:rsidR="00201F6A" w:rsidRPr="00425D58" w14:paraId="6E86194D" w14:textId="77777777" w:rsidTr="00F03AC1">
        <w:trPr>
          <w:tblHeader/>
        </w:trPr>
        <w:tc>
          <w:tcPr>
            <w:tcW w:w="5245" w:type="dxa"/>
            <w:shd w:val="clear" w:color="auto" w:fill="auto"/>
          </w:tcPr>
          <w:p w14:paraId="6E861948"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949" w14:textId="6ED5C70C" w:rsidR="00201F6A" w:rsidRPr="00FE3795" w:rsidRDefault="00201F6A" w:rsidP="00201F6A">
            <w:pPr>
              <w:pStyle w:val="BodyText"/>
              <w:spacing w:before="60" w:after="60"/>
              <w:ind w:left="0" w:firstLine="0"/>
              <w:jc w:val="left"/>
              <w:rPr>
                <w:b/>
                <w:sz w:val="22"/>
                <w:szCs w:val="22"/>
                <w:u w:val="single"/>
              </w:rPr>
            </w:pPr>
            <w:r w:rsidRPr="00FE3795">
              <w:rPr>
                <w:b/>
                <w:spacing w:val="-2"/>
                <w:sz w:val="22"/>
                <w:szCs w:val="22"/>
              </w:rPr>
              <w:t>5b</w:t>
            </w:r>
            <w:r w:rsidRPr="00FE3795">
              <w:rPr>
                <w:b/>
                <w:sz w:val="22"/>
                <w:szCs w:val="22"/>
              </w:rPr>
              <w:t xml:space="preserve"> </w:t>
            </w:r>
            <w:r w:rsidR="007E325F">
              <w:rPr>
                <w:b/>
                <w:sz w:val="22"/>
                <w:szCs w:val="22"/>
              </w:rPr>
              <w:fldChar w:fldCharType="begin"/>
            </w:r>
            <w:r w:rsidR="007E325F">
              <w:rPr>
                <w:b/>
                <w:sz w:val="22"/>
                <w:szCs w:val="22"/>
              </w:rPr>
              <w:instrText xml:space="preserve"> REF pgm \h </w:instrText>
            </w:r>
            <w:r w:rsidR="007E325F">
              <w:rPr>
                <w:b/>
                <w:sz w:val="22"/>
                <w:szCs w:val="22"/>
              </w:rPr>
            </w:r>
            <w:r w:rsidR="007E325F">
              <w:rPr>
                <w:b/>
                <w:sz w:val="22"/>
                <w:szCs w:val="22"/>
              </w:rPr>
              <w:fldChar w:fldCharType="separate"/>
            </w:r>
            <w:r w:rsidR="0011775B">
              <w:rPr>
                <w:b/>
              </w:rPr>
              <w:t>Power Generating Module</w:t>
            </w:r>
            <w:r w:rsidR="007E325F">
              <w:rPr>
                <w:b/>
                <w:sz w:val="22"/>
                <w:szCs w:val="22"/>
              </w:rPr>
              <w:fldChar w:fldCharType="end"/>
            </w:r>
            <w:r w:rsidR="007E325F">
              <w:rPr>
                <w:b/>
                <w:sz w:val="22"/>
                <w:szCs w:val="22"/>
              </w:rPr>
              <w:t xml:space="preserve"> </w:t>
            </w:r>
            <w:r w:rsidRPr="00FE3795">
              <w:rPr>
                <w:b/>
                <w:sz w:val="22"/>
                <w:szCs w:val="22"/>
              </w:rPr>
              <w:t>Data</w:t>
            </w:r>
          </w:p>
        </w:tc>
        <w:tc>
          <w:tcPr>
            <w:tcW w:w="1276" w:type="dxa"/>
            <w:shd w:val="clear" w:color="auto" w:fill="auto"/>
          </w:tcPr>
          <w:p w14:paraId="6E86194A"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418" w:type="dxa"/>
            <w:shd w:val="clear" w:color="auto" w:fill="auto"/>
          </w:tcPr>
          <w:p w14:paraId="6E86194B"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LV</w:t>
            </w:r>
          </w:p>
        </w:tc>
        <w:tc>
          <w:tcPr>
            <w:tcW w:w="1417" w:type="dxa"/>
            <w:shd w:val="clear" w:color="auto" w:fill="auto"/>
          </w:tcPr>
          <w:p w14:paraId="6E86194C" w14:textId="77777777" w:rsidR="00201F6A" w:rsidRPr="00425D58" w:rsidRDefault="00201F6A" w:rsidP="00201F6A">
            <w:pPr>
              <w:pStyle w:val="BodyText"/>
              <w:spacing w:before="60" w:after="60"/>
              <w:ind w:left="0" w:firstLine="0"/>
              <w:jc w:val="center"/>
              <w:rPr>
                <w:b/>
                <w:sz w:val="22"/>
                <w:szCs w:val="22"/>
                <w:u w:val="single"/>
              </w:rPr>
            </w:pPr>
            <w:r>
              <w:rPr>
                <w:b/>
                <w:sz w:val="22"/>
                <w:szCs w:val="22"/>
                <w:u w:val="single"/>
              </w:rPr>
              <w:t xml:space="preserve">Data Category for </w:t>
            </w:r>
            <w:r w:rsidRPr="00425D58">
              <w:rPr>
                <w:b/>
                <w:sz w:val="22"/>
                <w:szCs w:val="22"/>
                <w:u w:val="single"/>
              </w:rPr>
              <w:t>Generators Connected at HV</w:t>
            </w:r>
          </w:p>
        </w:tc>
      </w:tr>
      <w:tr w:rsidR="00201F6A" w:rsidRPr="00425D58" w14:paraId="6E861952" w14:textId="77777777" w:rsidTr="00F03AC1">
        <w:tc>
          <w:tcPr>
            <w:tcW w:w="5245" w:type="dxa"/>
            <w:shd w:val="clear" w:color="auto" w:fill="C0C0C0"/>
          </w:tcPr>
          <w:p w14:paraId="6E86194E" w14:textId="52C6B586" w:rsidR="00201F6A" w:rsidRPr="00FE3795" w:rsidRDefault="00F56231"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00201F6A" w:rsidRPr="00FE3795">
              <w:rPr>
                <w:b/>
                <w:sz w:val="22"/>
                <w:szCs w:val="22"/>
              </w:rPr>
              <w:t xml:space="preserve"> GENERAL DATA</w:t>
            </w:r>
          </w:p>
        </w:tc>
        <w:tc>
          <w:tcPr>
            <w:tcW w:w="1276" w:type="dxa"/>
            <w:shd w:val="clear" w:color="auto" w:fill="C0C0C0"/>
          </w:tcPr>
          <w:p w14:paraId="6E86194F"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50"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51"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57" w14:textId="77777777" w:rsidTr="00F03AC1">
        <w:tc>
          <w:tcPr>
            <w:tcW w:w="5245" w:type="dxa"/>
            <w:shd w:val="clear" w:color="auto" w:fill="auto"/>
          </w:tcPr>
          <w:p w14:paraId="6E861953" w14:textId="57ECECCB" w:rsidR="00201F6A" w:rsidRPr="00FE3795" w:rsidRDefault="00201F6A" w:rsidP="00201F6A">
            <w:pPr>
              <w:pStyle w:val="BodyText"/>
              <w:spacing w:before="60" w:after="60"/>
              <w:ind w:left="0" w:firstLine="0"/>
              <w:jc w:val="left"/>
              <w:rPr>
                <w:sz w:val="22"/>
                <w:szCs w:val="22"/>
              </w:rPr>
            </w:pPr>
            <w:r w:rsidRPr="00FE3795">
              <w:rPr>
                <w:sz w:val="22"/>
                <w:szCs w:val="22"/>
              </w:rPr>
              <w:t xml:space="preserve">Number of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Pr="00FE3795">
              <w:rPr>
                <w:b/>
                <w:sz w:val="22"/>
                <w:szCs w:val="22"/>
              </w:rPr>
              <w:t>s</w:t>
            </w:r>
            <w:r w:rsidRPr="00FE3795">
              <w:rPr>
                <w:sz w:val="22"/>
                <w:szCs w:val="22"/>
              </w:rPr>
              <w:t xml:space="preserve"> to which this data applies</w:t>
            </w:r>
          </w:p>
        </w:tc>
        <w:tc>
          <w:tcPr>
            <w:tcW w:w="1276" w:type="dxa"/>
            <w:shd w:val="clear" w:color="auto" w:fill="auto"/>
          </w:tcPr>
          <w:p w14:paraId="6E861954"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Value</w:t>
            </w:r>
          </w:p>
        </w:tc>
        <w:tc>
          <w:tcPr>
            <w:tcW w:w="1418" w:type="dxa"/>
            <w:shd w:val="clear" w:color="auto" w:fill="auto"/>
          </w:tcPr>
          <w:p w14:paraId="6E861955"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6"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5C" w14:textId="77777777" w:rsidTr="00F03AC1">
        <w:tc>
          <w:tcPr>
            <w:tcW w:w="5245" w:type="dxa"/>
            <w:shd w:val="clear" w:color="auto" w:fill="auto"/>
          </w:tcPr>
          <w:p w14:paraId="6E861958" w14:textId="7B98D8C8" w:rsidR="00201F6A" w:rsidRPr="00FE3795" w:rsidRDefault="00201F6A" w:rsidP="00201F6A">
            <w:pPr>
              <w:pStyle w:val="BodyText"/>
              <w:spacing w:before="60" w:after="60"/>
              <w:ind w:left="0" w:firstLine="0"/>
              <w:jc w:val="left"/>
              <w:rPr>
                <w:sz w:val="22"/>
                <w:szCs w:val="22"/>
              </w:rPr>
            </w:pPr>
            <w:r w:rsidRPr="00FE3795">
              <w:rPr>
                <w:sz w:val="22"/>
                <w:szCs w:val="22"/>
              </w:rPr>
              <w:t xml:space="preserve">Type of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7E325F">
              <w:t>:</w:t>
            </w:r>
            <w:r w:rsidRPr="00FE3795">
              <w:rPr>
                <w:sz w:val="22"/>
                <w:szCs w:val="22"/>
              </w:rPr>
              <w:t xml:space="preserve"> Synchronous Generator,  Fixed Speed Induction Generator, Double Fed Induction Generator, Series Convertor Connected Generator, Other (provide details)</w:t>
            </w:r>
          </w:p>
        </w:tc>
        <w:tc>
          <w:tcPr>
            <w:tcW w:w="1276" w:type="dxa"/>
            <w:shd w:val="clear" w:color="auto" w:fill="auto"/>
          </w:tcPr>
          <w:p w14:paraId="6E861959"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A"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5B" w14:textId="77777777" w:rsidR="00201F6A" w:rsidRPr="00425D58" w:rsidDel="00BE74E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1" w14:textId="77777777" w:rsidTr="00F03AC1">
        <w:tc>
          <w:tcPr>
            <w:tcW w:w="5245" w:type="dxa"/>
            <w:shd w:val="clear" w:color="auto" w:fill="auto"/>
          </w:tcPr>
          <w:p w14:paraId="6E86195D" w14:textId="77777777" w:rsidR="00201F6A" w:rsidRPr="00FE3795" w:rsidRDefault="00E73B47" w:rsidP="00201F6A">
            <w:pPr>
              <w:pStyle w:val="BodyText"/>
              <w:spacing w:before="60" w:after="60"/>
              <w:ind w:left="0" w:firstLine="0"/>
              <w:jc w:val="left"/>
              <w:rPr>
                <w:b/>
                <w:sz w:val="22"/>
                <w:szCs w:val="22"/>
              </w:rPr>
            </w:pPr>
            <w:r w:rsidRPr="00FE3795">
              <w:rPr>
                <w:sz w:val="22"/>
                <w:szCs w:val="22"/>
              </w:rPr>
              <w:t>Technology/Production type (see note 1)</w:t>
            </w:r>
          </w:p>
        </w:tc>
        <w:tc>
          <w:tcPr>
            <w:tcW w:w="1276" w:type="dxa"/>
            <w:shd w:val="clear" w:color="auto" w:fill="auto"/>
          </w:tcPr>
          <w:p w14:paraId="6E86195E"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5F"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0"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6" w14:textId="77777777" w:rsidTr="00F03AC1">
        <w:tc>
          <w:tcPr>
            <w:tcW w:w="5245" w:type="dxa"/>
            <w:shd w:val="clear" w:color="auto" w:fill="auto"/>
          </w:tcPr>
          <w:p w14:paraId="6E861962"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Operating regime – intermittent or non-intermittent </w:t>
            </w:r>
            <w:r w:rsidRPr="00FE3795">
              <w:rPr>
                <w:sz w:val="22"/>
                <w:szCs w:val="22"/>
              </w:rPr>
              <w:br/>
              <w:t xml:space="preserve">(see note </w:t>
            </w:r>
            <w:r w:rsidR="00E73B47" w:rsidRPr="00FE3795">
              <w:rPr>
                <w:sz w:val="22"/>
                <w:szCs w:val="22"/>
              </w:rPr>
              <w:t>2</w:t>
            </w:r>
            <w:r w:rsidRPr="00FE3795">
              <w:rPr>
                <w:sz w:val="22"/>
                <w:szCs w:val="22"/>
              </w:rPr>
              <w:t>)</w:t>
            </w:r>
          </w:p>
        </w:tc>
        <w:tc>
          <w:tcPr>
            <w:tcW w:w="1276" w:type="dxa"/>
            <w:shd w:val="clear" w:color="auto" w:fill="auto"/>
          </w:tcPr>
          <w:p w14:paraId="6E861963"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Text</w:t>
            </w:r>
          </w:p>
        </w:tc>
        <w:tc>
          <w:tcPr>
            <w:tcW w:w="1418" w:type="dxa"/>
            <w:shd w:val="clear" w:color="auto" w:fill="auto"/>
          </w:tcPr>
          <w:p w14:paraId="6E861964"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65"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6B" w14:textId="77777777" w:rsidTr="00F03AC1">
        <w:tc>
          <w:tcPr>
            <w:tcW w:w="5245" w:type="dxa"/>
            <w:shd w:val="clear" w:color="auto" w:fill="C0C0C0"/>
          </w:tcPr>
          <w:p w14:paraId="6E861967" w14:textId="666A85E1" w:rsidR="00201F6A" w:rsidRPr="00FE3795" w:rsidRDefault="00F56231" w:rsidP="00201F6A">
            <w:pPr>
              <w:pStyle w:val="BodyText"/>
              <w:spacing w:before="60" w:after="60"/>
              <w:ind w:left="0" w:firstLine="0"/>
              <w:jc w:val="left"/>
              <w:rPr>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00201F6A" w:rsidRPr="00FE3795">
              <w:rPr>
                <w:b/>
                <w:sz w:val="22"/>
                <w:szCs w:val="22"/>
              </w:rPr>
              <w:t xml:space="preserve"> OUTPUT DATA</w:t>
            </w:r>
          </w:p>
        </w:tc>
        <w:tc>
          <w:tcPr>
            <w:tcW w:w="1276" w:type="dxa"/>
            <w:shd w:val="clear" w:color="auto" w:fill="C0C0C0"/>
          </w:tcPr>
          <w:p w14:paraId="6E861968" w14:textId="77777777" w:rsidR="00201F6A" w:rsidRPr="00425D58" w:rsidRDefault="00201F6A" w:rsidP="00201F6A">
            <w:pPr>
              <w:pStyle w:val="BodyText"/>
              <w:spacing w:before="60" w:after="60"/>
              <w:ind w:left="0" w:firstLine="0"/>
              <w:jc w:val="center"/>
              <w:rPr>
                <w:sz w:val="22"/>
                <w:szCs w:val="22"/>
              </w:rPr>
            </w:pPr>
          </w:p>
        </w:tc>
        <w:tc>
          <w:tcPr>
            <w:tcW w:w="1418" w:type="dxa"/>
            <w:shd w:val="clear" w:color="auto" w:fill="C0C0C0"/>
          </w:tcPr>
          <w:p w14:paraId="6E861969" w14:textId="77777777" w:rsidR="00201F6A" w:rsidRPr="00425D58" w:rsidRDefault="00201F6A" w:rsidP="00201F6A">
            <w:pPr>
              <w:pStyle w:val="BodyText"/>
              <w:spacing w:before="60" w:after="60"/>
              <w:ind w:left="0" w:firstLine="0"/>
              <w:jc w:val="center"/>
              <w:rPr>
                <w:b/>
                <w:sz w:val="22"/>
                <w:szCs w:val="22"/>
              </w:rPr>
            </w:pPr>
          </w:p>
        </w:tc>
        <w:tc>
          <w:tcPr>
            <w:tcW w:w="1417" w:type="dxa"/>
            <w:shd w:val="clear" w:color="auto" w:fill="C0C0C0"/>
          </w:tcPr>
          <w:p w14:paraId="6E86196A"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70" w14:textId="77777777" w:rsidTr="00F03AC1">
        <w:tc>
          <w:tcPr>
            <w:tcW w:w="5245" w:type="dxa"/>
            <w:shd w:val="clear" w:color="auto" w:fill="auto"/>
          </w:tcPr>
          <w:p w14:paraId="6E86196C" w14:textId="77777777" w:rsidR="00201F6A" w:rsidRPr="00FE3795" w:rsidRDefault="00201F6A" w:rsidP="00201F6A">
            <w:pPr>
              <w:pStyle w:val="BodyText"/>
              <w:spacing w:before="60" w:after="60"/>
              <w:ind w:left="0" w:firstLine="0"/>
              <w:jc w:val="left"/>
              <w:rPr>
                <w:sz w:val="22"/>
                <w:szCs w:val="22"/>
              </w:rPr>
            </w:pPr>
            <w:r w:rsidRPr="00FE3795">
              <w:rPr>
                <w:sz w:val="22"/>
                <w:szCs w:val="22"/>
              </w:rPr>
              <w:t>Rated terminal voltage (generator)</w:t>
            </w:r>
          </w:p>
        </w:tc>
        <w:tc>
          <w:tcPr>
            <w:tcW w:w="1276" w:type="dxa"/>
            <w:shd w:val="clear" w:color="auto" w:fill="auto"/>
          </w:tcPr>
          <w:p w14:paraId="6E86196D"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V</w:t>
            </w:r>
          </w:p>
        </w:tc>
        <w:tc>
          <w:tcPr>
            <w:tcW w:w="1418" w:type="dxa"/>
            <w:shd w:val="clear" w:color="auto" w:fill="auto"/>
          </w:tcPr>
          <w:p w14:paraId="6E86196E"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6F"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5" w14:textId="77777777" w:rsidTr="00F03AC1">
        <w:tc>
          <w:tcPr>
            <w:tcW w:w="5245" w:type="dxa"/>
            <w:shd w:val="clear" w:color="auto" w:fill="auto"/>
          </w:tcPr>
          <w:p w14:paraId="6E861971" w14:textId="77777777" w:rsidR="00201F6A" w:rsidRPr="00FE3795" w:rsidRDefault="00201F6A" w:rsidP="00201F6A">
            <w:pPr>
              <w:pStyle w:val="BodyText"/>
              <w:spacing w:before="60" w:after="60"/>
              <w:ind w:left="0" w:firstLine="0"/>
              <w:jc w:val="left"/>
              <w:rPr>
                <w:b/>
                <w:sz w:val="22"/>
                <w:szCs w:val="22"/>
              </w:rPr>
            </w:pPr>
            <w:r w:rsidRPr="00FE3795">
              <w:rPr>
                <w:sz w:val="22"/>
                <w:szCs w:val="22"/>
              </w:rPr>
              <w:t>Rated terminal current (generator)</w:t>
            </w:r>
          </w:p>
        </w:tc>
        <w:tc>
          <w:tcPr>
            <w:tcW w:w="1276" w:type="dxa"/>
            <w:shd w:val="clear" w:color="auto" w:fill="auto"/>
          </w:tcPr>
          <w:p w14:paraId="6E861972" w14:textId="77777777" w:rsidR="00201F6A" w:rsidRPr="00425D58" w:rsidRDefault="00201F6A" w:rsidP="00201F6A">
            <w:pPr>
              <w:pStyle w:val="BodyText"/>
              <w:spacing w:before="60" w:after="60"/>
              <w:ind w:left="0" w:firstLine="0"/>
              <w:jc w:val="center"/>
              <w:rPr>
                <w:position w:val="-6"/>
                <w:sz w:val="22"/>
                <w:szCs w:val="22"/>
              </w:rPr>
            </w:pPr>
            <w:r>
              <w:rPr>
                <w:position w:val="-6"/>
                <w:sz w:val="22"/>
                <w:szCs w:val="22"/>
              </w:rPr>
              <w:t>A</w:t>
            </w:r>
          </w:p>
        </w:tc>
        <w:tc>
          <w:tcPr>
            <w:tcW w:w="1418" w:type="dxa"/>
            <w:shd w:val="clear" w:color="auto" w:fill="auto"/>
          </w:tcPr>
          <w:p w14:paraId="6E861973" w14:textId="77777777" w:rsidR="00201F6A"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4"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7A" w14:textId="77777777" w:rsidTr="00F03AC1">
        <w:tc>
          <w:tcPr>
            <w:tcW w:w="5245" w:type="dxa"/>
            <w:shd w:val="clear" w:color="auto" w:fill="auto"/>
          </w:tcPr>
          <w:p w14:paraId="6E861976" w14:textId="2A6C6BDC"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FE65F3">
              <w:t xml:space="preserve"> </w:t>
            </w:r>
            <w:r w:rsidR="008572B5" w:rsidRPr="00FE3795">
              <w:rPr>
                <w:sz w:val="22"/>
                <w:szCs w:val="22"/>
              </w:rPr>
              <w:fldChar w:fldCharType="begin"/>
            </w:r>
            <w:r w:rsidR="008572B5" w:rsidRPr="00FE3795">
              <w:rPr>
                <w:sz w:val="22"/>
                <w:szCs w:val="22"/>
              </w:rPr>
              <w:instrText xml:space="preserve"> REF RegisteredCapacity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Registered Capacity</w:t>
            </w:r>
            <w:r w:rsidR="008572B5" w:rsidRPr="00FE3795">
              <w:rPr>
                <w:sz w:val="22"/>
                <w:szCs w:val="22"/>
              </w:rPr>
              <w:fldChar w:fldCharType="end"/>
            </w:r>
            <w:r w:rsidR="00201F6A" w:rsidRPr="00FE3795">
              <w:rPr>
                <w:b/>
                <w:sz w:val="22"/>
                <w:szCs w:val="22"/>
              </w:rPr>
              <w:t xml:space="preserve"> </w:t>
            </w:r>
          </w:p>
        </w:tc>
        <w:tc>
          <w:tcPr>
            <w:tcW w:w="1276" w:type="dxa"/>
            <w:shd w:val="clear" w:color="auto" w:fill="auto"/>
          </w:tcPr>
          <w:p w14:paraId="6E861977"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78"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79"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7F" w14:textId="77777777" w:rsidTr="00F03AC1">
        <w:tc>
          <w:tcPr>
            <w:tcW w:w="5245" w:type="dxa"/>
            <w:shd w:val="clear" w:color="auto" w:fill="auto"/>
          </w:tcPr>
          <w:p w14:paraId="6E86197B" w14:textId="490D504B" w:rsidR="00201F6A" w:rsidRPr="00FE3795" w:rsidRDefault="00C10C33" w:rsidP="00201F6A">
            <w:pPr>
              <w:pStyle w:val="BodyText"/>
              <w:spacing w:before="60" w:after="60"/>
              <w:ind w:left="0" w:firstLine="0"/>
              <w:jc w:val="left"/>
              <w:rPr>
                <w:b/>
                <w:sz w:val="22"/>
                <w:szCs w:val="22"/>
              </w:rPr>
            </w:pPr>
            <w:r>
              <w:fldChar w:fldCharType="begin"/>
            </w:r>
            <w:r>
              <w:instrText xml:space="preserve"> REF pgm \h </w:instrText>
            </w:r>
            <w:r>
              <w:fldChar w:fldCharType="separate"/>
            </w:r>
            <w:r w:rsidR="0011775B">
              <w:rPr>
                <w:b/>
              </w:rPr>
              <w:t>Power Generating Module</w:t>
            </w:r>
            <w:r>
              <w:fldChar w:fldCharType="end"/>
            </w:r>
            <w:r w:rsidR="00FE65F3">
              <w:t xml:space="preserve"> </w:t>
            </w:r>
            <w:r w:rsidR="00201F6A" w:rsidRPr="00FE3795">
              <w:rPr>
                <w:sz w:val="22"/>
                <w:szCs w:val="22"/>
              </w:rPr>
              <w:t>apparent power rating (to be used as base for generator parameters)</w:t>
            </w:r>
          </w:p>
        </w:tc>
        <w:tc>
          <w:tcPr>
            <w:tcW w:w="1276" w:type="dxa"/>
            <w:shd w:val="clear" w:color="auto" w:fill="auto"/>
          </w:tcPr>
          <w:p w14:paraId="6E86197C"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w:t>
            </w:r>
          </w:p>
        </w:tc>
        <w:tc>
          <w:tcPr>
            <w:tcW w:w="1418" w:type="dxa"/>
            <w:shd w:val="clear" w:color="auto" w:fill="auto"/>
          </w:tcPr>
          <w:p w14:paraId="6E86197D"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shd w:val="clear" w:color="auto" w:fill="auto"/>
          </w:tcPr>
          <w:p w14:paraId="6E86197E"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84" w14:textId="77777777" w:rsidTr="00F03AC1">
        <w:tc>
          <w:tcPr>
            <w:tcW w:w="5245" w:type="dxa"/>
            <w:shd w:val="clear" w:color="auto" w:fill="auto"/>
          </w:tcPr>
          <w:p w14:paraId="6E861980" w14:textId="22B13CD7"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FE65F3">
              <w:t xml:space="preserve"> </w:t>
            </w:r>
            <w:r w:rsidR="00201F6A" w:rsidRPr="00FE3795">
              <w:rPr>
                <w:sz w:val="22"/>
                <w:szCs w:val="22"/>
              </w:rPr>
              <w:t xml:space="preserve">rated </w:t>
            </w:r>
            <w:r w:rsidR="00201F6A" w:rsidRPr="00FE3795">
              <w:rPr>
                <w:b/>
                <w:sz w:val="22"/>
                <w:szCs w:val="22"/>
              </w:rPr>
              <w:t>Active Power</w:t>
            </w:r>
          </w:p>
        </w:tc>
        <w:tc>
          <w:tcPr>
            <w:tcW w:w="1276" w:type="dxa"/>
            <w:shd w:val="clear" w:color="auto" w:fill="auto"/>
          </w:tcPr>
          <w:p w14:paraId="6E861981"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2"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c>
          <w:tcPr>
            <w:tcW w:w="1417" w:type="dxa"/>
            <w:shd w:val="clear" w:color="auto" w:fill="auto"/>
          </w:tcPr>
          <w:p w14:paraId="6E861983" w14:textId="77777777" w:rsidR="00201F6A" w:rsidRPr="00425D58" w:rsidRDefault="00201F6A" w:rsidP="00201F6A">
            <w:pPr>
              <w:pStyle w:val="BodyText"/>
              <w:spacing w:before="60" w:after="60"/>
              <w:ind w:left="0" w:firstLine="0"/>
              <w:jc w:val="center"/>
              <w:rPr>
                <w:sz w:val="22"/>
                <w:szCs w:val="22"/>
              </w:rPr>
            </w:pPr>
            <w:r>
              <w:rPr>
                <w:b/>
                <w:sz w:val="22"/>
                <w:szCs w:val="22"/>
              </w:rPr>
              <w:t>SPD</w:t>
            </w:r>
          </w:p>
        </w:tc>
      </w:tr>
      <w:tr w:rsidR="00201F6A" w:rsidRPr="00425D58" w14:paraId="6E861989" w14:textId="77777777" w:rsidTr="00F03AC1">
        <w:tc>
          <w:tcPr>
            <w:tcW w:w="5245" w:type="dxa"/>
          </w:tcPr>
          <w:p w14:paraId="6E861985" w14:textId="77777777" w:rsidR="00201F6A" w:rsidRPr="00FE3795" w:rsidRDefault="00201F6A" w:rsidP="00E73B47">
            <w:pPr>
              <w:pStyle w:val="BodyText"/>
              <w:spacing w:before="60" w:after="60"/>
              <w:ind w:left="0" w:firstLine="0"/>
              <w:jc w:val="left"/>
              <w:rPr>
                <w:b/>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60</w:t>
            </w:r>
            <w:r w:rsidRPr="00FE3795">
              <w:rPr>
                <w:sz w:val="22"/>
                <w:szCs w:val="22"/>
              </w:rPr>
              <w:t xml:space="preserve"> (see note </w:t>
            </w:r>
            <w:r w:rsidR="00E73B47" w:rsidRPr="00FE3795">
              <w:rPr>
                <w:sz w:val="22"/>
                <w:szCs w:val="22"/>
              </w:rPr>
              <w:t>3</w:t>
            </w:r>
            <w:r w:rsidRPr="00FE3795">
              <w:rPr>
                <w:sz w:val="22"/>
                <w:szCs w:val="22"/>
              </w:rPr>
              <w:t>)</w:t>
            </w:r>
          </w:p>
        </w:tc>
        <w:tc>
          <w:tcPr>
            <w:tcW w:w="1276" w:type="dxa"/>
          </w:tcPr>
          <w:p w14:paraId="6E861986"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87"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8" w14:textId="77777777" w:rsidR="00201F6A" w:rsidRPr="00573935"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8E" w14:textId="77777777" w:rsidTr="00F03AC1">
        <w:tc>
          <w:tcPr>
            <w:tcW w:w="5245" w:type="dxa"/>
            <w:shd w:val="clear" w:color="auto" w:fill="auto"/>
          </w:tcPr>
          <w:p w14:paraId="6E86198A" w14:textId="77777777" w:rsidR="00201F6A" w:rsidRPr="00FE3795" w:rsidRDefault="00201F6A" w:rsidP="00E73B47">
            <w:pPr>
              <w:pStyle w:val="BodyText"/>
              <w:spacing w:before="60" w:after="60"/>
              <w:ind w:left="0" w:firstLine="0"/>
              <w:jc w:val="left"/>
              <w:rPr>
                <w:sz w:val="22"/>
                <w:szCs w:val="22"/>
              </w:rPr>
            </w:pPr>
            <w:r w:rsidRPr="00FE3795">
              <w:rPr>
                <w:sz w:val="22"/>
                <w:szCs w:val="22"/>
              </w:rPr>
              <w:t xml:space="preserve">Maximum measured </w:t>
            </w:r>
            <w:r w:rsidRPr="00FE3795">
              <w:rPr>
                <w:b/>
                <w:sz w:val="22"/>
                <w:szCs w:val="22"/>
              </w:rPr>
              <w:t>Active Power</w:t>
            </w:r>
            <w:r w:rsidRPr="00FE3795">
              <w:rPr>
                <w:sz w:val="22"/>
                <w:szCs w:val="22"/>
              </w:rPr>
              <w:t xml:space="preserve"> P</w:t>
            </w:r>
            <w:r w:rsidRPr="00FE3795">
              <w:rPr>
                <w:sz w:val="22"/>
                <w:szCs w:val="22"/>
                <w:vertAlign w:val="subscript"/>
              </w:rPr>
              <w:t>0.2</w:t>
            </w:r>
            <w:r w:rsidRPr="00FE3795">
              <w:rPr>
                <w:sz w:val="22"/>
                <w:szCs w:val="22"/>
              </w:rPr>
              <w:t xml:space="preserve"> (see note </w:t>
            </w:r>
            <w:r w:rsidR="00E73B47" w:rsidRPr="00FE3795">
              <w:rPr>
                <w:sz w:val="22"/>
                <w:szCs w:val="22"/>
              </w:rPr>
              <w:t>3</w:t>
            </w:r>
            <w:r w:rsidRPr="00FE3795">
              <w:rPr>
                <w:sz w:val="22"/>
                <w:szCs w:val="22"/>
              </w:rPr>
              <w:t>)</w:t>
            </w:r>
          </w:p>
        </w:tc>
        <w:tc>
          <w:tcPr>
            <w:tcW w:w="1276" w:type="dxa"/>
            <w:shd w:val="clear" w:color="auto" w:fill="auto"/>
          </w:tcPr>
          <w:p w14:paraId="6E86198B"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shd w:val="clear" w:color="auto" w:fill="auto"/>
          </w:tcPr>
          <w:p w14:paraId="6E86198C"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c>
          <w:tcPr>
            <w:tcW w:w="1417" w:type="dxa"/>
            <w:shd w:val="clear" w:color="auto" w:fill="auto"/>
          </w:tcPr>
          <w:p w14:paraId="6E86198D" w14:textId="77777777" w:rsidR="00201F6A" w:rsidRPr="00425D58" w:rsidRDefault="00201F6A" w:rsidP="00201F6A">
            <w:pPr>
              <w:pStyle w:val="BodyText"/>
              <w:spacing w:before="60" w:after="60"/>
              <w:ind w:left="0" w:firstLine="0"/>
              <w:jc w:val="center"/>
              <w:rPr>
                <w:sz w:val="22"/>
                <w:szCs w:val="22"/>
              </w:rPr>
            </w:pPr>
            <w:r w:rsidRPr="00573935">
              <w:rPr>
                <w:b/>
                <w:sz w:val="22"/>
                <w:szCs w:val="22"/>
              </w:rPr>
              <w:t>DPD</w:t>
            </w:r>
          </w:p>
        </w:tc>
      </w:tr>
      <w:tr w:rsidR="00201F6A" w:rsidRPr="00425D58" w14:paraId="6E861993" w14:textId="77777777" w:rsidTr="00F03AC1">
        <w:tc>
          <w:tcPr>
            <w:tcW w:w="5245" w:type="dxa"/>
            <w:tcBorders>
              <w:bottom w:val="single" w:sz="4" w:space="0" w:color="auto"/>
            </w:tcBorders>
            <w:shd w:val="clear" w:color="auto" w:fill="auto"/>
          </w:tcPr>
          <w:p w14:paraId="6E86198F" w14:textId="29E977E9" w:rsidR="00201F6A" w:rsidRPr="00FE3795" w:rsidRDefault="008572B5" w:rsidP="00201F6A">
            <w:pPr>
              <w:pStyle w:val="BodyText"/>
              <w:spacing w:before="60" w:after="60"/>
              <w:ind w:left="0" w:firstLine="0"/>
              <w:jc w:val="left"/>
              <w:rPr>
                <w:b/>
                <w:sz w:val="22"/>
                <w:szCs w:val="22"/>
              </w:rPr>
            </w:pPr>
            <w:r w:rsidRPr="00FE3795">
              <w:rPr>
                <w:sz w:val="22"/>
                <w:szCs w:val="22"/>
              </w:rPr>
              <w:fldChar w:fldCharType="begin"/>
            </w:r>
            <w:r w:rsidRPr="00FE3795">
              <w:rPr>
                <w:sz w:val="22"/>
                <w:szCs w:val="22"/>
              </w:rPr>
              <w:instrText xml:space="preserve"> REF MinimumGeneration \h  \* MERGEFORMAT </w:instrText>
            </w:r>
            <w:r w:rsidRPr="00FE3795">
              <w:rPr>
                <w:sz w:val="22"/>
                <w:szCs w:val="22"/>
              </w:rPr>
            </w:r>
            <w:r w:rsidRPr="00FE3795">
              <w:rPr>
                <w:sz w:val="22"/>
                <w:szCs w:val="22"/>
              </w:rPr>
              <w:fldChar w:fldCharType="separate"/>
            </w:r>
            <w:r w:rsidR="0011775B" w:rsidRPr="0011775B">
              <w:rPr>
                <w:b/>
                <w:sz w:val="22"/>
                <w:szCs w:val="22"/>
              </w:rPr>
              <w:t>Minimum Generation</w:t>
            </w:r>
            <w:r w:rsidRPr="00FE3795">
              <w:rPr>
                <w:sz w:val="22"/>
                <w:szCs w:val="22"/>
              </w:rPr>
              <w:fldChar w:fldCharType="end"/>
            </w:r>
            <w:r w:rsidR="00201F6A" w:rsidRPr="00FE3795">
              <w:rPr>
                <w:b/>
                <w:sz w:val="22"/>
                <w:szCs w:val="22"/>
              </w:rPr>
              <w:t xml:space="preserve"> </w:t>
            </w:r>
            <w:r w:rsidR="00201F6A" w:rsidRPr="00FE3795">
              <w:rPr>
                <w:sz w:val="22"/>
                <w:szCs w:val="22"/>
              </w:rPr>
              <w:t>(</w:t>
            </w:r>
            <w:r w:rsidR="00201F6A" w:rsidRPr="00FE3795">
              <w:rPr>
                <w:sz w:val="22"/>
                <w:szCs w:val="22"/>
                <w:lang w:val="en-US"/>
              </w:rPr>
              <w:t>set connected; net of auxiliary loads</w:t>
            </w:r>
            <w:r w:rsidR="00201F6A" w:rsidRPr="00FE3795">
              <w:rPr>
                <w:sz w:val="22"/>
                <w:szCs w:val="22"/>
              </w:rPr>
              <w:t>)</w:t>
            </w:r>
          </w:p>
        </w:tc>
        <w:tc>
          <w:tcPr>
            <w:tcW w:w="1276" w:type="dxa"/>
            <w:tcBorders>
              <w:bottom w:val="single" w:sz="4" w:space="0" w:color="auto"/>
            </w:tcBorders>
            <w:shd w:val="clear" w:color="auto" w:fill="auto"/>
          </w:tcPr>
          <w:p w14:paraId="6E861990"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MW</w:t>
            </w:r>
          </w:p>
        </w:tc>
        <w:tc>
          <w:tcPr>
            <w:tcW w:w="1418" w:type="dxa"/>
            <w:tcBorders>
              <w:bottom w:val="single" w:sz="4" w:space="0" w:color="auto"/>
            </w:tcBorders>
            <w:shd w:val="clear" w:color="auto" w:fill="auto"/>
          </w:tcPr>
          <w:p w14:paraId="6E861991"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shd w:val="clear" w:color="auto" w:fill="auto"/>
          </w:tcPr>
          <w:p w14:paraId="6E861992" w14:textId="77777777" w:rsidR="00201F6A" w:rsidRPr="00425D58"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98" w14:textId="77777777" w:rsidTr="00F03AC1">
        <w:tc>
          <w:tcPr>
            <w:tcW w:w="5245" w:type="dxa"/>
            <w:tcBorders>
              <w:bottom w:val="single" w:sz="4" w:space="0" w:color="auto"/>
            </w:tcBorders>
            <w:shd w:val="clear" w:color="auto" w:fill="B3B3B3"/>
          </w:tcPr>
          <w:p w14:paraId="6E861994" w14:textId="7F7BFC77" w:rsidR="00201F6A" w:rsidRPr="00FE3795" w:rsidRDefault="00C10C33" w:rsidP="00201F6A">
            <w:pPr>
              <w:pStyle w:val="BodyText"/>
              <w:spacing w:before="60" w:after="6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E749C3">
              <w:t xml:space="preserve">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00201F6A" w:rsidRPr="00FE3795">
              <w:rPr>
                <w:b/>
                <w:sz w:val="22"/>
                <w:szCs w:val="22"/>
              </w:rPr>
              <w:t xml:space="preserve"> </w:t>
            </w:r>
            <w:r w:rsidR="00201F6A" w:rsidRPr="00FE3795">
              <w:rPr>
                <w:sz w:val="22"/>
                <w:szCs w:val="22"/>
              </w:rPr>
              <w:t>capability at</w:t>
            </w:r>
            <w:r w:rsidR="00201F6A" w:rsidRPr="00FE3795">
              <w:rPr>
                <w:b/>
                <w:sz w:val="22"/>
                <w:szCs w:val="22"/>
              </w:rPr>
              <w:t xml:space="preserve"> </w:t>
            </w:r>
            <w:r w:rsidR="00201F6A" w:rsidRPr="00FE3795">
              <w:rPr>
                <w:sz w:val="22"/>
                <w:szCs w:val="22"/>
              </w:rPr>
              <w:t xml:space="preserve">rated </w:t>
            </w:r>
            <w:r w:rsidR="00201F6A" w:rsidRPr="00FE3795">
              <w:rPr>
                <w:b/>
                <w:sz w:val="22"/>
                <w:szCs w:val="22"/>
              </w:rPr>
              <w:t>Active Power</w:t>
            </w:r>
            <w:r w:rsidR="00201F6A" w:rsidRPr="00FE3795">
              <w:rPr>
                <w:sz w:val="22"/>
                <w:szCs w:val="22"/>
              </w:rPr>
              <w:t xml:space="preserve"> (gross, at generator terminals)</w:t>
            </w:r>
          </w:p>
        </w:tc>
        <w:tc>
          <w:tcPr>
            <w:tcW w:w="1276" w:type="dxa"/>
            <w:tcBorders>
              <w:bottom w:val="single" w:sz="4" w:space="0" w:color="auto"/>
            </w:tcBorders>
            <w:shd w:val="clear" w:color="auto" w:fill="B3B3B3"/>
          </w:tcPr>
          <w:p w14:paraId="6E861995" w14:textId="77777777" w:rsidR="00201F6A" w:rsidRPr="00425D58" w:rsidRDefault="00201F6A" w:rsidP="00201F6A">
            <w:pPr>
              <w:pStyle w:val="BodyText"/>
              <w:spacing w:before="60" w:after="60"/>
              <w:ind w:left="0" w:firstLine="0"/>
              <w:jc w:val="center"/>
              <w:rPr>
                <w:sz w:val="22"/>
                <w:szCs w:val="22"/>
              </w:rPr>
            </w:pPr>
          </w:p>
        </w:tc>
        <w:tc>
          <w:tcPr>
            <w:tcW w:w="1418" w:type="dxa"/>
            <w:tcBorders>
              <w:bottom w:val="single" w:sz="4" w:space="0" w:color="auto"/>
            </w:tcBorders>
            <w:shd w:val="clear" w:color="auto" w:fill="B3B3B3"/>
          </w:tcPr>
          <w:p w14:paraId="6E861996" w14:textId="77777777" w:rsidR="00201F6A" w:rsidRPr="00425D58" w:rsidRDefault="00201F6A" w:rsidP="00201F6A">
            <w:pPr>
              <w:pStyle w:val="BodyText"/>
              <w:spacing w:before="60" w:after="60"/>
              <w:ind w:left="0" w:firstLine="0"/>
              <w:jc w:val="center"/>
              <w:rPr>
                <w:b/>
                <w:sz w:val="22"/>
                <w:szCs w:val="22"/>
              </w:rPr>
            </w:pPr>
          </w:p>
        </w:tc>
        <w:tc>
          <w:tcPr>
            <w:tcW w:w="1417" w:type="dxa"/>
            <w:tcBorders>
              <w:bottom w:val="single" w:sz="4" w:space="0" w:color="auto"/>
            </w:tcBorders>
            <w:shd w:val="clear" w:color="auto" w:fill="B3B3B3"/>
          </w:tcPr>
          <w:p w14:paraId="6E86199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99D" w14:textId="77777777" w:rsidTr="00F03AC1">
        <w:tc>
          <w:tcPr>
            <w:tcW w:w="5245" w:type="dxa"/>
            <w:tcBorders>
              <w:bottom w:val="single" w:sz="4" w:space="0" w:color="auto"/>
            </w:tcBorders>
          </w:tcPr>
          <w:p w14:paraId="6E861999" w14:textId="0D1BCE5C"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export (lagging)</w:t>
            </w:r>
          </w:p>
        </w:tc>
        <w:tc>
          <w:tcPr>
            <w:tcW w:w="1276" w:type="dxa"/>
            <w:tcBorders>
              <w:bottom w:val="single" w:sz="4" w:space="0" w:color="auto"/>
            </w:tcBorders>
          </w:tcPr>
          <w:p w14:paraId="6E86199A" w14:textId="77777777" w:rsidR="00201F6A" w:rsidRPr="00425D58" w:rsidRDefault="00201F6A" w:rsidP="00201F6A">
            <w:pPr>
              <w:pStyle w:val="BodyText"/>
              <w:spacing w:before="60" w:after="60"/>
              <w:ind w:left="0" w:firstLine="0"/>
              <w:jc w:val="center"/>
              <w:rPr>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9B"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9C"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2" w14:textId="77777777" w:rsidTr="00F03AC1">
        <w:tc>
          <w:tcPr>
            <w:tcW w:w="5245" w:type="dxa"/>
            <w:tcBorders>
              <w:bottom w:val="single" w:sz="4" w:space="0" w:color="auto"/>
            </w:tcBorders>
          </w:tcPr>
          <w:p w14:paraId="6E86199E" w14:textId="3918EF12" w:rsidR="00201F6A" w:rsidRPr="00FE3795" w:rsidRDefault="00201F6A" w:rsidP="00201F6A">
            <w:pPr>
              <w:pStyle w:val="BodyText"/>
              <w:spacing w:before="60" w:after="60"/>
              <w:ind w:left="0" w:firstLine="0"/>
              <w:jc w:val="left"/>
              <w:rPr>
                <w:sz w:val="22"/>
                <w:szCs w:val="22"/>
              </w:rPr>
            </w:pPr>
            <w:r w:rsidRPr="00FE3795">
              <w:rPr>
                <w:sz w:val="22"/>
                <w:szCs w:val="22"/>
              </w:rPr>
              <w:t xml:space="preserve">Maximum </w:t>
            </w:r>
            <w:r w:rsidR="008572B5" w:rsidRPr="00FE3795">
              <w:rPr>
                <w:sz w:val="22"/>
                <w:szCs w:val="22"/>
              </w:rPr>
              <w:fldChar w:fldCharType="begin"/>
            </w:r>
            <w:r w:rsidR="008572B5" w:rsidRPr="00FE3795">
              <w:rPr>
                <w:sz w:val="22"/>
                <w:szCs w:val="22"/>
              </w:rPr>
              <w:instrText xml:space="preserve"> REF ReactivePower \h  \* MERGEFORMAT </w:instrText>
            </w:r>
            <w:r w:rsidR="008572B5" w:rsidRPr="00FE3795">
              <w:rPr>
                <w:sz w:val="22"/>
                <w:szCs w:val="22"/>
              </w:rPr>
            </w:r>
            <w:r w:rsidR="008572B5" w:rsidRPr="00FE3795">
              <w:rPr>
                <w:sz w:val="22"/>
                <w:szCs w:val="22"/>
              </w:rPr>
              <w:fldChar w:fldCharType="separate"/>
            </w:r>
            <w:r w:rsidR="0011775B" w:rsidRPr="0011775B">
              <w:rPr>
                <w:b/>
                <w:sz w:val="22"/>
                <w:szCs w:val="22"/>
              </w:rPr>
              <w:t>Reactive Power</w:t>
            </w:r>
            <w:r w:rsidR="008572B5" w:rsidRPr="00FE3795">
              <w:rPr>
                <w:sz w:val="22"/>
                <w:szCs w:val="22"/>
              </w:rPr>
              <w:fldChar w:fldCharType="end"/>
            </w:r>
            <w:r w:rsidRPr="00FE3795">
              <w:rPr>
                <w:sz w:val="22"/>
                <w:szCs w:val="22"/>
              </w:rPr>
              <w:t xml:space="preserve"> import (leading)</w:t>
            </w:r>
          </w:p>
        </w:tc>
        <w:tc>
          <w:tcPr>
            <w:tcW w:w="1276" w:type="dxa"/>
            <w:tcBorders>
              <w:bottom w:val="single" w:sz="4" w:space="0" w:color="auto"/>
            </w:tcBorders>
          </w:tcPr>
          <w:p w14:paraId="6E86199F" w14:textId="77777777" w:rsidR="00201F6A" w:rsidRPr="00425D58" w:rsidRDefault="00201F6A" w:rsidP="00201F6A">
            <w:pPr>
              <w:pStyle w:val="BodyText"/>
              <w:spacing w:before="60" w:after="60"/>
              <w:ind w:left="0" w:firstLine="0"/>
              <w:jc w:val="center"/>
              <w:rPr>
                <w:position w:val="-6"/>
                <w:sz w:val="22"/>
                <w:szCs w:val="22"/>
              </w:rPr>
            </w:pPr>
            <w:r w:rsidRPr="00425D58">
              <w:rPr>
                <w:position w:val="-6"/>
                <w:sz w:val="22"/>
                <w:szCs w:val="22"/>
              </w:rPr>
              <w:t>MVAr</w:t>
            </w:r>
          </w:p>
        </w:tc>
        <w:tc>
          <w:tcPr>
            <w:tcW w:w="1418" w:type="dxa"/>
            <w:tcBorders>
              <w:bottom w:val="single" w:sz="4" w:space="0" w:color="auto"/>
            </w:tcBorders>
            <w:shd w:val="clear" w:color="auto" w:fill="auto"/>
          </w:tcPr>
          <w:p w14:paraId="6E8619A0" w14:textId="77777777" w:rsidR="00201F6A" w:rsidRPr="00425D58" w:rsidRDefault="00201F6A" w:rsidP="00201F6A">
            <w:pPr>
              <w:pStyle w:val="BodyText"/>
              <w:spacing w:before="60" w:after="60"/>
              <w:ind w:left="0" w:firstLine="0"/>
              <w:jc w:val="center"/>
              <w:rPr>
                <w:b/>
                <w:sz w:val="22"/>
                <w:szCs w:val="22"/>
              </w:rPr>
            </w:pPr>
            <w:r>
              <w:rPr>
                <w:b/>
                <w:sz w:val="22"/>
                <w:szCs w:val="22"/>
              </w:rPr>
              <w:t>D</w:t>
            </w:r>
            <w:r w:rsidRPr="00573935">
              <w:rPr>
                <w:b/>
                <w:sz w:val="22"/>
                <w:szCs w:val="22"/>
              </w:rPr>
              <w:t>PD</w:t>
            </w:r>
          </w:p>
        </w:tc>
        <w:tc>
          <w:tcPr>
            <w:tcW w:w="1417" w:type="dxa"/>
            <w:tcBorders>
              <w:bottom w:val="single" w:sz="4" w:space="0" w:color="auto"/>
            </w:tcBorders>
          </w:tcPr>
          <w:p w14:paraId="6E8619A1"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573935">
              <w:rPr>
                <w:b/>
                <w:sz w:val="22"/>
                <w:szCs w:val="22"/>
              </w:rPr>
              <w:t>PD</w:t>
            </w:r>
          </w:p>
        </w:tc>
      </w:tr>
      <w:tr w:rsidR="00201F6A" w:rsidRPr="00425D58" w14:paraId="6E8619A8" w14:textId="77777777" w:rsidTr="00F03AC1">
        <w:tc>
          <w:tcPr>
            <w:tcW w:w="5245" w:type="dxa"/>
            <w:tcBorders>
              <w:bottom w:val="single" w:sz="4" w:space="0" w:color="auto"/>
            </w:tcBorders>
          </w:tcPr>
          <w:p w14:paraId="6E8619A3" w14:textId="37AB503D" w:rsidR="00201F6A" w:rsidRPr="00FE3795" w:rsidRDefault="00C10C33" w:rsidP="00201F6A">
            <w:pPr>
              <w:pStyle w:val="BodyText"/>
              <w:spacing w:before="60" w:after="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E749C3">
              <w:t xml:space="preserve"> </w:t>
            </w:r>
            <w:r w:rsidR="00201F6A" w:rsidRPr="00FE3795">
              <w:rPr>
                <w:sz w:val="22"/>
                <w:szCs w:val="22"/>
              </w:rPr>
              <w:t>performance chart</w:t>
            </w:r>
          </w:p>
          <w:p w14:paraId="6E8619A4" w14:textId="7F3770C9" w:rsidR="00201F6A" w:rsidRPr="00FE3795" w:rsidRDefault="00201F6A" w:rsidP="00201F6A">
            <w:pPr>
              <w:pStyle w:val="BodyText"/>
              <w:spacing w:after="60"/>
              <w:ind w:left="0" w:firstLine="0"/>
              <w:jc w:val="left"/>
              <w:rPr>
                <w:sz w:val="22"/>
                <w:szCs w:val="22"/>
              </w:rPr>
            </w:pPr>
            <w:r w:rsidRPr="00FE3795">
              <w:rPr>
                <w:sz w:val="22"/>
                <w:szCs w:val="22"/>
              </w:rPr>
              <w:t xml:space="preserve">(gross, at </w:t>
            </w:r>
            <w:r w:rsidR="00C10C33">
              <w:rPr>
                <w:sz w:val="22"/>
                <w:szCs w:val="22"/>
              </w:rPr>
              <w:t xml:space="preserve">either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C10C33" w:rsidRPr="00FE3795">
              <w:rPr>
                <w:sz w:val="22"/>
                <w:szCs w:val="22"/>
              </w:rPr>
              <w:t xml:space="preserve"> </w:t>
            </w:r>
            <w:r w:rsidRPr="00FE3795">
              <w:rPr>
                <w:sz w:val="22"/>
                <w:szCs w:val="22"/>
              </w:rPr>
              <w:t>terminals</w:t>
            </w:r>
            <w:r w:rsidR="004B09F8">
              <w:rPr>
                <w:sz w:val="22"/>
                <w:szCs w:val="22"/>
              </w:rPr>
              <w:t xml:space="preserve"> or </w:t>
            </w:r>
            <w:r w:rsidR="004B09F8">
              <w:rPr>
                <w:sz w:val="22"/>
                <w:szCs w:val="22"/>
              </w:rPr>
              <w:fldChar w:fldCharType="begin"/>
            </w:r>
            <w:r w:rsidR="004B09F8">
              <w:rPr>
                <w:sz w:val="22"/>
                <w:szCs w:val="22"/>
              </w:rPr>
              <w:instrText xml:space="preserve"> REF ConnectionPoint \h </w:instrText>
            </w:r>
            <w:r w:rsidR="004B09F8">
              <w:rPr>
                <w:sz w:val="22"/>
                <w:szCs w:val="22"/>
              </w:rPr>
            </w:r>
            <w:r w:rsidR="004B09F8">
              <w:rPr>
                <w:sz w:val="22"/>
                <w:szCs w:val="22"/>
              </w:rPr>
              <w:fldChar w:fldCharType="separate"/>
            </w:r>
            <w:r w:rsidR="0011775B" w:rsidRPr="0076424C">
              <w:rPr>
                <w:b/>
              </w:rPr>
              <w:t>Connection Point</w:t>
            </w:r>
            <w:r w:rsidR="004B09F8">
              <w:rPr>
                <w:sz w:val="22"/>
                <w:szCs w:val="22"/>
              </w:rPr>
              <w:fldChar w:fldCharType="end"/>
            </w:r>
            <w:r w:rsidR="004B09F8">
              <w:rPr>
                <w:sz w:val="22"/>
                <w:szCs w:val="22"/>
              </w:rPr>
              <w:t xml:space="preserve"> as </w:t>
            </w:r>
            <w:r w:rsidR="00C10C33">
              <w:rPr>
                <w:sz w:val="22"/>
                <w:szCs w:val="22"/>
              </w:rPr>
              <w:t xml:space="preserve">agreed between the </w:t>
            </w:r>
            <w:r w:rsidR="00C10C33">
              <w:rPr>
                <w:sz w:val="22"/>
                <w:szCs w:val="22"/>
              </w:rPr>
              <w:fldChar w:fldCharType="begin"/>
            </w:r>
            <w:r w:rsidR="00C10C33">
              <w:rPr>
                <w:sz w:val="22"/>
                <w:szCs w:val="22"/>
              </w:rPr>
              <w:instrText xml:space="preserve"> REF DNO \h </w:instrText>
            </w:r>
            <w:r w:rsidR="00C10C33">
              <w:rPr>
                <w:sz w:val="22"/>
                <w:szCs w:val="22"/>
              </w:rPr>
            </w:r>
            <w:r w:rsidR="00C10C33">
              <w:rPr>
                <w:sz w:val="22"/>
                <w:szCs w:val="22"/>
              </w:rPr>
              <w:fldChar w:fldCharType="separate"/>
            </w:r>
            <w:r w:rsidR="0011775B" w:rsidRPr="0076424C">
              <w:rPr>
                <w:b/>
              </w:rPr>
              <w:t>DNO</w:t>
            </w:r>
            <w:r w:rsidR="00C10C33">
              <w:rPr>
                <w:sz w:val="22"/>
                <w:szCs w:val="22"/>
              </w:rPr>
              <w:fldChar w:fldCharType="end"/>
            </w:r>
            <w:r w:rsidR="00C10C33">
              <w:rPr>
                <w:sz w:val="22"/>
                <w:szCs w:val="22"/>
              </w:rPr>
              <w:t xml:space="preserve"> and </w:t>
            </w:r>
            <w:r w:rsidR="00C10C33">
              <w:rPr>
                <w:sz w:val="22"/>
                <w:szCs w:val="22"/>
              </w:rPr>
              <w:fldChar w:fldCharType="begin"/>
            </w:r>
            <w:r w:rsidR="00C10C33">
              <w:rPr>
                <w:sz w:val="22"/>
                <w:szCs w:val="22"/>
              </w:rPr>
              <w:instrText xml:space="preserve"> REF Generator \h </w:instrText>
            </w:r>
            <w:r w:rsidR="00C10C33">
              <w:rPr>
                <w:sz w:val="22"/>
                <w:szCs w:val="22"/>
              </w:rPr>
            </w:r>
            <w:r w:rsidR="00C10C33">
              <w:rPr>
                <w:sz w:val="22"/>
                <w:szCs w:val="22"/>
              </w:rPr>
              <w:fldChar w:fldCharType="separate"/>
            </w:r>
            <w:r w:rsidR="0011775B" w:rsidRPr="0076424C">
              <w:rPr>
                <w:b/>
              </w:rPr>
              <w:t>Generator</w:t>
            </w:r>
            <w:r w:rsidR="00C10C33">
              <w:rPr>
                <w:sz w:val="22"/>
                <w:szCs w:val="22"/>
              </w:rPr>
              <w:fldChar w:fldCharType="end"/>
            </w:r>
            <w:r w:rsidRPr="00FE3795">
              <w:rPr>
                <w:sz w:val="22"/>
                <w:szCs w:val="22"/>
              </w:rPr>
              <w:t xml:space="preserve">, as per DPC7 Figure 1) </w:t>
            </w:r>
          </w:p>
        </w:tc>
        <w:tc>
          <w:tcPr>
            <w:tcW w:w="1276" w:type="dxa"/>
            <w:tcBorders>
              <w:bottom w:val="single" w:sz="4" w:space="0" w:color="auto"/>
            </w:tcBorders>
          </w:tcPr>
          <w:p w14:paraId="6E8619A5" w14:textId="77777777" w:rsidR="00201F6A" w:rsidRPr="00425D58" w:rsidRDefault="00201F6A" w:rsidP="00201F6A">
            <w:pPr>
              <w:pStyle w:val="BodyText"/>
              <w:spacing w:before="60" w:after="60"/>
              <w:ind w:left="0" w:firstLine="0"/>
              <w:jc w:val="center"/>
              <w:rPr>
                <w:position w:val="-6"/>
                <w:sz w:val="22"/>
                <w:szCs w:val="22"/>
              </w:rPr>
            </w:pPr>
            <w:r>
              <w:rPr>
                <w:sz w:val="22"/>
                <w:szCs w:val="22"/>
              </w:rPr>
              <w:t>Figure</w:t>
            </w:r>
          </w:p>
        </w:tc>
        <w:tc>
          <w:tcPr>
            <w:tcW w:w="1418" w:type="dxa"/>
            <w:tcBorders>
              <w:bottom w:val="single" w:sz="4" w:space="0" w:color="auto"/>
            </w:tcBorders>
            <w:shd w:val="clear" w:color="auto" w:fill="auto"/>
          </w:tcPr>
          <w:p w14:paraId="6E8619A6" w14:textId="77777777" w:rsidR="00201F6A" w:rsidRDefault="00201F6A" w:rsidP="00201F6A">
            <w:pPr>
              <w:pStyle w:val="BodyText"/>
              <w:spacing w:before="60" w:after="60"/>
              <w:ind w:left="0" w:firstLine="0"/>
              <w:jc w:val="center"/>
              <w:rPr>
                <w:b/>
                <w:sz w:val="22"/>
                <w:szCs w:val="22"/>
              </w:rPr>
            </w:pPr>
            <w:r w:rsidRPr="00573935">
              <w:rPr>
                <w:b/>
                <w:sz w:val="22"/>
                <w:szCs w:val="22"/>
              </w:rPr>
              <w:t>DPD</w:t>
            </w:r>
          </w:p>
        </w:tc>
        <w:tc>
          <w:tcPr>
            <w:tcW w:w="1417" w:type="dxa"/>
            <w:tcBorders>
              <w:bottom w:val="single" w:sz="4" w:space="0" w:color="auto"/>
            </w:tcBorders>
          </w:tcPr>
          <w:p w14:paraId="6E8619A7" w14:textId="77777777" w:rsidR="00201F6A" w:rsidRPr="00573935" w:rsidDel="000302EB" w:rsidRDefault="00201F6A" w:rsidP="00201F6A">
            <w:pPr>
              <w:pStyle w:val="BodyText"/>
              <w:spacing w:before="60" w:after="60"/>
              <w:ind w:left="0" w:firstLine="0"/>
              <w:jc w:val="center"/>
              <w:rPr>
                <w:b/>
                <w:sz w:val="22"/>
                <w:szCs w:val="22"/>
              </w:rPr>
            </w:pPr>
            <w:r w:rsidRPr="00573935">
              <w:rPr>
                <w:b/>
                <w:sz w:val="22"/>
                <w:szCs w:val="22"/>
              </w:rPr>
              <w:t>DPD</w:t>
            </w:r>
          </w:p>
        </w:tc>
      </w:tr>
      <w:tr w:rsidR="00201F6A" w:rsidRPr="00425D58" w14:paraId="6E8619AD" w14:textId="77777777" w:rsidTr="00F03AC1">
        <w:tc>
          <w:tcPr>
            <w:tcW w:w="5245" w:type="dxa"/>
            <w:tcBorders>
              <w:bottom w:val="single" w:sz="4" w:space="0" w:color="auto"/>
            </w:tcBorders>
            <w:shd w:val="clear" w:color="auto" w:fill="C0C0C0"/>
          </w:tcPr>
          <w:p w14:paraId="6E8619A9" w14:textId="0C7C59FA" w:rsidR="00201F6A" w:rsidRPr="00FE3795" w:rsidRDefault="00F56231" w:rsidP="00E73B47">
            <w:pPr>
              <w:pStyle w:val="BodyText"/>
              <w:keepNext/>
              <w:spacing w:before="60" w:after="60"/>
              <w:ind w:left="0" w:firstLine="0"/>
              <w:jc w:val="left"/>
              <w:rPr>
                <w:sz w:val="22"/>
                <w:szCs w:val="22"/>
              </w:rPr>
            </w:pPr>
            <w:r w:rsidRPr="00FE3795">
              <w:rPr>
                <w:sz w:val="22"/>
                <w:szCs w:val="22"/>
              </w:rPr>
              <w:lastRenderedPageBreak/>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00201F6A" w:rsidRPr="00FE3795">
              <w:rPr>
                <w:b/>
                <w:sz w:val="22"/>
                <w:szCs w:val="22"/>
              </w:rPr>
              <w:t xml:space="preserve"> MAXIMUM FAULT CURRENT CONTRIBUTION (see note </w:t>
            </w:r>
            <w:r w:rsidR="00E73B47" w:rsidRPr="00FE3795">
              <w:rPr>
                <w:b/>
                <w:sz w:val="22"/>
                <w:szCs w:val="22"/>
              </w:rPr>
              <w:t>4</w:t>
            </w:r>
            <w:r w:rsidR="00201F6A" w:rsidRPr="00FE3795">
              <w:rPr>
                <w:b/>
                <w:sz w:val="22"/>
                <w:szCs w:val="22"/>
              </w:rPr>
              <w:t>)</w:t>
            </w:r>
          </w:p>
        </w:tc>
        <w:tc>
          <w:tcPr>
            <w:tcW w:w="1276" w:type="dxa"/>
            <w:tcBorders>
              <w:bottom w:val="single" w:sz="4" w:space="0" w:color="auto"/>
            </w:tcBorders>
            <w:shd w:val="clear" w:color="auto" w:fill="C0C0C0"/>
          </w:tcPr>
          <w:p w14:paraId="6E8619AA" w14:textId="77777777" w:rsidR="00201F6A" w:rsidRPr="00425D58" w:rsidRDefault="00201F6A" w:rsidP="00201F6A">
            <w:pPr>
              <w:pStyle w:val="BodyText"/>
              <w:keepNext/>
              <w:spacing w:before="60" w:after="60"/>
              <w:ind w:left="0" w:firstLine="0"/>
              <w:jc w:val="center"/>
              <w:rPr>
                <w:sz w:val="22"/>
                <w:szCs w:val="22"/>
              </w:rPr>
            </w:pPr>
          </w:p>
        </w:tc>
        <w:tc>
          <w:tcPr>
            <w:tcW w:w="1418" w:type="dxa"/>
            <w:tcBorders>
              <w:bottom w:val="single" w:sz="4" w:space="0" w:color="auto"/>
            </w:tcBorders>
            <w:shd w:val="clear" w:color="auto" w:fill="C0C0C0"/>
          </w:tcPr>
          <w:p w14:paraId="6E8619AB" w14:textId="77777777" w:rsidR="00201F6A" w:rsidRPr="00425D58" w:rsidRDefault="00201F6A" w:rsidP="00201F6A">
            <w:pPr>
              <w:pStyle w:val="BodyText"/>
              <w:keepNext/>
              <w:spacing w:before="60" w:after="60"/>
              <w:ind w:left="0" w:firstLine="0"/>
              <w:jc w:val="center"/>
              <w:rPr>
                <w:b/>
                <w:sz w:val="22"/>
                <w:szCs w:val="22"/>
              </w:rPr>
            </w:pPr>
          </w:p>
        </w:tc>
        <w:tc>
          <w:tcPr>
            <w:tcW w:w="1417" w:type="dxa"/>
            <w:tcBorders>
              <w:bottom w:val="single" w:sz="4" w:space="0" w:color="auto"/>
            </w:tcBorders>
            <w:shd w:val="clear" w:color="auto" w:fill="C0C0C0"/>
          </w:tcPr>
          <w:p w14:paraId="6E8619AC"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9B2" w14:textId="77777777" w:rsidTr="00F03AC1">
        <w:tc>
          <w:tcPr>
            <w:tcW w:w="5245" w:type="dxa"/>
          </w:tcPr>
          <w:p w14:paraId="6E8619AE" w14:textId="16812462" w:rsidR="00201F6A" w:rsidRPr="00FE3795" w:rsidRDefault="00201F6A" w:rsidP="00201F6A">
            <w:pPr>
              <w:pStyle w:val="BodyText"/>
              <w:keepNext/>
              <w:spacing w:before="60" w:after="60"/>
              <w:ind w:left="0" w:firstLine="0"/>
              <w:jc w:val="left"/>
              <w:rPr>
                <w:sz w:val="22"/>
                <w:szCs w:val="22"/>
              </w:rPr>
            </w:pPr>
            <w:r w:rsidRPr="00FE3795">
              <w:rPr>
                <w:sz w:val="22"/>
                <w:szCs w:val="22"/>
              </w:rPr>
              <w:t>Peak asymmetrical short circuit current at 10ms (i</w:t>
            </w:r>
            <w:r w:rsidRPr="00FE3795">
              <w:rPr>
                <w:sz w:val="22"/>
                <w:szCs w:val="22"/>
                <w:vertAlign w:val="subscript"/>
              </w:rPr>
              <w:t>p</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E749C3">
              <w:t xml:space="preserve"> </w:t>
            </w:r>
            <w:r w:rsidRPr="00FE3795">
              <w:rPr>
                <w:sz w:val="22"/>
                <w:szCs w:val="22"/>
              </w:rPr>
              <w:t xml:space="preserve">terminals </w:t>
            </w:r>
          </w:p>
        </w:tc>
        <w:tc>
          <w:tcPr>
            <w:tcW w:w="1276" w:type="dxa"/>
          </w:tcPr>
          <w:p w14:paraId="6E8619AF"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kA</w:t>
            </w:r>
          </w:p>
        </w:tc>
        <w:tc>
          <w:tcPr>
            <w:tcW w:w="1418" w:type="dxa"/>
            <w:tcBorders>
              <w:bottom w:val="single" w:sz="4" w:space="0" w:color="auto"/>
            </w:tcBorders>
            <w:shd w:val="clear" w:color="auto" w:fill="auto"/>
          </w:tcPr>
          <w:p w14:paraId="6E8619B0"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1" w14:textId="77777777" w:rsidR="00201F6A" w:rsidRPr="00425D58" w:rsidRDefault="00201F6A" w:rsidP="00201F6A">
            <w:pPr>
              <w:pStyle w:val="BodyText"/>
              <w:keepNext/>
              <w:spacing w:before="60" w:after="60"/>
              <w:ind w:left="0" w:firstLine="0"/>
              <w:jc w:val="center"/>
              <w:rPr>
                <w:b/>
                <w:sz w:val="22"/>
                <w:szCs w:val="22"/>
              </w:rPr>
            </w:pPr>
            <w:r>
              <w:rPr>
                <w:b/>
                <w:sz w:val="22"/>
                <w:szCs w:val="22"/>
              </w:rPr>
              <w:t>SPD</w:t>
            </w:r>
          </w:p>
        </w:tc>
      </w:tr>
      <w:tr w:rsidR="00201F6A" w:rsidRPr="00425D58" w14:paraId="6E8619B7" w14:textId="77777777" w:rsidTr="00F03AC1">
        <w:tc>
          <w:tcPr>
            <w:tcW w:w="5245" w:type="dxa"/>
          </w:tcPr>
          <w:p w14:paraId="6E8619B3" w14:textId="1381CBB7" w:rsidR="00201F6A" w:rsidRPr="00FE3795" w:rsidRDefault="00201F6A" w:rsidP="00201F6A">
            <w:pPr>
              <w:pStyle w:val="BodyText"/>
              <w:spacing w:before="60" w:after="60"/>
              <w:ind w:left="0" w:firstLine="0"/>
              <w:jc w:val="left"/>
              <w:rPr>
                <w:sz w:val="22"/>
                <w:szCs w:val="22"/>
              </w:rPr>
            </w:pPr>
            <w:r w:rsidRPr="00FE3795">
              <w:rPr>
                <w:sz w:val="22"/>
                <w:szCs w:val="22"/>
              </w:rPr>
              <w:t>RMS value of the initial symmetrical short circuit current (I</w:t>
            </w:r>
            <w:r w:rsidRPr="00FE3795">
              <w:rPr>
                <w:sz w:val="22"/>
                <w:szCs w:val="22"/>
                <w:vertAlign w:val="subscript"/>
              </w:rPr>
              <w:t>k</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E749C3">
              <w:t xml:space="preserve"> </w:t>
            </w:r>
            <w:r w:rsidRPr="00FE3795">
              <w:rPr>
                <w:sz w:val="22"/>
                <w:szCs w:val="22"/>
              </w:rPr>
              <w:t>terminals</w:t>
            </w:r>
          </w:p>
        </w:tc>
        <w:tc>
          <w:tcPr>
            <w:tcW w:w="1276" w:type="dxa"/>
          </w:tcPr>
          <w:p w14:paraId="6E8619B4" w14:textId="77777777" w:rsidR="00201F6A" w:rsidRPr="00425D58"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5"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B6"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BC" w14:textId="77777777" w:rsidTr="00F03AC1">
        <w:tc>
          <w:tcPr>
            <w:tcW w:w="5245" w:type="dxa"/>
          </w:tcPr>
          <w:p w14:paraId="6E8619B8" w14:textId="4EFB228D" w:rsidR="00201F6A" w:rsidRPr="00FE3795" w:rsidRDefault="00201F6A" w:rsidP="00201F6A">
            <w:pPr>
              <w:pStyle w:val="BodyText"/>
              <w:spacing w:before="60" w:after="60"/>
              <w:ind w:left="0" w:firstLine="0"/>
              <w:jc w:val="left"/>
              <w:rPr>
                <w:sz w:val="22"/>
                <w:szCs w:val="22"/>
              </w:rPr>
            </w:pPr>
            <w:r w:rsidRPr="00FE3795">
              <w:rPr>
                <w:sz w:val="22"/>
                <w:szCs w:val="22"/>
              </w:rPr>
              <w:t>RMS value of the symmetrical short circuit current at 100ms (I</w:t>
            </w:r>
            <w:r w:rsidRPr="00FE3795">
              <w:rPr>
                <w:sz w:val="22"/>
                <w:szCs w:val="22"/>
                <w:vertAlign w:val="subscript"/>
              </w:rPr>
              <w:t>k(100)</w:t>
            </w:r>
            <w:r w:rsidRPr="00FE3795">
              <w:rPr>
                <w:sz w:val="22"/>
                <w:szCs w:val="22"/>
              </w:rPr>
              <w:t xml:space="preserve">) for a 3φ short circuit fault at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E749C3">
              <w:t xml:space="preserve"> </w:t>
            </w:r>
            <w:r w:rsidRPr="00FE3795">
              <w:rPr>
                <w:sz w:val="22"/>
                <w:szCs w:val="22"/>
              </w:rPr>
              <w:t>terminals</w:t>
            </w:r>
          </w:p>
        </w:tc>
        <w:tc>
          <w:tcPr>
            <w:tcW w:w="1276" w:type="dxa"/>
          </w:tcPr>
          <w:p w14:paraId="6E8619B9" w14:textId="77777777" w:rsidR="00201F6A" w:rsidRDefault="00201F6A" w:rsidP="00201F6A">
            <w:pPr>
              <w:pStyle w:val="BodyText"/>
              <w:spacing w:before="60" w:after="60"/>
              <w:ind w:left="0" w:firstLine="0"/>
              <w:jc w:val="center"/>
              <w:rPr>
                <w:sz w:val="22"/>
                <w:szCs w:val="22"/>
              </w:rPr>
            </w:pPr>
            <w:r>
              <w:rPr>
                <w:sz w:val="22"/>
                <w:szCs w:val="22"/>
              </w:rPr>
              <w:t>kA</w:t>
            </w:r>
          </w:p>
        </w:tc>
        <w:tc>
          <w:tcPr>
            <w:tcW w:w="1418" w:type="dxa"/>
            <w:tcBorders>
              <w:bottom w:val="single" w:sz="4" w:space="0" w:color="auto"/>
            </w:tcBorders>
            <w:shd w:val="clear" w:color="auto" w:fill="auto"/>
          </w:tcPr>
          <w:p w14:paraId="6E8619BA"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17" w:type="dxa"/>
          </w:tcPr>
          <w:p w14:paraId="6E8619BB" w14:textId="77777777" w:rsidR="00201F6A"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9C1" w14:textId="77777777" w:rsidTr="00F03AC1">
        <w:tc>
          <w:tcPr>
            <w:tcW w:w="5245" w:type="dxa"/>
          </w:tcPr>
          <w:p w14:paraId="6E8619BD" w14:textId="77777777" w:rsidR="00201F6A" w:rsidRPr="00FE3795" w:rsidRDefault="00201F6A" w:rsidP="00201F6A">
            <w:pPr>
              <w:pStyle w:val="BodyText"/>
              <w:spacing w:before="60" w:after="60"/>
              <w:ind w:left="0" w:firstLine="0"/>
              <w:jc w:val="left"/>
              <w:rPr>
                <w:sz w:val="22"/>
                <w:szCs w:val="22"/>
              </w:rPr>
            </w:pPr>
            <w:r w:rsidRPr="00FE3795">
              <w:rPr>
                <w:sz w:val="22"/>
                <w:szCs w:val="22"/>
              </w:rPr>
              <w:t>Short circuit time constant T”, corresponding to the change from I</w:t>
            </w:r>
            <w:r w:rsidRPr="00FE3795">
              <w:rPr>
                <w:sz w:val="22"/>
                <w:szCs w:val="22"/>
                <w:vertAlign w:val="subscript"/>
              </w:rPr>
              <w:t>k</w:t>
            </w:r>
            <w:r w:rsidRPr="00FE3795">
              <w:rPr>
                <w:sz w:val="22"/>
                <w:szCs w:val="22"/>
              </w:rPr>
              <w:t>” to I</w:t>
            </w:r>
            <w:r w:rsidRPr="00FE3795">
              <w:rPr>
                <w:sz w:val="22"/>
                <w:szCs w:val="22"/>
                <w:vertAlign w:val="subscript"/>
              </w:rPr>
              <w:t>k(100)</w:t>
            </w:r>
          </w:p>
        </w:tc>
        <w:tc>
          <w:tcPr>
            <w:tcW w:w="1276" w:type="dxa"/>
          </w:tcPr>
          <w:p w14:paraId="6E8619BE" w14:textId="77777777" w:rsidR="00201F6A" w:rsidRDefault="00201F6A" w:rsidP="00201F6A">
            <w:pPr>
              <w:pStyle w:val="BodyText"/>
              <w:spacing w:before="60" w:after="60"/>
              <w:ind w:left="0" w:firstLine="0"/>
              <w:jc w:val="center"/>
              <w:rPr>
                <w:sz w:val="22"/>
                <w:szCs w:val="22"/>
              </w:rPr>
            </w:pPr>
            <w:r>
              <w:rPr>
                <w:sz w:val="22"/>
                <w:szCs w:val="22"/>
              </w:rPr>
              <w:t>s</w:t>
            </w:r>
          </w:p>
        </w:tc>
        <w:tc>
          <w:tcPr>
            <w:tcW w:w="1418" w:type="dxa"/>
            <w:shd w:val="clear" w:color="auto" w:fill="auto"/>
          </w:tcPr>
          <w:p w14:paraId="6E8619BF"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0"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9C6" w14:textId="77777777" w:rsidTr="00F03AC1">
        <w:tc>
          <w:tcPr>
            <w:tcW w:w="5245" w:type="dxa"/>
          </w:tcPr>
          <w:p w14:paraId="6E8619C2" w14:textId="77777777" w:rsidR="00201F6A" w:rsidRPr="00FE3795" w:rsidRDefault="00201F6A" w:rsidP="00201F6A">
            <w:pPr>
              <w:pStyle w:val="BodyText"/>
              <w:spacing w:before="60" w:after="60"/>
              <w:ind w:left="0" w:firstLine="0"/>
              <w:jc w:val="left"/>
              <w:rPr>
                <w:sz w:val="22"/>
                <w:szCs w:val="22"/>
              </w:rPr>
            </w:pPr>
            <w:r w:rsidRPr="00FE3795">
              <w:rPr>
                <w:sz w:val="22"/>
                <w:szCs w:val="22"/>
              </w:rPr>
              <w:t>Positive sequence X/R ratio at the instant of fault</w:t>
            </w:r>
          </w:p>
        </w:tc>
        <w:tc>
          <w:tcPr>
            <w:tcW w:w="1276" w:type="dxa"/>
          </w:tcPr>
          <w:p w14:paraId="6E8619C3" w14:textId="77777777" w:rsidR="00201F6A" w:rsidRDefault="00201F6A" w:rsidP="00201F6A">
            <w:pPr>
              <w:pStyle w:val="BodyText"/>
              <w:spacing w:before="60" w:after="60"/>
              <w:ind w:left="0" w:firstLine="0"/>
              <w:jc w:val="center"/>
              <w:rPr>
                <w:sz w:val="22"/>
                <w:szCs w:val="22"/>
              </w:rPr>
            </w:pPr>
            <w:r>
              <w:rPr>
                <w:sz w:val="22"/>
                <w:szCs w:val="22"/>
              </w:rPr>
              <w:t>-</w:t>
            </w:r>
          </w:p>
        </w:tc>
        <w:tc>
          <w:tcPr>
            <w:tcW w:w="1418" w:type="dxa"/>
            <w:shd w:val="clear" w:color="auto" w:fill="auto"/>
          </w:tcPr>
          <w:p w14:paraId="6E8619C4" w14:textId="77777777" w:rsidR="00201F6A" w:rsidRPr="00396877" w:rsidRDefault="00201F6A" w:rsidP="00201F6A">
            <w:pPr>
              <w:pStyle w:val="BodyText"/>
              <w:keepNext/>
              <w:spacing w:before="60" w:after="60"/>
              <w:ind w:left="0" w:firstLine="0"/>
              <w:jc w:val="center"/>
              <w:rPr>
                <w:sz w:val="22"/>
                <w:szCs w:val="22"/>
              </w:rPr>
            </w:pPr>
            <w:r w:rsidRPr="00396877">
              <w:rPr>
                <w:sz w:val="22"/>
                <w:szCs w:val="22"/>
              </w:rPr>
              <w:t>None</w:t>
            </w:r>
          </w:p>
        </w:tc>
        <w:tc>
          <w:tcPr>
            <w:tcW w:w="1417" w:type="dxa"/>
          </w:tcPr>
          <w:p w14:paraId="6E8619C5"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332C35" w:rsidRPr="00425D58" w14:paraId="6E8619CB" w14:textId="77777777" w:rsidTr="00F03AC1">
        <w:tc>
          <w:tcPr>
            <w:tcW w:w="5245" w:type="dxa"/>
          </w:tcPr>
          <w:p w14:paraId="6E8619C7" w14:textId="3F915B2E" w:rsidR="00332C35" w:rsidRPr="00FE3795" w:rsidRDefault="00F56231" w:rsidP="003133A7">
            <w:pPr>
              <w:pStyle w:val="BodyText"/>
              <w:spacing w:before="60" w:after="60"/>
              <w:ind w:left="0" w:firstLine="0"/>
              <w:jc w:val="left"/>
              <w:rPr>
                <w:b/>
                <w:caps/>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00332C35" w:rsidRPr="00FE3795">
              <w:rPr>
                <w:b/>
                <w:caps/>
                <w:sz w:val="22"/>
                <w:szCs w:val="22"/>
              </w:rPr>
              <w:t xml:space="preserve"> voltage control</w:t>
            </w:r>
          </w:p>
        </w:tc>
        <w:tc>
          <w:tcPr>
            <w:tcW w:w="1276" w:type="dxa"/>
          </w:tcPr>
          <w:p w14:paraId="6E8619C8"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9" w14:textId="77777777" w:rsidR="00332C35" w:rsidRPr="00396877" w:rsidRDefault="00332C35" w:rsidP="003133A7">
            <w:pPr>
              <w:pStyle w:val="BodyText"/>
              <w:keepNext/>
              <w:spacing w:before="60" w:after="60"/>
              <w:ind w:left="0" w:firstLine="0"/>
              <w:jc w:val="center"/>
              <w:rPr>
                <w:sz w:val="22"/>
                <w:szCs w:val="22"/>
              </w:rPr>
            </w:pPr>
          </w:p>
        </w:tc>
        <w:tc>
          <w:tcPr>
            <w:tcW w:w="1417" w:type="dxa"/>
          </w:tcPr>
          <w:p w14:paraId="6E8619CA" w14:textId="77777777" w:rsidR="00332C35" w:rsidRDefault="00332C35" w:rsidP="003133A7">
            <w:pPr>
              <w:pStyle w:val="BodyText"/>
              <w:spacing w:before="60" w:after="60"/>
              <w:ind w:left="0" w:firstLine="0"/>
              <w:jc w:val="center"/>
              <w:rPr>
                <w:b/>
                <w:sz w:val="22"/>
                <w:szCs w:val="22"/>
              </w:rPr>
            </w:pPr>
          </w:p>
        </w:tc>
      </w:tr>
      <w:tr w:rsidR="00332C35" w:rsidRPr="00425D58" w14:paraId="6E8619D0" w14:textId="77777777" w:rsidTr="00F03AC1">
        <w:tc>
          <w:tcPr>
            <w:tcW w:w="5245" w:type="dxa"/>
          </w:tcPr>
          <w:p w14:paraId="6E8619CC" w14:textId="2BEBC6C0"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11775B" w:rsidRPr="0011775B">
              <w:rPr>
                <w:b/>
                <w:sz w:val="22"/>
                <w:szCs w:val="22"/>
              </w:rPr>
              <w:t>Power Factor</w:t>
            </w:r>
            <w:r w:rsidR="008572B5" w:rsidRPr="00FE3795">
              <w:rPr>
                <w:sz w:val="22"/>
                <w:szCs w:val="22"/>
              </w:rPr>
              <w:fldChar w:fldCharType="end"/>
            </w:r>
            <w:r w:rsidRPr="00FE3795">
              <w:rPr>
                <w:sz w:val="22"/>
                <w:szCs w:val="22"/>
              </w:rPr>
              <w:t xml:space="preserve"> control mode, allowable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11775B" w:rsidRPr="0011775B">
              <w:rPr>
                <w:b/>
                <w:sz w:val="22"/>
                <w:szCs w:val="22"/>
              </w:rPr>
              <w:t>Power Factor</w:t>
            </w:r>
            <w:r w:rsidR="008572B5" w:rsidRPr="00FE3795">
              <w:rPr>
                <w:sz w:val="22"/>
                <w:szCs w:val="22"/>
              </w:rPr>
              <w:fldChar w:fldCharType="end"/>
            </w:r>
            <w:r w:rsidRPr="00FE3795">
              <w:rPr>
                <w:sz w:val="22"/>
                <w:szCs w:val="22"/>
              </w:rPr>
              <w:t xml:space="preserve"> range</w:t>
            </w:r>
          </w:p>
        </w:tc>
        <w:tc>
          <w:tcPr>
            <w:tcW w:w="1276" w:type="dxa"/>
          </w:tcPr>
          <w:p w14:paraId="6E8619CD"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CE" w14:textId="77777777" w:rsidR="00332C35" w:rsidRPr="00D75E1E" w:rsidRDefault="00332C35" w:rsidP="003133A7">
            <w:pPr>
              <w:pStyle w:val="BodyText"/>
              <w:keepNext/>
              <w:spacing w:before="60" w:after="60"/>
              <w:ind w:left="0" w:firstLine="0"/>
              <w:jc w:val="center"/>
              <w:rPr>
                <w:b/>
                <w:sz w:val="22"/>
                <w:szCs w:val="22"/>
              </w:rPr>
            </w:pPr>
            <w:r w:rsidRPr="00D75E1E">
              <w:rPr>
                <w:b/>
                <w:sz w:val="22"/>
                <w:szCs w:val="22"/>
              </w:rPr>
              <w:t>SPD</w:t>
            </w:r>
          </w:p>
        </w:tc>
        <w:tc>
          <w:tcPr>
            <w:tcW w:w="1417" w:type="dxa"/>
          </w:tcPr>
          <w:p w14:paraId="6E8619CF"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5" w14:textId="77777777" w:rsidTr="00F03AC1">
        <w:tc>
          <w:tcPr>
            <w:tcW w:w="5245" w:type="dxa"/>
          </w:tcPr>
          <w:p w14:paraId="6E8619D1" w14:textId="479071F1" w:rsidR="00332C35" w:rsidRPr="00FE3795" w:rsidRDefault="00332C35" w:rsidP="003133A7">
            <w:pPr>
              <w:pStyle w:val="BodyText"/>
              <w:spacing w:before="60" w:after="60"/>
              <w:ind w:left="0" w:firstLine="0"/>
              <w:jc w:val="left"/>
              <w:rPr>
                <w:sz w:val="22"/>
                <w:szCs w:val="22"/>
              </w:rPr>
            </w:pPr>
            <w:r w:rsidRPr="00FE3795">
              <w:rPr>
                <w:sz w:val="22"/>
                <w:szCs w:val="22"/>
              </w:rPr>
              <w:t xml:space="preserve">If operating in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11775B" w:rsidRPr="0011775B">
              <w:rPr>
                <w:b/>
                <w:sz w:val="22"/>
                <w:szCs w:val="22"/>
              </w:rPr>
              <w:t>Power Factor</w:t>
            </w:r>
            <w:r w:rsidR="008572B5" w:rsidRPr="00FE3795">
              <w:rPr>
                <w:sz w:val="22"/>
                <w:szCs w:val="22"/>
              </w:rPr>
              <w:fldChar w:fldCharType="end"/>
            </w:r>
            <w:r w:rsidRPr="00FE3795">
              <w:rPr>
                <w:sz w:val="22"/>
                <w:szCs w:val="22"/>
              </w:rPr>
              <w:t xml:space="preserve"> control mode, target </w:t>
            </w:r>
            <w:r w:rsidR="008572B5" w:rsidRPr="00FE3795">
              <w:rPr>
                <w:sz w:val="22"/>
                <w:szCs w:val="22"/>
              </w:rPr>
              <w:fldChar w:fldCharType="begin"/>
            </w:r>
            <w:r w:rsidR="008572B5" w:rsidRPr="00FE3795">
              <w:rPr>
                <w:sz w:val="22"/>
                <w:szCs w:val="22"/>
              </w:rPr>
              <w:instrText xml:space="preserve"> REF PowerFactor \h  \* MERGEFORMAT </w:instrText>
            </w:r>
            <w:r w:rsidR="008572B5" w:rsidRPr="00FE3795">
              <w:rPr>
                <w:sz w:val="22"/>
                <w:szCs w:val="22"/>
              </w:rPr>
            </w:r>
            <w:r w:rsidR="008572B5" w:rsidRPr="00FE3795">
              <w:rPr>
                <w:sz w:val="22"/>
                <w:szCs w:val="22"/>
              </w:rPr>
              <w:fldChar w:fldCharType="separate"/>
            </w:r>
            <w:r w:rsidR="0011775B" w:rsidRPr="0011775B">
              <w:rPr>
                <w:b/>
                <w:sz w:val="22"/>
                <w:szCs w:val="22"/>
              </w:rPr>
              <w:t>Power Factor</w:t>
            </w:r>
            <w:r w:rsidR="008572B5" w:rsidRPr="00FE3795">
              <w:rPr>
                <w:sz w:val="22"/>
                <w:szCs w:val="22"/>
              </w:rPr>
              <w:fldChar w:fldCharType="end"/>
            </w:r>
          </w:p>
        </w:tc>
        <w:tc>
          <w:tcPr>
            <w:tcW w:w="1276" w:type="dxa"/>
          </w:tcPr>
          <w:p w14:paraId="6E8619D2" w14:textId="77777777" w:rsidR="00332C35" w:rsidRDefault="00332C35" w:rsidP="003133A7">
            <w:pPr>
              <w:pStyle w:val="BodyText"/>
              <w:spacing w:before="60" w:after="60"/>
              <w:ind w:left="0" w:firstLine="0"/>
              <w:jc w:val="center"/>
              <w:rPr>
                <w:sz w:val="22"/>
                <w:szCs w:val="22"/>
              </w:rPr>
            </w:pPr>
          </w:p>
        </w:tc>
        <w:tc>
          <w:tcPr>
            <w:tcW w:w="1418" w:type="dxa"/>
            <w:shd w:val="clear" w:color="auto" w:fill="auto"/>
          </w:tcPr>
          <w:p w14:paraId="6E8619D3"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4"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332C35" w:rsidRPr="00425D58" w14:paraId="6E8619DA" w14:textId="77777777" w:rsidTr="00F03AC1">
        <w:tc>
          <w:tcPr>
            <w:tcW w:w="5245" w:type="dxa"/>
          </w:tcPr>
          <w:p w14:paraId="6E8619D6" w14:textId="77777777" w:rsidR="00332C35" w:rsidRPr="00FE3795" w:rsidRDefault="00332C35" w:rsidP="003133A7">
            <w:pPr>
              <w:pStyle w:val="BodyText"/>
              <w:spacing w:before="60" w:after="60"/>
              <w:ind w:left="0" w:firstLine="0"/>
              <w:jc w:val="left"/>
              <w:rPr>
                <w:sz w:val="22"/>
                <w:szCs w:val="22"/>
              </w:rPr>
            </w:pPr>
            <w:r w:rsidRPr="00FE3795">
              <w:rPr>
                <w:sz w:val="22"/>
                <w:szCs w:val="22"/>
              </w:rPr>
              <w:t>If operating in voltage control mode, voltage set point</w:t>
            </w:r>
          </w:p>
        </w:tc>
        <w:tc>
          <w:tcPr>
            <w:tcW w:w="1276" w:type="dxa"/>
          </w:tcPr>
          <w:p w14:paraId="6E8619D7" w14:textId="77777777" w:rsidR="00332C35" w:rsidRDefault="00332C35" w:rsidP="003133A7">
            <w:pPr>
              <w:pStyle w:val="BodyText"/>
              <w:spacing w:before="60" w:after="60"/>
              <w:ind w:left="0" w:firstLine="0"/>
              <w:jc w:val="center"/>
              <w:rPr>
                <w:sz w:val="22"/>
                <w:szCs w:val="22"/>
              </w:rPr>
            </w:pPr>
            <w:r>
              <w:rPr>
                <w:sz w:val="22"/>
                <w:szCs w:val="22"/>
              </w:rPr>
              <w:t>V</w:t>
            </w:r>
          </w:p>
        </w:tc>
        <w:tc>
          <w:tcPr>
            <w:tcW w:w="1418" w:type="dxa"/>
            <w:shd w:val="clear" w:color="auto" w:fill="auto"/>
          </w:tcPr>
          <w:p w14:paraId="6E8619D8" w14:textId="77777777" w:rsidR="00332C35" w:rsidRPr="00D75E1E" w:rsidRDefault="00332C35" w:rsidP="003133A7">
            <w:pPr>
              <w:pStyle w:val="BodyText"/>
              <w:keepNext/>
              <w:spacing w:before="60" w:after="60"/>
              <w:ind w:left="0" w:firstLine="0"/>
              <w:jc w:val="center"/>
              <w:rPr>
                <w:b/>
                <w:sz w:val="22"/>
                <w:szCs w:val="22"/>
              </w:rPr>
            </w:pPr>
            <w:r>
              <w:rPr>
                <w:b/>
                <w:sz w:val="22"/>
                <w:szCs w:val="22"/>
              </w:rPr>
              <w:t>SPD</w:t>
            </w:r>
          </w:p>
        </w:tc>
        <w:tc>
          <w:tcPr>
            <w:tcW w:w="1417" w:type="dxa"/>
          </w:tcPr>
          <w:p w14:paraId="6E8619D9" w14:textId="77777777" w:rsidR="00332C35" w:rsidRDefault="00332C35" w:rsidP="003133A7">
            <w:pPr>
              <w:pStyle w:val="BodyText"/>
              <w:spacing w:before="60" w:after="60"/>
              <w:ind w:left="0" w:firstLine="0"/>
              <w:jc w:val="center"/>
              <w:rPr>
                <w:b/>
                <w:sz w:val="22"/>
                <w:szCs w:val="22"/>
              </w:rPr>
            </w:pPr>
            <w:r>
              <w:rPr>
                <w:b/>
                <w:sz w:val="22"/>
                <w:szCs w:val="22"/>
              </w:rPr>
              <w:t>SPD</w:t>
            </w:r>
          </w:p>
        </w:tc>
      </w:tr>
      <w:tr w:rsidR="00585B3F" w:rsidRPr="00425D58" w14:paraId="3023835A" w14:textId="77777777" w:rsidTr="00F03AC1">
        <w:tc>
          <w:tcPr>
            <w:tcW w:w="5245" w:type="dxa"/>
          </w:tcPr>
          <w:p w14:paraId="743956E8" w14:textId="7C038923" w:rsidR="00585B3F" w:rsidRPr="00FE3795" w:rsidRDefault="00585B3F" w:rsidP="00585B3F">
            <w:pPr>
              <w:pStyle w:val="BodyText"/>
              <w:spacing w:before="60" w:after="60"/>
              <w:ind w:left="0" w:firstLine="0"/>
              <w:jc w:val="left"/>
              <w:rPr>
                <w:sz w:val="22"/>
                <w:szCs w:val="22"/>
              </w:rPr>
            </w:pPr>
            <w:r w:rsidRPr="00FE3795">
              <w:rPr>
                <w:sz w:val="22"/>
                <w:szCs w:val="22"/>
              </w:rPr>
              <w:t>If operating in reactive power control mode, reactive power set point</w:t>
            </w:r>
          </w:p>
        </w:tc>
        <w:tc>
          <w:tcPr>
            <w:tcW w:w="1276" w:type="dxa"/>
          </w:tcPr>
          <w:p w14:paraId="56C808ED" w14:textId="7506E96B" w:rsidR="00585B3F" w:rsidRDefault="00585B3F" w:rsidP="00585B3F">
            <w:pPr>
              <w:pStyle w:val="BodyText"/>
              <w:spacing w:before="60" w:after="60"/>
              <w:ind w:left="0" w:firstLine="0"/>
              <w:jc w:val="center"/>
              <w:rPr>
                <w:sz w:val="22"/>
                <w:szCs w:val="22"/>
              </w:rPr>
            </w:pPr>
            <w:r>
              <w:rPr>
                <w:sz w:val="22"/>
                <w:szCs w:val="22"/>
              </w:rPr>
              <w:t>VA</w:t>
            </w:r>
          </w:p>
        </w:tc>
        <w:tc>
          <w:tcPr>
            <w:tcW w:w="1418" w:type="dxa"/>
            <w:shd w:val="clear" w:color="auto" w:fill="auto"/>
          </w:tcPr>
          <w:p w14:paraId="530B55AC" w14:textId="25359AE5" w:rsidR="00585B3F" w:rsidRDefault="00585B3F" w:rsidP="00585B3F">
            <w:pPr>
              <w:pStyle w:val="BodyText"/>
              <w:keepNext/>
              <w:spacing w:before="60" w:after="60"/>
              <w:ind w:left="0" w:firstLine="0"/>
              <w:jc w:val="center"/>
              <w:rPr>
                <w:b/>
                <w:sz w:val="22"/>
                <w:szCs w:val="22"/>
              </w:rPr>
            </w:pPr>
            <w:r>
              <w:rPr>
                <w:b/>
                <w:sz w:val="22"/>
                <w:szCs w:val="22"/>
              </w:rPr>
              <w:t>SPD</w:t>
            </w:r>
          </w:p>
        </w:tc>
        <w:tc>
          <w:tcPr>
            <w:tcW w:w="1417" w:type="dxa"/>
          </w:tcPr>
          <w:p w14:paraId="74E27EB3" w14:textId="148401C2" w:rsidR="00585B3F" w:rsidRDefault="00585B3F" w:rsidP="00585B3F">
            <w:pPr>
              <w:pStyle w:val="BodyText"/>
              <w:spacing w:before="60" w:after="60"/>
              <w:ind w:left="0" w:firstLine="0"/>
              <w:jc w:val="center"/>
              <w:rPr>
                <w:b/>
                <w:sz w:val="22"/>
                <w:szCs w:val="22"/>
              </w:rPr>
            </w:pPr>
            <w:r>
              <w:rPr>
                <w:b/>
                <w:sz w:val="22"/>
                <w:szCs w:val="22"/>
              </w:rPr>
              <w:t>SPD</w:t>
            </w:r>
          </w:p>
        </w:tc>
      </w:tr>
      <w:tr w:rsidR="00585B3F" w:rsidRPr="00425D58" w14:paraId="6E8619DF" w14:textId="77777777" w:rsidTr="00F03AC1">
        <w:tc>
          <w:tcPr>
            <w:tcW w:w="5245" w:type="dxa"/>
          </w:tcPr>
          <w:p w14:paraId="6E8619DB" w14:textId="77777777" w:rsidR="00585B3F" w:rsidRPr="00FE3795" w:rsidRDefault="00585B3F" w:rsidP="00585B3F">
            <w:pPr>
              <w:pStyle w:val="BodyText"/>
              <w:spacing w:before="60" w:after="60"/>
              <w:ind w:left="0" w:firstLine="0"/>
              <w:jc w:val="left"/>
              <w:rPr>
                <w:sz w:val="22"/>
                <w:szCs w:val="22"/>
              </w:rPr>
            </w:pPr>
            <w:r w:rsidRPr="00FE3795">
              <w:rPr>
                <w:sz w:val="22"/>
                <w:szCs w:val="22"/>
              </w:rPr>
              <w:t>If operating to any other control mode, description of parameters and set points.</w:t>
            </w:r>
          </w:p>
        </w:tc>
        <w:tc>
          <w:tcPr>
            <w:tcW w:w="1276" w:type="dxa"/>
          </w:tcPr>
          <w:p w14:paraId="6E8619DC" w14:textId="77777777" w:rsidR="00585B3F" w:rsidRDefault="00585B3F" w:rsidP="00585B3F">
            <w:pPr>
              <w:pStyle w:val="BodyText"/>
              <w:spacing w:before="60" w:after="60"/>
              <w:ind w:left="0" w:firstLine="0"/>
              <w:jc w:val="center"/>
              <w:rPr>
                <w:sz w:val="22"/>
                <w:szCs w:val="22"/>
              </w:rPr>
            </w:pPr>
            <w:r>
              <w:rPr>
                <w:sz w:val="22"/>
                <w:szCs w:val="22"/>
              </w:rPr>
              <w:t>Text</w:t>
            </w:r>
          </w:p>
        </w:tc>
        <w:tc>
          <w:tcPr>
            <w:tcW w:w="1418" w:type="dxa"/>
            <w:shd w:val="clear" w:color="auto" w:fill="auto"/>
          </w:tcPr>
          <w:p w14:paraId="6E8619DD" w14:textId="77777777" w:rsidR="00585B3F" w:rsidRPr="00D75E1E" w:rsidRDefault="00585B3F" w:rsidP="00585B3F">
            <w:pPr>
              <w:pStyle w:val="BodyText"/>
              <w:keepNext/>
              <w:spacing w:before="60" w:after="60"/>
              <w:ind w:left="0" w:firstLine="0"/>
              <w:jc w:val="center"/>
              <w:rPr>
                <w:b/>
                <w:sz w:val="22"/>
                <w:szCs w:val="22"/>
              </w:rPr>
            </w:pPr>
            <w:r>
              <w:rPr>
                <w:b/>
                <w:sz w:val="22"/>
                <w:szCs w:val="22"/>
              </w:rPr>
              <w:t>SPD</w:t>
            </w:r>
          </w:p>
        </w:tc>
        <w:tc>
          <w:tcPr>
            <w:tcW w:w="1417" w:type="dxa"/>
          </w:tcPr>
          <w:p w14:paraId="6E8619DE" w14:textId="77777777" w:rsidR="00585B3F" w:rsidRDefault="00585B3F" w:rsidP="00585B3F">
            <w:pPr>
              <w:pStyle w:val="BodyText"/>
              <w:spacing w:before="60" w:after="60"/>
              <w:ind w:left="0" w:firstLine="0"/>
              <w:jc w:val="center"/>
              <w:rPr>
                <w:b/>
                <w:sz w:val="22"/>
                <w:szCs w:val="22"/>
              </w:rPr>
            </w:pPr>
            <w:r>
              <w:rPr>
                <w:b/>
                <w:sz w:val="22"/>
                <w:szCs w:val="22"/>
              </w:rPr>
              <w:t>SPD</w:t>
            </w:r>
          </w:p>
        </w:tc>
      </w:tr>
      <w:tr w:rsidR="00585B3F" w:rsidRPr="00425D58" w14:paraId="662F7072" w14:textId="77777777" w:rsidTr="00F03AC1">
        <w:tc>
          <w:tcPr>
            <w:tcW w:w="5245" w:type="dxa"/>
          </w:tcPr>
          <w:p w14:paraId="3C11DB9C" w14:textId="21C87EF5" w:rsidR="00585B3F" w:rsidRPr="00FE3795" w:rsidRDefault="00585B3F" w:rsidP="00585B3F">
            <w:pPr>
              <w:pStyle w:val="BodyText"/>
              <w:spacing w:before="60" w:after="60"/>
              <w:ind w:left="0" w:firstLine="0"/>
              <w:jc w:val="left"/>
              <w:rPr>
                <w:sz w:val="22"/>
                <w:szCs w:val="22"/>
              </w:rPr>
            </w:pPr>
            <w:r w:rsidRPr="00FE3795">
              <w:rPr>
                <w:b/>
                <w:sz w:val="22"/>
                <w:szCs w:val="22"/>
              </w:rPr>
              <w:t>Frequency Response Settings</w:t>
            </w:r>
          </w:p>
        </w:tc>
        <w:tc>
          <w:tcPr>
            <w:tcW w:w="1276" w:type="dxa"/>
          </w:tcPr>
          <w:p w14:paraId="1422B0DD" w14:textId="77777777" w:rsidR="00585B3F" w:rsidRDefault="00585B3F" w:rsidP="00585B3F">
            <w:pPr>
              <w:pStyle w:val="BodyText"/>
              <w:spacing w:before="60" w:after="60"/>
              <w:ind w:left="0" w:firstLine="0"/>
              <w:jc w:val="center"/>
              <w:rPr>
                <w:sz w:val="22"/>
                <w:szCs w:val="22"/>
              </w:rPr>
            </w:pPr>
          </w:p>
        </w:tc>
        <w:tc>
          <w:tcPr>
            <w:tcW w:w="1418" w:type="dxa"/>
            <w:shd w:val="clear" w:color="auto" w:fill="auto"/>
          </w:tcPr>
          <w:p w14:paraId="11E7C2D0" w14:textId="77777777" w:rsidR="00585B3F" w:rsidRDefault="00585B3F" w:rsidP="00585B3F">
            <w:pPr>
              <w:pStyle w:val="BodyText"/>
              <w:keepNext/>
              <w:spacing w:before="60" w:after="60"/>
              <w:ind w:left="0" w:firstLine="0"/>
              <w:jc w:val="center"/>
              <w:rPr>
                <w:b/>
                <w:sz w:val="22"/>
                <w:szCs w:val="22"/>
              </w:rPr>
            </w:pPr>
          </w:p>
        </w:tc>
        <w:tc>
          <w:tcPr>
            <w:tcW w:w="1417" w:type="dxa"/>
          </w:tcPr>
          <w:p w14:paraId="032965B5" w14:textId="77777777" w:rsidR="00585B3F" w:rsidRDefault="00585B3F" w:rsidP="00585B3F">
            <w:pPr>
              <w:pStyle w:val="BodyText"/>
              <w:spacing w:before="60" w:after="60"/>
              <w:ind w:left="0" w:firstLine="0"/>
              <w:jc w:val="center"/>
              <w:rPr>
                <w:b/>
                <w:sz w:val="22"/>
                <w:szCs w:val="22"/>
              </w:rPr>
            </w:pPr>
          </w:p>
        </w:tc>
      </w:tr>
      <w:tr w:rsidR="00585B3F" w:rsidRPr="00425D58" w14:paraId="6A8E23DF" w14:textId="77777777" w:rsidTr="00F03AC1">
        <w:tc>
          <w:tcPr>
            <w:tcW w:w="5245" w:type="dxa"/>
          </w:tcPr>
          <w:p w14:paraId="40A2D540" w14:textId="7B082E0D"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 in LFSM</w:t>
            </w:r>
          </w:p>
        </w:tc>
        <w:tc>
          <w:tcPr>
            <w:tcW w:w="1276" w:type="dxa"/>
          </w:tcPr>
          <w:p w14:paraId="41DBC281" w14:textId="03DB9B11" w:rsidR="00585B3F" w:rsidRDefault="00585B3F" w:rsidP="00585B3F">
            <w:pPr>
              <w:pStyle w:val="BodyText"/>
              <w:spacing w:before="60" w:after="60"/>
              <w:ind w:left="0" w:firstLine="0"/>
              <w:jc w:val="center"/>
              <w:rPr>
                <w:sz w:val="22"/>
                <w:szCs w:val="22"/>
              </w:rPr>
            </w:pPr>
            <w:r>
              <w:rPr>
                <w:sz w:val="22"/>
                <w:szCs w:val="22"/>
              </w:rPr>
              <w:t>Per cent</w:t>
            </w:r>
          </w:p>
        </w:tc>
        <w:tc>
          <w:tcPr>
            <w:tcW w:w="1418" w:type="dxa"/>
            <w:shd w:val="clear" w:color="auto" w:fill="auto"/>
          </w:tcPr>
          <w:p w14:paraId="26C1A8EE" w14:textId="1AD895D9" w:rsidR="00585B3F"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6E7A72AC" w14:textId="01F961EE" w:rsidR="00585B3F"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425D58" w14:paraId="5350A997" w14:textId="77777777" w:rsidTr="00F03AC1">
        <w:tc>
          <w:tcPr>
            <w:tcW w:w="5245" w:type="dxa"/>
          </w:tcPr>
          <w:p w14:paraId="1CDE1E0C" w14:textId="12A8DB7D"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 in FSM (if applicable)</w:t>
            </w:r>
          </w:p>
        </w:tc>
        <w:tc>
          <w:tcPr>
            <w:tcW w:w="1276" w:type="dxa"/>
          </w:tcPr>
          <w:p w14:paraId="10336623" w14:textId="72F914D0" w:rsidR="00585B3F" w:rsidRDefault="00585B3F" w:rsidP="00585B3F">
            <w:pPr>
              <w:pStyle w:val="BodyText"/>
              <w:spacing w:before="60" w:after="60"/>
              <w:ind w:left="0" w:firstLine="0"/>
              <w:jc w:val="center"/>
              <w:rPr>
                <w:sz w:val="22"/>
                <w:szCs w:val="22"/>
              </w:rPr>
            </w:pPr>
            <w:r>
              <w:rPr>
                <w:sz w:val="22"/>
                <w:szCs w:val="22"/>
              </w:rPr>
              <w:t>Per cent</w:t>
            </w:r>
          </w:p>
        </w:tc>
        <w:tc>
          <w:tcPr>
            <w:tcW w:w="1418" w:type="dxa"/>
            <w:shd w:val="clear" w:color="auto" w:fill="auto"/>
          </w:tcPr>
          <w:p w14:paraId="1EE213E6" w14:textId="58A05790" w:rsidR="00585B3F"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62222775" w14:textId="1A4C0DA6" w:rsidR="00585B3F"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425D58" w14:paraId="198FF6F2" w14:textId="77777777" w:rsidTr="00F03AC1">
        <w:tc>
          <w:tcPr>
            <w:tcW w:w="5245" w:type="dxa"/>
          </w:tcPr>
          <w:p w14:paraId="3D58125B" w14:textId="65DB21BE" w:rsidR="00585B3F" w:rsidRPr="00FE3795" w:rsidRDefault="00585B3F" w:rsidP="00585B3F">
            <w:pPr>
              <w:pStyle w:val="BodyText"/>
              <w:spacing w:before="60" w:after="60"/>
              <w:ind w:left="0" w:firstLine="0"/>
              <w:jc w:val="left"/>
              <w:rPr>
                <w:sz w:val="22"/>
                <w:szCs w:val="22"/>
              </w:rPr>
            </w:pPr>
            <w:r w:rsidRPr="00FE3795">
              <w:rPr>
                <w:sz w:val="22"/>
                <w:szCs w:val="22"/>
              </w:rPr>
              <w:t>Frequency response mode, ie LFSM or FSM</w:t>
            </w:r>
          </w:p>
        </w:tc>
        <w:tc>
          <w:tcPr>
            <w:tcW w:w="1276" w:type="dxa"/>
          </w:tcPr>
          <w:p w14:paraId="76C50446" w14:textId="22AA6418" w:rsidR="00585B3F" w:rsidRDefault="00585B3F" w:rsidP="00585B3F">
            <w:pPr>
              <w:pStyle w:val="BodyText"/>
              <w:spacing w:before="60" w:after="60"/>
              <w:ind w:left="0" w:firstLine="0"/>
              <w:jc w:val="center"/>
              <w:rPr>
                <w:sz w:val="22"/>
                <w:szCs w:val="22"/>
              </w:rPr>
            </w:pPr>
            <w:r>
              <w:rPr>
                <w:sz w:val="22"/>
                <w:szCs w:val="22"/>
              </w:rPr>
              <w:t>text</w:t>
            </w:r>
          </w:p>
        </w:tc>
        <w:tc>
          <w:tcPr>
            <w:tcW w:w="1418" w:type="dxa"/>
            <w:shd w:val="clear" w:color="auto" w:fill="auto"/>
          </w:tcPr>
          <w:p w14:paraId="7F41DBC0" w14:textId="7DCEC009" w:rsidR="00585B3F" w:rsidRPr="00425D58" w:rsidRDefault="00585B3F" w:rsidP="00585B3F">
            <w:pPr>
              <w:pStyle w:val="BodyText"/>
              <w:keepNext/>
              <w:spacing w:before="60" w:after="60"/>
              <w:ind w:left="0" w:firstLine="0"/>
              <w:jc w:val="center"/>
              <w:rPr>
                <w:b/>
                <w:sz w:val="22"/>
                <w:szCs w:val="22"/>
              </w:rPr>
            </w:pPr>
            <w:r w:rsidRPr="00425D58">
              <w:rPr>
                <w:b/>
                <w:sz w:val="22"/>
                <w:szCs w:val="22"/>
              </w:rPr>
              <w:t>DPD</w:t>
            </w:r>
          </w:p>
        </w:tc>
        <w:tc>
          <w:tcPr>
            <w:tcW w:w="1417" w:type="dxa"/>
          </w:tcPr>
          <w:p w14:paraId="1C984B5D" w14:textId="7FAA18DE" w:rsidR="00585B3F" w:rsidRPr="00425D58" w:rsidRDefault="00585B3F" w:rsidP="00585B3F">
            <w:pPr>
              <w:pStyle w:val="BodyText"/>
              <w:spacing w:before="60" w:after="60"/>
              <w:ind w:left="0" w:firstLine="0"/>
              <w:jc w:val="center"/>
              <w:rPr>
                <w:b/>
                <w:sz w:val="22"/>
                <w:szCs w:val="22"/>
              </w:rPr>
            </w:pPr>
            <w:r w:rsidRPr="00425D58">
              <w:rPr>
                <w:b/>
                <w:sz w:val="22"/>
                <w:szCs w:val="22"/>
              </w:rPr>
              <w:t>DPD</w:t>
            </w:r>
          </w:p>
        </w:tc>
      </w:tr>
      <w:tr w:rsidR="00585B3F" w:rsidRPr="00E02FCA" w14:paraId="6E8619E4" w14:textId="77777777" w:rsidTr="00F03AC1">
        <w:tblPrEx>
          <w:tblLook w:val="04A0" w:firstRow="1" w:lastRow="0" w:firstColumn="1" w:lastColumn="0" w:noHBand="0" w:noVBand="1"/>
        </w:tblPrEx>
        <w:trPr>
          <w:tblHeader/>
        </w:trPr>
        <w:tc>
          <w:tcPr>
            <w:tcW w:w="5245" w:type="dxa"/>
            <w:tcBorders>
              <w:bottom w:val="single" w:sz="4" w:space="0" w:color="auto"/>
            </w:tcBorders>
            <w:shd w:val="clear" w:color="auto" w:fill="E6E6E6"/>
            <w:vAlign w:val="center"/>
          </w:tcPr>
          <w:p w14:paraId="6E8619E0" w14:textId="533AC02C" w:rsidR="00585B3F" w:rsidRPr="00FE3795" w:rsidRDefault="00585B3F" w:rsidP="00585B3F">
            <w:pPr>
              <w:spacing w:before="120"/>
              <w:ind w:left="0" w:firstLine="0"/>
              <w:jc w:val="left"/>
              <w:rPr>
                <w:b/>
                <w:sz w:val="22"/>
                <w:szCs w:val="22"/>
                <w:lang w:val="en-US"/>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Pr="00FE3795">
              <w:rPr>
                <w:rFonts w:ascii="TimesNewRomanPSMT" w:hAnsi="TimesNewRomanPSMT"/>
                <w:b/>
                <w:caps/>
                <w:sz w:val="22"/>
                <w:szCs w:val="22"/>
                <w:lang w:val="en-US"/>
              </w:rPr>
              <w:t xml:space="preserve"> Installed </w:t>
            </w:r>
            <w:r w:rsidR="00663847">
              <w:rPr>
                <w:rFonts w:ascii="TimesNewRomanPSMT" w:hAnsi="TimesNewRomanPSMT"/>
                <w:b/>
                <w:caps/>
                <w:sz w:val="22"/>
                <w:szCs w:val="22"/>
                <w:lang w:val="en-US"/>
              </w:rPr>
              <w:t>Interface</w:t>
            </w:r>
            <w:r w:rsidRPr="00FE3795">
              <w:rPr>
                <w:rFonts w:ascii="TimesNewRomanPSMT" w:hAnsi="TimesNewRomanPSMT"/>
                <w:b/>
                <w:caps/>
                <w:sz w:val="22"/>
                <w:szCs w:val="22"/>
                <w:lang w:val="en-US"/>
              </w:rPr>
              <w:t xml:space="preserve"> Protection </w:t>
            </w:r>
            <w:r w:rsidRPr="00FE3795">
              <w:rPr>
                <w:b/>
                <w:sz w:val="22"/>
                <w:szCs w:val="22"/>
                <w:lang w:val="en-US"/>
              </w:rPr>
              <w:t>(see note 5)</w:t>
            </w:r>
          </w:p>
        </w:tc>
        <w:tc>
          <w:tcPr>
            <w:tcW w:w="1276" w:type="dxa"/>
            <w:shd w:val="clear" w:color="auto" w:fill="E6E6E6"/>
            <w:vAlign w:val="center"/>
          </w:tcPr>
          <w:p w14:paraId="6E8619E1" w14:textId="77777777" w:rsidR="00585B3F" w:rsidRPr="00E02FCA" w:rsidRDefault="00585B3F" w:rsidP="00585B3F">
            <w:pPr>
              <w:spacing w:before="120"/>
              <w:ind w:left="0" w:firstLine="0"/>
              <w:jc w:val="center"/>
              <w:rPr>
                <w:b/>
                <w:sz w:val="22"/>
                <w:szCs w:val="22"/>
                <w:u w:val="single"/>
                <w:lang w:val="en-US"/>
              </w:rPr>
            </w:pPr>
          </w:p>
        </w:tc>
        <w:tc>
          <w:tcPr>
            <w:tcW w:w="1418" w:type="dxa"/>
            <w:shd w:val="clear" w:color="auto" w:fill="E6E6E6"/>
          </w:tcPr>
          <w:p w14:paraId="6E8619E2" w14:textId="77777777" w:rsidR="00585B3F" w:rsidRPr="00E02FCA" w:rsidRDefault="00585B3F" w:rsidP="00585B3F">
            <w:pPr>
              <w:spacing w:before="120"/>
              <w:ind w:left="0" w:firstLine="0"/>
              <w:jc w:val="center"/>
              <w:rPr>
                <w:b/>
                <w:sz w:val="22"/>
                <w:szCs w:val="22"/>
                <w:u w:val="single"/>
                <w:lang w:val="en-US"/>
              </w:rPr>
            </w:pPr>
          </w:p>
        </w:tc>
        <w:tc>
          <w:tcPr>
            <w:tcW w:w="1417" w:type="dxa"/>
            <w:shd w:val="clear" w:color="auto" w:fill="E6E6E6"/>
          </w:tcPr>
          <w:p w14:paraId="6E8619E3" w14:textId="77777777" w:rsidR="00585B3F" w:rsidRPr="00E02FCA" w:rsidRDefault="00585B3F" w:rsidP="00585B3F">
            <w:pPr>
              <w:spacing w:before="120"/>
              <w:ind w:left="0" w:firstLine="0"/>
              <w:jc w:val="center"/>
              <w:rPr>
                <w:b/>
                <w:sz w:val="22"/>
                <w:szCs w:val="22"/>
                <w:u w:val="single"/>
                <w:lang w:val="en-US"/>
              </w:rPr>
            </w:pPr>
          </w:p>
        </w:tc>
      </w:tr>
      <w:tr w:rsidR="00585B3F" w:rsidRPr="00E02FCA" w14:paraId="6E8619E9" w14:textId="77777777" w:rsidTr="00F03AC1">
        <w:tblPrEx>
          <w:tblLook w:val="04A0" w:firstRow="1" w:lastRow="0" w:firstColumn="1" w:lastColumn="0" w:noHBand="0" w:noVBand="1"/>
        </w:tblPrEx>
        <w:tc>
          <w:tcPr>
            <w:tcW w:w="5245" w:type="dxa"/>
            <w:shd w:val="clear" w:color="auto" w:fill="FFFFFF"/>
            <w:vAlign w:val="center"/>
          </w:tcPr>
          <w:p w14:paraId="6E8619E5"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1</w:t>
            </w:r>
          </w:p>
        </w:tc>
        <w:tc>
          <w:tcPr>
            <w:tcW w:w="1276" w:type="dxa"/>
            <w:vAlign w:val="center"/>
          </w:tcPr>
          <w:p w14:paraId="6E8619E6"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7"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c>
          <w:tcPr>
            <w:tcW w:w="1417" w:type="dxa"/>
            <w:vAlign w:val="center"/>
          </w:tcPr>
          <w:p w14:paraId="6E8619E8" w14:textId="77777777" w:rsidR="00585B3F" w:rsidRPr="00E02FCA" w:rsidRDefault="00585B3F" w:rsidP="00585B3F">
            <w:pPr>
              <w:spacing w:before="120"/>
              <w:ind w:left="0" w:firstLine="0"/>
              <w:jc w:val="center"/>
              <w:rPr>
                <w:rFonts w:ascii="TimesNewRomanPSMT" w:hAnsi="TimesNewRomanPSMT"/>
                <w:b/>
                <w:sz w:val="22"/>
                <w:szCs w:val="22"/>
                <w:lang w:val="en-US"/>
              </w:rPr>
            </w:pPr>
            <w:r>
              <w:rPr>
                <w:rFonts w:ascii="TimesNewRomanPSMT" w:hAnsi="TimesNewRomanPSMT"/>
                <w:b/>
                <w:sz w:val="22"/>
                <w:szCs w:val="22"/>
                <w:lang w:val="en-US"/>
              </w:rPr>
              <w:t>SPD</w:t>
            </w:r>
          </w:p>
        </w:tc>
      </w:tr>
      <w:tr w:rsidR="00585B3F" w:rsidRPr="00E02FCA" w14:paraId="6E8619EE" w14:textId="77777777" w:rsidTr="00F03AC1">
        <w:tblPrEx>
          <w:tblLook w:val="04A0" w:firstRow="1" w:lastRow="0" w:firstColumn="1" w:lastColumn="0" w:noHBand="0" w:noVBand="1"/>
        </w:tblPrEx>
        <w:tc>
          <w:tcPr>
            <w:tcW w:w="5245" w:type="dxa"/>
            <w:shd w:val="clear" w:color="auto" w:fill="FFFFFF"/>
            <w:vAlign w:val="center"/>
          </w:tcPr>
          <w:p w14:paraId="6E8619EA"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U/V Stage 2</w:t>
            </w:r>
          </w:p>
        </w:tc>
        <w:tc>
          <w:tcPr>
            <w:tcW w:w="1276" w:type="dxa"/>
            <w:vAlign w:val="center"/>
          </w:tcPr>
          <w:p w14:paraId="6E8619EB"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E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ED"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3" w14:textId="77777777" w:rsidTr="00F03AC1">
        <w:tblPrEx>
          <w:tblLook w:val="04A0" w:firstRow="1" w:lastRow="0" w:firstColumn="1" w:lastColumn="0" w:noHBand="0" w:noVBand="1"/>
        </w:tblPrEx>
        <w:tc>
          <w:tcPr>
            <w:tcW w:w="5245" w:type="dxa"/>
            <w:shd w:val="clear" w:color="auto" w:fill="FFFFFF"/>
            <w:vAlign w:val="center"/>
          </w:tcPr>
          <w:p w14:paraId="6E8619EF"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lastRenderedPageBreak/>
              <w:t>O/V Stage 1</w:t>
            </w:r>
          </w:p>
        </w:tc>
        <w:tc>
          <w:tcPr>
            <w:tcW w:w="1276" w:type="dxa"/>
            <w:vAlign w:val="center"/>
          </w:tcPr>
          <w:p w14:paraId="6E8619F0"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2"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8" w14:textId="77777777" w:rsidTr="00F03AC1">
        <w:tblPrEx>
          <w:tblLook w:val="04A0" w:firstRow="1" w:lastRow="0" w:firstColumn="1" w:lastColumn="0" w:noHBand="0" w:noVBand="1"/>
        </w:tblPrEx>
        <w:tc>
          <w:tcPr>
            <w:tcW w:w="5245" w:type="dxa"/>
            <w:shd w:val="clear" w:color="auto" w:fill="FFFFFF"/>
            <w:vAlign w:val="center"/>
          </w:tcPr>
          <w:p w14:paraId="6E8619F4" w14:textId="2C526205"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O/V Stage 2 (if fitted)</w:t>
            </w:r>
          </w:p>
        </w:tc>
        <w:tc>
          <w:tcPr>
            <w:tcW w:w="1276" w:type="dxa"/>
            <w:vAlign w:val="center"/>
          </w:tcPr>
          <w:p w14:paraId="6E8619F5"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V</w:t>
            </w:r>
            <w:r>
              <w:rPr>
                <w:rFonts w:ascii="TimesNewRomanPSMT" w:hAnsi="TimesNewRomanPSMT"/>
                <w:sz w:val="22"/>
                <w:szCs w:val="22"/>
                <w:lang w:val="en-US"/>
              </w:rPr>
              <w:t xml:space="preserve"> and s</w:t>
            </w:r>
          </w:p>
        </w:tc>
        <w:tc>
          <w:tcPr>
            <w:tcW w:w="1418" w:type="dxa"/>
            <w:vAlign w:val="center"/>
          </w:tcPr>
          <w:p w14:paraId="6E8619F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7"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9FD" w14:textId="77777777" w:rsidTr="00F03AC1">
        <w:tblPrEx>
          <w:tblLook w:val="04A0" w:firstRow="1" w:lastRow="0" w:firstColumn="1" w:lastColumn="0" w:noHBand="0" w:noVBand="1"/>
        </w:tblPrEx>
        <w:tc>
          <w:tcPr>
            <w:tcW w:w="5245" w:type="dxa"/>
            <w:shd w:val="clear" w:color="auto" w:fill="FFFFFF"/>
            <w:vAlign w:val="center"/>
          </w:tcPr>
          <w:p w14:paraId="6E8619F9"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1</w:t>
            </w:r>
          </w:p>
        </w:tc>
        <w:tc>
          <w:tcPr>
            <w:tcW w:w="1276" w:type="dxa"/>
            <w:vAlign w:val="center"/>
          </w:tcPr>
          <w:p w14:paraId="6E8619FA"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9F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9FC"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2" w14:textId="77777777" w:rsidTr="00F03AC1">
        <w:tblPrEx>
          <w:tblLook w:val="04A0" w:firstRow="1" w:lastRow="0" w:firstColumn="1" w:lastColumn="0" w:noHBand="0" w:noVBand="1"/>
        </w:tblPrEx>
        <w:tc>
          <w:tcPr>
            <w:tcW w:w="5245" w:type="dxa"/>
            <w:shd w:val="clear" w:color="auto" w:fill="FFFFFF"/>
            <w:vAlign w:val="center"/>
          </w:tcPr>
          <w:p w14:paraId="6E8619FE"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U/F Stage 2</w:t>
            </w:r>
          </w:p>
        </w:tc>
        <w:tc>
          <w:tcPr>
            <w:tcW w:w="1276" w:type="dxa"/>
            <w:vAlign w:val="center"/>
          </w:tcPr>
          <w:p w14:paraId="6E8619FF"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1"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7" w14:textId="77777777" w:rsidTr="00F03AC1">
        <w:tblPrEx>
          <w:tblLook w:val="04A0" w:firstRow="1" w:lastRow="0" w:firstColumn="1" w:lastColumn="0" w:noHBand="0" w:noVBand="1"/>
        </w:tblPrEx>
        <w:tc>
          <w:tcPr>
            <w:tcW w:w="5245" w:type="dxa"/>
            <w:shd w:val="clear" w:color="auto" w:fill="FFFFFF"/>
            <w:vAlign w:val="center"/>
          </w:tcPr>
          <w:p w14:paraId="6E861A03"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1</w:t>
            </w:r>
          </w:p>
        </w:tc>
        <w:tc>
          <w:tcPr>
            <w:tcW w:w="1276" w:type="dxa"/>
            <w:vAlign w:val="center"/>
          </w:tcPr>
          <w:p w14:paraId="6E861A04"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r>
              <w:rPr>
                <w:rFonts w:ascii="TimesNewRomanPSMT" w:hAnsi="TimesNewRomanPSMT"/>
                <w:sz w:val="22"/>
                <w:szCs w:val="22"/>
                <w:lang w:val="en-US"/>
              </w:rPr>
              <w:t xml:space="preserve"> and s</w:t>
            </w:r>
          </w:p>
        </w:tc>
        <w:tc>
          <w:tcPr>
            <w:tcW w:w="1418" w:type="dxa"/>
            <w:vAlign w:val="center"/>
          </w:tcPr>
          <w:p w14:paraId="6E861A0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6"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0C" w14:textId="77777777" w:rsidTr="00F03AC1">
        <w:tblPrEx>
          <w:tblLook w:val="04A0" w:firstRow="1" w:lastRow="0" w:firstColumn="1" w:lastColumn="0" w:noHBand="0" w:noVBand="1"/>
        </w:tblPrEx>
        <w:tc>
          <w:tcPr>
            <w:tcW w:w="5245" w:type="dxa"/>
            <w:shd w:val="clear" w:color="auto" w:fill="FFFFFF"/>
            <w:vAlign w:val="center"/>
          </w:tcPr>
          <w:p w14:paraId="6E861A08" w14:textId="2B3AC31E"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O/F Stage 2 (if fitted)</w:t>
            </w:r>
          </w:p>
        </w:tc>
        <w:tc>
          <w:tcPr>
            <w:tcW w:w="1276" w:type="dxa"/>
            <w:vAlign w:val="center"/>
          </w:tcPr>
          <w:p w14:paraId="6E861A09"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w:t>
            </w:r>
          </w:p>
        </w:tc>
        <w:tc>
          <w:tcPr>
            <w:tcW w:w="1418" w:type="dxa"/>
            <w:vAlign w:val="center"/>
          </w:tcPr>
          <w:p w14:paraId="6E861A0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0B"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1" w14:textId="77777777" w:rsidTr="00F03AC1">
        <w:tblPrEx>
          <w:tblLook w:val="04A0" w:firstRow="1" w:lastRow="0" w:firstColumn="1" w:lastColumn="0" w:noHBand="0" w:noVBand="1"/>
        </w:tblPrEx>
        <w:tc>
          <w:tcPr>
            <w:tcW w:w="5245" w:type="dxa"/>
            <w:shd w:val="clear" w:color="auto" w:fill="FFFFFF"/>
            <w:vAlign w:val="center"/>
          </w:tcPr>
          <w:p w14:paraId="6E861A0D"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(RoCoF)</w:t>
            </w:r>
          </w:p>
        </w:tc>
        <w:tc>
          <w:tcPr>
            <w:tcW w:w="1276" w:type="dxa"/>
            <w:vAlign w:val="center"/>
          </w:tcPr>
          <w:p w14:paraId="6E861A0E"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Hzs</w:t>
            </w:r>
            <w:r w:rsidRPr="00E02FCA">
              <w:rPr>
                <w:rFonts w:ascii="TimesNewRomanPSMT" w:hAnsi="TimesNewRomanPSMT"/>
                <w:sz w:val="22"/>
                <w:szCs w:val="22"/>
                <w:vertAlign w:val="superscript"/>
                <w:lang w:val="en-US"/>
              </w:rPr>
              <w:t>-1</w:t>
            </w:r>
            <w:r>
              <w:rPr>
                <w:rFonts w:ascii="TimesNewRomanPSMT" w:hAnsi="TimesNewRomanPSMT"/>
                <w:sz w:val="22"/>
                <w:szCs w:val="22"/>
                <w:vertAlign w:val="superscript"/>
                <w:lang w:val="en-US"/>
              </w:rPr>
              <w:t xml:space="preserve"> </w:t>
            </w:r>
            <w:r>
              <w:rPr>
                <w:rFonts w:ascii="TimesNewRomanPSMT" w:hAnsi="TimesNewRomanPSMT"/>
                <w:sz w:val="22"/>
                <w:szCs w:val="22"/>
                <w:lang w:val="en-US"/>
              </w:rPr>
              <w:t>and s</w:t>
            </w:r>
          </w:p>
        </w:tc>
        <w:tc>
          <w:tcPr>
            <w:tcW w:w="1418" w:type="dxa"/>
            <w:vAlign w:val="center"/>
          </w:tcPr>
          <w:p w14:paraId="6E861A0F"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0"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6" w14:textId="77777777" w:rsidTr="00F03AC1">
        <w:tblPrEx>
          <w:tblLook w:val="04A0" w:firstRow="1" w:lastRow="0" w:firstColumn="1" w:lastColumn="0" w:noHBand="0" w:noVBand="1"/>
        </w:tblPrEx>
        <w:tc>
          <w:tcPr>
            <w:tcW w:w="5245" w:type="dxa"/>
            <w:shd w:val="clear" w:color="auto" w:fill="FFFFFF"/>
            <w:vAlign w:val="center"/>
          </w:tcPr>
          <w:p w14:paraId="6E861A12"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(Vector Shift)</w:t>
            </w:r>
          </w:p>
        </w:tc>
        <w:tc>
          <w:tcPr>
            <w:tcW w:w="1276" w:type="dxa"/>
            <w:vAlign w:val="center"/>
          </w:tcPr>
          <w:p w14:paraId="6E861A13" w14:textId="77777777" w:rsidR="00585B3F" w:rsidRPr="00E02FCA" w:rsidRDefault="00585B3F" w:rsidP="00585B3F">
            <w:pPr>
              <w:spacing w:before="120"/>
              <w:ind w:left="0" w:firstLine="0"/>
              <w:jc w:val="center"/>
              <w:rPr>
                <w:rFonts w:ascii="TimesNewRomanPSMT" w:hAnsi="TimesNewRomanPSMT"/>
                <w:sz w:val="22"/>
                <w:szCs w:val="22"/>
                <w:lang w:val="en-US"/>
              </w:rPr>
            </w:pPr>
            <w:r w:rsidRPr="00E02FCA">
              <w:rPr>
                <w:rFonts w:ascii="TimesNewRomanPSMT" w:hAnsi="TimesNewRomanPSMT"/>
                <w:sz w:val="22"/>
                <w:szCs w:val="22"/>
                <w:lang w:val="en-US"/>
              </w:rPr>
              <w:t>degrees</w:t>
            </w:r>
          </w:p>
        </w:tc>
        <w:tc>
          <w:tcPr>
            <w:tcW w:w="1418" w:type="dxa"/>
            <w:vAlign w:val="center"/>
          </w:tcPr>
          <w:p w14:paraId="6E861A14"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5"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r w:rsidR="00585B3F" w:rsidRPr="00E02FCA" w14:paraId="6E861A1B" w14:textId="77777777" w:rsidTr="00F03AC1">
        <w:tblPrEx>
          <w:tblLook w:val="04A0" w:firstRow="1" w:lastRow="0" w:firstColumn="1" w:lastColumn="0" w:noHBand="0" w:noVBand="1"/>
        </w:tblPrEx>
        <w:tc>
          <w:tcPr>
            <w:tcW w:w="5245" w:type="dxa"/>
            <w:shd w:val="clear" w:color="auto" w:fill="FFFFFF"/>
            <w:vAlign w:val="center"/>
          </w:tcPr>
          <w:p w14:paraId="6E861A17" w14:textId="77777777" w:rsidR="00585B3F" w:rsidRPr="00FE3795" w:rsidRDefault="00585B3F" w:rsidP="00585B3F">
            <w:pPr>
              <w:spacing w:before="120"/>
              <w:ind w:left="0" w:firstLine="0"/>
              <w:jc w:val="left"/>
              <w:rPr>
                <w:rFonts w:ascii="TimesNewRomanPSMT" w:hAnsi="TimesNewRomanPSMT"/>
                <w:sz w:val="22"/>
                <w:szCs w:val="22"/>
                <w:lang w:val="en-US"/>
              </w:rPr>
            </w:pPr>
            <w:r w:rsidRPr="00FE3795">
              <w:rPr>
                <w:rFonts w:ascii="TimesNewRomanPSMT" w:hAnsi="TimesNewRomanPSMT"/>
                <w:sz w:val="22"/>
                <w:szCs w:val="22"/>
                <w:lang w:val="en-US"/>
              </w:rPr>
              <w:t>LoM – other</w:t>
            </w:r>
          </w:p>
        </w:tc>
        <w:tc>
          <w:tcPr>
            <w:tcW w:w="1276" w:type="dxa"/>
            <w:vAlign w:val="center"/>
          </w:tcPr>
          <w:p w14:paraId="6E861A18"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sz w:val="22"/>
                <w:szCs w:val="22"/>
                <w:lang w:val="en-US"/>
              </w:rPr>
              <w:t>Text</w:t>
            </w:r>
          </w:p>
        </w:tc>
        <w:tc>
          <w:tcPr>
            <w:tcW w:w="1418" w:type="dxa"/>
            <w:vAlign w:val="center"/>
          </w:tcPr>
          <w:p w14:paraId="6E861A19"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c>
          <w:tcPr>
            <w:tcW w:w="1417" w:type="dxa"/>
            <w:vAlign w:val="center"/>
          </w:tcPr>
          <w:p w14:paraId="6E861A1A" w14:textId="77777777" w:rsidR="00585B3F" w:rsidRPr="00E02FCA" w:rsidRDefault="00585B3F" w:rsidP="00585B3F">
            <w:pPr>
              <w:spacing w:before="120"/>
              <w:ind w:left="0" w:firstLine="0"/>
              <w:jc w:val="center"/>
              <w:rPr>
                <w:rFonts w:ascii="TimesNewRomanPSMT" w:hAnsi="TimesNewRomanPSMT"/>
                <w:sz w:val="22"/>
                <w:szCs w:val="22"/>
                <w:lang w:val="en-US"/>
              </w:rPr>
            </w:pPr>
            <w:r>
              <w:rPr>
                <w:rFonts w:ascii="TimesNewRomanPSMT" w:hAnsi="TimesNewRomanPSMT"/>
                <w:b/>
                <w:sz w:val="22"/>
                <w:szCs w:val="22"/>
                <w:lang w:val="en-US"/>
              </w:rPr>
              <w:t>SPD</w:t>
            </w:r>
          </w:p>
        </w:tc>
      </w:tr>
    </w:tbl>
    <w:p w14:paraId="6E861A1C" w14:textId="77777777" w:rsidR="00201F6A" w:rsidRDefault="00201F6A" w:rsidP="00201F6A">
      <w:pPr>
        <w:ind w:left="0" w:firstLine="0"/>
        <w:jc w:val="left"/>
        <w:rPr>
          <w:rFonts w:ascii="TimesNewRomanPSMT" w:hAnsi="TimesNewRomanPSMT"/>
          <w:b/>
          <w:sz w:val="22"/>
          <w:szCs w:val="22"/>
          <w:lang w:val="en-US"/>
        </w:rPr>
      </w:pPr>
    </w:p>
    <w:p w14:paraId="6E861A1D" w14:textId="77777777" w:rsidR="00201F6A" w:rsidRPr="00425D58" w:rsidRDefault="00201F6A" w:rsidP="00201F6A">
      <w:pPr>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A1E" w14:textId="77777777" w:rsidR="00610612" w:rsidRPr="00FE3795" w:rsidRDefault="00610612" w:rsidP="00610612">
      <w:pPr>
        <w:spacing w:after="120"/>
        <w:jc w:val="left"/>
        <w:rPr>
          <w:sz w:val="22"/>
          <w:szCs w:val="22"/>
        </w:rPr>
      </w:pPr>
    </w:p>
    <w:p w14:paraId="6E861A1F" w14:textId="77777777" w:rsidR="00610612" w:rsidRPr="00FE3795" w:rsidRDefault="00610612" w:rsidP="00610612">
      <w:pPr>
        <w:pStyle w:val="Default"/>
        <w:numPr>
          <w:ilvl w:val="0"/>
          <w:numId w:val="65"/>
        </w:numPr>
        <w:tabs>
          <w:tab w:val="clear" w:pos="720"/>
          <w:tab w:val="num" w:pos="360"/>
        </w:tabs>
        <w:ind w:left="360"/>
        <w:rPr>
          <w:color w:val="auto"/>
          <w:sz w:val="22"/>
          <w:szCs w:val="22"/>
        </w:rPr>
      </w:pPr>
      <w:r w:rsidRPr="00FE3795">
        <w:rPr>
          <w:color w:val="auto"/>
          <w:sz w:val="22"/>
          <w:szCs w:val="22"/>
        </w:rPr>
        <w:t xml:space="preserve">The Production Type should be quoted for all new connections on or after </w:t>
      </w:r>
      <w:r w:rsidR="00234BD7" w:rsidRPr="00FE3795">
        <w:rPr>
          <w:color w:val="auto"/>
          <w:sz w:val="22"/>
          <w:szCs w:val="22"/>
        </w:rPr>
        <w:t>1</w:t>
      </w:r>
      <w:r w:rsidRPr="00FE3795">
        <w:rPr>
          <w:color w:val="auto"/>
          <w:sz w:val="22"/>
          <w:szCs w:val="22"/>
        </w:rPr>
        <w:t xml:space="preserve"> January 2015 and selected from the list below derived from the Manual of Procedures for the ENTSO-E Central Information Transparency Platform: </w:t>
      </w:r>
    </w:p>
    <w:p w14:paraId="6E861A2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Biomass; </w:t>
      </w:r>
    </w:p>
    <w:p w14:paraId="6E861A2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brown coal/lignite; </w:t>
      </w:r>
    </w:p>
    <w:p w14:paraId="6E861A2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coal-derived gas; </w:t>
      </w:r>
    </w:p>
    <w:p w14:paraId="6E861A2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gas; </w:t>
      </w:r>
    </w:p>
    <w:p w14:paraId="6E861A24"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hard coal; </w:t>
      </w:r>
    </w:p>
    <w:p w14:paraId="6E861A25"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w:t>
      </w:r>
    </w:p>
    <w:p w14:paraId="6E861A26"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oil shale; </w:t>
      </w:r>
    </w:p>
    <w:p w14:paraId="6E861A27"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Fossil peat; </w:t>
      </w:r>
    </w:p>
    <w:p w14:paraId="6E861A28"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Geothermal; </w:t>
      </w:r>
    </w:p>
    <w:p w14:paraId="6E861A29"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pumped storage; </w:t>
      </w:r>
    </w:p>
    <w:p w14:paraId="6E861A2A"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run-of-river and poundage; </w:t>
      </w:r>
    </w:p>
    <w:p w14:paraId="6E861A2B"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Hydro water reservoir; </w:t>
      </w:r>
    </w:p>
    <w:p w14:paraId="6E861A2C"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Marine; </w:t>
      </w:r>
    </w:p>
    <w:p w14:paraId="6E861A2D"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Nuclear; </w:t>
      </w:r>
    </w:p>
    <w:p w14:paraId="6E861A2E"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Other renewable; </w:t>
      </w:r>
    </w:p>
    <w:p w14:paraId="6E861A2F"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Solar; </w:t>
      </w:r>
    </w:p>
    <w:p w14:paraId="6E861A30"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Waste; </w:t>
      </w:r>
    </w:p>
    <w:p w14:paraId="6E861A31"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offshore; </w:t>
      </w:r>
    </w:p>
    <w:p w14:paraId="6E861A32" w14:textId="77777777" w:rsidR="00610612" w:rsidRPr="00FE3795" w:rsidRDefault="00610612" w:rsidP="00610612">
      <w:pPr>
        <w:pStyle w:val="Default"/>
        <w:numPr>
          <w:ilvl w:val="0"/>
          <w:numId w:val="79"/>
        </w:numPr>
        <w:rPr>
          <w:color w:val="auto"/>
          <w:sz w:val="22"/>
          <w:szCs w:val="22"/>
        </w:rPr>
      </w:pPr>
      <w:r w:rsidRPr="00FE3795">
        <w:rPr>
          <w:color w:val="auto"/>
          <w:sz w:val="22"/>
          <w:szCs w:val="22"/>
        </w:rPr>
        <w:t xml:space="preserve">Wind onshore; or </w:t>
      </w:r>
    </w:p>
    <w:p w14:paraId="6E861A33" w14:textId="77777777" w:rsidR="00610612" w:rsidRPr="00FE3795" w:rsidRDefault="00610612" w:rsidP="00610612">
      <w:pPr>
        <w:pStyle w:val="Default"/>
        <w:numPr>
          <w:ilvl w:val="0"/>
          <w:numId w:val="79"/>
        </w:numPr>
        <w:rPr>
          <w:color w:val="auto"/>
          <w:sz w:val="22"/>
          <w:szCs w:val="22"/>
        </w:rPr>
      </w:pPr>
      <w:r w:rsidRPr="00FE3795">
        <w:rPr>
          <w:color w:val="auto"/>
          <w:sz w:val="22"/>
          <w:szCs w:val="22"/>
        </w:rPr>
        <w:lastRenderedPageBreak/>
        <w:t xml:space="preserve">Other. </w:t>
      </w:r>
    </w:p>
    <w:p w14:paraId="6E861A34" w14:textId="77777777" w:rsidR="00610612" w:rsidRPr="00FE3795" w:rsidRDefault="00610612" w:rsidP="00610612">
      <w:pPr>
        <w:pStyle w:val="Default"/>
        <w:ind w:left="720"/>
        <w:rPr>
          <w:color w:val="auto"/>
          <w:sz w:val="22"/>
          <w:szCs w:val="22"/>
        </w:rPr>
      </w:pPr>
    </w:p>
    <w:p w14:paraId="6E861A35" w14:textId="77777777" w:rsidR="00610612" w:rsidRPr="00FE3795" w:rsidRDefault="00610612" w:rsidP="00610612">
      <w:pPr>
        <w:spacing w:after="120"/>
        <w:ind w:left="360" w:firstLine="0"/>
        <w:jc w:val="left"/>
        <w:rPr>
          <w:sz w:val="22"/>
          <w:szCs w:val="22"/>
        </w:rPr>
      </w:pPr>
      <w:r w:rsidRPr="00FE3795">
        <w:rPr>
          <w:sz w:val="22"/>
          <w:szCs w:val="22"/>
        </w:rPr>
        <w:t>For connections made before 1 January 2015,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2007, may be submitted as an alternative to the production type.</w:t>
      </w:r>
    </w:p>
    <w:p w14:paraId="6E861A36" w14:textId="77777777" w:rsidR="00201F6A" w:rsidRPr="00FE3795" w:rsidRDefault="00201F6A" w:rsidP="00F17BD9">
      <w:pPr>
        <w:keepNext/>
        <w:numPr>
          <w:ilvl w:val="0"/>
          <w:numId w:val="65"/>
        </w:numPr>
        <w:tabs>
          <w:tab w:val="clear" w:pos="720"/>
          <w:tab w:val="num" w:pos="360"/>
        </w:tabs>
        <w:spacing w:after="120"/>
        <w:ind w:left="357" w:hanging="357"/>
        <w:jc w:val="left"/>
        <w:rPr>
          <w:sz w:val="22"/>
          <w:szCs w:val="22"/>
        </w:rPr>
      </w:pPr>
      <w:r w:rsidRPr="00FE3795">
        <w:rPr>
          <w:sz w:val="22"/>
          <w:szCs w:val="22"/>
        </w:rPr>
        <w:t>Intermittent and Non-intermittent Generation is defined in ER P2/6 as follows:</w:t>
      </w:r>
    </w:p>
    <w:p w14:paraId="6E861A37"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Intermittent Generation: Generation plant where the energy source for the prime mover can not be made available on demand</w:t>
      </w:r>
    </w:p>
    <w:p w14:paraId="6E861A38" w14:textId="77777777" w:rsidR="00201F6A" w:rsidRPr="00FE3795" w:rsidRDefault="00201F6A" w:rsidP="00201F6A">
      <w:pPr>
        <w:numPr>
          <w:ilvl w:val="1"/>
          <w:numId w:val="67"/>
        </w:numPr>
        <w:tabs>
          <w:tab w:val="clear" w:pos="1440"/>
          <w:tab w:val="num" w:pos="720"/>
        </w:tabs>
        <w:spacing w:after="120"/>
        <w:ind w:left="720"/>
        <w:jc w:val="left"/>
        <w:rPr>
          <w:sz w:val="22"/>
          <w:szCs w:val="22"/>
        </w:rPr>
      </w:pPr>
      <w:r w:rsidRPr="00FE3795">
        <w:rPr>
          <w:sz w:val="22"/>
          <w:szCs w:val="22"/>
        </w:rPr>
        <w:t>Non-intermittent Generation: Generation plant where the energy source for the prime mover can be made available on demand</w:t>
      </w:r>
    </w:p>
    <w:p w14:paraId="6E861A39" w14:textId="77777777"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For wind turbines only - IEC 61400-21 ( P</w:t>
      </w:r>
      <w:r w:rsidRPr="00265814">
        <w:rPr>
          <w:sz w:val="22"/>
          <w:szCs w:val="22"/>
          <w:vertAlign w:val="subscript"/>
        </w:rPr>
        <w:t>60</w:t>
      </w:r>
      <w:r w:rsidRPr="00265814">
        <w:rPr>
          <w:sz w:val="22"/>
          <w:szCs w:val="22"/>
        </w:rPr>
        <w:t xml:space="preserve"> and P</w:t>
      </w:r>
      <w:r w:rsidRPr="00265814">
        <w:rPr>
          <w:sz w:val="22"/>
          <w:szCs w:val="22"/>
          <w:vertAlign w:val="subscript"/>
        </w:rPr>
        <w:t>0.2</w:t>
      </w:r>
      <w:r w:rsidRPr="00265814">
        <w:rPr>
          <w:sz w:val="22"/>
          <w:szCs w:val="22"/>
        </w:rPr>
        <w:t>)</w:t>
      </w:r>
    </w:p>
    <w:p w14:paraId="6E861A3A" w14:textId="57BA64FF" w:rsidR="00201F6A" w:rsidRPr="00265814" w:rsidRDefault="00201F6A" w:rsidP="00201F6A">
      <w:pPr>
        <w:numPr>
          <w:ilvl w:val="0"/>
          <w:numId w:val="65"/>
        </w:numPr>
        <w:tabs>
          <w:tab w:val="clear" w:pos="720"/>
          <w:tab w:val="num" w:pos="360"/>
        </w:tabs>
        <w:spacing w:after="120"/>
        <w:ind w:left="360"/>
        <w:jc w:val="left"/>
        <w:rPr>
          <w:sz w:val="22"/>
          <w:szCs w:val="22"/>
        </w:rPr>
      </w:pPr>
      <w:r w:rsidRPr="00265814">
        <w:rPr>
          <w:sz w:val="22"/>
          <w:szCs w:val="22"/>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the site in Schedule 5a or for each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11775B" w:rsidRPr="0011775B">
        <w:rPr>
          <w:b/>
          <w:sz w:val="22"/>
          <w:szCs w:val="22"/>
        </w:rPr>
        <w:t>Power Generating Module</w:t>
      </w:r>
      <w:r w:rsidR="00C10C33" w:rsidRPr="00265814">
        <w:rPr>
          <w:sz w:val="22"/>
          <w:szCs w:val="22"/>
        </w:rPr>
        <w:fldChar w:fldCharType="end"/>
      </w:r>
      <w:r w:rsidR="00E749C3">
        <w:rPr>
          <w:sz w:val="22"/>
          <w:szCs w:val="22"/>
        </w:rPr>
        <w:t xml:space="preserve"> </w:t>
      </w:r>
      <w:r w:rsidRPr="00265814">
        <w:rPr>
          <w:sz w:val="22"/>
          <w:szCs w:val="22"/>
        </w:rPr>
        <w:t>in Schedules 5c.</w:t>
      </w:r>
    </w:p>
    <w:p w14:paraId="6E861A3B" w14:textId="22F158B7" w:rsidR="00201F6A" w:rsidRPr="00265814" w:rsidRDefault="00610612" w:rsidP="00610612">
      <w:pPr>
        <w:keepLines w:val="0"/>
        <w:numPr>
          <w:ilvl w:val="0"/>
          <w:numId w:val="65"/>
        </w:numPr>
        <w:tabs>
          <w:tab w:val="clear" w:pos="720"/>
          <w:tab w:val="num" w:pos="360"/>
        </w:tabs>
        <w:autoSpaceDE w:val="0"/>
        <w:autoSpaceDN w:val="0"/>
        <w:adjustRightInd w:val="0"/>
        <w:spacing w:after="120"/>
        <w:ind w:left="360"/>
        <w:jc w:val="left"/>
        <w:rPr>
          <w:sz w:val="22"/>
          <w:szCs w:val="22"/>
        </w:rPr>
      </w:pPr>
      <w:r w:rsidRPr="00265814">
        <w:rPr>
          <w:sz w:val="22"/>
          <w:szCs w:val="22"/>
          <w:lang w:eastAsia="en-GB"/>
        </w:rPr>
        <w:t xml:space="preserve">This information need not be provided where the interface protection is provided on a per </w:t>
      </w:r>
      <w:r w:rsidR="00786E2C" w:rsidRPr="00265814">
        <w:rPr>
          <w:b/>
          <w:bCs/>
          <w:sz w:val="22"/>
          <w:szCs w:val="22"/>
          <w:lang w:eastAsia="en-GB"/>
        </w:rPr>
        <w:fldChar w:fldCharType="begin"/>
      </w:r>
      <w:r w:rsidR="00F03AC1" w:rsidRPr="00265814">
        <w:rPr>
          <w:sz w:val="22"/>
          <w:szCs w:val="22"/>
          <w:lang w:eastAsia="en-GB"/>
        </w:rPr>
        <w:instrText xml:space="preserve"> REF PowerStation \h </w:instrText>
      </w:r>
      <w:r w:rsidR="00FE3795" w:rsidRPr="00265814">
        <w:rPr>
          <w:b/>
          <w:bCs/>
          <w:sz w:val="22"/>
          <w:szCs w:val="22"/>
          <w:lang w:eastAsia="en-GB"/>
        </w:rPr>
        <w:instrText xml:space="preserve"> \* MERGEFORMAT </w:instrText>
      </w:r>
      <w:r w:rsidR="00786E2C" w:rsidRPr="00265814">
        <w:rPr>
          <w:b/>
          <w:bCs/>
          <w:sz w:val="22"/>
          <w:szCs w:val="22"/>
          <w:lang w:eastAsia="en-GB"/>
        </w:rPr>
      </w:r>
      <w:r w:rsidR="00786E2C" w:rsidRPr="00265814">
        <w:rPr>
          <w:b/>
          <w:bCs/>
          <w:sz w:val="22"/>
          <w:szCs w:val="22"/>
          <w:lang w:eastAsia="en-GB"/>
        </w:rPr>
        <w:fldChar w:fldCharType="separate"/>
      </w:r>
      <w:r w:rsidR="0011775B" w:rsidRPr="0011775B">
        <w:rPr>
          <w:b/>
          <w:sz w:val="22"/>
          <w:szCs w:val="22"/>
        </w:rPr>
        <w:t>Power Station</w:t>
      </w:r>
      <w:r w:rsidR="00786E2C" w:rsidRPr="00265814">
        <w:rPr>
          <w:b/>
          <w:bCs/>
          <w:sz w:val="22"/>
          <w:szCs w:val="22"/>
          <w:lang w:eastAsia="en-GB"/>
        </w:rPr>
        <w:fldChar w:fldCharType="end"/>
      </w:r>
      <w:r w:rsidRPr="00265814">
        <w:rPr>
          <w:b/>
          <w:bCs/>
          <w:sz w:val="22"/>
          <w:szCs w:val="22"/>
          <w:lang w:eastAsia="en-GB"/>
        </w:rPr>
        <w:t xml:space="preserve"> </w:t>
      </w:r>
      <w:r w:rsidRPr="00265814">
        <w:rPr>
          <w:sz w:val="22"/>
          <w:szCs w:val="22"/>
          <w:lang w:eastAsia="en-GB"/>
        </w:rPr>
        <w:t>basis. In such cases the information should be provided in Schedule 5a.</w:t>
      </w:r>
    </w:p>
    <w:p w14:paraId="6E861A3C" w14:textId="77777777" w:rsidR="00201F6A" w:rsidRPr="00266DA5" w:rsidRDefault="00201F6A" w:rsidP="002A0C91">
      <w:pPr>
        <w:pStyle w:val="Heading2"/>
      </w:pPr>
      <w:r w:rsidRPr="00425D58">
        <w:br w:type="page"/>
      </w:r>
      <w:bookmarkStart w:id="564" w:name="Schedule5c"/>
      <w:bookmarkStart w:id="565" w:name="_Toc179270890"/>
      <w:bookmarkStart w:id="566" w:name="_Toc501209782"/>
      <w:r w:rsidRPr="00266DA5">
        <w:lastRenderedPageBreak/>
        <w:t>Schedule 5c</w:t>
      </w:r>
      <w:bookmarkEnd w:id="564"/>
      <w:r w:rsidRPr="00266DA5">
        <w:t xml:space="preserve"> (i)</w:t>
      </w:r>
      <w:bookmarkEnd w:id="565"/>
      <w:bookmarkEnd w:id="566"/>
    </w:p>
    <w:p w14:paraId="6E861A3D"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3E" w14:textId="55BF3295" w:rsidR="00201F6A" w:rsidRPr="00425D58" w:rsidRDefault="00C10C33" w:rsidP="00201F6A">
      <w:pPr>
        <w:jc w:val="left"/>
        <w:rPr>
          <w:b/>
          <w:caps/>
          <w:sz w:val="22"/>
          <w:szCs w:val="22"/>
        </w:rPr>
      </w:pPr>
      <w:r>
        <w:fldChar w:fldCharType="begin"/>
      </w:r>
      <w:r>
        <w:instrText xml:space="preserve"> REF pgm \h </w:instrText>
      </w:r>
      <w:r>
        <w:fldChar w:fldCharType="separate"/>
      </w:r>
      <w:r w:rsidR="0011775B">
        <w:rPr>
          <w:b/>
        </w:rPr>
        <w:t>Power Generating Module</w:t>
      </w:r>
      <w:r>
        <w:fldChar w:fldCharType="end"/>
      </w:r>
      <w:smartTag w:uri="urn:schemas-microsoft-com:office:smarttags" w:element="stockticker">
        <w:r w:rsidR="00E749C3">
          <w:t xml:space="preserve"> </w:t>
        </w: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00AF6E7F" w:rsidRPr="00AF6E7F">
        <w:rPr>
          <w:b/>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4"/>
        <w:gridCol w:w="1082"/>
        <w:gridCol w:w="1359"/>
        <w:gridCol w:w="1359"/>
      </w:tblGrid>
      <w:tr w:rsidR="00201F6A" w:rsidRPr="00FE3795" w14:paraId="6E861A46" w14:textId="77777777" w:rsidTr="00201F6A">
        <w:trPr>
          <w:cantSplit/>
          <w:tblHeader/>
        </w:trPr>
        <w:tc>
          <w:tcPr>
            <w:tcW w:w="5414" w:type="dxa"/>
            <w:tcBorders>
              <w:bottom w:val="single" w:sz="4" w:space="0" w:color="auto"/>
            </w:tcBorders>
          </w:tcPr>
          <w:p w14:paraId="6E861A3F" w14:textId="77777777" w:rsidR="00201F6A" w:rsidRPr="00FE3795" w:rsidRDefault="00201F6A" w:rsidP="00201F6A">
            <w:pPr>
              <w:pStyle w:val="BodyText"/>
              <w:spacing w:before="60" w:after="60"/>
              <w:ind w:left="0" w:firstLine="0"/>
              <w:jc w:val="left"/>
              <w:rPr>
                <w:b/>
                <w:sz w:val="22"/>
                <w:szCs w:val="22"/>
                <w:u w:val="single"/>
              </w:rPr>
            </w:pPr>
            <w:smartTag w:uri="urn:schemas-microsoft-com:office:smarttags" w:element="stockticker">
              <w:r w:rsidRPr="00FE3795">
                <w:rPr>
                  <w:b/>
                  <w:sz w:val="22"/>
                  <w:szCs w:val="22"/>
                  <w:u w:val="single"/>
                </w:rPr>
                <w:t>DATA</w:t>
              </w:r>
            </w:smartTag>
            <w:r w:rsidRPr="00FE3795">
              <w:rPr>
                <w:b/>
                <w:sz w:val="22"/>
                <w:szCs w:val="22"/>
                <w:u w:val="single"/>
              </w:rPr>
              <w:t xml:space="preserve"> DESCRIPTION</w:t>
            </w:r>
          </w:p>
          <w:p w14:paraId="6E861A40" w14:textId="115D1BF2" w:rsidR="00201F6A" w:rsidRPr="00FE3795" w:rsidRDefault="00201F6A" w:rsidP="00201F6A">
            <w:pPr>
              <w:pStyle w:val="BodyText"/>
              <w:spacing w:before="60" w:after="0"/>
              <w:ind w:left="0" w:firstLine="0"/>
              <w:jc w:val="left"/>
              <w:rPr>
                <w:b/>
                <w:sz w:val="22"/>
                <w:szCs w:val="22"/>
              </w:rPr>
            </w:pPr>
            <w:r w:rsidRPr="00FE3795">
              <w:rPr>
                <w:b/>
                <w:sz w:val="22"/>
                <w:szCs w:val="22"/>
              </w:rPr>
              <w:t xml:space="preserve">5c (i) Synchronous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F6E7F">
              <w:t>s</w:t>
            </w:r>
            <w:r w:rsidRPr="00FE3795">
              <w:rPr>
                <w:b/>
                <w:sz w:val="22"/>
                <w:szCs w:val="22"/>
              </w:rPr>
              <w:t xml:space="preserve"> </w:t>
            </w:r>
          </w:p>
          <w:p w14:paraId="6E861A42" w14:textId="6B2CEE98" w:rsidR="00201F6A" w:rsidRPr="00FE3795" w:rsidRDefault="00201F6A" w:rsidP="002210B2">
            <w:pPr>
              <w:pStyle w:val="BodyText"/>
              <w:spacing w:after="0"/>
              <w:ind w:left="0" w:firstLine="0"/>
              <w:jc w:val="left"/>
              <w:rPr>
                <w:b/>
                <w:sz w:val="22"/>
                <w:szCs w:val="22"/>
              </w:rPr>
            </w:pPr>
            <w:r w:rsidRPr="00FE3795">
              <w:rPr>
                <w:b/>
                <w:sz w:val="22"/>
                <w:szCs w:val="22"/>
              </w:rPr>
              <w:t xml:space="preserve">(or Equivalent Synchronous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210B2">
              <w:t>s</w:t>
            </w:r>
            <w:r w:rsidRPr="00FE3795">
              <w:rPr>
                <w:b/>
                <w:sz w:val="22"/>
                <w:szCs w:val="22"/>
              </w:rPr>
              <w:t xml:space="preserve"> –see note 1)</w:t>
            </w:r>
          </w:p>
        </w:tc>
        <w:tc>
          <w:tcPr>
            <w:tcW w:w="1082" w:type="dxa"/>
            <w:tcBorders>
              <w:bottom w:val="single" w:sz="4" w:space="0" w:color="auto"/>
            </w:tcBorders>
          </w:tcPr>
          <w:p w14:paraId="6E861A43" w14:textId="77777777" w:rsidR="00201F6A" w:rsidRPr="00FE3795" w:rsidRDefault="00201F6A" w:rsidP="00201F6A">
            <w:pPr>
              <w:pStyle w:val="BodyText"/>
              <w:spacing w:before="60" w:after="60"/>
              <w:ind w:left="0" w:firstLine="0"/>
              <w:jc w:val="center"/>
              <w:rPr>
                <w:sz w:val="22"/>
                <w:szCs w:val="22"/>
              </w:rPr>
            </w:pPr>
            <w:r w:rsidRPr="00FE3795">
              <w:rPr>
                <w:b/>
                <w:sz w:val="22"/>
                <w:szCs w:val="22"/>
                <w:u w:val="single"/>
              </w:rPr>
              <w:t>UNITS</w:t>
            </w:r>
          </w:p>
        </w:tc>
        <w:tc>
          <w:tcPr>
            <w:tcW w:w="1359" w:type="dxa"/>
            <w:tcBorders>
              <w:bottom w:val="single" w:sz="4" w:space="0" w:color="auto"/>
            </w:tcBorders>
          </w:tcPr>
          <w:p w14:paraId="6E861A44"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LV</w:t>
            </w:r>
          </w:p>
        </w:tc>
        <w:tc>
          <w:tcPr>
            <w:tcW w:w="1359" w:type="dxa"/>
            <w:tcBorders>
              <w:bottom w:val="single" w:sz="4" w:space="0" w:color="auto"/>
            </w:tcBorders>
          </w:tcPr>
          <w:p w14:paraId="6E861A45" w14:textId="77777777" w:rsidR="00201F6A" w:rsidRPr="00FE3795" w:rsidRDefault="00201F6A" w:rsidP="00201F6A">
            <w:pPr>
              <w:pStyle w:val="BodyText"/>
              <w:spacing w:before="60" w:after="60"/>
              <w:ind w:left="0" w:firstLine="0"/>
              <w:jc w:val="center"/>
              <w:rPr>
                <w:b/>
                <w:sz w:val="22"/>
                <w:szCs w:val="22"/>
              </w:rPr>
            </w:pPr>
            <w:r w:rsidRPr="00FE3795">
              <w:rPr>
                <w:b/>
                <w:sz w:val="22"/>
                <w:szCs w:val="22"/>
                <w:u w:val="single"/>
              </w:rPr>
              <w:t>Data Category for Generators Connected at HV</w:t>
            </w:r>
          </w:p>
        </w:tc>
      </w:tr>
      <w:tr w:rsidR="00201F6A" w:rsidRPr="00FE3795" w14:paraId="6E861A4B" w14:textId="77777777" w:rsidTr="00201F6A">
        <w:trPr>
          <w:cantSplit/>
        </w:trPr>
        <w:tc>
          <w:tcPr>
            <w:tcW w:w="5414" w:type="dxa"/>
            <w:shd w:val="clear" w:color="auto" w:fill="C0C0C0"/>
          </w:tcPr>
          <w:p w14:paraId="6E861A47" w14:textId="071A453E" w:rsidR="00201F6A" w:rsidRPr="00FE3795" w:rsidRDefault="00F56231" w:rsidP="00201F6A">
            <w:pPr>
              <w:pStyle w:val="BodyText"/>
              <w:spacing w:before="60" w:after="60"/>
              <w:ind w:left="0" w:firstLine="0"/>
              <w:jc w:val="left"/>
              <w:rPr>
                <w:rFonts w:ascii="TimesNewRomanPSMT" w:hAnsi="TimesNewRomanPSMT"/>
                <w:sz w:val="22"/>
                <w:szCs w:val="22"/>
                <w:lang w:val="en-US"/>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00201F6A" w:rsidRPr="00FE3795">
              <w:rPr>
                <w:b/>
                <w:sz w:val="22"/>
                <w:szCs w:val="22"/>
              </w:rPr>
              <w:t xml:space="preserve"> MODEL DATA</w:t>
            </w:r>
          </w:p>
        </w:tc>
        <w:tc>
          <w:tcPr>
            <w:tcW w:w="1082" w:type="dxa"/>
            <w:shd w:val="clear" w:color="auto" w:fill="C0C0C0"/>
          </w:tcPr>
          <w:p w14:paraId="6E861A48" w14:textId="77777777" w:rsidR="00201F6A" w:rsidRPr="00FE3795" w:rsidRDefault="00201F6A" w:rsidP="00201F6A">
            <w:pPr>
              <w:pStyle w:val="BodyText"/>
              <w:spacing w:before="60" w:after="60"/>
              <w:ind w:left="0" w:firstLine="0"/>
              <w:jc w:val="center"/>
              <w:rPr>
                <w:sz w:val="22"/>
                <w:szCs w:val="22"/>
              </w:rPr>
            </w:pPr>
          </w:p>
        </w:tc>
        <w:tc>
          <w:tcPr>
            <w:tcW w:w="1359" w:type="dxa"/>
            <w:shd w:val="clear" w:color="auto" w:fill="C0C0C0"/>
          </w:tcPr>
          <w:p w14:paraId="6E861A49" w14:textId="77777777" w:rsidR="00201F6A" w:rsidRPr="00FE3795" w:rsidRDefault="00201F6A" w:rsidP="00201F6A">
            <w:pPr>
              <w:pStyle w:val="BodyText"/>
              <w:spacing w:before="60" w:after="60"/>
              <w:ind w:left="0" w:firstLine="0"/>
              <w:jc w:val="center"/>
              <w:rPr>
                <w:b/>
                <w:sz w:val="22"/>
                <w:szCs w:val="22"/>
              </w:rPr>
            </w:pPr>
          </w:p>
        </w:tc>
        <w:tc>
          <w:tcPr>
            <w:tcW w:w="1359" w:type="dxa"/>
            <w:shd w:val="clear" w:color="auto" w:fill="C0C0C0"/>
          </w:tcPr>
          <w:p w14:paraId="6E861A4A" w14:textId="77777777" w:rsidR="00201F6A" w:rsidRPr="00FE3795" w:rsidRDefault="00201F6A" w:rsidP="00201F6A">
            <w:pPr>
              <w:pStyle w:val="BodyText"/>
              <w:spacing w:before="60" w:after="60"/>
              <w:ind w:left="0" w:firstLine="0"/>
              <w:jc w:val="center"/>
              <w:rPr>
                <w:b/>
                <w:sz w:val="22"/>
                <w:szCs w:val="22"/>
              </w:rPr>
            </w:pPr>
          </w:p>
        </w:tc>
      </w:tr>
      <w:tr w:rsidR="00201F6A" w:rsidRPr="00FE3795" w14:paraId="6E861A50" w14:textId="77777777" w:rsidTr="00201F6A">
        <w:trPr>
          <w:cantSplit/>
        </w:trPr>
        <w:tc>
          <w:tcPr>
            <w:tcW w:w="5414" w:type="dxa"/>
          </w:tcPr>
          <w:p w14:paraId="6E861A4C" w14:textId="6E50AFDF" w:rsidR="00201F6A" w:rsidRPr="00FE3795" w:rsidRDefault="00C10C33" w:rsidP="00201F6A">
            <w:pPr>
              <w:pStyle w:val="BodyText"/>
              <w:spacing w:before="60" w:after="60"/>
              <w:ind w:left="0" w:firstLine="0"/>
              <w:jc w:val="left"/>
              <w:rPr>
                <w:b/>
                <w:sz w:val="22"/>
                <w:szCs w:val="22"/>
              </w:rPr>
            </w:pPr>
            <w:r>
              <w:fldChar w:fldCharType="begin"/>
            </w:r>
            <w:r>
              <w:instrText xml:space="preserve"> REF pgm \h </w:instrText>
            </w:r>
            <w:r>
              <w:fldChar w:fldCharType="separate"/>
            </w:r>
            <w:r w:rsidR="0011775B">
              <w:rPr>
                <w:b/>
              </w:rPr>
              <w:t>Power Generating Module</w:t>
            </w:r>
            <w:r>
              <w:fldChar w:fldCharType="end"/>
            </w:r>
            <w:r w:rsidR="002210B2">
              <w:t xml:space="preserve"> </w:t>
            </w:r>
            <w:r w:rsidR="00201F6A" w:rsidRPr="00FE3795">
              <w:rPr>
                <w:sz w:val="22"/>
                <w:szCs w:val="22"/>
              </w:rPr>
              <w:t>identifier</w:t>
            </w:r>
          </w:p>
        </w:tc>
        <w:tc>
          <w:tcPr>
            <w:tcW w:w="1082" w:type="dxa"/>
          </w:tcPr>
          <w:p w14:paraId="6E861A4D"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4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4F"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5" w14:textId="77777777" w:rsidTr="00201F6A">
        <w:trPr>
          <w:cantSplit/>
        </w:trPr>
        <w:tc>
          <w:tcPr>
            <w:tcW w:w="5414" w:type="dxa"/>
          </w:tcPr>
          <w:p w14:paraId="6E861A51" w14:textId="7A2B6417" w:rsidR="00201F6A" w:rsidRPr="00FE3795" w:rsidRDefault="00201F6A" w:rsidP="00201F6A">
            <w:pPr>
              <w:pStyle w:val="BodyText"/>
              <w:spacing w:before="60" w:after="60"/>
              <w:ind w:left="0" w:firstLine="0"/>
              <w:jc w:val="left"/>
              <w:rPr>
                <w:rFonts w:ascii="TimesNewRomanPSMT" w:hAnsi="TimesNewRomanPSMT"/>
                <w:sz w:val="22"/>
                <w:szCs w:val="22"/>
                <w:lang w:val="en-US"/>
              </w:rPr>
            </w:pPr>
            <w:r w:rsidRPr="00FE3795">
              <w:rPr>
                <w:sz w:val="22"/>
                <w:szCs w:val="22"/>
              </w:rPr>
              <w:t xml:space="preserve">Type of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210B2">
              <w:t xml:space="preserve"> </w:t>
            </w:r>
            <w:r w:rsidRPr="00FE3795">
              <w:rPr>
                <w:sz w:val="22"/>
                <w:szCs w:val="22"/>
              </w:rPr>
              <w:t>(round rotor, salient pole or asynchronous equivalent – see note 1)</w:t>
            </w:r>
          </w:p>
        </w:tc>
        <w:tc>
          <w:tcPr>
            <w:tcW w:w="1082" w:type="dxa"/>
          </w:tcPr>
          <w:p w14:paraId="6E861A52" w14:textId="77777777" w:rsidR="00201F6A" w:rsidRPr="00FE3795" w:rsidRDefault="00201F6A" w:rsidP="00201F6A">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6E861A5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c>
          <w:tcPr>
            <w:tcW w:w="1359" w:type="dxa"/>
          </w:tcPr>
          <w:p w14:paraId="6E861A54"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A" w14:textId="77777777" w:rsidTr="00201F6A">
        <w:trPr>
          <w:cantSplit/>
        </w:trPr>
        <w:tc>
          <w:tcPr>
            <w:tcW w:w="5414" w:type="dxa"/>
          </w:tcPr>
          <w:p w14:paraId="6E861A56" w14:textId="77777777" w:rsidR="00201F6A" w:rsidRPr="00FE3795" w:rsidRDefault="00201F6A" w:rsidP="00201F6A">
            <w:pPr>
              <w:pStyle w:val="BodyText"/>
              <w:spacing w:before="60" w:after="60"/>
              <w:ind w:left="0" w:firstLine="0"/>
              <w:jc w:val="left"/>
              <w:rPr>
                <w:sz w:val="22"/>
                <w:szCs w:val="22"/>
              </w:rPr>
            </w:pPr>
            <w:r w:rsidRPr="00FE3795">
              <w:rPr>
                <w:rFonts w:ascii="TimesNewRomanPSMT" w:hAnsi="TimesNewRomanPSMT"/>
                <w:sz w:val="22"/>
                <w:szCs w:val="22"/>
                <w:lang w:val="en-US"/>
              </w:rPr>
              <w:t xml:space="preserve">Positive sequence (armature) resistance </w:t>
            </w:r>
          </w:p>
        </w:tc>
        <w:tc>
          <w:tcPr>
            <w:tcW w:w="1082" w:type="dxa"/>
          </w:tcPr>
          <w:p w14:paraId="6E861A57"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5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9"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FE3795" w14:paraId="6E861A5F" w14:textId="77777777" w:rsidTr="00201F6A">
        <w:trPr>
          <w:cantSplit/>
        </w:trPr>
        <w:tc>
          <w:tcPr>
            <w:tcW w:w="5414" w:type="dxa"/>
          </w:tcPr>
          <w:p w14:paraId="6E861A5B" w14:textId="77777777" w:rsidR="00201F6A" w:rsidRPr="00FE3795" w:rsidRDefault="00201F6A" w:rsidP="00201F6A">
            <w:pPr>
              <w:keepLines w:val="0"/>
              <w:autoSpaceDE w:val="0"/>
              <w:autoSpaceDN w:val="0"/>
              <w:adjustRightInd w:val="0"/>
              <w:spacing w:before="60" w:after="60" w:line="264" w:lineRule="auto"/>
              <w:ind w:left="0" w:firstLine="0"/>
              <w:jc w:val="left"/>
              <w:rPr>
                <w:sz w:val="22"/>
                <w:szCs w:val="22"/>
                <w:lang w:val="en-US"/>
              </w:rPr>
            </w:pPr>
            <w:r w:rsidRPr="00FE3795">
              <w:rPr>
                <w:sz w:val="22"/>
                <w:szCs w:val="22"/>
              </w:rPr>
              <w:t xml:space="preserve">Short circuit ratio </w:t>
            </w:r>
            <w:r w:rsidRPr="00FE3795">
              <w:rPr>
                <w:sz w:val="22"/>
                <w:szCs w:val="22"/>
                <w:lang w:val="en-US"/>
              </w:rPr>
              <w:t>(see note 2)</w:t>
            </w:r>
          </w:p>
        </w:tc>
        <w:tc>
          <w:tcPr>
            <w:tcW w:w="1082" w:type="dxa"/>
          </w:tcPr>
          <w:p w14:paraId="6E861A5C" w14:textId="77777777" w:rsidR="00201F6A" w:rsidRPr="00FE3795" w:rsidRDefault="00201F6A" w:rsidP="00201F6A">
            <w:pPr>
              <w:pStyle w:val="BodyText"/>
              <w:spacing w:before="60" w:after="60"/>
              <w:ind w:left="0" w:firstLine="0"/>
              <w:jc w:val="center"/>
              <w:rPr>
                <w:sz w:val="22"/>
                <w:szCs w:val="22"/>
              </w:rPr>
            </w:pPr>
            <w:r w:rsidRPr="00FE3795">
              <w:rPr>
                <w:sz w:val="22"/>
                <w:szCs w:val="22"/>
              </w:rPr>
              <w:t>Number</w:t>
            </w:r>
          </w:p>
        </w:tc>
        <w:tc>
          <w:tcPr>
            <w:tcW w:w="1359" w:type="dxa"/>
            <w:shd w:val="clear" w:color="auto" w:fill="auto"/>
          </w:tcPr>
          <w:p w14:paraId="6E861A5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5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64" w14:textId="77777777" w:rsidTr="00201F6A">
        <w:trPr>
          <w:cantSplit/>
        </w:trPr>
        <w:tc>
          <w:tcPr>
            <w:tcW w:w="5414" w:type="dxa"/>
          </w:tcPr>
          <w:p w14:paraId="6E861A60" w14:textId="40F425DC" w:rsidR="00201F6A" w:rsidRPr="00FE3795" w:rsidRDefault="00201F6A" w:rsidP="00201F6A">
            <w:pPr>
              <w:pStyle w:val="BodyText"/>
              <w:spacing w:before="60" w:after="60"/>
              <w:ind w:left="0" w:firstLine="0"/>
              <w:jc w:val="left"/>
              <w:rPr>
                <w:sz w:val="22"/>
                <w:szCs w:val="22"/>
              </w:rPr>
            </w:pPr>
            <w:r w:rsidRPr="00FE3795">
              <w:rPr>
                <w:sz w:val="22"/>
                <w:szCs w:val="22"/>
              </w:rPr>
              <w:t>Inertia constant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210B2">
              <w:t xml:space="preserve"> </w:t>
            </w:r>
            <w:r w:rsidRPr="00FE3795">
              <w:rPr>
                <w:sz w:val="22"/>
                <w:szCs w:val="22"/>
              </w:rPr>
              <w:t>and Prime Mover)</w:t>
            </w:r>
          </w:p>
        </w:tc>
        <w:tc>
          <w:tcPr>
            <w:tcW w:w="1082" w:type="dxa"/>
          </w:tcPr>
          <w:p w14:paraId="6E861A61" w14:textId="77777777" w:rsidR="00201F6A" w:rsidRPr="00FE3795" w:rsidRDefault="00201F6A" w:rsidP="00201F6A">
            <w:pPr>
              <w:pStyle w:val="BodyText"/>
              <w:spacing w:before="60" w:after="60"/>
              <w:ind w:left="0" w:firstLine="0"/>
              <w:jc w:val="center"/>
              <w:rPr>
                <w:sz w:val="22"/>
                <w:szCs w:val="22"/>
              </w:rPr>
            </w:pPr>
            <w:r w:rsidRPr="00FE3795">
              <w:rPr>
                <w:sz w:val="22"/>
                <w:szCs w:val="22"/>
              </w:rPr>
              <w:t>MWsec/ MVA</w:t>
            </w:r>
          </w:p>
        </w:tc>
        <w:tc>
          <w:tcPr>
            <w:tcW w:w="1359" w:type="dxa"/>
            <w:tcBorders>
              <w:bottom w:val="single" w:sz="4" w:space="0" w:color="auto"/>
            </w:tcBorders>
            <w:shd w:val="clear" w:color="auto" w:fill="auto"/>
          </w:tcPr>
          <w:p w14:paraId="6E861A6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6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SPD</w:t>
            </w:r>
          </w:p>
        </w:tc>
      </w:tr>
      <w:tr w:rsidR="00201F6A" w:rsidRPr="00441643" w14:paraId="6E861A75" w14:textId="77777777" w:rsidTr="00201F6A">
        <w:trPr>
          <w:cantSplit/>
        </w:trPr>
        <w:tc>
          <w:tcPr>
            <w:tcW w:w="5414" w:type="dxa"/>
          </w:tcPr>
          <w:p w14:paraId="6E861A65"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Direct axis reactances:</w:t>
            </w:r>
          </w:p>
          <w:p w14:paraId="6E861A6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d</w:t>
            </w:r>
            <w:r w:rsidRPr="00FE3795">
              <w:rPr>
                <w:sz w:val="22"/>
                <w:szCs w:val="22"/>
              </w:rPr>
              <w:t>) – unsaturated / saturated</w:t>
            </w:r>
          </w:p>
          <w:p w14:paraId="6E861A6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d</w:t>
            </w:r>
            <w:r w:rsidRPr="00FE3795">
              <w:rPr>
                <w:sz w:val="22"/>
                <w:szCs w:val="22"/>
              </w:rPr>
              <w:t>) – unsaturated / saturated</w:t>
            </w:r>
          </w:p>
          <w:p w14:paraId="6E861A6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d</w:t>
            </w:r>
            <w:r w:rsidRPr="00FE3795">
              <w:rPr>
                <w:sz w:val="22"/>
                <w:szCs w:val="22"/>
              </w:rPr>
              <w:t>) – unsaturated / saturated</w:t>
            </w:r>
          </w:p>
        </w:tc>
        <w:tc>
          <w:tcPr>
            <w:tcW w:w="1082" w:type="dxa"/>
          </w:tcPr>
          <w:p w14:paraId="6E861A69" w14:textId="77777777" w:rsidR="00201F6A" w:rsidRPr="00FE3795" w:rsidRDefault="00201F6A" w:rsidP="00201F6A">
            <w:pPr>
              <w:pStyle w:val="BodyText"/>
              <w:spacing w:before="60" w:after="60"/>
              <w:ind w:left="0" w:firstLine="0"/>
              <w:jc w:val="center"/>
              <w:rPr>
                <w:sz w:val="22"/>
                <w:szCs w:val="22"/>
              </w:rPr>
            </w:pPr>
          </w:p>
          <w:p w14:paraId="6E861A6A"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6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6D" w14:textId="77777777" w:rsidR="00201F6A" w:rsidRPr="00FE3795" w:rsidRDefault="00201F6A" w:rsidP="00201F6A">
            <w:pPr>
              <w:pStyle w:val="BodyText"/>
              <w:spacing w:before="60" w:after="60"/>
              <w:ind w:left="0" w:firstLine="0"/>
              <w:jc w:val="center"/>
              <w:rPr>
                <w:b/>
                <w:sz w:val="22"/>
                <w:szCs w:val="22"/>
                <w:lang w:val="it-IT"/>
              </w:rPr>
            </w:pPr>
          </w:p>
          <w:p w14:paraId="6E861A6E"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6F"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70"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c>
          <w:tcPr>
            <w:tcW w:w="1359" w:type="dxa"/>
          </w:tcPr>
          <w:p w14:paraId="6E861A71" w14:textId="77777777" w:rsidR="00201F6A" w:rsidRPr="00FE3795" w:rsidRDefault="00201F6A" w:rsidP="00201F6A">
            <w:pPr>
              <w:pStyle w:val="BodyText"/>
              <w:spacing w:before="60" w:after="60"/>
              <w:ind w:left="0" w:firstLine="0"/>
              <w:jc w:val="center"/>
              <w:rPr>
                <w:b/>
                <w:sz w:val="22"/>
                <w:szCs w:val="22"/>
                <w:lang w:val="da-DK"/>
              </w:rPr>
            </w:pPr>
          </w:p>
          <w:p w14:paraId="6E861A72"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7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tc>
      </w:tr>
      <w:tr w:rsidR="00201F6A" w:rsidRPr="00441643" w14:paraId="6E861A86" w14:textId="77777777" w:rsidTr="00201F6A">
        <w:trPr>
          <w:cantSplit/>
        </w:trPr>
        <w:tc>
          <w:tcPr>
            <w:tcW w:w="5414" w:type="dxa"/>
          </w:tcPr>
          <w:p w14:paraId="6E861A76"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Quadrature axis reactances:</w:t>
            </w:r>
          </w:p>
          <w:p w14:paraId="6E861A7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Sub-transient (X”</w:t>
            </w:r>
            <w:r w:rsidRPr="00FE3795">
              <w:rPr>
                <w:sz w:val="22"/>
                <w:szCs w:val="22"/>
                <w:vertAlign w:val="subscript"/>
              </w:rPr>
              <w:t>q</w:t>
            </w:r>
            <w:r w:rsidRPr="00FE3795">
              <w:rPr>
                <w:sz w:val="22"/>
                <w:szCs w:val="22"/>
              </w:rPr>
              <w:t>) – unsaturated / saturated</w:t>
            </w:r>
          </w:p>
          <w:p w14:paraId="6E861A7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Transient (X’</w:t>
            </w:r>
            <w:r w:rsidRPr="00FE3795">
              <w:rPr>
                <w:sz w:val="22"/>
                <w:szCs w:val="22"/>
                <w:vertAlign w:val="subscript"/>
              </w:rPr>
              <w:t>q</w:t>
            </w:r>
            <w:r w:rsidRPr="00FE3795">
              <w:rPr>
                <w:sz w:val="22"/>
                <w:szCs w:val="22"/>
              </w:rPr>
              <w:t>) – unsaturated / saturated</w:t>
            </w:r>
          </w:p>
          <w:p w14:paraId="6E861A7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Synchronous (X</w:t>
            </w:r>
            <w:r w:rsidRPr="00FE3795">
              <w:rPr>
                <w:sz w:val="22"/>
                <w:szCs w:val="22"/>
                <w:vertAlign w:val="subscript"/>
              </w:rPr>
              <w:t>q</w:t>
            </w:r>
            <w:r w:rsidRPr="00FE3795">
              <w:rPr>
                <w:sz w:val="22"/>
                <w:szCs w:val="22"/>
              </w:rPr>
              <w:t>) – unsaturated / saturated</w:t>
            </w:r>
          </w:p>
        </w:tc>
        <w:tc>
          <w:tcPr>
            <w:tcW w:w="1082" w:type="dxa"/>
          </w:tcPr>
          <w:p w14:paraId="6E861A7A" w14:textId="77777777" w:rsidR="00201F6A" w:rsidRPr="00FE3795" w:rsidRDefault="00201F6A" w:rsidP="00201F6A">
            <w:pPr>
              <w:pStyle w:val="BodyText"/>
              <w:spacing w:before="60" w:after="60"/>
              <w:ind w:left="0" w:firstLine="0"/>
              <w:jc w:val="center"/>
              <w:rPr>
                <w:sz w:val="22"/>
                <w:szCs w:val="22"/>
              </w:rPr>
            </w:pPr>
          </w:p>
          <w:p w14:paraId="6E861A7B"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C"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p w14:paraId="6E861A7D" w14:textId="77777777" w:rsidR="00201F6A" w:rsidRPr="00FE3795" w:rsidRDefault="00201F6A" w:rsidP="00201F6A">
            <w:pPr>
              <w:pStyle w:val="BodyText"/>
              <w:spacing w:before="60" w:after="60"/>
              <w:ind w:left="0" w:firstLine="0"/>
              <w:jc w:val="center"/>
              <w:rPr>
                <w:sz w:val="22"/>
                <w:szCs w:val="22"/>
                <w:lang w:val="it-IT"/>
              </w:rPr>
            </w:pPr>
            <w:r w:rsidRPr="00FE3795">
              <w:rPr>
                <w:sz w:val="22"/>
                <w:szCs w:val="22"/>
                <w:lang w:val="it-IT"/>
              </w:rPr>
              <w:t>per unit</w:t>
            </w:r>
          </w:p>
        </w:tc>
        <w:tc>
          <w:tcPr>
            <w:tcW w:w="1359" w:type="dxa"/>
            <w:tcBorders>
              <w:bottom w:val="single" w:sz="4" w:space="0" w:color="auto"/>
            </w:tcBorders>
            <w:shd w:val="clear" w:color="auto" w:fill="auto"/>
          </w:tcPr>
          <w:p w14:paraId="6E861A7E" w14:textId="77777777" w:rsidR="00201F6A" w:rsidRPr="00FE3795" w:rsidRDefault="00201F6A" w:rsidP="00201F6A">
            <w:pPr>
              <w:pStyle w:val="BodyText"/>
              <w:spacing w:before="60" w:after="60"/>
              <w:ind w:left="0" w:firstLine="0"/>
              <w:jc w:val="center"/>
              <w:rPr>
                <w:b/>
                <w:sz w:val="22"/>
                <w:szCs w:val="22"/>
                <w:lang w:val="it-IT"/>
              </w:rPr>
            </w:pPr>
          </w:p>
          <w:p w14:paraId="6E861A7F"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0" w14:textId="77777777" w:rsidR="00201F6A" w:rsidRPr="00FE3795" w:rsidRDefault="00201F6A" w:rsidP="00201F6A">
            <w:pPr>
              <w:pStyle w:val="BodyText"/>
              <w:spacing w:before="60" w:after="60"/>
              <w:ind w:left="0" w:firstLine="0"/>
              <w:jc w:val="center"/>
              <w:rPr>
                <w:sz w:val="22"/>
                <w:szCs w:val="22"/>
              </w:rPr>
            </w:pPr>
            <w:r w:rsidRPr="00FE3795">
              <w:rPr>
                <w:sz w:val="22"/>
                <w:szCs w:val="22"/>
              </w:rPr>
              <w:t>None</w:t>
            </w:r>
          </w:p>
          <w:p w14:paraId="6E861A81"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82" w14:textId="77777777" w:rsidR="00201F6A" w:rsidRPr="00FE3795" w:rsidRDefault="00201F6A" w:rsidP="00201F6A">
            <w:pPr>
              <w:pStyle w:val="BodyText"/>
              <w:spacing w:before="60" w:after="60"/>
              <w:ind w:left="0" w:firstLine="0"/>
              <w:jc w:val="center"/>
              <w:rPr>
                <w:b/>
                <w:sz w:val="22"/>
                <w:szCs w:val="22"/>
                <w:lang w:val="da-DK"/>
              </w:rPr>
            </w:pPr>
          </w:p>
          <w:p w14:paraId="6E861A83"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4"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85" w14:textId="77777777" w:rsidR="00201F6A" w:rsidRPr="00FE3795" w:rsidRDefault="00201F6A" w:rsidP="00201F6A">
            <w:pPr>
              <w:pStyle w:val="BodyText"/>
              <w:spacing w:before="60" w:after="60"/>
              <w:ind w:left="0" w:firstLine="0"/>
              <w:jc w:val="center"/>
              <w:rPr>
                <w:sz w:val="22"/>
                <w:szCs w:val="22"/>
                <w:lang w:val="da-DK"/>
              </w:rPr>
            </w:pPr>
            <w:r w:rsidRPr="00FE3795">
              <w:rPr>
                <w:b/>
                <w:sz w:val="22"/>
                <w:szCs w:val="22"/>
                <w:lang w:val="da-DK"/>
              </w:rPr>
              <w:t>DPD / DPD</w:t>
            </w:r>
          </w:p>
        </w:tc>
      </w:tr>
      <w:tr w:rsidR="00201F6A" w:rsidRPr="00FE3795" w14:paraId="6E861A9F" w14:textId="77777777" w:rsidTr="00201F6A">
        <w:trPr>
          <w:cantSplit/>
        </w:trPr>
        <w:tc>
          <w:tcPr>
            <w:tcW w:w="5414" w:type="dxa"/>
          </w:tcPr>
          <w:p w14:paraId="6E861A87"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Time constants:</w:t>
            </w:r>
          </w:p>
          <w:p w14:paraId="6E861A88"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State whether time constants are open or short circuit</w:t>
            </w:r>
          </w:p>
          <w:p w14:paraId="6E861A89"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sub-transient – unsaturated / saturated</w:t>
            </w:r>
          </w:p>
          <w:p w14:paraId="6E861A8A"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D-axis transient – unsaturated / saturated</w:t>
            </w:r>
          </w:p>
          <w:p w14:paraId="6E861A8B"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sub-transient – unsaturated / saturated</w:t>
            </w:r>
          </w:p>
          <w:p w14:paraId="6E861A8C"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ab/>
              <w:t>Q-axis transient – unsaturated / saturated</w:t>
            </w:r>
          </w:p>
        </w:tc>
        <w:tc>
          <w:tcPr>
            <w:tcW w:w="1082" w:type="dxa"/>
          </w:tcPr>
          <w:p w14:paraId="6E861A8D" w14:textId="77777777" w:rsidR="00201F6A" w:rsidRPr="00FE3795" w:rsidRDefault="00201F6A" w:rsidP="00201F6A">
            <w:pPr>
              <w:pStyle w:val="BodyText"/>
              <w:spacing w:before="60" w:after="60"/>
              <w:ind w:left="0" w:firstLine="0"/>
              <w:jc w:val="center"/>
              <w:rPr>
                <w:sz w:val="22"/>
                <w:szCs w:val="22"/>
              </w:rPr>
            </w:pPr>
          </w:p>
          <w:p w14:paraId="6E861A8E" w14:textId="77777777" w:rsidR="00201F6A" w:rsidRPr="00FE3795" w:rsidRDefault="00201F6A" w:rsidP="00201F6A">
            <w:pPr>
              <w:pStyle w:val="BodyText"/>
              <w:spacing w:before="60" w:after="60"/>
              <w:ind w:left="0" w:firstLine="0"/>
              <w:jc w:val="center"/>
              <w:rPr>
                <w:sz w:val="22"/>
                <w:szCs w:val="22"/>
                <w:lang w:val="fr-FR"/>
              </w:rPr>
            </w:pPr>
            <w:r w:rsidRPr="00FE3795">
              <w:rPr>
                <w:sz w:val="22"/>
                <w:szCs w:val="22"/>
                <w:lang w:val="fr-FR"/>
              </w:rPr>
              <w:t>Text</w:t>
            </w:r>
          </w:p>
          <w:p w14:paraId="6E861A8F"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0"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1"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p w14:paraId="6E861A92" w14:textId="77777777" w:rsidR="00201F6A" w:rsidRPr="00FE3795" w:rsidRDefault="00201F6A" w:rsidP="00201F6A">
            <w:pPr>
              <w:pStyle w:val="BodyText"/>
              <w:spacing w:before="60" w:after="60"/>
              <w:ind w:left="0" w:firstLine="0"/>
              <w:jc w:val="center"/>
              <w:rPr>
                <w:sz w:val="22"/>
                <w:szCs w:val="22"/>
              </w:rPr>
            </w:pPr>
            <w:r w:rsidRPr="00FE3795">
              <w:rPr>
                <w:sz w:val="22"/>
                <w:szCs w:val="22"/>
              </w:rPr>
              <w:t>s</w:t>
            </w:r>
          </w:p>
        </w:tc>
        <w:tc>
          <w:tcPr>
            <w:tcW w:w="1359" w:type="dxa"/>
            <w:shd w:val="clear" w:color="auto" w:fill="auto"/>
          </w:tcPr>
          <w:p w14:paraId="6E861A93" w14:textId="77777777" w:rsidR="00201F6A" w:rsidRPr="00FE3795" w:rsidRDefault="00201F6A" w:rsidP="00201F6A">
            <w:pPr>
              <w:pStyle w:val="BodyText"/>
              <w:spacing w:before="60" w:after="60"/>
              <w:ind w:left="0" w:firstLine="0"/>
              <w:jc w:val="center"/>
              <w:rPr>
                <w:b/>
                <w:sz w:val="22"/>
                <w:szCs w:val="22"/>
                <w:lang w:val="de-LU"/>
              </w:rPr>
            </w:pPr>
          </w:p>
          <w:p w14:paraId="6E861A94"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w:t>
            </w:r>
          </w:p>
          <w:p w14:paraId="6E861A95"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6" w14:textId="77777777" w:rsidR="00201F6A" w:rsidRPr="00FE3795" w:rsidRDefault="00201F6A" w:rsidP="00201F6A">
            <w:pPr>
              <w:pStyle w:val="BodyText"/>
              <w:spacing w:before="60" w:after="60"/>
              <w:ind w:left="0" w:firstLine="0"/>
              <w:jc w:val="center"/>
              <w:rPr>
                <w:b/>
                <w:sz w:val="22"/>
                <w:szCs w:val="22"/>
                <w:lang w:val="de-LU"/>
              </w:rPr>
            </w:pPr>
            <w:r w:rsidRPr="00FE3795">
              <w:rPr>
                <w:b/>
                <w:sz w:val="22"/>
                <w:szCs w:val="22"/>
                <w:lang w:val="de-LU"/>
              </w:rPr>
              <w:t>DPD / DPD</w:t>
            </w:r>
          </w:p>
          <w:p w14:paraId="6E861A97" w14:textId="77777777" w:rsidR="00201F6A" w:rsidRPr="00FE3795" w:rsidRDefault="00201F6A" w:rsidP="00201F6A">
            <w:pPr>
              <w:pStyle w:val="BodyText"/>
              <w:spacing w:before="60" w:after="60"/>
              <w:ind w:left="0" w:firstLine="0"/>
              <w:jc w:val="center"/>
              <w:rPr>
                <w:sz w:val="22"/>
                <w:szCs w:val="22"/>
                <w:lang w:val="de-LU"/>
              </w:rPr>
            </w:pPr>
            <w:r w:rsidRPr="00FE3795">
              <w:rPr>
                <w:sz w:val="22"/>
                <w:szCs w:val="22"/>
                <w:lang w:val="de-LU"/>
              </w:rPr>
              <w:t>None</w:t>
            </w:r>
          </w:p>
          <w:p w14:paraId="6E861A98"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99" w14:textId="77777777" w:rsidR="00201F6A" w:rsidRPr="00FE3795" w:rsidRDefault="00201F6A" w:rsidP="00201F6A">
            <w:pPr>
              <w:pStyle w:val="BodyText"/>
              <w:spacing w:before="60" w:after="60"/>
              <w:ind w:left="0" w:firstLine="0"/>
              <w:jc w:val="center"/>
              <w:rPr>
                <w:b/>
                <w:sz w:val="22"/>
                <w:szCs w:val="22"/>
                <w:lang w:val="da-DK"/>
              </w:rPr>
            </w:pPr>
          </w:p>
          <w:p w14:paraId="6E861A9A"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w:t>
            </w:r>
          </w:p>
          <w:p w14:paraId="6E861A9B"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C"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SPD / SPD</w:t>
            </w:r>
          </w:p>
          <w:p w14:paraId="6E861A9D" w14:textId="77777777" w:rsidR="00201F6A" w:rsidRPr="00FE3795" w:rsidRDefault="00201F6A" w:rsidP="00201F6A">
            <w:pPr>
              <w:pStyle w:val="BodyText"/>
              <w:spacing w:before="60" w:after="60"/>
              <w:ind w:left="0" w:firstLine="0"/>
              <w:jc w:val="center"/>
              <w:rPr>
                <w:b/>
                <w:sz w:val="22"/>
                <w:szCs w:val="22"/>
                <w:lang w:val="da-DK"/>
              </w:rPr>
            </w:pPr>
            <w:r w:rsidRPr="00FE3795">
              <w:rPr>
                <w:b/>
                <w:sz w:val="22"/>
                <w:szCs w:val="22"/>
                <w:lang w:val="da-DK"/>
              </w:rPr>
              <w:t>DPD / DPD</w:t>
            </w:r>
          </w:p>
          <w:p w14:paraId="6E861A9E"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 / DPD</w:t>
            </w:r>
          </w:p>
        </w:tc>
      </w:tr>
      <w:tr w:rsidR="00201F6A" w:rsidRPr="00FE3795" w14:paraId="6E861AA4" w14:textId="77777777" w:rsidTr="00201F6A">
        <w:trPr>
          <w:cantSplit/>
        </w:trPr>
        <w:tc>
          <w:tcPr>
            <w:tcW w:w="5414" w:type="dxa"/>
          </w:tcPr>
          <w:p w14:paraId="6E861AA0" w14:textId="77777777" w:rsidR="00201F6A" w:rsidRPr="00FE3795" w:rsidRDefault="00201F6A" w:rsidP="00201F6A">
            <w:pPr>
              <w:pStyle w:val="BodyText"/>
              <w:tabs>
                <w:tab w:val="right" w:pos="4854"/>
              </w:tabs>
              <w:spacing w:before="60" w:after="60"/>
              <w:ind w:left="0" w:firstLine="0"/>
              <w:jc w:val="left"/>
              <w:rPr>
                <w:sz w:val="22"/>
                <w:szCs w:val="22"/>
              </w:rPr>
            </w:pPr>
            <w:r w:rsidRPr="00FE3795">
              <w:rPr>
                <w:sz w:val="22"/>
                <w:szCs w:val="22"/>
              </w:rPr>
              <w:t>Stator leakage reactance (unsaturated)</w:t>
            </w:r>
          </w:p>
        </w:tc>
        <w:tc>
          <w:tcPr>
            <w:tcW w:w="1082" w:type="dxa"/>
          </w:tcPr>
          <w:p w14:paraId="6E861AA1"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A2" w14:textId="77777777" w:rsidR="00201F6A" w:rsidRPr="00FE3795" w:rsidRDefault="00201F6A" w:rsidP="00201F6A">
            <w:pPr>
              <w:pStyle w:val="BodyText"/>
              <w:spacing w:before="60" w:after="60"/>
              <w:ind w:left="0" w:firstLine="0"/>
              <w:jc w:val="center"/>
              <w:rPr>
                <w:b/>
                <w:sz w:val="22"/>
                <w:szCs w:val="22"/>
              </w:rPr>
            </w:pPr>
            <w:r w:rsidRPr="00FE3795">
              <w:rPr>
                <w:sz w:val="22"/>
                <w:szCs w:val="22"/>
              </w:rPr>
              <w:t>None</w:t>
            </w:r>
          </w:p>
        </w:tc>
        <w:tc>
          <w:tcPr>
            <w:tcW w:w="1359" w:type="dxa"/>
          </w:tcPr>
          <w:p w14:paraId="6E861AA3"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9" w14:textId="77777777" w:rsidTr="00201F6A">
        <w:trPr>
          <w:cantSplit/>
        </w:trPr>
        <w:tc>
          <w:tcPr>
            <w:tcW w:w="5414" w:type="dxa"/>
          </w:tcPr>
          <w:p w14:paraId="6E861AA5"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resistance (earthed star only, including any neutral earthing resistance)</w:t>
            </w:r>
          </w:p>
        </w:tc>
        <w:tc>
          <w:tcPr>
            <w:tcW w:w="1082" w:type="dxa"/>
          </w:tcPr>
          <w:p w14:paraId="6E861AA6"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8"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AE" w14:textId="77777777" w:rsidTr="00201F6A">
        <w:trPr>
          <w:cantSplit/>
        </w:trPr>
        <w:tc>
          <w:tcPr>
            <w:tcW w:w="5414" w:type="dxa"/>
          </w:tcPr>
          <w:p w14:paraId="6E861AAA" w14:textId="77777777" w:rsidR="00201F6A" w:rsidRPr="00FE3795" w:rsidRDefault="00201F6A" w:rsidP="00201F6A">
            <w:pPr>
              <w:pStyle w:val="BodyText"/>
              <w:spacing w:before="60" w:after="60"/>
              <w:ind w:left="0" w:firstLine="0"/>
              <w:jc w:val="left"/>
              <w:rPr>
                <w:sz w:val="22"/>
                <w:szCs w:val="22"/>
              </w:rPr>
            </w:pPr>
            <w:r w:rsidRPr="00FE3795">
              <w:rPr>
                <w:sz w:val="22"/>
                <w:szCs w:val="22"/>
              </w:rPr>
              <w:t>Zero sequence reactance (earthed star only, including any neutral earthing reactance)</w:t>
            </w:r>
          </w:p>
        </w:tc>
        <w:tc>
          <w:tcPr>
            <w:tcW w:w="1082" w:type="dxa"/>
          </w:tcPr>
          <w:p w14:paraId="6E861AAB"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AC"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AD"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3" w14:textId="77777777" w:rsidTr="00201F6A">
        <w:trPr>
          <w:cantSplit/>
        </w:trPr>
        <w:tc>
          <w:tcPr>
            <w:tcW w:w="5414" w:type="dxa"/>
          </w:tcPr>
          <w:p w14:paraId="6E861AAF"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resistance</w:t>
            </w:r>
          </w:p>
        </w:tc>
        <w:tc>
          <w:tcPr>
            <w:tcW w:w="1082" w:type="dxa"/>
          </w:tcPr>
          <w:p w14:paraId="6E861AB0"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bottom w:val="single" w:sz="4" w:space="0" w:color="auto"/>
            </w:tcBorders>
            <w:shd w:val="clear" w:color="auto" w:fill="auto"/>
          </w:tcPr>
          <w:p w14:paraId="6E861AB1"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B2"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8" w14:textId="77777777" w:rsidTr="00201F6A">
        <w:trPr>
          <w:cantSplit/>
        </w:trPr>
        <w:tc>
          <w:tcPr>
            <w:tcW w:w="5414" w:type="dxa"/>
            <w:tcBorders>
              <w:top w:val="single" w:sz="4" w:space="0" w:color="auto"/>
              <w:left w:val="single" w:sz="4" w:space="0" w:color="auto"/>
              <w:bottom w:val="single" w:sz="4" w:space="0" w:color="auto"/>
              <w:right w:val="single" w:sz="4" w:space="0" w:color="auto"/>
            </w:tcBorders>
          </w:tcPr>
          <w:p w14:paraId="6E861AB4" w14:textId="77777777" w:rsidR="00201F6A" w:rsidRPr="00FE3795" w:rsidRDefault="00201F6A" w:rsidP="00201F6A">
            <w:pPr>
              <w:pStyle w:val="BodyText"/>
              <w:spacing w:before="60" w:after="60"/>
              <w:ind w:left="0" w:firstLine="0"/>
              <w:jc w:val="left"/>
              <w:rPr>
                <w:sz w:val="22"/>
                <w:szCs w:val="22"/>
              </w:rPr>
            </w:pPr>
            <w:r w:rsidRPr="00FE3795">
              <w:rPr>
                <w:sz w:val="22"/>
                <w:szCs w:val="22"/>
              </w:rPr>
              <w:t>Negative sequence reactance</w:t>
            </w:r>
          </w:p>
        </w:tc>
        <w:tc>
          <w:tcPr>
            <w:tcW w:w="1082" w:type="dxa"/>
            <w:tcBorders>
              <w:top w:val="single" w:sz="4" w:space="0" w:color="auto"/>
              <w:left w:val="single" w:sz="4" w:space="0" w:color="auto"/>
              <w:bottom w:val="single" w:sz="4" w:space="0" w:color="auto"/>
              <w:right w:val="single" w:sz="4" w:space="0" w:color="auto"/>
            </w:tcBorders>
          </w:tcPr>
          <w:p w14:paraId="6E861AB5"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Borders>
              <w:top w:val="single" w:sz="4" w:space="0" w:color="auto"/>
              <w:left w:val="single" w:sz="4" w:space="0" w:color="auto"/>
              <w:bottom w:val="single" w:sz="4" w:space="0" w:color="auto"/>
              <w:right w:val="single" w:sz="4" w:space="0" w:color="auto"/>
            </w:tcBorders>
          </w:tcPr>
          <w:p w14:paraId="6E861AB7"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BD" w14:textId="77777777" w:rsidTr="00201F6A">
        <w:trPr>
          <w:cantSplit/>
        </w:trPr>
        <w:tc>
          <w:tcPr>
            <w:tcW w:w="5414" w:type="dxa"/>
            <w:shd w:val="clear" w:color="auto" w:fill="auto"/>
          </w:tcPr>
          <w:p w14:paraId="6E861AB9" w14:textId="77777777" w:rsidR="00201F6A" w:rsidRPr="00FE3795" w:rsidRDefault="00201F6A" w:rsidP="00201F6A">
            <w:pPr>
              <w:pStyle w:val="BodyText"/>
              <w:spacing w:before="60" w:after="60"/>
              <w:ind w:left="0" w:firstLine="0"/>
              <w:jc w:val="left"/>
              <w:rPr>
                <w:sz w:val="22"/>
                <w:szCs w:val="22"/>
              </w:rPr>
            </w:pPr>
            <w:r w:rsidRPr="00FE3795">
              <w:rPr>
                <w:sz w:val="22"/>
                <w:szCs w:val="22"/>
              </w:rPr>
              <w:t>Rated field current</w:t>
            </w:r>
          </w:p>
        </w:tc>
        <w:tc>
          <w:tcPr>
            <w:tcW w:w="1082" w:type="dxa"/>
            <w:shd w:val="clear" w:color="auto" w:fill="auto"/>
          </w:tcPr>
          <w:p w14:paraId="6E861ABA" w14:textId="77777777" w:rsidR="00201F6A" w:rsidRPr="00FE3795" w:rsidRDefault="00201F6A" w:rsidP="00201F6A">
            <w:pPr>
              <w:pStyle w:val="BodyText"/>
              <w:spacing w:before="60" w:after="60"/>
              <w:ind w:left="0" w:firstLine="0"/>
              <w:jc w:val="center"/>
              <w:rPr>
                <w:sz w:val="22"/>
                <w:szCs w:val="22"/>
              </w:rPr>
            </w:pPr>
            <w:r w:rsidRPr="00FE3795">
              <w:rPr>
                <w:sz w:val="22"/>
                <w:szCs w:val="22"/>
              </w:rPr>
              <w:t>A</w:t>
            </w:r>
          </w:p>
        </w:tc>
        <w:tc>
          <w:tcPr>
            <w:tcW w:w="1359" w:type="dxa"/>
            <w:shd w:val="clear" w:color="auto" w:fill="auto"/>
          </w:tcPr>
          <w:p w14:paraId="6E861AB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BC"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2" w14:textId="77777777" w:rsidTr="00201F6A">
        <w:trPr>
          <w:cantSplit/>
        </w:trPr>
        <w:tc>
          <w:tcPr>
            <w:tcW w:w="5414" w:type="dxa"/>
            <w:shd w:val="clear" w:color="auto" w:fill="auto"/>
          </w:tcPr>
          <w:p w14:paraId="6E861ABE" w14:textId="77777777" w:rsidR="00201F6A" w:rsidRPr="00FE3795" w:rsidRDefault="00201F6A" w:rsidP="00201F6A">
            <w:pPr>
              <w:pStyle w:val="BodyText"/>
              <w:spacing w:before="60" w:after="60"/>
              <w:ind w:left="0" w:firstLine="0"/>
              <w:jc w:val="left"/>
              <w:rPr>
                <w:sz w:val="22"/>
                <w:szCs w:val="22"/>
              </w:rPr>
            </w:pPr>
            <w:r w:rsidRPr="00FE3795">
              <w:rPr>
                <w:sz w:val="22"/>
                <w:szCs w:val="22"/>
              </w:rPr>
              <w:lastRenderedPageBreak/>
              <w:t>Field current open circuit saturation curve (from 50% to 120% of rated terminal voltage)</w:t>
            </w:r>
          </w:p>
        </w:tc>
        <w:tc>
          <w:tcPr>
            <w:tcW w:w="1082" w:type="dxa"/>
            <w:shd w:val="clear" w:color="auto" w:fill="auto"/>
          </w:tcPr>
          <w:p w14:paraId="6E861ABF" w14:textId="77777777" w:rsidR="00201F6A" w:rsidRPr="00FE3795" w:rsidRDefault="00201F6A" w:rsidP="00201F6A">
            <w:pPr>
              <w:pStyle w:val="BodyText"/>
              <w:spacing w:before="60" w:after="60"/>
              <w:ind w:left="0" w:firstLine="0"/>
              <w:jc w:val="center"/>
              <w:rPr>
                <w:sz w:val="22"/>
                <w:szCs w:val="22"/>
              </w:rPr>
            </w:pPr>
            <w:r w:rsidRPr="00FE3795">
              <w:rPr>
                <w:sz w:val="22"/>
                <w:szCs w:val="22"/>
              </w:rPr>
              <w:t>Graph</w:t>
            </w:r>
          </w:p>
        </w:tc>
        <w:tc>
          <w:tcPr>
            <w:tcW w:w="1359" w:type="dxa"/>
            <w:shd w:val="clear" w:color="auto" w:fill="auto"/>
          </w:tcPr>
          <w:p w14:paraId="6E861AC0"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shd w:val="clear" w:color="auto" w:fill="auto"/>
          </w:tcPr>
          <w:p w14:paraId="6E861AC1" w14:textId="77777777" w:rsidR="00201F6A" w:rsidRPr="00FE3795" w:rsidRDefault="00201F6A" w:rsidP="00201F6A">
            <w:pPr>
              <w:pStyle w:val="BodyText"/>
              <w:spacing w:before="60" w:after="60"/>
              <w:ind w:left="0" w:firstLine="0"/>
              <w:jc w:val="center"/>
              <w:rPr>
                <w:sz w:val="22"/>
                <w:szCs w:val="22"/>
              </w:rPr>
            </w:pPr>
            <w:r w:rsidRPr="00FE3795">
              <w:rPr>
                <w:b/>
                <w:sz w:val="22"/>
                <w:szCs w:val="22"/>
              </w:rPr>
              <w:t>DPD</w:t>
            </w:r>
          </w:p>
        </w:tc>
      </w:tr>
      <w:tr w:rsidR="00201F6A" w:rsidRPr="00FE3795" w14:paraId="6E861AC7" w14:textId="77777777" w:rsidTr="00201F6A">
        <w:trPr>
          <w:cantSplit/>
        </w:trPr>
        <w:tc>
          <w:tcPr>
            <w:tcW w:w="5414" w:type="dxa"/>
          </w:tcPr>
          <w:p w14:paraId="6E861AC3" w14:textId="77777777" w:rsidR="00201F6A" w:rsidRPr="00FE3795" w:rsidRDefault="00201F6A" w:rsidP="00201F6A">
            <w:pPr>
              <w:pStyle w:val="BodyText"/>
              <w:spacing w:before="60" w:after="60"/>
              <w:ind w:left="0" w:firstLine="0"/>
              <w:jc w:val="left"/>
              <w:rPr>
                <w:sz w:val="22"/>
                <w:szCs w:val="22"/>
              </w:rPr>
            </w:pPr>
            <w:r w:rsidRPr="00FE3795">
              <w:rPr>
                <w:sz w:val="22"/>
                <w:szCs w:val="22"/>
              </w:rPr>
              <w:t>Potier reactance (if saturation factor available – see note 3)</w:t>
            </w:r>
          </w:p>
        </w:tc>
        <w:tc>
          <w:tcPr>
            <w:tcW w:w="1082" w:type="dxa"/>
          </w:tcPr>
          <w:p w14:paraId="6E861AC4"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5"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6"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201F6A" w:rsidRPr="00FE3795" w14:paraId="6E861ACC" w14:textId="77777777" w:rsidTr="00201F6A">
        <w:trPr>
          <w:cantSplit/>
        </w:trPr>
        <w:tc>
          <w:tcPr>
            <w:tcW w:w="5414" w:type="dxa"/>
          </w:tcPr>
          <w:p w14:paraId="6E861AC8" w14:textId="77777777" w:rsidR="00201F6A" w:rsidRPr="00FE3795" w:rsidRDefault="00201F6A" w:rsidP="00201F6A">
            <w:pPr>
              <w:pStyle w:val="BodyText"/>
              <w:spacing w:before="60" w:after="60"/>
              <w:ind w:left="0" w:firstLine="0"/>
              <w:jc w:val="left"/>
              <w:rPr>
                <w:sz w:val="22"/>
                <w:szCs w:val="22"/>
              </w:rPr>
            </w:pPr>
            <w:r w:rsidRPr="00FE3795">
              <w:rPr>
                <w:sz w:val="22"/>
                <w:szCs w:val="22"/>
              </w:rPr>
              <w:t>Saturation factor (pu field current to produce 1.2pu terminal voltage on open circuit)</w:t>
            </w:r>
          </w:p>
        </w:tc>
        <w:tc>
          <w:tcPr>
            <w:tcW w:w="1082" w:type="dxa"/>
          </w:tcPr>
          <w:p w14:paraId="6E861AC9" w14:textId="77777777" w:rsidR="00201F6A" w:rsidRPr="00FE3795" w:rsidRDefault="00201F6A" w:rsidP="00201F6A">
            <w:pPr>
              <w:pStyle w:val="BodyText"/>
              <w:spacing w:before="60" w:after="60"/>
              <w:ind w:left="0" w:firstLine="0"/>
              <w:jc w:val="center"/>
              <w:rPr>
                <w:sz w:val="22"/>
                <w:szCs w:val="22"/>
              </w:rPr>
            </w:pPr>
            <w:r w:rsidRPr="00FE3795">
              <w:rPr>
                <w:sz w:val="22"/>
                <w:szCs w:val="22"/>
              </w:rPr>
              <w:t>per unit</w:t>
            </w:r>
          </w:p>
        </w:tc>
        <w:tc>
          <w:tcPr>
            <w:tcW w:w="1359" w:type="dxa"/>
            <w:shd w:val="clear" w:color="auto" w:fill="auto"/>
          </w:tcPr>
          <w:p w14:paraId="6E861ACA"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c>
          <w:tcPr>
            <w:tcW w:w="1359" w:type="dxa"/>
          </w:tcPr>
          <w:p w14:paraId="6E861ACB" w14:textId="77777777" w:rsidR="00201F6A" w:rsidRPr="00FE3795" w:rsidRDefault="00201F6A" w:rsidP="00201F6A">
            <w:pPr>
              <w:pStyle w:val="BodyText"/>
              <w:spacing w:before="60" w:after="60"/>
              <w:ind w:left="0" w:firstLine="0"/>
              <w:jc w:val="center"/>
              <w:rPr>
                <w:b/>
                <w:sz w:val="22"/>
                <w:szCs w:val="22"/>
              </w:rPr>
            </w:pPr>
            <w:r w:rsidRPr="00FE3795">
              <w:rPr>
                <w:b/>
                <w:sz w:val="22"/>
                <w:szCs w:val="22"/>
              </w:rPr>
              <w:t>DPD</w:t>
            </w:r>
          </w:p>
        </w:tc>
      </w:tr>
      <w:tr w:rsidR="00585B3F" w:rsidRPr="00FE3795" w14:paraId="03FBED67" w14:textId="77777777" w:rsidTr="00201F6A">
        <w:trPr>
          <w:cantSplit/>
        </w:trPr>
        <w:tc>
          <w:tcPr>
            <w:tcW w:w="5414" w:type="dxa"/>
          </w:tcPr>
          <w:p w14:paraId="68EBBC71" w14:textId="4918138B" w:rsidR="00585B3F" w:rsidRPr="00FE3795" w:rsidRDefault="00585B3F" w:rsidP="00585B3F">
            <w:pPr>
              <w:pStyle w:val="BodyText"/>
              <w:spacing w:before="60" w:after="60"/>
              <w:ind w:left="0" w:firstLine="0"/>
              <w:jc w:val="left"/>
              <w:rPr>
                <w:sz w:val="22"/>
                <w:szCs w:val="22"/>
              </w:rPr>
            </w:pPr>
            <w:r w:rsidRPr="00FE3795">
              <w:rPr>
                <w:sz w:val="22"/>
                <w:szCs w:val="22"/>
              </w:rPr>
              <w:t>Frequency response droop setting</w:t>
            </w:r>
          </w:p>
        </w:tc>
        <w:tc>
          <w:tcPr>
            <w:tcW w:w="1082" w:type="dxa"/>
          </w:tcPr>
          <w:p w14:paraId="36A91E42" w14:textId="3BB29B7B" w:rsidR="00585B3F" w:rsidRPr="00FE3795" w:rsidRDefault="00585B3F" w:rsidP="00585B3F">
            <w:pPr>
              <w:pStyle w:val="BodyText"/>
              <w:spacing w:before="60" w:after="60"/>
              <w:ind w:left="0" w:firstLine="0"/>
              <w:jc w:val="center"/>
              <w:rPr>
                <w:sz w:val="22"/>
                <w:szCs w:val="22"/>
              </w:rPr>
            </w:pPr>
            <w:r w:rsidRPr="00FE3795">
              <w:rPr>
                <w:sz w:val="22"/>
                <w:szCs w:val="22"/>
              </w:rPr>
              <w:t>Per cent</w:t>
            </w:r>
          </w:p>
        </w:tc>
        <w:tc>
          <w:tcPr>
            <w:tcW w:w="1359" w:type="dxa"/>
            <w:shd w:val="clear" w:color="auto" w:fill="auto"/>
          </w:tcPr>
          <w:p w14:paraId="10FA9056" w14:textId="4E038B4F"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777FFC38" w14:textId="7904366E"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06DBD87" w14:textId="77777777" w:rsidTr="00201F6A">
        <w:trPr>
          <w:cantSplit/>
        </w:trPr>
        <w:tc>
          <w:tcPr>
            <w:tcW w:w="5414" w:type="dxa"/>
          </w:tcPr>
          <w:p w14:paraId="393FDF8F" w14:textId="31A906E8" w:rsidR="00585B3F" w:rsidRPr="00FE3795" w:rsidRDefault="00585B3F" w:rsidP="00585B3F">
            <w:pPr>
              <w:pStyle w:val="BodyText"/>
              <w:spacing w:before="60" w:after="60"/>
              <w:ind w:left="0" w:firstLine="0"/>
              <w:jc w:val="left"/>
              <w:rPr>
                <w:sz w:val="22"/>
                <w:szCs w:val="22"/>
              </w:rPr>
            </w:pPr>
            <w:r w:rsidRPr="00FE3795">
              <w:rPr>
                <w:sz w:val="22"/>
                <w:szCs w:val="22"/>
              </w:rPr>
              <w:t>Frequency response mode, ie LFSM-O or FSM</w:t>
            </w:r>
          </w:p>
        </w:tc>
        <w:tc>
          <w:tcPr>
            <w:tcW w:w="1082" w:type="dxa"/>
          </w:tcPr>
          <w:p w14:paraId="62705520" w14:textId="3C7AD051" w:rsidR="00585B3F" w:rsidRPr="00FE3795" w:rsidRDefault="00585B3F" w:rsidP="00585B3F">
            <w:pPr>
              <w:pStyle w:val="BodyText"/>
              <w:spacing w:before="60" w:after="60"/>
              <w:ind w:left="0" w:firstLine="0"/>
              <w:jc w:val="center"/>
              <w:rPr>
                <w:sz w:val="22"/>
                <w:szCs w:val="22"/>
              </w:rPr>
            </w:pPr>
            <w:r w:rsidRPr="00FE3795">
              <w:rPr>
                <w:sz w:val="22"/>
                <w:szCs w:val="22"/>
              </w:rPr>
              <w:t>text</w:t>
            </w:r>
          </w:p>
        </w:tc>
        <w:tc>
          <w:tcPr>
            <w:tcW w:w="1359" w:type="dxa"/>
            <w:shd w:val="clear" w:color="auto" w:fill="auto"/>
          </w:tcPr>
          <w:p w14:paraId="0A7EA736" w14:textId="4E968BB1"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37E17C63" w14:textId="0079DE18"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E861AD1" w14:textId="77777777" w:rsidTr="00201F6A">
        <w:trPr>
          <w:cantSplit/>
        </w:trPr>
        <w:tc>
          <w:tcPr>
            <w:tcW w:w="5414" w:type="dxa"/>
            <w:shd w:val="clear" w:color="auto" w:fill="B3B3B3"/>
          </w:tcPr>
          <w:p w14:paraId="6E861ACD" w14:textId="60FF65C2" w:rsidR="00585B3F" w:rsidRPr="00FE3795" w:rsidRDefault="00585B3F" w:rsidP="00585B3F">
            <w:pPr>
              <w:pStyle w:val="BodyText"/>
              <w:spacing w:before="60" w:after="60"/>
              <w:ind w:left="0" w:firstLine="0"/>
              <w:jc w:val="left"/>
              <w:rPr>
                <w:b/>
                <w:sz w:val="22"/>
                <w:szCs w:val="22"/>
              </w:rPr>
            </w:pPr>
            <w:r w:rsidRPr="00FE3795">
              <w:rPr>
                <w:sz w:val="22"/>
                <w:szCs w:val="22"/>
              </w:rPr>
              <w:fldChar w:fldCharType="begin"/>
            </w:r>
            <w:r w:rsidRPr="00FE3795">
              <w:rPr>
                <w:sz w:val="22"/>
                <w:szCs w:val="22"/>
              </w:rPr>
              <w:instrText xml:space="preserve"> REF pgm \h </w:instrText>
            </w:r>
            <w:r w:rsidR="00FE3795">
              <w:rPr>
                <w:sz w:val="22"/>
                <w:szCs w:val="22"/>
              </w:rPr>
              <w:instrText xml:space="preserve"> \* MERGEFORMAT </w:instrText>
            </w:r>
            <w:r w:rsidRPr="00FE3795">
              <w:rPr>
                <w:sz w:val="22"/>
                <w:szCs w:val="22"/>
              </w:rPr>
            </w:r>
            <w:r w:rsidRPr="00FE3795">
              <w:rPr>
                <w:sz w:val="22"/>
                <w:szCs w:val="22"/>
              </w:rPr>
              <w:fldChar w:fldCharType="separate"/>
            </w:r>
            <w:r w:rsidR="0011775B" w:rsidRPr="0011775B">
              <w:rPr>
                <w:b/>
                <w:sz w:val="22"/>
                <w:szCs w:val="22"/>
              </w:rPr>
              <w:t>Power Generating Module</w:t>
            </w:r>
            <w:r w:rsidRPr="00FE3795">
              <w:rPr>
                <w:sz w:val="22"/>
                <w:szCs w:val="22"/>
              </w:rPr>
              <w:fldChar w:fldCharType="end"/>
            </w:r>
            <w:r w:rsidRPr="00FE3795">
              <w:rPr>
                <w:b/>
                <w:sz w:val="22"/>
                <w:szCs w:val="22"/>
              </w:rPr>
              <w:t xml:space="preserve"> MODELS</w:t>
            </w:r>
          </w:p>
        </w:tc>
        <w:tc>
          <w:tcPr>
            <w:tcW w:w="1082" w:type="dxa"/>
            <w:shd w:val="clear" w:color="auto" w:fill="B3B3B3"/>
          </w:tcPr>
          <w:p w14:paraId="6E861ACE"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CF" w14:textId="77777777" w:rsidR="00585B3F" w:rsidRPr="00FE3795" w:rsidRDefault="00585B3F" w:rsidP="00585B3F">
            <w:pPr>
              <w:pStyle w:val="BodyText"/>
              <w:spacing w:before="60" w:after="60"/>
              <w:ind w:left="0" w:firstLine="0"/>
              <w:jc w:val="center"/>
              <w:rPr>
                <w:sz w:val="22"/>
                <w:szCs w:val="22"/>
              </w:rPr>
            </w:pPr>
          </w:p>
        </w:tc>
        <w:tc>
          <w:tcPr>
            <w:tcW w:w="1359" w:type="dxa"/>
            <w:shd w:val="clear" w:color="auto" w:fill="B3B3B3"/>
          </w:tcPr>
          <w:p w14:paraId="6E861AD0" w14:textId="77777777" w:rsidR="00585B3F" w:rsidRPr="00FE3795" w:rsidRDefault="00585B3F" w:rsidP="00585B3F">
            <w:pPr>
              <w:pStyle w:val="BodyText"/>
              <w:spacing w:before="60" w:after="60"/>
              <w:ind w:left="0" w:firstLine="0"/>
              <w:jc w:val="center"/>
              <w:rPr>
                <w:b/>
                <w:sz w:val="22"/>
                <w:szCs w:val="22"/>
              </w:rPr>
            </w:pPr>
          </w:p>
        </w:tc>
      </w:tr>
      <w:tr w:rsidR="00585B3F" w:rsidRPr="00FE3795" w14:paraId="6E861AD6" w14:textId="77777777" w:rsidTr="00201F6A">
        <w:trPr>
          <w:cantSplit/>
        </w:trPr>
        <w:tc>
          <w:tcPr>
            <w:tcW w:w="5414" w:type="dxa"/>
          </w:tcPr>
          <w:p w14:paraId="6E861AD2" w14:textId="77777777" w:rsidR="00585B3F" w:rsidRPr="00FE3795" w:rsidRDefault="00585B3F" w:rsidP="00585B3F">
            <w:pPr>
              <w:pStyle w:val="BodyText"/>
              <w:spacing w:before="60" w:after="60"/>
              <w:ind w:left="0" w:firstLine="0"/>
              <w:jc w:val="left"/>
              <w:rPr>
                <w:sz w:val="22"/>
                <w:szCs w:val="22"/>
              </w:rPr>
            </w:pPr>
            <w:r w:rsidRPr="00FE3795">
              <w:rPr>
                <w:sz w:val="22"/>
                <w:szCs w:val="22"/>
              </w:rPr>
              <w:t>Governor and prime mover model (see note 4)</w:t>
            </w:r>
          </w:p>
        </w:tc>
        <w:tc>
          <w:tcPr>
            <w:tcW w:w="1082" w:type="dxa"/>
          </w:tcPr>
          <w:p w14:paraId="6E861AD3"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4"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5"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r>
      <w:tr w:rsidR="00585B3F" w:rsidRPr="00FE3795" w14:paraId="6E861ADB" w14:textId="77777777" w:rsidTr="00201F6A">
        <w:trPr>
          <w:cantSplit/>
        </w:trPr>
        <w:tc>
          <w:tcPr>
            <w:tcW w:w="5414" w:type="dxa"/>
          </w:tcPr>
          <w:p w14:paraId="6E861AD7" w14:textId="77777777" w:rsidR="00585B3F" w:rsidRPr="00FE3795" w:rsidRDefault="00585B3F" w:rsidP="00585B3F">
            <w:pPr>
              <w:pStyle w:val="BodyText"/>
              <w:spacing w:before="60" w:after="60"/>
              <w:ind w:left="0" w:firstLine="0"/>
              <w:jc w:val="left"/>
              <w:rPr>
                <w:sz w:val="22"/>
                <w:szCs w:val="22"/>
              </w:rPr>
            </w:pPr>
            <w:r w:rsidRPr="00FE3795">
              <w:rPr>
                <w:sz w:val="22"/>
                <w:szCs w:val="22"/>
              </w:rPr>
              <w:t>AVR / excitation model (see note 4)</w:t>
            </w:r>
          </w:p>
        </w:tc>
        <w:tc>
          <w:tcPr>
            <w:tcW w:w="1082" w:type="dxa"/>
          </w:tcPr>
          <w:p w14:paraId="6E861AD8" w14:textId="77777777" w:rsidR="00585B3F" w:rsidRPr="00FE3795" w:rsidRDefault="00585B3F" w:rsidP="00585B3F">
            <w:pPr>
              <w:pStyle w:val="BodyText"/>
              <w:spacing w:before="60" w:after="60"/>
              <w:ind w:left="0" w:firstLine="0"/>
              <w:jc w:val="center"/>
              <w:rPr>
                <w:sz w:val="22"/>
                <w:szCs w:val="22"/>
              </w:rPr>
            </w:pPr>
            <w:r w:rsidRPr="00FE3795">
              <w:rPr>
                <w:sz w:val="22"/>
                <w:szCs w:val="22"/>
              </w:rPr>
              <w:t>Model</w:t>
            </w:r>
          </w:p>
        </w:tc>
        <w:tc>
          <w:tcPr>
            <w:tcW w:w="1359" w:type="dxa"/>
            <w:shd w:val="clear" w:color="auto" w:fill="auto"/>
          </w:tcPr>
          <w:p w14:paraId="6E861AD9" w14:textId="77777777" w:rsidR="00585B3F" w:rsidRPr="00FE3795" w:rsidRDefault="00585B3F" w:rsidP="00585B3F">
            <w:pPr>
              <w:pStyle w:val="BodyText"/>
              <w:spacing w:before="60" w:after="60"/>
              <w:ind w:left="0" w:firstLine="0"/>
              <w:jc w:val="center"/>
              <w:rPr>
                <w:b/>
                <w:sz w:val="22"/>
                <w:szCs w:val="22"/>
              </w:rPr>
            </w:pPr>
            <w:r w:rsidRPr="00FE3795">
              <w:rPr>
                <w:b/>
                <w:sz w:val="22"/>
                <w:szCs w:val="22"/>
              </w:rPr>
              <w:t>DPD</w:t>
            </w:r>
          </w:p>
        </w:tc>
        <w:tc>
          <w:tcPr>
            <w:tcW w:w="1359" w:type="dxa"/>
          </w:tcPr>
          <w:p w14:paraId="6E861ADA" w14:textId="77777777" w:rsidR="00585B3F" w:rsidRPr="00FE3795" w:rsidRDefault="00585B3F" w:rsidP="00585B3F">
            <w:pPr>
              <w:pStyle w:val="BodyText"/>
              <w:spacing w:before="60" w:after="60"/>
              <w:ind w:left="0" w:firstLine="0"/>
              <w:jc w:val="center"/>
              <w:rPr>
                <w:sz w:val="22"/>
                <w:szCs w:val="22"/>
              </w:rPr>
            </w:pPr>
            <w:r w:rsidRPr="00FE3795">
              <w:rPr>
                <w:b/>
                <w:sz w:val="22"/>
                <w:szCs w:val="22"/>
              </w:rPr>
              <w:t>DPD</w:t>
            </w:r>
          </w:p>
        </w:tc>
      </w:tr>
    </w:tbl>
    <w:p w14:paraId="6E861ADC" w14:textId="77777777" w:rsidR="00201F6A" w:rsidRPr="00425D58" w:rsidRDefault="00201F6A" w:rsidP="00201F6A">
      <w:pPr>
        <w:rPr>
          <w:sz w:val="22"/>
          <w:szCs w:val="22"/>
        </w:rPr>
      </w:pPr>
    </w:p>
    <w:p w14:paraId="6E861ADD" w14:textId="77777777" w:rsidR="00201F6A" w:rsidRPr="00757CB3"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757CB3">
        <w:rPr>
          <w:rFonts w:ascii="TimesNewRomanPSMT" w:hAnsi="TimesNewRomanPSMT"/>
          <w:b/>
          <w:sz w:val="22"/>
          <w:szCs w:val="22"/>
          <w:lang w:val="en-US"/>
        </w:rPr>
        <w:t xml:space="preserve">Notes: </w:t>
      </w:r>
    </w:p>
    <w:p w14:paraId="6E861ADE"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Asynchronous generators may be represented here by an equivalent synchronous generator data set</w:t>
      </w:r>
    </w:p>
    <w:p w14:paraId="6E861ADF" w14:textId="7046508A"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short circuit ratio (</w:t>
      </w:r>
      <w:smartTag w:uri="urn:schemas-microsoft-com:office:smarttags" w:element="stockticker">
        <w:r w:rsidRPr="00265814">
          <w:rPr>
            <w:rFonts w:ascii="TimesNewRomanPSMT" w:hAnsi="TimesNewRomanPSMT"/>
            <w:sz w:val="22"/>
            <w:szCs w:val="22"/>
            <w:lang w:val="en-US"/>
          </w:rPr>
          <w:t>SCR</w:t>
        </w:r>
      </w:smartTag>
      <w:r w:rsidRPr="00265814">
        <w:rPr>
          <w:rFonts w:ascii="TimesNewRomanPSMT" w:hAnsi="TimesNewRomanPSMT"/>
          <w:sz w:val="22"/>
          <w:szCs w:val="22"/>
          <w:lang w:val="en-US"/>
        </w:rPr>
        <w:t xml:space="preserve">) of a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11775B" w:rsidRPr="0011775B">
        <w:rPr>
          <w:b/>
          <w:sz w:val="22"/>
          <w:szCs w:val="22"/>
        </w:rPr>
        <w:t>Power Generating Module</w:t>
      </w:r>
      <w:r w:rsidR="00C10C33" w:rsidRPr="00265814">
        <w:rPr>
          <w:sz w:val="22"/>
          <w:szCs w:val="22"/>
        </w:rPr>
        <w:fldChar w:fldCharType="end"/>
      </w:r>
      <w:r w:rsidR="003112F3">
        <w:rPr>
          <w:sz w:val="22"/>
          <w:szCs w:val="22"/>
        </w:rPr>
        <w:t xml:space="preserve"> </w:t>
      </w:r>
      <w:r w:rsidRPr="00265814">
        <w:rPr>
          <w:rFonts w:ascii="TimesNewRomanPSMT" w:hAnsi="TimesNewRomanPSMT"/>
          <w:sz w:val="22"/>
          <w:szCs w:val="22"/>
          <w:lang w:val="en-US"/>
        </w:rPr>
        <w:t>is one measure of the performance of a machine under short circuit conditions and is important in determining the unit’s stability performance. The reciprocal of the per unit on rating saturated synchronous reactance, Xd(sat), is equal to the SCR.</w:t>
      </w:r>
    </w:p>
    <w:p w14:paraId="6E861AE0" w14:textId="77777777" w:rsidR="00201F6A" w:rsidRPr="00265814" w:rsidRDefault="00201F6A"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rFonts w:ascii="TimesNewRomanPSMT" w:hAnsi="TimesNewRomanPSMT"/>
          <w:sz w:val="22"/>
          <w:szCs w:val="22"/>
          <w:lang w:val="en-US"/>
        </w:rPr>
        <w:t>The Potier reactance is only required if the saturation factor is available. The saturation factor is defined as the pu value of field current required to generate 1.2pu stator terminal voltage on open circuit.</w:t>
      </w:r>
    </w:p>
    <w:p w14:paraId="6E861AE1" w14:textId="1C8636A0" w:rsidR="00201F6A" w:rsidRPr="00265814" w:rsidRDefault="008572B5" w:rsidP="00201F6A">
      <w:pPr>
        <w:keepLines w:val="0"/>
        <w:numPr>
          <w:ilvl w:val="0"/>
          <w:numId w:val="64"/>
        </w:numPr>
        <w:tabs>
          <w:tab w:val="clear" w:pos="1080"/>
          <w:tab w:val="num" w:pos="363"/>
        </w:tabs>
        <w:autoSpaceDE w:val="0"/>
        <w:autoSpaceDN w:val="0"/>
        <w:adjustRightInd w:val="0"/>
        <w:spacing w:after="120"/>
        <w:ind w:left="357" w:right="-58" w:hanging="357"/>
        <w:jc w:val="left"/>
        <w:rPr>
          <w:rFonts w:ascii="TimesNewRomanPSMT" w:hAnsi="TimesNewRomanPSMT"/>
          <w:sz w:val="22"/>
          <w:szCs w:val="22"/>
          <w:lang w:val="en-US"/>
        </w:rPr>
      </w:pPr>
      <w:r w:rsidRPr="00265814">
        <w:rPr>
          <w:sz w:val="22"/>
          <w:szCs w:val="22"/>
        </w:rPr>
        <w:fldChar w:fldCharType="begin"/>
      </w:r>
      <w:r w:rsidRPr="00265814">
        <w:rPr>
          <w:sz w:val="22"/>
          <w:szCs w:val="22"/>
        </w:rPr>
        <w:instrText xml:space="preserve"> REF SPD \h  \* MERGEFORMAT </w:instrText>
      </w:r>
      <w:r w:rsidRPr="00265814">
        <w:rPr>
          <w:sz w:val="22"/>
          <w:szCs w:val="22"/>
        </w:rPr>
      </w:r>
      <w:r w:rsidRPr="00265814">
        <w:rPr>
          <w:sz w:val="22"/>
          <w:szCs w:val="22"/>
        </w:rPr>
        <w:fldChar w:fldCharType="separate"/>
      </w:r>
      <w:r w:rsidR="0011775B" w:rsidRPr="0011775B">
        <w:rPr>
          <w:b/>
          <w:sz w:val="22"/>
          <w:szCs w:val="22"/>
        </w:rPr>
        <w:t>SPD</w:t>
      </w:r>
      <w:r w:rsidRPr="00265814">
        <w:rPr>
          <w:sz w:val="22"/>
          <w:szCs w:val="22"/>
        </w:rPr>
        <w:fldChar w:fldCharType="end"/>
      </w:r>
      <w:r w:rsidR="00201F6A" w:rsidRPr="00265814">
        <w:rPr>
          <w:rFonts w:ascii="TimesNewRomanPSMT" w:hAnsi="TimesNewRomanPSMT"/>
          <w:sz w:val="22"/>
          <w:szCs w:val="22"/>
          <w:lang w:val="en-US"/>
        </w:rPr>
        <w:t xml:space="preserve"> will normally be sufficient, except where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11775B" w:rsidRPr="0011775B">
        <w:rPr>
          <w:b/>
          <w:sz w:val="22"/>
          <w:szCs w:val="22"/>
        </w:rPr>
        <w:t>DNO</w:t>
      </w:r>
      <w:r w:rsidRPr="00265814">
        <w:rPr>
          <w:sz w:val="22"/>
          <w:szCs w:val="22"/>
        </w:rPr>
        <w:fldChar w:fldCharType="end"/>
      </w:r>
      <w:r w:rsidR="00201F6A" w:rsidRPr="00265814">
        <w:rPr>
          <w:rFonts w:ascii="TimesNewRomanPSMT" w:hAnsi="TimesNewRomanPSMT"/>
          <w:sz w:val="22"/>
          <w:szCs w:val="22"/>
          <w:lang w:val="en-US"/>
        </w:rPr>
        <w:t xml:space="preserve"> considers that the stability and security of the network is at risk. Sufficient </w:t>
      </w:r>
      <w:r w:rsidR="00201F6A" w:rsidRPr="00265814">
        <w:rPr>
          <w:b/>
          <w:sz w:val="22"/>
          <w:szCs w:val="22"/>
        </w:rPr>
        <w:t>DPD</w:t>
      </w:r>
      <w:r w:rsidR="00201F6A" w:rsidRPr="00265814">
        <w:rPr>
          <w:rFonts w:ascii="TimesNewRomanPSMT" w:hAnsi="TimesNewRomanPSMT"/>
          <w:sz w:val="22"/>
          <w:szCs w:val="22"/>
          <w:lang w:val="en-US"/>
        </w:rPr>
        <w:t xml:space="preserve"> should then be provided in order to build up a suitable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11775B" w:rsidRPr="0011775B">
        <w:rPr>
          <w:b/>
          <w:sz w:val="22"/>
          <w:szCs w:val="22"/>
        </w:rPr>
        <w:t>Power Generating Module</w:t>
      </w:r>
      <w:r w:rsidR="00C10C33" w:rsidRPr="00265814">
        <w:rPr>
          <w:sz w:val="22"/>
          <w:szCs w:val="22"/>
        </w:rPr>
        <w:fldChar w:fldCharType="end"/>
      </w:r>
      <w:r w:rsidR="002210B2">
        <w:rPr>
          <w:sz w:val="22"/>
          <w:szCs w:val="22"/>
        </w:rPr>
        <w:t xml:space="preserve"> </w:t>
      </w:r>
      <w:r w:rsidR="00201F6A" w:rsidRPr="00265814">
        <w:rPr>
          <w:rFonts w:ascii="TimesNewRomanPSMT" w:hAnsi="TimesNewRomanPSMT"/>
          <w:sz w:val="22"/>
          <w:szCs w:val="22"/>
          <w:lang w:val="en-US"/>
        </w:rPr>
        <w:t xml:space="preserve">dynamic model for analysis. Alternatively a ‘Black Box’ dynamic model of the </w:t>
      </w:r>
      <w:r w:rsidR="00C10C33" w:rsidRPr="00265814">
        <w:rPr>
          <w:sz w:val="22"/>
          <w:szCs w:val="22"/>
        </w:rPr>
        <w:fldChar w:fldCharType="begin"/>
      </w:r>
      <w:r w:rsidR="00C10C33" w:rsidRPr="00265814">
        <w:rPr>
          <w:sz w:val="22"/>
          <w:szCs w:val="22"/>
        </w:rPr>
        <w:instrText xml:space="preserve"> REF pgm \h </w:instrText>
      </w:r>
      <w:r w:rsidR="00265814">
        <w:rPr>
          <w:sz w:val="22"/>
          <w:szCs w:val="22"/>
        </w:rPr>
        <w:instrText xml:space="preserve"> \* MERGEFORMAT </w:instrText>
      </w:r>
      <w:r w:rsidR="00C10C33" w:rsidRPr="00265814">
        <w:rPr>
          <w:sz w:val="22"/>
          <w:szCs w:val="22"/>
        </w:rPr>
      </w:r>
      <w:r w:rsidR="00C10C33" w:rsidRPr="00265814">
        <w:rPr>
          <w:sz w:val="22"/>
          <w:szCs w:val="22"/>
        </w:rPr>
        <w:fldChar w:fldCharType="separate"/>
      </w:r>
      <w:r w:rsidR="0011775B" w:rsidRPr="0011775B">
        <w:rPr>
          <w:b/>
          <w:sz w:val="22"/>
          <w:szCs w:val="22"/>
        </w:rPr>
        <w:t>Power Generating Module</w:t>
      </w:r>
      <w:r w:rsidR="00C10C33" w:rsidRPr="00265814">
        <w:rPr>
          <w:sz w:val="22"/>
          <w:szCs w:val="22"/>
        </w:rPr>
        <w:fldChar w:fldCharType="end"/>
      </w:r>
      <w:r w:rsidR="002210B2">
        <w:rPr>
          <w:sz w:val="22"/>
          <w:szCs w:val="22"/>
        </w:rPr>
        <w:t xml:space="preserve"> </w:t>
      </w:r>
      <w:r w:rsidR="00201F6A" w:rsidRPr="00265814">
        <w:rPr>
          <w:rFonts w:ascii="TimesNewRomanPSMT" w:hAnsi="TimesNewRomanPSMT"/>
          <w:sz w:val="22"/>
          <w:szCs w:val="22"/>
          <w:lang w:val="en-US"/>
        </w:rPr>
        <w:t xml:space="preserve">may be provided. All models should be suitable for the software analysis package used by the </w:t>
      </w:r>
      <w:r w:rsidRPr="00265814">
        <w:rPr>
          <w:sz w:val="22"/>
          <w:szCs w:val="22"/>
        </w:rPr>
        <w:fldChar w:fldCharType="begin"/>
      </w:r>
      <w:r w:rsidRPr="00265814">
        <w:rPr>
          <w:sz w:val="22"/>
          <w:szCs w:val="22"/>
        </w:rPr>
        <w:instrText xml:space="preserve"> REF DNO \h  \* MERGEFORMAT </w:instrText>
      </w:r>
      <w:r w:rsidRPr="00265814">
        <w:rPr>
          <w:sz w:val="22"/>
          <w:szCs w:val="22"/>
        </w:rPr>
      </w:r>
      <w:r w:rsidRPr="00265814">
        <w:rPr>
          <w:sz w:val="22"/>
          <w:szCs w:val="22"/>
        </w:rPr>
        <w:fldChar w:fldCharType="separate"/>
      </w:r>
      <w:r w:rsidR="0011775B" w:rsidRPr="0011775B">
        <w:rPr>
          <w:b/>
          <w:sz w:val="22"/>
          <w:szCs w:val="22"/>
        </w:rPr>
        <w:t>DNO</w:t>
      </w:r>
      <w:r w:rsidRPr="00265814">
        <w:rPr>
          <w:sz w:val="22"/>
          <w:szCs w:val="22"/>
        </w:rPr>
        <w:fldChar w:fldCharType="end"/>
      </w:r>
      <w:r w:rsidR="00201F6A" w:rsidRPr="00265814">
        <w:rPr>
          <w:rFonts w:ascii="TimesNewRomanPSMT" w:hAnsi="TimesNewRomanPSMT"/>
          <w:sz w:val="22"/>
          <w:szCs w:val="22"/>
          <w:lang w:val="en-US"/>
        </w:rPr>
        <w:t>.</w:t>
      </w:r>
    </w:p>
    <w:p w14:paraId="6E861AE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567" w:name="_Toc179270892"/>
      <w:bookmarkStart w:id="568" w:name="_Toc501209783"/>
      <w:r w:rsidRPr="00425D58">
        <w:rPr>
          <w:sz w:val="22"/>
          <w:szCs w:val="22"/>
        </w:rPr>
        <w:lastRenderedPageBreak/>
        <w:t>Schedule 5c (ii)</w:t>
      </w:r>
      <w:bookmarkEnd w:id="567"/>
      <w:bookmarkEnd w:id="568"/>
    </w:p>
    <w:p w14:paraId="6E861AE3" w14:textId="77777777" w:rsidR="00201F6A" w:rsidRDefault="00201F6A" w:rsidP="00201F6A">
      <w:pPr>
        <w:jc w:val="left"/>
        <w:rPr>
          <w:b/>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AE4" w14:textId="7B1F305D" w:rsidR="00201F6A" w:rsidRPr="00425D58" w:rsidRDefault="00C10C33" w:rsidP="00201F6A">
      <w:pPr>
        <w:jc w:val="left"/>
        <w:rPr>
          <w:b/>
          <w:caps/>
          <w:sz w:val="22"/>
          <w:szCs w:val="22"/>
        </w:rPr>
      </w:pPr>
      <w:r>
        <w:fldChar w:fldCharType="begin"/>
      </w:r>
      <w:r>
        <w:instrText xml:space="preserve"> REF pgm \h </w:instrText>
      </w:r>
      <w:r>
        <w:fldChar w:fldCharType="separate"/>
      </w:r>
      <w:r w:rsidR="0011775B">
        <w:rPr>
          <w:b/>
        </w:rPr>
        <w:t>Power Generating Module</w:t>
      </w:r>
      <w:r>
        <w:fldChar w:fldCharType="end"/>
      </w:r>
      <w:smartTag w:uri="urn:schemas-microsoft-com:office:smarttags" w:element="stockticker">
        <w:r w:rsidR="001B45FB">
          <w:t xml:space="preserve"> </w:t>
        </w:r>
        <w:r w:rsidR="00201F6A" w:rsidRPr="00425D58">
          <w:rPr>
            <w:b/>
            <w:caps/>
            <w:sz w:val="22"/>
            <w:szCs w:val="22"/>
          </w:rPr>
          <w:t>DATA</w:t>
        </w:r>
      </w:smartTag>
      <w:r w:rsidR="00201F6A" w:rsidRPr="00425D58">
        <w:rPr>
          <w:b/>
          <w:caps/>
          <w:sz w:val="22"/>
          <w:szCs w:val="22"/>
        </w:rPr>
        <w:t xml:space="preserve"> FOR EM</w:t>
      </w:r>
      <w:smartTag w:uri="urn:schemas-microsoft-com:office:smarttags" w:element="stockticker">
        <w:r w:rsidR="00201F6A" w:rsidRPr="00425D58">
          <w:rPr>
            <w:b/>
            <w:caps/>
            <w:sz w:val="22"/>
            <w:szCs w:val="22"/>
          </w:rPr>
          <w:t>BED</w:t>
        </w:r>
      </w:smartTag>
      <w:r w:rsidR="00201F6A" w:rsidRPr="00425D58">
        <w:rPr>
          <w:b/>
          <w:caps/>
          <w:sz w:val="22"/>
          <w:szCs w:val="22"/>
        </w:rPr>
        <w:t xml:space="preserve">DED </w:t>
      </w:r>
      <w:r w:rsidR="00F56231">
        <w:fldChar w:fldCharType="begin"/>
      </w:r>
      <w:r w:rsidR="00F56231">
        <w:instrText xml:space="preserve"> REF pgm \h </w:instrText>
      </w:r>
      <w:r w:rsidR="00F56231">
        <w:fldChar w:fldCharType="separate"/>
      </w:r>
      <w:r w:rsidR="0011775B">
        <w:rPr>
          <w:b/>
        </w:rPr>
        <w:t>Power Generating Module</w:t>
      </w:r>
      <w:r w:rsidR="00F56231">
        <w:fldChar w:fldCharType="end"/>
      </w:r>
      <w:r w:rsidR="00201F6A" w:rsidRPr="001B45FB">
        <w:rPr>
          <w:b/>
          <w:sz w:val="22"/>
          <w:szCs w:val="22"/>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6"/>
        <w:gridCol w:w="1088"/>
        <w:gridCol w:w="1360"/>
        <w:gridCol w:w="1360"/>
      </w:tblGrid>
      <w:tr w:rsidR="00201F6A" w:rsidRPr="00595463" w14:paraId="6E861AEA" w14:textId="77777777" w:rsidTr="00201F6A">
        <w:trPr>
          <w:cantSplit/>
          <w:tblHeader/>
        </w:trPr>
        <w:tc>
          <w:tcPr>
            <w:tcW w:w="5406" w:type="dxa"/>
            <w:tcBorders>
              <w:bottom w:val="single" w:sz="4" w:space="0" w:color="auto"/>
            </w:tcBorders>
          </w:tcPr>
          <w:p w14:paraId="6E861AE5" w14:textId="77777777" w:rsidR="00201F6A" w:rsidRPr="00595463" w:rsidRDefault="00201F6A" w:rsidP="00201F6A">
            <w:pPr>
              <w:pStyle w:val="BodyText"/>
              <w:spacing w:before="60" w:after="60"/>
              <w:ind w:left="0" w:firstLine="0"/>
              <w:jc w:val="left"/>
              <w:rPr>
                <w:b/>
                <w:sz w:val="22"/>
                <w:szCs w:val="22"/>
                <w:u w:val="single"/>
              </w:rPr>
            </w:pPr>
            <w:r w:rsidRPr="00595463">
              <w:rPr>
                <w:b/>
                <w:sz w:val="22"/>
                <w:szCs w:val="22"/>
                <w:u w:val="single"/>
              </w:rPr>
              <w:t>DATA DESCRIPTION</w:t>
            </w:r>
          </w:p>
          <w:p w14:paraId="6E861AE6" w14:textId="3987087A"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 Fixed Speed Induction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s</w:t>
            </w:r>
            <w:r w:rsidRPr="00595463">
              <w:rPr>
                <w:b/>
                <w:sz w:val="22"/>
                <w:szCs w:val="22"/>
              </w:rPr>
              <w:t xml:space="preserve"> </w:t>
            </w:r>
          </w:p>
        </w:tc>
        <w:tc>
          <w:tcPr>
            <w:tcW w:w="1088" w:type="dxa"/>
            <w:tcBorders>
              <w:bottom w:val="single" w:sz="4" w:space="0" w:color="auto"/>
            </w:tcBorders>
          </w:tcPr>
          <w:p w14:paraId="6E861AE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60" w:type="dxa"/>
            <w:tcBorders>
              <w:bottom w:val="single" w:sz="4" w:space="0" w:color="auto"/>
            </w:tcBorders>
          </w:tcPr>
          <w:p w14:paraId="6E861AE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60" w:type="dxa"/>
            <w:tcBorders>
              <w:bottom w:val="single" w:sz="4" w:space="0" w:color="auto"/>
            </w:tcBorders>
          </w:tcPr>
          <w:p w14:paraId="6E861A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AEF" w14:textId="77777777" w:rsidTr="00201F6A">
        <w:trPr>
          <w:cantSplit/>
        </w:trPr>
        <w:tc>
          <w:tcPr>
            <w:tcW w:w="5406" w:type="dxa"/>
            <w:shd w:val="clear" w:color="auto" w:fill="C0C0C0"/>
          </w:tcPr>
          <w:p w14:paraId="6E861AEB" w14:textId="46155ACA"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11775B" w:rsidRPr="0011775B">
              <w:rPr>
                <w:b/>
                <w:sz w:val="22"/>
                <w:szCs w:val="22"/>
              </w:rPr>
              <w:t>Power Generating Module</w:t>
            </w:r>
            <w:r w:rsidRPr="00595463">
              <w:rPr>
                <w:sz w:val="22"/>
                <w:szCs w:val="22"/>
              </w:rPr>
              <w:fldChar w:fldCharType="end"/>
            </w:r>
            <w:r w:rsidR="00201F6A" w:rsidRPr="00595463">
              <w:rPr>
                <w:b/>
                <w:sz w:val="22"/>
                <w:szCs w:val="22"/>
              </w:rPr>
              <w:t xml:space="preserve"> MODEL DATA (see notes 1 and 2)</w:t>
            </w:r>
          </w:p>
        </w:tc>
        <w:tc>
          <w:tcPr>
            <w:tcW w:w="1088" w:type="dxa"/>
            <w:shd w:val="clear" w:color="auto" w:fill="C0C0C0"/>
          </w:tcPr>
          <w:p w14:paraId="6E861AE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C0C0C0"/>
          </w:tcPr>
          <w:p w14:paraId="6E861AED" w14:textId="77777777" w:rsidR="00201F6A" w:rsidRPr="00595463" w:rsidDel="00B77FA1" w:rsidRDefault="00201F6A" w:rsidP="00201F6A">
            <w:pPr>
              <w:pStyle w:val="BodyText"/>
              <w:spacing w:before="60" w:after="60"/>
              <w:ind w:left="0" w:firstLine="0"/>
              <w:jc w:val="left"/>
              <w:rPr>
                <w:b/>
                <w:sz w:val="22"/>
                <w:szCs w:val="22"/>
              </w:rPr>
            </w:pPr>
          </w:p>
        </w:tc>
        <w:tc>
          <w:tcPr>
            <w:tcW w:w="1360" w:type="dxa"/>
            <w:shd w:val="clear" w:color="auto" w:fill="C0C0C0"/>
          </w:tcPr>
          <w:p w14:paraId="6E861AEE" w14:textId="77777777" w:rsidR="00201F6A" w:rsidRPr="00595463" w:rsidDel="00B77FA1" w:rsidRDefault="00201F6A" w:rsidP="00201F6A">
            <w:pPr>
              <w:pStyle w:val="BodyText"/>
              <w:spacing w:before="60" w:after="60"/>
              <w:ind w:left="0" w:firstLine="0"/>
              <w:jc w:val="left"/>
              <w:rPr>
                <w:b/>
                <w:sz w:val="22"/>
                <w:szCs w:val="22"/>
              </w:rPr>
            </w:pPr>
          </w:p>
        </w:tc>
      </w:tr>
      <w:tr w:rsidR="00201F6A" w:rsidRPr="00595463" w14:paraId="6E861AF4" w14:textId="77777777" w:rsidTr="00201F6A">
        <w:trPr>
          <w:cantSplit/>
        </w:trPr>
        <w:tc>
          <w:tcPr>
            <w:tcW w:w="5406" w:type="dxa"/>
          </w:tcPr>
          <w:p w14:paraId="6E861AF0"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88" w:type="dxa"/>
          </w:tcPr>
          <w:p w14:paraId="6E861AF1"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9" w14:textId="77777777" w:rsidTr="00201F6A">
        <w:trPr>
          <w:cantSplit/>
        </w:trPr>
        <w:tc>
          <w:tcPr>
            <w:tcW w:w="5406" w:type="dxa"/>
          </w:tcPr>
          <w:p w14:paraId="6E861AF5"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88" w:type="dxa"/>
          </w:tcPr>
          <w:p w14:paraId="6E861AF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A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AFE" w14:textId="77777777" w:rsidTr="00201F6A">
        <w:trPr>
          <w:cantSplit/>
        </w:trPr>
        <w:tc>
          <w:tcPr>
            <w:tcW w:w="5406" w:type="dxa"/>
          </w:tcPr>
          <w:p w14:paraId="6E861AF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88" w:type="dxa"/>
          </w:tcPr>
          <w:p w14:paraId="6E861AF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AFC"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A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3" w14:textId="77777777" w:rsidTr="00201F6A">
        <w:trPr>
          <w:cantSplit/>
        </w:trPr>
        <w:tc>
          <w:tcPr>
            <w:tcW w:w="5406" w:type="dxa"/>
          </w:tcPr>
          <w:p w14:paraId="6E861AFF"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Inner cage or running rotor resistance</w:t>
            </w:r>
          </w:p>
        </w:tc>
        <w:tc>
          <w:tcPr>
            <w:tcW w:w="1088" w:type="dxa"/>
          </w:tcPr>
          <w:p w14:paraId="6E861B0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8" w14:textId="77777777" w:rsidTr="00201F6A">
        <w:trPr>
          <w:cantSplit/>
        </w:trPr>
        <w:tc>
          <w:tcPr>
            <w:tcW w:w="5406" w:type="dxa"/>
          </w:tcPr>
          <w:p w14:paraId="6E861B04" w14:textId="77777777" w:rsidR="00201F6A" w:rsidRPr="00595463" w:rsidRDefault="00201F6A" w:rsidP="00201F6A">
            <w:pPr>
              <w:pStyle w:val="BodyText"/>
              <w:spacing w:before="60" w:after="60"/>
              <w:ind w:left="0" w:firstLine="0"/>
              <w:jc w:val="left"/>
              <w:rPr>
                <w:sz w:val="22"/>
                <w:szCs w:val="22"/>
              </w:rPr>
            </w:pPr>
            <w:r w:rsidRPr="00595463">
              <w:rPr>
                <w:sz w:val="22"/>
                <w:szCs w:val="22"/>
              </w:rPr>
              <w:t>Inner cage or running rotor reactance</w:t>
            </w:r>
          </w:p>
        </w:tc>
        <w:tc>
          <w:tcPr>
            <w:tcW w:w="1088" w:type="dxa"/>
          </w:tcPr>
          <w:p w14:paraId="6E861B0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6"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0D" w14:textId="77777777" w:rsidTr="00201F6A">
        <w:trPr>
          <w:cantSplit/>
        </w:trPr>
        <w:tc>
          <w:tcPr>
            <w:tcW w:w="5406" w:type="dxa"/>
          </w:tcPr>
          <w:p w14:paraId="6E861B09" w14:textId="77777777" w:rsidR="00201F6A" w:rsidRPr="00595463" w:rsidRDefault="00201F6A" w:rsidP="00201F6A">
            <w:pPr>
              <w:pStyle w:val="BodyText"/>
              <w:spacing w:before="60" w:after="60"/>
              <w:ind w:left="0" w:firstLine="0"/>
              <w:jc w:val="left"/>
              <w:rPr>
                <w:sz w:val="22"/>
                <w:szCs w:val="22"/>
              </w:rPr>
            </w:pPr>
            <w:r w:rsidRPr="00595463">
              <w:rPr>
                <w:sz w:val="22"/>
                <w:szCs w:val="22"/>
                <w:lang w:val="en-US"/>
              </w:rPr>
              <w:t>Outer cage or standstill rotor resistance</w:t>
            </w:r>
          </w:p>
        </w:tc>
        <w:tc>
          <w:tcPr>
            <w:tcW w:w="1088" w:type="dxa"/>
          </w:tcPr>
          <w:p w14:paraId="6E861B0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0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2" w14:textId="77777777" w:rsidTr="00201F6A">
        <w:trPr>
          <w:cantSplit/>
        </w:trPr>
        <w:tc>
          <w:tcPr>
            <w:tcW w:w="5406" w:type="dxa"/>
          </w:tcPr>
          <w:p w14:paraId="6E861B0E" w14:textId="77777777" w:rsidR="00201F6A" w:rsidRPr="00595463" w:rsidRDefault="00201F6A" w:rsidP="00201F6A">
            <w:pPr>
              <w:pStyle w:val="BodyText"/>
              <w:spacing w:before="60" w:after="60"/>
              <w:ind w:left="0" w:firstLine="0"/>
              <w:jc w:val="left"/>
              <w:rPr>
                <w:sz w:val="22"/>
                <w:szCs w:val="22"/>
              </w:rPr>
            </w:pPr>
            <w:r w:rsidRPr="00595463">
              <w:rPr>
                <w:sz w:val="22"/>
                <w:szCs w:val="22"/>
              </w:rPr>
              <w:t>Outer cage or standstill rotor reactance</w:t>
            </w:r>
          </w:p>
        </w:tc>
        <w:tc>
          <w:tcPr>
            <w:tcW w:w="1088" w:type="dxa"/>
          </w:tcPr>
          <w:p w14:paraId="6E861B0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60" w:type="dxa"/>
            <w:shd w:val="clear" w:color="auto" w:fill="auto"/>
          </w:tcPr>
          <w:p w14:paraId="6E861B10"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7" w14:textId="77777777" w:rsidTr="00201F6A">
        <w:trPr>
          <w:cantSplit/>
        </w:trPr>
        <w:tc>
          <w:tcPr>
            <w:tcW w:w="5406" w:type="dxa"/>
          </w:tcPr>
          <w:p w14:paraId="6E861B13" w14:textId="77777777" w:rsidR="00201F6A" w:rsidRPr="00595463" w:rsidRDefault="00201F6A" w:rsidP="00201F6A">
            <w:pPr>
              <w:pStyle w:val="BodyText"/>
              <w:spacing w:before="60" w:after="60"/>
              <w:ind w:left="0" w:firstLine="0"/>
              <w:jc w:val="left"/>
              <w:rPr>
                <w:sz w:val="22"/>
                <w:szCs w:val="22"/>
              </w:rPr>
            </w:pPr>
            <w:r w:rsidRPr="00595463">
              <w:rPr>
                <w:sz w:val="22"/>
                <w:szCs w:val="22"/>
              </w:rPr>
              <w:t>State whether data is inner-outer cage or running-standstill</w:t>
            </w:r>
          </w:p>
        </w:tc>
        <w:tc>
          <w:tcPr>
            <w:tcW w:w="1088" w:type="dxa"/>
          </w:tcPr>
          <w:p w14:paraId="6E861B14"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15"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1C" w14:textId="77777777" w:rsidTr="00201F6A">
        <w:trPr>
          <w:cantSplit/>
        </w:trPr>
        <w:tc>
          <w:tcPr>
            <w:tcW w:w="5406" w:type="dxa"/>
          </w:tcPr>
          <w:p w14:paraId="6E861B18"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Number of pole pairs</w:t>
            </w:r>
          </w:p>
        </w:tc>
        <w:tc>
          <w:tcPr>
            <w:tcW w:w="1088" w:type="dxa"/>
          </w:tcPr>
          <w:p w14:paraId="6E861B19"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1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1" w14:textId="77777777" w:rsidTr="00201F6A">
        <w:trPr>
          <w:cantSplit/>
        </w:trPr>
        <w:tc>
          <w:tcPr>
            <w:tcW w:w="5406" w:type="dxa"/>
          </w:tcPr>
          <w:p w14:paraId="6E861B1D" w14:textId="77777777" w:rsidR="00201F6A" w:rsidRPr="00595463" w:rsidDel="00F55C94" w:rsidRDefault="00201F6A" w:rsidP="00201F6A">
            <w:pPr>
              <w:pStyle w:val="BodyText"/>
              <w:spacing w:before="60" w:after="60"/>
              <w:ind w:left="0" w:firstLine="0"/>
              <w:jc w:val="left"/>
              <w:rPr>
                <w:sz w:val="22"/>
                <w:szCs w:val="22"/>
              </w:rPr>
            </w:pPr>
            <w:r w:rsidRPr="00595463">
              <w:rPr>
                <w:sz w:val="22"/>
                <w:szCs w:val="22"/>
              </w:rPr>
              <w:t>Gearbox ratio</w:t>
            </w:r>
          </w:p>
        </w:tc>
        <w:tc>
          <w:tcPr>
            <w:tcW w:w="1088" w:type="dxa"/>
          </w:tcPr>
          <w:p w14:paraId="6E861B1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60" w:type="dxa"/>
            <w:shd w:val="clear" w:color="auto" w:fill="auto"/>
          </w:tcPr>
          <w:p w14:paraId="6E861B1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26" w14:textId="77777777" w:rsidTr="00201F6A">
        <w:trPr>
          <w:cantSplit/>
        </w:trPr>
        <w:tc>
          <w:tcPr>
            <w:tcW w:w="5406" w:type="dxa"/>
          </w:tcPr>
          <w:p w14:paraId="6E861B22" w14:textId="77777777" w:rsidR="00201F6A" w:rsidRPr="00595463" w:rsidRDefault="00201F6A" w:rsidP="00201F6A">
            <w:pPr>
              <w:pStyle w:val="BodyText"/>
              <w:spacing w:before="60" w:after="60"/>
              <w:ind w:left="0" w:firstLine="0"/>
              <w:jc w:val="left"/>
              <w:rPr>
                <w:sz w:val="22"/>
                <w:szCs w:val="22"/>
              </w:rPr>
            </w:pPr>
            <w:r w:rsidRPr="00595463">
              <w:rPr>
                <w:sz w:val="22"/>
                <w:szCs w:val="22"/>
              </w:rPr>
              <w:t>Slip at rated output</w:t>
            </w:r>
          </w:p>
        </w:tc>
        <w:tc>
          <w:tcPr>
            <w:tcW w:w="1088" w:type="dxa"/>
          </w:tcPr>
          <w:p w14:paraId="6E861B23" w14:textId="77777777" w:rsidR="00201F6A" w:rsidRPr="00595463" w:rsidRDefault="00201F6A" w:rsidP="00201F6A">
            <w:pPr>
              <w:pStyle w:val="BodyText"/>
              <w:spacing w:before="60" w:after="60"/>
              <w:ind w:left="0" w:firstLine="0"/>
              <w:jc w:val="center"/>
              <w:rPr>
                <w:sz w:val="22"/>
                <w:szCs w:val="22"/>
              </w:rPr>
            </w:pPr>
            <w:r w:rsidRPr="00595463">
              <w:rPr>
                <w:sz w:val="22"/>
                <w:szCs w:val="22"/>
              </w:rPr>
              <w:t>%</w:t>
            </w:r>
          </w:p>
        </w:tc>
        <w:tc>
          <w:tcPr>
            <w:tcW w:w="1360" w:type="dxa"/>
            <w:shd w:val="clear" w:color="auto" w:fill="auto"/>
          </w:tcPr>
          <w:p w14:paraId="6E861B24"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2B" w14:textId="77777777" w:rsidTr="00201F6A">
        <w:trPr>
          <w:cantSplit/>
        </w:trPr>
        <w:tc>
          <w:tcPr>
            <w:tcW w:w="5406" w:type="dxa"/>
          </w:tcPr>
          <w:p w14:paraId="6E861B27"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88" w:type="dxa"/>
          </w:tcPr>
          <w:p w14:paraId="6E861B28"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2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30" w14:textId="77777777" w:rsidTr="00201F6A">
        <w:trPr>
          <w:cantSplit/>
        </w:trPr>
        <w:tc>
          <w:tcPr>
            <w:tcW w:w="5406" w:type="dxa"/>
          </w:tcPr>
          <w:p w14:paraId="6E861B2C"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p>
        </w:tc>
        <w:tc>
          <w:tcPr>
            <w:tcW w:w="1088" w:type="dxa"/>
          </w:tcPr>
          <w:p w14:paraId="6E861B2D"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2E" w14:textId="77777777" w:rsidR="00201F6A" w:rsidRPr="00595463" w:rsidRDefault="00201F6A" w:rsidP="00201F6A">
            <w:pPr>
              <w:pStyle w:val="BodyText"/>
              <w:spacing w:before="60" w:after="60"/>
              <w:ind w:left="0" w:firstLine="0"/>
              <w:jc w:val="center"/>
              <w:rPr>
                <w:sz w:val="22"/>
                <w:szCs w:val="22"/>
              </w:rPr>
            </w:pPr>
            <w:r w:rsidRPr="00595463">
              <w:rPr>
                <w:b/>
                <w:sz w:val="22"/>
                <w:szCs w:val="22"/>
              </w:rPr>
              <w:t>DPD</w:t>
            </w:r>
          </w:p>
        </w:tc>
        <w:tc>
          <w:tcPr>
            <w:tcW w:w="1360" w:type="dxa"/>
          </w:tcPr>
          <w:p w14:paraId="6E861B2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5" w14:textId="77777777" w:rsidTr="00201F6A">
        <w:trPr>
          <w:cantSplit/>
        </w:trPr>
        <w:tc>
          <w:tcPr>
            <w:tcW w:w="5406" w:type="dxa"/>
          </w:tcPr>
          <w:p w14:paraId="6E861B31"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p>
        </w:tc>
        <w:tc>
          <w:tcPr>
            <w:tcW w:w="1088" w:type="dxa"/>
          </w:tcPr>
          <w:p w14:paraId="6E861B3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60" w:type="dxa"/>
            <w:shd w:val="clear" w:color="auto" w:fill="auto"/>
          </w:tcPr>
          <w:p w14:paraId="6E861B3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A" w14:textId="77777777" w:rsidTr="00201F6A">
        <w:trPr>
          <w:cantSplit/>
        </w:trPr>
        <w:tc>
          <w:tcPr>
            <w:tcW w:w="5406" w:type="dxa"/>
          </w:tcPr>
          <w:p w14:paraId="6E861B36"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88" w:type="dxa"/>
          </w:tcPr>
          <w:p w14:paraId="6E861B37" w14:textId="77777777" w:rsidR="00201F6A" w:rsidRPr="00595463" w:rsidRDefault="00201F6A" w:rsidP="00201F6A">
            <w:pPr>
              <w:pStyle w:val="BodyText"/>
              <w:spacing w:before="60" w:after="60"/>
              <w:ind w:left="0" w:firstLine="0"/>
              <w:jc w:val="center"/>
              <w:rPr>
                <w:sz w:val="22"/>
                <w:szCs w:val="22"/>
              </w:rPr>
            </w:pPr>
            <w:r w:rsidRPr="00595463">
              <w:rPr>
                <w:sz w:val="22"/>
                <w:szCs w:val="22"/>
              </w:rPr>
              <w:t>Nm/</w:t>
            </w:r>
            <w:r w:rsidRPr="00595463">
              <w:rPr>
                <w:sz w:val="22"/>
                <w:szCs w:val="22"/>
              </w:rPr>
              <w:br/>
              <w:t>Electrical radian</w:t>
            </w:r>
          </w:p>
        </w:tc>
        <w:tc>
          <w:tcPr>
            <w:tcW w:w="1360" w:type="dxa"/>
            <w:shd w:val="clear" w:color="auto" w:fill="auto"/>
          </w:tcPr>
          <w:p w14:paraId="6E861B3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3F" w14:textId="77777777" w:rsidTr="00201F6A">
        <w:trPr>
          <w:cantSplit/>
        </w:trPr>
        <w:tc>
          <w:tcPr>
            <w:tcW w:w="5406" w:type="dxa"/>
          </w:tcPr>
          <w:p w14:paraId="6E861B3B" w14:textId="77777777" w:rsidR="00201F6A" w:rsidRPr="00595463" w:rsidRDefault="00201F6A" w:rsidP="00201F6A">
            <w:pPr>
              <w:pStyle w:val="BodyText"/>
              <w:spacing w:before="60" w:after="60"/>
              <w:ind w:left="0" w:firstLine="0"/>
              <w:jc w:val="left"/>
              <w:rPr>
                <w:sz w:val="22"/>
                <w:szCs w:val="22"/>
              </w:rPr>
            </w:pPr>
            <w:r w:rsidRPr="00595463">
              <w:rPr>
                <w:sz w:val="22"/>
                <w:szCs w:val="22"/>
              </w:rPr>
              <w:t>Describe method of adding star capacitance over operating range (see notes 3 and 4)</w:t>
            </w:r>
          </w:p>
        </w:tc>
        <w:tc>
          <w:tcPr>
            <w:tcW w:w="1088" w:type="dxa"/>
          </w:tcPr>
          <w:p w14:paraId="6E861B3C"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c>
          <w:tcPr>
            <w:tcW w:w="1360" w:type="dxa"/>
            <w:shd w:val="clear" w:color="auto" w:fill="auto"/>
          </w:tcPr>
          <w:p w14:paraId="6E861B3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3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4F" w14:textId="77777777" w:rsidTr="00201F6A">
        <w:trPr>
          <w:cantSplit/>
        </w:trPr>
        <w:tc>
          <w:tcPr>
            <w:tcW w:w="5406" w:type="dxa"/>
          </w:tcPr>
          <w:p w14:paraId="6E861B40" w14:textId="77777777" w:rsidR="00201F6A" w:rsidRPr="00595463" w:rsidRDefault="00201F6A" w:rsidP="00201F6A">
            <w:pPr>
              <w:pStyle w:val="BodyText"/>
              <w:spacing w:before="60" w:after="60"/>
              <w:ind w:left="0" w:firstLine="0"/>
              <w:jc w:val="left"/>
              <w:rPr>
                <w:sz w:val="22"/>
                <w:szCs w:val="22"/>
              </w:rPr>
            </w:pPr>
            <w:r w:rsidRPr="00595463">
              <w:rPr>
                <w:sz w:val="22"/>
                <w:szCs w:val="22"/>
              </w:rPr>
              <w:lastRenderedPageBreak/>
              <w:t>Shunt capacitance connected in parallel at % of rated output</w:t>
            </w:r>
          </w:p>
          <w:p w14:paraId="6E861B41" w14:textId="77777777" w:rsidR="00201F6A" w:rsidRPr="00595463" w:rsidRDefault="00201F6A" w:rsidP="00201F6A">
            <w:pPr>
              <w:pStyle w:val="BodyText"/>
              <w:spacing w:before="60" w:after="60"/>
              <w:ind w:left="867" w:firstLine="0"/>
              <w:jc w:val="left"/>
              <w:rPr>
                <w:sz w:val="22"/>
                <w:szCs w:val="22"/>
              </w:rPr>
            </w:pPr>
            <w:r w:rsidRPr="00595463">
              <w:rPr>
                <w:sz w:val="22"/>
                <w:szCs w:val="22"/>
              </w:rPr>
              <w:t>Starting</w:t>
            </w:r>
          </w:p>
          <w:p w14:paraId="6E861B42" w14:textId="77777777" w:rsidR="00201F6A" w:rsidRPr="00595463" w:rsidRDefault="00201F6A" w:rsidP="00201F6A">
            <w:pPr>
              <w:pStyle w:val="BodyText"/>
              <w:spacing w:before="60" w:after="60"/>
              <w:ind w:left="867" w:firstLine="0"/>
              <w:jc w:val="left"/>
              <w:rPr>
                <w:sz w:val="22"/>
                <w:szCs w:val="22"/>
              </w:rPr>
            </w:pPr>
            <w:r w:rsidRPr="00595463">
              <w:rPr>
                <w:sz w:val="22"/>
                <w:szCs w:val="22"/>
              </w:rPr>
              <w:t>20%</w:t>
            </w:r>
          </w:p>
          <w:p w14:paraId="6E861B43" w14:textId="77777777" w:rsidR="00201F6A" w:rsidRPr="00595463" w:rsidRDefault="00201F6A" w:rsidP="00201F6A">
            <w:pPr>
              <w:pStyle w:val="BodyText"/>
              <w:spacing w:before="60" w:after="60"/>
              <w:ind w:left="867" w:firstLine="0"/>
              <w:jc w:val="left"/>
              <w:rPr>
                <w:sz w:val="22"/>
                <w:szCs w:val="22"/>
              </w:rPr>
            </w:pPr>
            <w:r w:rsidRPr="00595463">
              <w:rPr>
                <w:sz w:val="22"/>
                <w:szCs w:val="22"/>
              </w:rPr>
              <w:t>40%</w:t>
            </w:r>
          </w:p>
          <w:p w14:paraId="6E861B44" w14:textId="77777777" w:rsidR="00201F6A" w:rsidRPr="00595463" w:rsidRDefault="00201F6A" w:rsidP="00201F6A">
            <w:pPr>
              <w:pStyle w:val="BodyText"/>
              <w:spacing w:before="60" w:after="60"/>
              <w:ind w:left="867" w:firstLine="0"/>
              <w:jc w:val="left"/>
              <w:rPr>
                <w:sz w:val="22"/>
                <w:szCs w:val="22"/>
              </w:rPr>
            </w:pPr>
            <w:r w:rsidRPr="00595463">
              <w:rPr>
                <w:sz w:val="22"/>
                <w:szCs w:val="22"/>
              </w:rPr>
              <w:t>60%</w:t>
            </w:r>
          </w:p>
          <w:p w14:paraId="6E861B45" w14:textId="77777777" w:rsidR="00201F6A" w:rsidRPr="00595463" w:rsidRDefault="00201F6A" w:rsidP="00201F6A">
            <w:pPr>
              <w:pStyle w:val="BodyText"/>
              <w:spacing w:before="60" w:after="60"/>
              <w:ind w:left="867" w:firstLine="0"/>
              <w:jc w:val="left"/>
              <w:rPr>
                <w:sz w:val="22"/>
                <w:szCs w:val="22"/>
              </w:rPr>
            </w:pPr>
            <w:r w:rsidRPr="00595463">
              <w:rPr>
                <w:sz w:val="22"/>
                <w:szCs w:val="22"/>
              </w:rPr>
              <w:t>80%</w:t>
            </w:r>
          </w:p>
          <w:p w14:paraId="6E861B46" w14:textId="77777777" w:rsidR="00201F6A" w:rsidRPr="00595463" w:rsidRDefault="00201F6A" w:rsidP="00201F6A">
            <w:pPr>
              <w:pStyle w:val="BodyText"/>
              <w:spacing w:before="60" w:after="60"/>
              <w:ind w:left="818" w:firstLine="0"/>
              <w:jc w:val="left"/>
              <w:rPr>
                <w:sz w:val="22"/>
                <w:szCs w:val="22"/>
              </w:rPr>
            </w:pPr>
            <w:r w:rsidRPr="00595463">
              <w:rPr>
                <w:sz w:val="22"/>
                <w:szCs w:val="22"/>
              </w:rPr>
              <w:t>100%</w:t>
            </w:r>
          </w:p>
        </w:tc>
        <w:tc>
          <w:tcPr>
            <w:tcW w:w="1088" w:type="dxa"/>
          </w:tcPr>
          <w:p w14:paraId="6E861B47" w14:textId="77777777" w:rsidR="00201F6A" w:rsidRPr="00595463" w:rsidRDefault="00201F6A" w:rsidP="00201F6A">
            <w:pPr>
              <w:pStyle w:val="BodyText"/>
              <w:spacing w:before="60" w:after="60"/>
              <w:ind w:left="0" w:firstLine="0"/>
              <w:jc w:val="center"/>
              <w:rPr>
                <w:sz w:val="22"/>
                <w:szCs w:val="22"/>
              </w:rPr>
            </w:pPr>
          </w:p>
          <w:p w14:paraId="6E861B48" w14:textId="77777777" w:rsidR="00201F6A" w:rsidRPr="00595463" w:rsidRDefault="00201F6A" w:rsidP="00201F6A">
            <w:pPr>
              <w:pStyle w:val="BodyText"/>
              <w:spacing w:before="60" w:after="60"/>
              <w:ind w:left="0" w:firstLine="0"/>
              <w:rPr>
                <w:sz w:val="22"/>
                <w:szCs w:val="22"/>
              </w:rPr>
            </w:pPr>
          </w:p>
          <w:p w14:paraId="6E861B49" w14:textId="77777777" w:rsidR="00201F6A" w:rsidRPr="00595463" w:rsidRDefault="00201F6A" w:rsidP="00201F6A">
            <w:pPr>
              <w:pStyle w:val="BodyText"/>
              <w:spacing w:before="60" w:after="60"/>
              <w:ind w:left="0" w:firstLine="0"/>
              <w:jc w:val="center"/>
              <w:rPr>
                <w:sz w:val="22"/>
                <w:szCs w:val="22"/>
              </w:rPr>
            </w:pPr>
            <w:r w:rsidRPr="00595463">
              <w:rPr>
                <w:sz w:val="22"/>
                <w:szCs w:val="22"/>
              </w:rPr>
              <w:t>kVAr</w:t>
            </w:r>
          </w:p>
          <w:p w14:paraId="6E861B4A" w14:textId="77777777" w:rsidR="00201F6A" w:rsidRPr="00595463" w:rsidRDefault="00201F6A" w:rsidP="00201F6A">
            <w:pPr>
              <w:pStyle w:val="BodyText"/>
              <w:spacing w:before="60" w:after="60"/>
              <w:ind w:left="0" w:firstLine="0"/>
              <w:jc w:val="center"/>
              <w:rPr>
                <w:sz w:val="22"/>
                <w:szCs w:val="22"/>
              </w:rPr>
            </w:pPr>
            <w:r w:rsidRPr="00595463">
              <w:rPr>
                <w:sz w:val="22"/>
                <w:szCs w:val="22"/>
              </w:rPr>
              <w:t>or</w:t>
            </w:r>
          </w:p>
          <w:p w14:paraId="6E861B4B"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w:t>
            </w:r>
          </w:p>
          <w:p w14:paraId="6E861B4C" w14:textId="77777777" w:rsidR="00201F6A" w:rsidRPr="00595463" w:rsidRDefault="00201F6A" w:rsidP="00201F6A">
            <w:pPr>
              <w:pStyle w:val="BodyText"/>
              <w:spacing w:before="60" w:after="60"/>
              <w:ind w:left="0" w:firstLine="0"/>
              <w:jc w:val="center"/>
              <w:rPr>
                <w:sz w:val="22"/>
                <w:szCs w:val="22"/>
              </w:rPr>
            </w:pPr>
          </w:p>
        </w:tc>
        <w:tc>
          <w:tcPr>
            <w:tcW w:w="1360" w:type="dxa"/>
            <w:shd w:val="clear" w:color="auto" w:fill="auto"/>
          </w:tcPr>
          <w:p w14:paraId="6E861B4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4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0" w14:textId="77777777" w:rsidTr="00201F6A">
        <w:trPr>
          <w:cantSplit/>
        </w:trPr>
        <w:tc>
          <w:tcPr>
            <w:tcW w:w="5406" w:type="dxa"/>
          </w:tcPr>
          <w:p w14:paraId="6E861B50" w14:textId="36383CD9" w:rsidR="00201F6A" w:rsidRPr="00595463" w:rsidRDefault="001F39AE"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Reactive Power</w:t>
            </w:r>
            <w:r w:rsidR="008572B5" w:rsidRPr="00595463">
              <w:rPr>
                <w:sz w:val="22"/>
                <w:szCs w:val="22"/>
              </w:rPr>
              <w:fldChar w:fldCharType="end"/>
            </w:r>
            <w:r w:rsidR="00201F6A" w:rsidRPr="00595463">
              <w:rPr>
                <w:sz w:val="22"/>
                <w:szCs w:val="22"/>
              </w:rPr>
              <w:t xml:space="preserve"> import during start-up</w:t>
            </w:r>
            <w:r w:rsidR="00201F6A" w:rsidRPr="00595463">
              <w:rPr>
                <w:sz w:val="22"/>
                <w:szCs w:val="22"/>
              </w:rPr>
              <w:br/>
            </w:r>
          </w:p>
          <w:p w14:paraId="6E861B51" w14:textId="77777777" w:rsidR="00201F6A" w:rsidRPr="00595463" w:rsidRDefault="00201F6A" w:rsidP="00201F6A">
            <w:pPr>
              <w:pStyle w:val="BodyText"/>
              <w:spacing w:before="60" w:after="60"/>
              <w:ind w:left="0" w:firstLine="0"/>
              <w:jc w:val="left"/>
              <w:rPr>
                <w:sz w:val="22"/>
                <w:szCs w:val="22"/>
              </w:rPr>
            </w:pPr>
          </w:p>
          <w:p w14:paraId="6E861B52" w14:textId="27AE3C96" w:rsidR="00201F6A" w:rsidRPr="00595463" w:rsidRDefault="001F39AE" w:rsidP="00201F6A">
            <w:pPr>
              <w:pStyle w:val="BodyText"/>
              <w:spacing w:before="60" w:after="60"/>
              <w:ind w:left="0" w:firstLine="0"/>
              <w:jc w:val="left"/>
              <w:rPr>
                <w:sz w:val="22"/>
                <w:szCs w:val="22"/>
              </w:rPr>
            </w:pPr>
            <w:hyperlink w:anchor="ActivePower" w:history="1">
              <w:r w:rsidR="008572B5" w:rsidRPr="00595463">
                <w:rPr>
                  <w:sz w:val="22"/>
                  <w:szCs w:val="22"/>
                </w:rPr>
                <w:fldChar w:fldCharType="begin"/>
              </w:r>
              <w:r w:rsidR="008572B5" w:rsidRPr="00595463">
                <w:rPr>
                  <w:sz w:val="22"/>
                  <w:szCs w:val="22"/>
                </w:rPr>
                <w:instrText xml:space="preserve"> REF ActivePower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Active Power</w:t>
              </w:r>
              <w:r w:rsidR="008572B5" w:rsidRPr="00595463">
                <w:rPr>
                  <w:sz w:val="22"/>
                  <w:szCs w:val="22"/>
                </w:rPr>
                <w:fldChar w:fldCharType="end"/>
              </w:r>
            </w:hyperlink>
            <w:r w:rsidR="00201F6A" w:rsidRPr="00595463">
              <w:rPr>
                <w:sz w:val="22"/>
                <w:szCs w:val="22"/>
              </w:rPr>
              <w:t xml:space="preserve"> and </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Reactive Power</w:t>
            </w:r>
            <w:r w:rsidR="008572B5" w:rsidRPr="00595463">
              <w:rPr>
                <w:sz w:val="22"/>
                <w:szCs w:val="22"/>
              </w:rPr>
              <w:fldChar w:fldCharType="end"/>
            </w:r>
            <w:r w:rsidR="00201F6A" w:rsidRPr="00595463">
              <w:rPr>
                <w:sz w:val="22"/>
                <w:szCs w:val="22"/>
              </w:rPr>
              <w:t xml:space="preserve"> import during switching operations eg ‘6 to 4 pole’ change-over</w:t>
            </w:r>
          </w:p>
          <w:p w14:paraId="6E861B53" w14:textId="77777777" w:rsidR="00201F6A" w:rsidRPr="00595463" w:rsidRDefault="00201F6A" w:rsidP="00201F6A">
            <w:pPr>
              <w:pStyle w:val="BodyText"/>
              <w:spacing w:before="60" w:after="60"/>
              <w:ind w:left="0" w:firstLine="0"/>
              <w:jc w:val="left"/>
              <w:rPr>
                <w:sz w:val="22"/>
                <w:szCs w:val="22"/>
              </w:rPr>
            </w:pPr>
          </w:p>
        </w:tc>
        <w:tc>
          <w:tcPr>
            <w:tcW w:w="1088" w:type="dxa"/>
          </w:tcPr>
          <w:p w14:paraId="6E861B54" w14:textId="77777777" w:rsidR="00201F6A" w:rsidRPr="00595463" w:rsidRDefault="00201F6A" w:rsidP="00201F6A">
            <w:pPr>
              <w:pStyle w:val="BodyText"/>
              <w:spacing w:before="60" w:after="60"/>
              <w:ind w:left="0" w:firstLine="0"/>
              <w:jc w:val="center"/>
              <w:rPr>
                <w:sz w:val="22"/>
                <w:szCs w:val="22"/>
              </w:rPr>
            </w:pPr>
          </w:p>
          <w:p w14:paraId="6E861B55" w14:textId="77777777" w:rsidR="00201F6A" w:rsidRPr="00595463" w:rsidRDefault="00201F6A" w:rsidP="00201F6A">
            <w:pPr>
              <w:pStyle w:val="BodyText"/>
              <w:spacing w:before="60" w:after="60"/>
              <w:ind w:left="0" w:firstLine="0"/>
              <w:jc w:val="center"/>
              <w:rPr>
                <w:sz w:val="22"/>
                <w:szCs w:val="22"/>
              </w:rPr>
            </w:pPr>
            <w:r w:rsidRPr="00595463">
              <w:rPr>
                <w:sz w:val="22"/>
                <w:szCs w:val="22"/>
              </w:rPr>
              <w:t>MW-MVAr / Time Graphs</w:t>
            </w:r>
            <w:r w:rsidRPr="00595463">
              <w:rPr>
                <w:sz w:val="22"/>
                <w:szCs w:val="22"/>
              </w:rPr>
              <w:br/>
            </w:r>
            <w:r w:rsidRPr="00595463">
              <w:rPr>
                <w:sz w:val="22"/>
                <w:szCs w:val="22"/>
              </w:rPr>
              <w:br/>
            </w:r>
          </w:p>
        </w:tc>
        <w:tc>
          <w:tcPr>
            <w:tcW w:w="1360" w:type="dxa"/>
            <w:shd w:val="clear" w:color="auto" w:fill="auto"/>
          </w:tcPr>
          <w:p w14:paraId="6E861B5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7" w14:textId="77777777" w:rsidR="00201F6A" w:rsidRPr="00595463" w:rsidRDefault="00201F6A" w:rsidP="00201F6A">
            <w:pPr>
              <w:pStyle w:val="BodyText"/>
              <w:spacing w:before="60" w:after="60"/>
              <w:ind w:left="0" w:firstLine="0"/>
              <w:jc w:val="center"/>
              <w:rPr>
                <w:b/>
                <w:sz w:val="22"/>
                <w:szCs w:val="22"/>
              </w:rPr>
            </w:pPr>
          </w:p>
          <w:p w14:paraId="6E861B58" w14:textId="77777777" w:rsidR="00201F6A" w:rsidRPr="00595463" w:rsidRDefault="00201F6A" w:rsidP="00201F6A">
            <w:pPr>
              <w:pStyle w:val="BodyText"/>
              <w:spacing w:before="60" w:after="60"/>
              <w:ind w:left="0" w:firstLine="0"/>
              <w:jc w:val="center"/>
              <w:rPr>
                <w:b/>
                <w:sz w:val="22"/>
                <w:szCs w:val="22"/>
              </w:rPr>
            </w:pPr>
          </w:p>
          <w:p w14:paraId="6E861B59" w14:textId="77777777" w:rsidR="00201F6A" w:rsidRPr="00595463" w:rsidRDefault="00201F6A" w:rsidP="00201F6A">
            <w:pPr>
              <w:pStyle w:val="BodyText"/>
              <w:spacing w:before="60" w:after="60"/>
              <w:ind w:left="0" w:firstLine="0"/>
              <w:jc w:val="center"/>
              <w:rPr>
                <w:b/>
                <w:sz w:val="22"/>
                <w:szCs w:val="22"/>
              </w:rPr>
            </w:pPr>
          </w:p>
          <w:p w14:paraId="6E861B5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5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p w14:paraId="6E861B5C" w14:textId="77777777" w:rsidR="00201F6A" w:rsidRPr="00595463" w:rsidRDefault="00201F6A" w:rsidP="00201F6A">
            <w:pPr>
              <w:pStyle w:val="BodyText"/>
              <w:spacing w:before="60" w:after="60"/>
              <w:ind w:left="0" w:firstLine="0"/>
              <w:jc w:val="center"/>
              <w:rPr>
                <w:b/>
                <w:sz w:val="22"/>
                <w:szCs w:val="22"/>
              </w:rPr>
            </w:pPr>
          </w:p>
          <w:p w14:paraId="6E861B5D" w14:textId="77777777" w:rsidR="00201F6A" w:rsidRPr="00595463" w:rsidRDefault="00201F6A" w:rsidP="00201F6A">
            <w:pPr>
              <w:pStyle w:val="BodyText"/>
              <w:spacing w:before="60" w:after="60"/>
              <w:ind w:left="0" w:firstLine="0"/>
              <w:jc w:val="center"/>
              <w:rPr>
                <w:b/>
                <w:sz w:val="22"/>
                <w:szCs w:val="22"/>
              </w:rPr>
            </w:pPr>
          </w:p>
          <w:p w14:paraId="6E861B5E" w14:textId="77777777" w:rsidR="00201F6A" w:rsidRPr="00595463" w:rsidRDefault="00201F6A" w:rsidP="00201F6A">
            <w:pPr>
              <w:pStyle w:val="BodyText"/>
              <w:spacing w:before="60" w:after="60"/>
              <w:ind w:left="0" w:firstLine="0"/>
              <w:jc w:val="center"/>
              <w:rPr>
                <w:b/>
                <w:sz w:val="22"/>
                <w:szCs w:val="22"/>
              </w:rPr>
            </w:pPr>
          </w:p>
          <w:p w14:paraId="6E861B5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5" w14:textId="77777777" w:rsidTr="00201F6A">
        <w:trPr>
          <w:cantSplit/>
        </w:trPr>
        <w:tc>
          <w:tcPr>
            <w:tcW w:w="5406" w:type="dxa"/>
          </w:tcPr>
          <w:p w14:paraId="6E861B61" w14:textId="77777777" w:rsidR="00201F6A" w:rsidRPr="00595463" w:rsidRDefault="00201F6A" w:rsidP="00201F6A">
            <w:pPr>
              <w:pStyle w:val="BodyText"/>
              <w:spacing w:before="60" w:after="60"/>
              <w:ind w:left="0" w:firstLine="0"/>
              <w:jc w:val="left"/>
              <w:rPr>
                <w:sz w:val="22"/>
                <w:szCs w:val="22"/>
              </w:rPr>
            </w:pPr>
            <w:r w:rsidRPr="00595463">
              <w:rPr>
                <w:sz w:val="22"/>
                <w:szCs w:val="22"/>
              </w:rPr>
              <w:t>Under voltage protection setting &amp; time delay</w:t>
            </w:r>
          </w:p>
        </w:tc>
        <w:tc>
          <w:tcPr>
            <w:tcW w:w="1088" w:type="dxa"/>
          </w:tcPr>
          <w:p w14:paraId="6E861B62" w14:textId="77777777" w:rsidR="00201F6A" w:rsidRPr="00595463" w:rsidRDefault="00201F6A" w:rsidP="00201F6A">
            <w:pPr>
              <w:pStyle w:val="BodyText"/>
              <w:spacing w:before="60" w:after="60"/>
              <w:ind w:left="0" w:firstLine="0"/>
              <w:jc w:val="center"/>
              <w:rPr>
                <w:sz w:val="22"/>
                <w:szCs w:val="22"/>
              </w:rPr>
            </w:pPr>
            <w:r w:rsidRPr="00595463">
              <w:rPr>
                <w:sz w:val="22"/>
                <w:szCs w:val="22"/>
              </w:rPr>
              <w:t>puV, s</w:t>
            </w:r>
          </w:p>
        </w:tc>
        <w:tc>
          <w:tcPr>
            <w:tcW w:w="1360" w:type="dxa"/>
            <w:shd w:val="clear" w:color="auto" w:fill="auto"/>
          </w:tcPr>
          <w:p w14:paraId="6E861B6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60" w:type="dxa"/>
          </w:tcPr>
          <w:p w14:paraId="6E861B6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6A" w14:textId="77777777" w:rsidTr="00201F6A">
        <w:trPr>
          <w:cantSplit/>
        </w:trPr>
        <w:tc>
          <w:tcPr>
            <w:tcW w:w="5406" w:type="dxa"/>
          </w:tcPr>
          <w:p w14:paraId="6E861B66" w14:textId="77777777" w:rsidR="00201F6A" w:rsidRPr="00595463" w:rsidRDefault="00201F6A" w:rsidP="00201F6A">
            <w:pPr>
              <w:pStyle w:val="BodyText"/>
              <w:spacing w:before="60" w:after="60"/>
              <w:ind w:left="0" w:firstLine="0"/>
              <w:jc w:val="left"/>
              <w:rPr>
                <w:sz w:val="22"/>
                <w:szCs w:val="22"/>
              </w:rPr>
            </w:pPr>
            <w:r w:rsidRPr="00595463">
              <w:rPr>
                <w:sz w:val="22"/>
                <w:szCs w:val="22"/>
              </w:rPr>
              <w:t>Governor and prime mover model (see note 5)</w:t>
            </w:r>
          </w:p>
        </w:tc>
        <w:tc>
          <w:tcPr>
            <w:tcW w:w="1088" w:type="dxa"/>
          </w:tcPr>
          <w:p w14:paraId="6E861B67" w14:textId="77777777" w:rsidR="00201F6A" w:rsidRPr="00595463" w:rsidDel="008E7E88" w:rsidRDefault="00201F6A" w:rsidP="00201F6A">
            <w:pPr>
              <w:pStyle w:val="BodyText"/>
              <w:spacing w:before="60" w:after="60"/>
              <w:ind w:left="0" w:firstLine="0"/>
              <w:jc w:val="center"/>
              <w:rPr>
                <w:sz w:val="22"/>
                <w:szCs w:val="22"/>
              </w:rPr>
            </w:pPr>
            <w:r w:rsidRPr="00595463">
              <w:rPr>
                <w:sz w:val="22"/>
                <w:szCs w:val="22"/>
              </w:rPr>
              <w:t>Model</w:t>
            </w:r>
          </w:p>
        </w:tc>
        <w:tc>
          <w:tcPr>
            <w:tcW w:w="1360" w:type="dxa"/>
            <w:shd w:val="clear" w:color="auto" w:fill="auto"/>
          </w:tcPr>
          <w:p w14:paraId="6E861B6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60" w:type="dxa"/>
          </w:tcPr>
          <w:p w14:paraId="6E861B6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bl>
    <w:p w14:paraId="6E861B6B" w14:textId="77777777" w:rsidR="00201F6A" w:rsidRPr="00425D58" w:rsidRDefault="00201F6A" w:rsidP="00201F6A">
      <w:pPr>
        <w:keepLines w:val="0"/>
        <w:autoSpaceDE w:val="0"/>
        <w:autoSpaceDN w:val="0"/>
        <w:adjustRightInd w:val="0"/>
        <w:ind w:left="0" w:firstLine="0"/>
        <w:jc w:val="left"/>
        <w:rPr>
          <w:rFonts w:ascii="TimesNewRomanPSMT" w:hAnsi="TimesNewRomanPSMT"/>
          <w:sz w:val="22"/>
          <w:szCs w:val="22"/>
          <w:lang w:val="en-US"/>
        </w:rPr>
      </w:pPr>
    </w:p>
    <w:p w14:paraId="6E861B6C" w14:textId="77777777" w:rsidR="00201F6A" w:rsidRPr="00425D58" w:rsidRDefault="00201F6A" w:rsidP="00201F6A">
      <w:pPr>
        <w:keepLines w:val="0"/>
        <w:autoSpaceDE w:val="0"/>
        <w:autoSpaceDN w:val="0"/>
        <w:adjustRightInd w:val="0"/>
        <w:spacing w:after="120"/>
        <w:ind w:left="0" w:firstLine="0"/>
        <w:jc w:val="left"/>
        <w:rPr>
          <w:rFonts w:ascii="TimesNewRomanPSMT" w:hAnsi="TimesNewRomanPSMT"/>
          <w:b/>
          <w:sz w:val="22"/>
          <w:szCs w:val="22"/>
          <w:lang w:val="en-US"/>
        </w:rPr>
      </w:pPr>
      <w:r w:rsidRPr="00425D58">
        <w:rPr>
          <w:rFonts w:ascii="TimesNewRomanPSMT" w:hAnsi="TimesNewRomanPSMT"/>
          <w:b/>
          <w:sz w:val="22"/>
          <w:szCs w:val="22"/>
          <w:lang w:val="en-US"/>
        </w:rPr>
        <w:t>Notes:</w:t>
      </w:r>
    </w:p>
    <w:p w14:paraId="6E861B6D"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sz w:val="22"/>
          <w:szCs w:val="22"/>
          <w:lang w:val="en-US"/>
        </w:rPr>
      </w:pPr>
      <w:r w:rsidRPr="00595463">
        <w:rPr>
          <w:rFonts w:ascii="TimesNewRomanPSMT" w:hAnsi="TimesNewRomanPSMT"/>
          <w:sz w:val="22"/>
          <w:szCs w:val="22"/>
          <w:lang w:val="en-US"/>
        </w:rPr>
        <w:t>Asynchronous generators may be represented by an equivalent synchronous data set</w:t>
      </w:r>
      <w:r w:rsidRPr="00595463" w:rsidDel="00360C57">
        <w:rPr>
          <w:rFonts w:ascii="TimesNewRomanPSMT" w:hAnsi="TimesNewRomanPSMT"/>
          <w:sz w:val="22"/>
          <w:szCs w:val="22"/>
          <w:lang w:val="en-US"/>
        </w:rPr>
        <w:t xml:space="preserve"> </w:t>
      </w:r>
    </w:p>
    <w:p w14:paraId="6E861B6E" w14:textId="1CF0736C"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The </w:t>
      </w:r>
      <w:r w:rsidR="008572B5" w:rsidRPr="00595463">
        <w:rPr>
          <w:sz w:val="22"/>
          <w:szCs w:val="22"/>
        </w:rPr>
        <w:fldChar w:fldCharType="begin"/>
      </w:r>
      <w:r w:rsidR="008572B5" w:rsidRPr="00595463">
        <w:rPr>
          <w:sz w:val="22"/>
          <w:szCs w:val="22"/>
        </w:rPr>
        <w:instrText xml:space="preserve"> REF User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User</w:t>
      </w:r>
      <w:r w:rsidR="008572B5" w:rsidRPr="00595463">
        <w:rPr>
          <w:sz w:val="22"/>
          <w:szCs w:val="22"/>
        </w:rPr>
        <w:fldChar w:fldCharType="end"/>
      </w:r>
      <w:r w:rsidRPr="00595463">
        <w:rPr>
          <w:rFonts w:ascii="TimesNewRomanPSMT" w:hAnsi="TimesNewRomanPSMT"/>
          <w:sz w:val="22"/>
          <w:szCs w:val="22"/>
          <w:lang w:val="en-US"/>
        </w:rPr>
        <w:t xml:space="preserve"> will need to provide the above data for each asynchronous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Pr="00595463">
        <w:rPr>
          <w:rFonts w:ascii="TimesNewRomanPSMT" w:hAnsi="TimesNewRomanPSMT"/>
          <w:sz w:val="22"/>
          <w:szCs w:val="22"/>
          <w:lang w:val="en-US"/>
        </w:rPr>
        <w:t xml:space="preserve">based on the number of pole sets (ie two data sets for dual speed 4/6 pole machines). </w:t>
      </w:r>
    </w:p>
    <w:p w14:paraId="6E861B6F" w14:textId="77777777" w:rsidR="00201F6A" w:rsidRPr="00595463" w:rsidRDefault="00201F6A" w:rsidP="00201F6A">
      <w:pPr>
        <w:keepLines w:val="0"/>
        <w:numPr>
          <w:ilvl w:val="0"/>
          <w:numId w:val="66"/>
        </w:numPr>
        <w:tabs>
          <w:tab w:val="clear" w:pos="1080"/>
          <w:tab w:val="num" w:pos="360"/>
        </w:tabs>
        <w:autoSpaceDE w:val="0"/>
        <w:autoSpaceDN w:val="0"/>
        <w:adjustRightInd w:val="0"/>
        <w:spacing w:after="120"/>
        <w:ind w:left="0" w:right="-58" w:firstLine="0"/>
        <w:jc w:val="left"/>
        <w:rPr>
          <w:rFonts w:ascii="TimesNewRomanPSMT" w:hAnsi="TimesNewRomanPSMT"/>
          <w:sz w:val="22"/>
          <w:szCs w:val="22"/>
          <w:lang w:val="en-US"/>
        </w:rPr>
      </w:pPr>
      <w:r w:rsidRPr="00595463">
        <w:rPr>
          <w:rFonts w:ascii="TimesNewRomanPSMT" w:hAnsi="TimesNewRomanPSMT"/>
          <w:sz w:val="22"/>
          <w:szCs w:val="22"/>
          <w:lang w:val="en-US"/>
        </w:rPr>
        <w:t>LV connected generators may just have a simple fixed capacitor bank.</w:t>
      </w:r>
    </w:p>
    <w:p w14:paraId="6E861B70" w14:textId="3007E730" w:rsidR="00201F6A" w:rsidRPr="00595463" w:rsidRDefault="00201F6A" w:rsidP="00201F6A">
      <w:pPr>
        <w:keepLines w:val="0"/>
        <w:numPr>
          <w:ilvl w:val="0"/>
          <w:numId w:val="66"/>
        </w:numPr>
        <w:tabs>
          <w:tab w:val="clear" w:pos="1080"/>
          <w:tab w:val="num" w:pos="360"/>
        </w:tabs>
        <w:autoSpaceDE w:val="0"/>
        <w:autoSpaceDN w:val="0"/>
        <w:adjustRightInd w:val="0"/>
        <w:spacing w:after="120"/>
        <w:ind w:left="360" w:right="-58"/>
        <w:jc w:val="left"/>
        <w:rPr>
          <w:rFonts w:ascii="TimesNewRomanPSMT" w:hAnsi="TimesNewRomanPSMT"/>
          <w:sz w:val="22"/>
          <w:szCs w:val="22"/>
          <w:lang w:val="en-US"/>
        </w:rPr>
      </w:pPr>
      <w:r w:rsidRPr="00595463">
        <w:rPr>
          <w:rFonts w:ascii="TimesNewRomanPSMT" w:hAnsi="TimesNewRomanPSMT"/>
          <w:sz w:val="22"/>
          <w:szCs w:val="22"/>
          <w:lang w:val="en-US"/>
        </w:rPr>
        <w:t xml:space="preserve">If electronic power factor control (e.g. SVC) is installed, provide details of the operating range and characteristics </w:t>
      </w:r>
      <w:r w:rsidR="00265814">
        <w:rPr>
          <w:rFonts w:ascii="TimesNewRomanPSMT" w:hAnsi="TimesNewRomanPSMT"/>
          <w:sz w:val="22"/>
          <w:szCs w:val="22"/>
          <w:lang w:val="en-US"/>
        </w:rPr>
        <w:t>eg</w:t>
      </w:r>
      <w:r w:rsidRPr="00595463">
        <w:rPr>
          <w:rFonts w:ascii="TimesNewRomanPSMT" w:hAnsi="TimesNewRomanPSMT"/>
          <w:sz w:val="22"/>
          <w:szCs w:val="22"/>
          <w:lang w:val="en-US"/>
        </w:rPr>
        <w:t xml:space="preserve"> pf or MVAr range - operating regime: constant or voltage set-point / slope and response times.</w:t>
      </w:r>
    </w:p>
    <w:p w14:paraId="6E861B71" w14:textId="7A7BA7DD" w:rsidR="00201F6A" w:rsidRPr="00595463" w:rsidRDefault="008572B5" w:rsidP="00201F6A">
      <w:pPr>
        <w:keepLines w:val="0"/>
        <w:numPr>
          <w:ilvl w:val="0"/>
          <w:numId w:val="66"/>
        </w:numPr>
        <w:tabs>
          <w:tab w:val="clear" w:pos="1080"/>
          <w:tab w:val="num" w:pos="360"/>
        </w:tabs>
        <w:autoSpaceDE w:val="0"/>
        <w:autoSpaceDN w:val="0"/>
        <w:adjustRightInd w:val="0"/>
        <w:spacing w:after="120"/>
        <w:ind w:left="360" w:right="-58"/>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11775B" w:rsidRPr="0011775B">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rFonts w:ascii="TimesNewRomanPSMT" w:hAnsi="TimesNewRomanPSMT"/>
          <w:sz w:val="22"/>
          <w:szCs w:val="22"/>
          <w:lang w:val="en-US"/>
        </w:rPr>
        <w:t xml:space="preserve">dynamic model for analysis. Alternatively a ‘Black Box’ dynamic model of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rFonts w:ascii="TimesNewRomanPSMT" w:hAnsi="TimesNewRomanPSMT"/>
          <w:sz w:val="22"/>
          <w:szCs w:val="22"/>
          <w:lang w:val="en-US"/>
        </w:rPr>
        <w:t xml:space="preserve">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72" w14:textId="77777777" w:rsidR="00201F6A" w:rsidRPr="00425D58" w:rsidRDefault="00201F6A" w:rsidP="00201F6A">
      <w:pPr>
        <w:pStyle w:val="Heading2"/>
        <w:ind w:left="0" w:firstLine="0"/>
        <w:jc w:val="left"/>
        <w:rPr>
          <w:sz w:val="22"/>
          <w:szCs w:val="22"/>
        </w:rPr>
      </w:pPr>
      <w:r w:rsidRPr="00425D58">
        <w:rPr>
          <w:sz w:val="22"/>
          <w:szCs w:val="22"/>
        </w:rPr>
        <w:br w:type="page"/>
      </w:r>
      <w:bookmarkStart w:id="569" w:name="_Toc501209784"/>
      <w:bookmarkStart w:id="570" w:name="_Toc179270893"/>
      <w:r w:rsidRPr="00425D58">
        <w:rPr>
          <w:sz w:val="22"/>
          <w:szCs w:val="22"/>
        </w:rPr>
        <w:lastRenderedPageBreak/>
        <w:t>Schedule 5c (ii</w:t>
      </w:r>
      <w:r>
        <w:rPr>
          <w:sz w:val="22"/>
          <w:szCs w:val="22"/>
        </w:rPr>
        <w:t>i</w:t>
      </w:r>
      <w:r w:rsidRPr="00425D58">
        <w:rPr>
          <w:sz w:val="22"/>
          <w:szCs w:val="22"/>
        </w:rPr>
        <w:t>)</w:t>
      </w:r>
      <w:bookmarkEnd w:id="569"/>
    </w:p>
    <w:p w14:paraId="6E861B73" w14:textId="77777777" w:rsidR="00201F6A" w:rsidRPr="00F03AC1" w:rsidRDefault="00201F6A" w:rsidP="00F03AC1">
      <w:pPr>
        <w:rPr>
          <w:b/>
        </w:rPr>
      </w:pPr>
      <w:smartTag w:uri="urn:schemas-microsoft-com:office:smarttags" w:element="stockticker">
        <w:r w:rsidRPr="00F03AC1">
          <w:rPr>
            <w:b/>
          </w:rPr>
          <w:t>DATA</w:t>
        </w:r>
      </w:smartTag>
      <w:r w:rsidRPr="00F03AC1">
        <w:rPr>
          <w:b/>
        </w:rPr>
        <w:t xml:space="preserve"> REGISTRATION CODE</w:t>
      </w:r>
      <w:bookmarkEnd w:id="570"/>
    </w:p>
    <w:p w14:paraId="6E861B74" w14:textId="68675E74" w:rsidR="00201F6A" w:rsidRPr="00425D58" w:rsidRDefault="00F56231" w:rsidP="00201F6A">
      <w:pPr>
        <w:jc w:val="left"/>
        <w:rPr>
          <w:b/>
          <w:sz w:val="22"/>
          <w:szCs w:val="22"/>
        </w:rPr>
      </w:pPr>
      <w:r>
        <w:fldChar w:fldCharType="begin"/>
      </w:r>
      <w:r>
        <w:instrText xml:space="preserve"> REF pgm \h </w:instrText>
      </w:r>
      <w:r>
        <w:fldChar w:fldCharType="separate"/>
      </w:r>
      <w:r w:rsidR="0011775B">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11775B">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7A" w14:textId="77777777" w:rsidTr="00201F6A">
        <w:trPr>
          <w:cantSplit/>
          <w:tblHeader/>
        </w:trPr>
        <w:tc>
          <w:tcPr>
            <w:tcW w:w="5366" w:type="dxa"/>
          </w:tcPr>
          <w:p w14:paraId="6E861B75"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76" w14:textId="2B0A2AF1"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(iii) Doubly Fed Induction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Pr="00595463">
              <w:rPr>
                <w:b/>
                <w:sz w:val="22"/>
                <w:szCs w:val="22"/>
              </w:rPr>
              <w:t>s</w:t>
            </w:r>
          </w:p>
        </w:tc>
        <w:tc>
          <w:tcPr>
            <w:tcW w:w="1074" w:type="dxa"/>
          </w:tcPr>
          <w:p w14:paraId="6E861B77"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7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7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7F" w14:textId="77777777" w:rsidTr="00201F6A">
        <w:trPr>
          <w:cantSplit/>
        </w:trPr>
        <w:tc>
          <w:tcPr>
            <w:tcW w:w="5366" w:type="dxa"/>
            <w:tcBorders>
              <w:bottom w:val="single" w:sz="4" w:space="0" w:color="auto"/>
            </w:tcBorders>
            <w:shd w:val="clear" w:color="auto" w:fill="auto"/>
          </w:tcPr>
          <w:p w14:paraId="6E861B7B" w14:textId="7E4D57B1" w:rsidR="00201F6A" w:rsidRPr="00595463" w:rsidRDefault="00C10C33" w:rsidP="00201F6A">
            <w:pPr>
              <w:pStyle w:val="BodyText"/>
              <w:tabs>
                <w:tab w:val="left" w:pos="2487"/>
              </w:tabs>
              <w:spacing w:before="60" w:after="6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201F6A" w:rsidRPr="00595463">
              <w:rPr>
                <w:sz w:val="22"/>
                <w:szCs w:val="22"/>
              </w:rPr>
              <w:t>maximum fault current contribution data (see note 1)</w:t>
            </w:r>
          </w:p>
        </w:tc>
        <w:tc>
          <w:tcPr>
            <w:tcW w:w="1074" w:type="dxa"/>
            <w:tcBorders>
              <w:bottom w:val="single" w:sz="4" w:space="0" w:color="auto"/>
            </w:tcBorders>
            <w:shd w:val="clear" w:color="auto" w:fill="auto"/>
          </w:tcPr>
          <w:p w14:paraId="6E861B7C"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7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7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4" w14:textId="77777777" w:rsidTr="00201F6A">
        <w:trPr>
          <w:cantSplit/>
        </w:trPr>
        <w:tc>
          <w:tcPr>
            <w:tcW w:w="5366" w:type="dxa"/>
            <w:shd w:val="clear" w:color="auto" w:fill="C0C0C0"/>
          </w:tcPr>
          <w:p w14:paraId="6E861B80" w14:textId="3DFEA06A"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11775B" w:rsidRPr="0011775B">
              <w:rPr>
                <w:b/>
                <w:sz w:val="22"/>
                <w:szCs w:val="22"/>
              </w:rPr>
              <w:t>Power Generating Module</w:t>
            </w:r>
            <w:r w:rsidRPr="00595463">
              <w:rPr>
                <w:sz w:val="22"/>
                <w:szCs w:val="22"/>
              </w:rPr>
              <w:fldChar w:fldCharType="end"/>
            </w:r>
            <w:r w:rsidR="00201F6A" w:rsidRPr="00595463">
              <w:rPr>
                <w:b/>
                <w:sz w:val="22"/>
                <w:szCs w:val="22"/>
              </w:rPr>
              <w:t xml:space="preserve"> MODEL </w:t>
            </w:r>
            <w:smartTag w:uri="urn:schemas-microsoft-com:office:smarttags" w:element="stockticker">
              <w:r w:rsidR="00201F6A" w:rsidRPr="00595463">
                <w:rPr>
                  <w:b/>
                  <w:sz w:val="22"/>
                  <w:szCs w:val="22"/>
                </w:rPr>
                <w:t>DATA</w:t>
              </w:r>
            </w:smartTag>
            <w:r w:rsidR="00201F6A" w:rsidRPr="00595463">
              <w:rPr>
                <w:b/>
                <w:sz w:val="22"/>
                <w:szCs w:val="22"/>
              </w:rPr>
              <w:t xml:space="preserve"> (see note 2)</w:t>
            </w:r>
          </w:p>
        </w:tc>
        <w:tc>
          <w:tcPr>
            <w:tcW w:w="1074" w:type="dxa"/>
            <w:shd w:val="clear" w:color="auto" w:fill="C0C0C0"/>
          </w:tcPr>
          <w:p w14:paraId="6E861B81"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82"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83"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89" w14:textId="77777777" w:rsidTr="00201F6A">
        <w:trPr>
          <w:cantSplit/>
        </w:trPr>
        <w:tc>
          <w:tcPr>
            <w:tcW w:w="5366" w:type="dxa"/>
          </w:tcPr>
          <w:p w14:paraId="6E861B85" w14:textId="77777777" w:rsidR="00201F6A" w:rsidRPr="00595463" w:rsidRDefault="00201F6A" w:rsidP="00201F6A">
            <w:pPr>
              <w:pStyle w:val="BodyText"/>
              <w:spacing w:before="60" w:after="60"/>
              <w:ind w:left="0" w:firstLine="0"/>
              <w:jc w:val="left"/>
              <w:rPr>
                <w:sz w:val="22"/>
                <w:szCs w:val="22"/>
              </w:rPr>
            </w:pPr>
            <w:r w:rsidRPr="00595463">
              <w:rPr>
                <w:sz w:val="22"/>
                <w:szCs w:val="22"/>
              </w:rPr>
              <w:t>Magnetising reactance</w:t>
            </w:r>
          </w:p>
        </w:tc>
        <w:tc>
          <w:tcPr>
            <w:tcW w:w="1074" w:type="dxa"/>
          </w:tcPr>
          <w:p w14:paraId="6E861B86"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8E" w14:textId="77777777" w:rsidTr="00201F6A">
        <w:trPr>
          <w:cantSplit/>
        </w:trPr>
        <w:tc>
          <w:tcPr>
            <w:tcW w:w="5366" w:type="dxa"/>
          </w:tcPr>
          <w:p w14:paraId="6E861B8A"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resistance</w:t>
            </w:r>
          </w:p>
        </w:tc>
        <w:tc>
          <w:tcPr>
            <w:tcW w:w="1074" w:type="dxa"/>
          </w:tcPr>
          <w:p w14:paraId="6E861B8B"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8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8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3" w14:textId="77777777" w:rsidTr="00201F6A">
        <w:trPr>
          <w:cantSplit/>
        </w:trPr>
        <w:tc>
          <w:tcPr>
            <w:tcW w:w="5366" w:type="dxa"/>
          </w:tcPr>
          <w:p w14:paraId="6E861B8F" w14:textId="77777777" w:rsidR="00201F6A" w:rsidRPr="00595463" w:rsidRDefault="00201F6A" w:rsidP="00201F6A">
            <w:pPr>
              <w:pStyle w:val="BodyText"/>
              <w:spacing w:before="60" w:after="60"/>
              <w:ind w:left="0" w:firstLine="0"/>
              <w:jc w:val="left"/>
              <w:rPr>
                <w:sz w:val="22"/>
                <w:szCs w:val="22"/>
              </w:rPr>
            </w:pPr>
            <w:r w:rsidRPr="00595463">
              <w:rPr>
                <w:sz w:val="22"/>
                <w:szCs w:val="22"/>
              </w:rPr>
              <w:t>Stator reactance</w:t>
            </w:r>
          </w:p>
        </w:tc>
        <w:tc>
          <w:tcPr>
            <w:tcW w:w="1074" w:type="dxa"/>
          </w:tcPr>
          <w:p w14:paraId="6E861B90"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8" w14:textId="77777777" w:rsidTr="00201F6A">
        <w:trPr>
          <w:cantSplit/>
        </w:trPr>
        <w:tc>
          <w:tcPr>
            <w:tcW w:w="5366" w:type="dxa"/>
          </w:tcPr>
          <w:p w14:paraId="6E861B94"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R</w:t>
            </w:r>
            <w:r w:rsidR="00201F6A" w:rsidRPr="00595463">
              <w:rPr>
                <w:sz w:val="22"/>
                <w:szCs w:val="22"/>
                <w:lang w:val="en-US"/>
              </w:rPr>
              <w:t>unning rotor resistance</w:t>
            </w:r>
          </w:p>
        </w:tc>
        <w:tc>
          <w:tcPr>
            <w:tcW w:w="1074" w:type="dxa"/>
          </w:tcPr>
          <w:p w14:paraId="6E861B95"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9D" w14:textId="77777777" w:rsidTr="00201F6A">
        <w:trPr>
          <w:cantSplit/>
        </w:trPr>
        <w:tc>
          <w:tcPr>
            <w:tcW w:w="5366" w:type="dxa"/>
          </w:tcPr>
          <w:p w14:paraId="6E861B99" w14:textId="77777777" w:rsidR="00201F6A" w:rsidRPr="00595463" w:rsidRDefault="00B226AD" w:rsidP="00201F6A">
            <w:pPr>
              <w:pStyle w:val="BodyText"/>
              <w:spacing w:before="60" w:after="60"/>
              <w:ind w:left="0" w:firstLine="0"/>
              <w:jc w:val="left"/>
              <w:rPr>
                <w:sz w:val="22"/>
                <w:szCs w:val="22"/>
              </w:rPr>
            </w:pPr>
            <w:r w:rsidRPr="00595463">
              <w:rPr>
                <w:sz w:val="22"/>
                <w:szCs w:val="22"/>
              </w:rPr>
              <w:t>R</w:t>
            </w:r>
            <w:r w:rsidR="00201F6A" w:rsidRPr="00595463">
              <w:rPr>
                <w:sz w:val="22"/>
                <w:szCs w:val="22"/>
              </w:rPr>
              <w:t>unning rotor reactance</w:t>
            </w:r>
          </w:p>
        </w:tc>
        <w:tc>
          <w:tcPr>
            <w:tcW w:w="1074" w:type="dxa"/>
          </w:tcPr>
          <w:p w14:paraId="6E861B9A"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9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9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2" w14:textId="77777777" w:rsidTr="00201F6A">
        <w:trPr>
          <w:cantSplit/>
        </w:trPr>
        <w:tc>
          <w:tcPr>
            <w:tcW w:w="5366" w:type="dxa"/>
          </w:tcPr>
          <w:p w14:paraId="6E861B9E" w14:textId="77777777" w:rsidR="00201F6A" w:rsidRPr="00595463" w:rsidRDefault="00B226AD" w:rsidP="00201F6A">
            <w:pPr>
              <w:pStyle w:val="BodyText"/>
              <w:spacing w:before="60" w:after="60"/>
              <w:ind w:left="0" w:firstLine="0"/>
              <w:jc w:val="left"/>
              <w:rPr>
                <w:sz w:val="22"/>
                <w:szCs w:val="22"/>
              </w:rPr>
            </w:pPr>
            <w:r w:rsidRPr="00595463">
              <w:rPr>
                <w:sz w:val="22"/>
                <w:szCs w:val="22"/>
                <w:lang w:val="en-US"/>
              </w:rPr>
              <w:t>S</w:t>
            </w:r>
            <w:r w:rsidR="00201F6A" w:rsidRPr="00595463">
              <w:rPr>
                <w:sz w:val="22"/>
                <w:szCs w:val="22"/>
                <w:lang w:val="en-US"/>
              </w:rPr>
              <w:t>tandstill rotor resistance</w:t>
            </w:r>
          </w:p>
        </w:tc>
        <w:tc>
          <w:tcPr>
            <w:tcW w:w="1074" w:type="dxa"/>
          </w:tcPr>
          <w:p w14:paraId="6E861B9F"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7" w14:textId="77777777" w:rsidTr="00201F6A">
        <w:trPr>
          <w:cantSplit/>
        </w:trPr>
        <w:tc>
          <w:tcPr>
            <w:tcW w:w="5366" w:type="dxa"/>
          </w:tcPr>
          <w:p w14:paraId="6E861BA3" w14:textId="77777777" w:rsidR="00201F6A" w:rsidRPr="00595463" w:rsidRDefault="00B226AD" w:rsidP="00201F6A">
            <w:pPr>
              <w:pStyle w:val="BodyText"/>
              <w:spacing w:before="60" w:after="60"/>
              <w:ind w:left="0" w:firstLine="0"/>
              <w:jc w:val="left"/>
              <w:rPr>
                <w:sz w:val="22"/>
                <w:szCs w:val="22"/>
              </w:rPr>
            </w:pPr>
            <w:r w:rsidRPr="00595463">
              <w:rPr>
                <w:sz w:val="22"/>
                <w:szCs w:val="22"/>
              </w:rPr>
              <w:t>S</w:t>
            </w:r>
            <w:r w:rsidR="00201F6A" w:rsidRPr="00595463">
              <w:rPr>
                <w:sz w:val="22"/>
                <w:szCs w:val="22"/>
              </w:rPr>
              <w:t>tandstill rotor reactance</w:t>
            </w:r>
          </w:p>
        </w:tc>
        <w:tc>
          <w:tcPr>
            <w:tcW w:w="1074" w:type="dxa"/>
          </w:tcPr>
          <w:p w14:paraId="6E861BA4" w14:textId="77777777" w:rsidR="00201F6A" w:rsidRPr="00595463" w:rsidRDefault="00201F6A" w:rsidP="00201F6A">
            <w:pPr>
              <w:pStyle w:val="BodyText"/>
              <w:spacing w:before="60" w:after="60"/>
              <w:ind w:left="0" w:firstLine="0"/>
              <w:jc w:val="center"/>
              <w:rPr>
                <w:sz w:val="22"/>
                <w:szCs w:val="22"/>
              </w:rPr>
            </w:pPr>
            <w:r w:rsidRPr="00595463">
              <w:rPr>
                <w:sz w:val="22"/>
                <w:szCs w:val="22"/>
              </w:rPr>
              <w:t>per unit</w:t>
            </w:r>
          </w:p>
        </w:tc>
        <w:tc>
          <w:tcPr>
            <w:tcW w:w="1387" w:type="dxa"/>
          </w:tcPr>
          <w:p w14:paraId="6E861BA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AC" w14:textId="77777777" w:rsidTr="00201F6A">
        <w:trPr>
          <w:cantSplit/>
        </w:trPr>
        <w:tc>
          <w:tcPr>
            <w:tcW w:w="5366" w:type="dxa"/>
          </w:tcPr>
          <w:p w14:paraId="6E861BA8" w14:textId="77777777" w:rsidR="00201F6A" w:rsidRPr="00595463" w:rsidRDefault="00201F6A" w:rsidP="00201F6A">
            <w:pPr>
              <w:pStyle w:val="BodyText"/>
              <w:spacing w:before="60" w:after="60"/>
              <w:ind w:left="0" w:firstLine="0"/>
              <w:jc w:val="left"/>
              <w:rPr>
                <w:sz w:val="22"/>
                <w:szCs w:val="22"/>
              </w:rPr>
            </w:pPr>
            <w:r w:rsidRPr="00595463">
              <w:rPr>
                <w:sz w:val="22"/>
                <w:szCs w:val="22"/>
              </w:rPr>
              <w:t>Rotor current limit</w:t>
            </w:r>
          </w:p>
        </w:tc>
        <w:tc>
          <w:tcPr>
            <w:tcW w:w="1074" w:type="dxa"/>
          </w:tcPr>
          <w:p w14:paraId="6E861BA9" w14:textId="77777777" w:rsidR="00201F6A" w:rsidRPr="00595463" w:rsidRDefault="00201F6A" w:rsidP="00201F6A">
            <w:pPr>
              <w:pStyle w:val="BodyText"/>
              <w:spacing w:before="60" w:after="60"/>
              <w:ind w:left="0" w:firstLine="0"/>
              <w:jc w:val="center"/>
              <w:rPr>
                <w:sz w:val="22"/>
                <w:szCs w:val="22"/>
              </w:rPr>
            </w:pPr>
            <w:r w:rsidRPr="00595463">
              <w:rPr>
                <w:sz w:val="22"/>
                <w:szCs w:val="22"/>
              </w:rPr>
              <w:t>A</w:t>
            </w:r>
          </w:p>
        </w:tc>
        <w:tc>
          <w:tcPr>
            <w:tcW w:w="1387" w:type="dxa"/>
          </w:tcPr>
          <w:p w14:paraId="6E861BA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AB"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1" w14:textId="77777777" w:rsidTr="00201F6A">
        <w:trPr>
          <w:cantSplit/>
        </w:trPr>
        <w:tc>
          <w:tcPr>
            <w:tcW w:w="5366" w:type="dxa"/>
          </w:tcPr>
          <w:p w14:paraId="6E861BAD" w14:textId="77777777" w:rsidR="00201F6A" w:rsidRPr="00595463" w:rsidRDefault="00201F6A" w:rsidP="00201F6A">
            <w:pPr>
              <w:pStyle w:val="BodyText"/>
              <w:spacing w:before="60" w:after="60"/>
              <w:ind w:left="0" w:firstLine="0"/>
              <w:jc w:val="left"/>
              <w:rPr>
                <w:sz w:val="22"/>
                <w:szCs w:val="22"/>
              </w:rPr>
            </w:pPr>
            <w:r w:rsidRPr="00595463">
              <w:rPr>
                <w:sz w:val="22"/>
                <w:szCs w:val="22"/>
              </w:rPr>
              <w:t>Number of pole pairs</w:t>
            </w:r>
          </w:p>
        </w:tc>
        <w:tc>
          <w:tcPr>
            <w:tcW w:w="1074" w:type="dxa"/>
          </w:tcPr>
          <w:p w14:paraId="6E861BAE"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A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0"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6" w14:textId="77777777" w:rsidTr="00201F6A">
        <w:trPr>
          <w:cantSplit/>
        </w:trPr>
        <w:tc>
          <w:tcPr>
            <w:tcW w:w="5366" w:type="dxa"/>
          </w:tcPr>
          <w:p w14:paraId="6E861BB2"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B3"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B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BB" w14:textId="77777777" w:rsidTr="00201F6A">
        <w:trPr>
          <w:cantSplit/>
        </w:trPr>
        <w:tc>
          <w:tcPr>
            <w:tcW w:w="5366" w:type="dxa"/>
          </w:tcPr>
          <w:p w14:paraId="6E861BB7" w14:textId="77777777" w:rsidR="00201F6A" w:rsidRPr="00595463" w:rsidRDefault="00201F6A" w:rsidP="00201F6A">
            <w:pPr>
              <w:pStyle w:val="BodyText"/>
              <w:spacing w:before="60" w:after="60"/>
              <w:ind w:left="0" w:firstLine="0"/>
              <w:jc w:val="left"/>
              <w:rPr>
                <w:sz w:val="22"/>
                <w:szCs w:val="22"/>
              </w:rPr>
            </w:pPr>
            <w:r w:rsidRPr="00595463">
              <w:rPr>
                <w:sz w:val="22"/>
                <w:szCs w:val="22"/>
              </w:rPr>
              <w:t xml:space="preserve">Generator rotor speed range </w:t>
            </w:r>
            <w:r w:rsidR="00B226AD" w:rsidRPr="00595463">
              <w:rPr>
                <w:sz w:val="22"/>
                <w:szCs w:val="22"/>
              </w:rPr>
              <w:t>(minimum to rated speed)</w:t>
            </w:r>
          </w:p>
        </w:tc>
        <w:tc>
          <w:tcPr>
            <w:tcW w:w="1074" w:type="dxa"/>
          </w:tcPr>
          <w:p w14:paraId="6E861BB8"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B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0" w14:textId="77777777" w:rsidTr="00201F6A">
        <w:trPr>
          <w:cantSplit/>
        </w:trPr>
        <w:tc>
          <w:tcPr>
            <w:tcW w:w="5366" w:type="dxa"/>
          </w:tcPr>
          <w:p w14:paraId="6E861BBC"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BD"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B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BF"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5" w14:textId="77777777" w:rsidTr="00201F6A">
        <w:trPr>
          <w:cantSplit/>
        </w:trPr>
        <w:tc>
          <w:tcPr>
            <w:tcW w:w="5366" w:type="dxa"/>
          </w:tcPr>
          <w:p w14:paraId="6E861BC1"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r w:rsidR="00B226AD" w:rsidRPr="00595463">
              <w:rPr>
                <w:sz w:val="22"/>
                <w:szCs w:val="22"/>
              </w:rPr>
              <w:t xml:space="preserve"> at rated speed</w:t>
            </w:r>
          </w:p>
        </w:tc>
        <w:tc>
          <w:tcPr>
            <w:tcW w:w="1074" w:type="dxa"/>
          </w:tcPr>
          <w:p w14:paraId="6E861BC2"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BC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CA" w14:textId="77777777" w:rsidTr="00201F6A">
        <w:trPr>
          <w:cantSplit/>
        </w:trPr>
        <w:tc>
          <w:tcPr>
            <w:tcW w:w="5366" w:type="dxa"/>
          </w:tcPr>
          <w:p w14:paraId="6E861BC6"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BC7"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CF" w14:textId="77777777" w:rsidTr="00201F6A">
        <w:trPr>
          <w:cantSplit/>
        </w:trPr>
        <w:tc>
          <w:tcPr>
            <w:tcW w:w="5366" w:type="dxa"/>
          </w:tcPr>
          <w:p w14:paraId="6E861BCB"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BCC"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BC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C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4" w14:textId="77777777" w:rsidTr="00201F6A">
        <w:trPr>
          <w:cantSplit/>
        </w:trPr>
        <w:tc>
          <w:tcPr>
            <w:tcW w:w="5366" w:type="dxa"/>
          </w:tcPr>
          <w:p w14:paraId="6E861BD0"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BD1"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BD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D9" w14:textId="77777777" w:rsidTr="00201F6A">
        <w:trPr>
          <w:cantSplit/>
        </w:trPr>
        <w:tc>
          <w:tcPr>
            <w:tcW w:w="5366" w:type="dxa"/>
          </w:tcPr>
          <w:p w14:paraId="6E861BD5" w14:textId="77777777" w:rsidR="00201F6A" w:rsidRPr="00595463" w:rsidRDefault="00201F6A" w:rsidP="00201F6A">
            <w:pPr>
              <w:pStyle w:val="BodyText"/>
              <w:spacing w:before="60" w:after="60"/>
              <w:ind w:left="0" w:firstLine="0"/>
              <w:jc w:val="left"/>
              <w:rPr>
                <w:sz w:val="22"/>
                <w:szCs w:val="22"/>
              </w:rPr>
            </w:pPr>
            <w:r w:rsidRPr="00595463">
              <w:rPr>
                <w:sz w:val="22"/>
                <w:szCs w:val="22"/>
              </w:rPr>
              <w:t>DFIG unit models including excitation and prime mover control systems (see note 2)</w:t>
            </w:r>
          </w:p>
        </w:tc>
        <w:tc>
          <w:tcPr>
            <w:tcW w:w="1074" w:type="dxa"/>
          </w:tcPr>
          <w:p w14:paraId="6E861BD6"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BD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D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3B8AD680" w14:textId="77777777" w:rsidTr="00201F6A">
        <w:trPr>
          <w:cantSplit/>
        </w:trPr>
        <w:tc>
          <w:tcPr>
            <w:tcW w:w="5366" w:type="dxa"/>
          </w:tcPr>
          <w:p w14:paraId="67F16FA3" w14:textId="0D7BF398" w:rsidR="00706E56" w:rsidRPr="00595463" w:rsidRDefault="00706E56" w:rsidP="00201F6A">
            <w:pPr>
              <w:pStyle w:val="BodyText"/>
              <w:spacing w:before="60" w:after="60"/>
              <w:ind w:left="0" w:firstLine="0"/>
              <w:jc w:val="left"/>
              <w:rPr>
                <w:sz w:val="22"/>
                <w:szCs w:val="22"/>
              </w:rPr>
            </w:pPr>
            <w:r>
              <w:rPr>
                <w:sz w:val="22"/>
                <w:szCs w:val="22"/>
              </w:rPr>
              <w:t>Number of operations of fast fault current injection that can be sequentially accomplished and any limitations on time, thermal limitations, protection etc.</w:t>
            </w:r>
          </w:p>
        </w:tc>
        <w:tc>
          <w:tcPr>
            <w:tcW w:w="1074" w:type="dxa"/>
          </w:tcPr>
          <w:p w14:paraId="3454C0B8" w14:textId="066E631A" w:rsidR="00706E56" w:rsidRPr="00595463" w:rsidRDefault="00706E56" w:rsidP="00201F6A">
            <w:pPr>
              <w:pStyle w:val="BodyText"/>
              <w:spacing w:before="60" w:after="60"/>
              <w:ind w:left="0" w:firstLine="0"/>
              <w:jc w:val="center"/>
              <w:rPr>
                <w:sz w:val="22"/>
                <w:szCs w:val="22"/>
              </w:rPr>
            </w:pPr>
            <w:r>
              <w:rPr>
                <w:sz w:val="22"/>
                <w:szCs w:val="22"/>
              </w:rPr>
              <w:t>Text</w:t>
            </w:r>
          </w:p>
        </w:tc>
        <w:tc>
          <w:tcPr>
            <w:tcW w:w="1387" w:type="dxa"/>
          </w:tcPr>
          <w:p w14:paraId="32721A07" w14:textId="64BE5DDE" w:rsidR="00706E56" w:rsidRPr="00595463" w:rsidRDefault="00706E56" w:rsidP="00201F6A">
            <w:pPr>
              <w:pStyle w:val="BodyText"/>
              <w:spacing w:before="60" w:after="60"/>
              <w:ind w:left="0" w:firstLine="0"/>
              <w:jc w:val="center"/>
              <w:rPr>
                <w:b/>
                <w:sz w:val="22"/>
                <w:szCs w:val="22"/>
              </w:rPr>
            </w:pPr>
            <w:r>
              <w:rPr>
                <w:b/>
                <w:sz w:val="22"/>
                <w:szCs w:val="22"/>
              </w:rPr>
              <w:t>DPD</w:t>
            </w:r>
          </w:p>
        </w:tc>
        <w:tc>
          <w:tcPr>
            <w:tcW w:w="1387" w:type="dxa"/>
          </w:tcPr>
          <w:p w14:paraId="5E5D4772" w14:textId="0818A958" w:rsidR="00706E56" w:rsidRPr="00595463" w:rsidRDefault="00706E56" w:rsidP="00201F6A">
            <w:pPr>
              <w:pStyle w:val="BodyText"/>
              <w:spacing w:before="60" w:after="60"/>
              <w:ind w:left="0" w:firstLine="0"/>
              <w:jc w:val="center"/>
              <w:rPr>
                <w:b/>
                <w:sz w:val="22"/>
                <w:szCs w:val="22"/>
              </w:rPr>
            </w:pPr>
            <w:r>
              <w:rPr>
                <w:b/>
                <w:sz w:val="22"/>
                <w:szCs w:val="22"/>
              </w:rPr>
              <w:t>SPD</w:t>
            </w:r>
          </w:p>
        </w:tc>
      </w:tr>
    </w:tbl>
    <w:p w14:paraId="6E861BDA"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BDB"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BDC" w14:textId="77777777" w:rsidR="00201F6A" w:rsidRPr="00595463" w:rsidRDefault="00201F6A"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BDD" w14:textId="6112355E" w:rsidR="00201F6A" w:rsidRPr="00595463" w:rsidRDefault="008572B5" w:rsidP="00201F6A">
      <w:pPr>
        <w:keepLines w:val="0"/>
        <w:numPr>
          <w:ilvl w:val="0"/>
          <w:numId w:val="61"/>
        </w:numPr>
        <w:tabs>
          <w:tab w:val="clear" w:pos="720"/>
          <w:tab w:val="num" w:pos="363"/>
          <w:tab w:val="right" w:pos="8820"/>
        </w:tabs>
        <w:autoSpaceDE w:val="0"/>
        <w:autoSpaceDN w:val="0"/>
        <w:adjustRightInd w:val="0"/>
        <w:spacing w:after="120"/>
        <w:ind w:left="357" w:right="-301" w:hanging="357"/>
        <w:jc w:val="left"/>
        <w:rPr>
          <w:b/>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11775B" w:rsidRPr="0011775B">
        <w:rPr>
          <w:b/>
          <w:sz w:val="22"/>
          <w:szCs w:val="22"/>
        </w:rPr>
        <w:t>SPD</w:t>
      </w:r>
      <w:r w:rsidRPr="00595463">
        <w:rPr>
          <w:sz w:val="22"/>
          <w:szCs w:val="22"/>
        </w:rPr>
        <w:fldChar w:fldCharType="end"/>
      </w:r>
      <w:r w:rsidR="00201F6A" w:rsidRPr="00595463">
        <w:rPr>
          <w:rFonts w:ascii="TimesNewRomanPSMT" w:hAnsi="TimesNewRomanPSMT"/>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rFonts w:ascii="TimesNewRomanPSMT" w:hAnsi="TimesNewRomanPSMT"/>
          <w:sz w:val="22"/>
          <w:szCs w:val="22"/>
          <w:lang w:val="en-US"/>
        </w:rPr>
        <w:t xml:space="preserve"> considers that the stability and security of the network is at risk. Sufficient </w:t>
      </w:r>
      <w:r w:rsidR="00201F6A" w:rsidRPr="00595463">
        <w:rPr>
          <w:b/>
          <w:sz w:val="22"/>
          <w:szCs w:val="22"/>
        </w:rPr>
        <w:t>DPD</w:t>
      </w:r>
      <w:r w:rsidR="00201F6A" w:rsidRPr="00595463">
        <w:rPr>
          <w:rFonts w:ascii="TimesNewRomanPSMT" w:hAnsi="TimesNewRomanPSMT"/>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rFonts w:ascii="TimesNewRomanPSMT" w:hAnsi="TimesNewRomanPSMT"/>
          <w:sz w:val="22"/>
          <w:szCs w:val="22"/>
          <w:lang w:val="en-US"/>
        </w:rPr>
        <w:t xml:space="preserve">dynamic model for analysis. Alternatively a ‘Black Box’ dynamic model of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rFonts w:ascii="TimesNewRomanPSMT" w:hAnsi="TimesNewRomanPSMT"/>
          <w:sz w:val="22"/>
          <w:szCs w:val="22"/>
          <w:lang w:val="en-US"/>
        </w:rPr>
        <w:t xml:space="preserve">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rFonts w:ascii="TimesNewRomanPSMT" w:hAnsi="TimesNewRomanPSMT"/>
          <w:sz w:val="22"/>
          <w:szCs w:val="22"/>
          <w:lang w:val="en-US"/>
        </w:rPr>
        <w:t>.</w:t>
      </w:r>
    </w:p>
    <w:p w14:paraId="6E861BDE" w14:textId="77777777" w:rsidR="00201F6A" w:rsidRPr="00425D58" w:rsidRDefault="00201F6A" w:rsidP="00201F6A">
      <w:pPr>
        <w:pStyle w:val="Heading2"/>
        <w:ind w:left="0" w:firstLine="0"/>
        <w:jc w:val="left"/>
        <w:rPr>
          <w:sz w:val="22"/>
          <w:szCs w:val="22"/>
        </w:rPr>
      </w:pPr>
      <w:r w:rsidRPr="000E6431">
        <w:rPr>
          <w:sz w:val="22"/>
          <w:szCs w:val="22"/>
        </w:rPr>
        <w:br w:type="page"/>
      </w:r>
      <w:bookmarkStart w:id="571" w:name="_Toc179270894"/>
      <w:bookmarkStart w:id="572" w:name="_Toc501209785"/>
      <w:r w:rsidRPr="00425D58">
        <w:rPr>
          <w:sz w:val="22"/>
          <w:szCs w:val="22"/>
        </w:rPr>
        <w:lastRenderedPageBreak/>
        <w:t>Schedule 5c (iv)</w:t>
      </w:r>
      <w:bookmarkEnd w:id="571"/>
      <w:bookmarkEnd w:id="572"/>
    </w:p>
    <w:p w14:paraId="6E861BDF"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BE0" w14:textId="3BDBF705" w:rsidR="00201F6A" w:rsidRPr="00425D58" w:rsidRDefault="00F56231" w:rsidP="00201F6A">
      <w:pPr>
        <w:rPr>
          <w:b/>
          <w:sz w:val="22"/>
          <w:szCs w:val="22"/>
        </w:rPr>
      </w:pPr>
      <w:r>
        <w:fldChar w:fldCharType="begin"/>
      </w:r>
      <w:r>
        <w:instrText xml:space="preserve"> REF pgm \h </w:instrText>
      </w:r>
      <w:r>
        <w:fldChar w:fldCharType="separate"/>
      </w:r>
      <w:r w:rsidR="0011775B">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11775B">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6"/>
        <w:gridCol w:w="1074"/>
        <w:gridCol w:w="1387"/>
        <w:gridCol w:w="1387"/>
      </w:tblGrid>
      <w:tr w:rsidR="00201F6A" w:rsidRPr="00595463" w14:paraId="6E861BE6" w14:textId="77777777" w:rsidTr="00201F6A">
        <w:trPr>
          <w:cantSplit/>
          <w:tblHeader/>
        </w:trPr>
        <w:tc>
          <w:tcPr>
            <w:tcW w:w="5366" w:type="dxa"/>
          </w:tcPr>
          <w:p w14:paraId="6E861BE1" w14:textId="77777777" w:rsidR="00201F6A" w:rsidRPr="00595463" w:rsidRDefault="00201F6A" w:rsidP="00201F6A">
            <w:pPr>
              <w:pStyle w:val="BodyText"/>
              <w:spacing w:before="60" w:after="60"/>
              <w:ind w:left="0" w:firstLine="0"/>
              <w:jc w:val="left"/>
              <w:rPr>
                <w:b/>
                <w:sz w:val="22"/>
                <w:szCs w:val="22"/>
                <w:u w:val="single"/>
              </w:rPr>
            </w:pPr>
            <w:bookmarkStart w:id="573" w:name="_Toc179270896"/>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BE2" w14:textId="1735546A"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5c (iv) Series Converter Connected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s</w:t>
            </w:r>
          </w:p>
        </w:tc>
        <w:tc>
          <w:tcPr>
            <w:tcW w:w="1074" w:type="dxa"/>
          </w:tcPr>
          <w:p w14:paraId="6E861BE3" w14:textId="77777777" w:rsidR="00201F6A" w:rsidRPr="00595463" w:rsidRDefault="00201F6A" w:rsidP="00201F6A">
            <w:pPr>
              <w:pStyle w:val="BodyText"/>
              <w:spacing w:before="60" w:after="60"/>
              <w:ind w:left="0" w:firstLine="0"/>
              <w:jc w:val="center"/>
              <w:rPr>
                <w:b/>
                <w:sz w:val="22"/>
                <w:szCs w:val="22"/>
              </w:rPr>
            </w:pPr>
            <w:r w:rsidRPr="00595463">
              <w:rPr>
                <w:b/>
                <w:sz w:val="22"/>
                <w:szCs w:val="22"/>
                <w:u w:val="single"/>
              </w:rPr>
              <w:t>UNITS</w:t>
            </w:r>
          </w:p>
        </w:tc>
        <w:tc>
          <w:tcPr>
            <w:tcW w:w="1387" w:type="dxa"/>
          </w:tcPr>
          <w:p w14:paraId="6E861BE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LV</w:t>
            </w:r>
          </w:p>
        </w:tc>
        <w:tc>
          <w:tcPr>
            <w:tcW w:w="1387" w:type="dxa"/>
          </w:tcPr>
          <w:p w14:paraId="6E861BE5"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Data</w:t>
            </w:r>
            <w:r w:rsidRPr="00595463">
              <w:rPr>
                <w:b/>
                <w:sz w:val="22"/>
                <w:szCs w:val="22"/>
                <w:u w:val="single"/>
              </w:rPr>
              <w:t xml:space="preserve"> Category for Generators Connected at HV</w:t>
            </w:r>
          </w:p>
        </w:tc>
      </w:tr>
      <w:tr w:rsidR="00201F6A" w:rsidRPr="00595463" w14:paraId="6E861BEB" w14:textId="77777777" w:rsidTr="00201F6A">
        <w:trPr>
          <w:cantSplit/>
        </w:trPr>
        <w:tc>
          <w:tcPr>
            <w:tcW w:w="5366" w:type="dxa"/>
            <w:tcBorders>
              <w:bottom w:val="single" w:sz="4" w:space="0" w:color="auto"/>
            </w:tcBorders>
            <w:shd w:val="clear" w:color="auto" w:fill="auto"/>
          </w:tcPr>
          <w:p w14:paraId="6E861BE7" w14:textId="29EDBFA0" w:rsidR="00201F6A" w:rsidRPr="00595463" w:rsidRDefault="00C10C33" w:rsidP="00201F6A">
            <w:pPr>
              <w:pStyle w:val="BodyText"/>
              <w:tabs>
                <w:tab w:val="left" w:pos="2487"/>
              </w:tabs>
              <w:spacing w:before="60" w:after="60"/>
              <w:ind w:left="0" w:firstLine="0"/>
              <w:jc w:val="left"/>
              <w:rPr>
                <w:sz w:val="22"/>
                <w:szCs w:val="22"/>
              </w:rPr>
            </w:pPr>
            <w:r>
              <w:fldChar w:fldCharType="begin"/>
            </w:r>
            <w:r>
              <w:instrText xml:space="preserve"> REF pgm \h </w:instrText>
            </w:r>
            <w:r>
              <w:fldChar w:fldCharType="separate"/>
            </w:r>
            <w:r w:rsidR="0011775B">
              <w:rPr>
                <w:b/>
              </w:rPr>
              <w:t>Power Generating Module</w:t>
            </w:r>
            <w:r>
              <w:fldChar w:fldCharType="end"/>
            </w:r>
            <w:r w:rsidR="001B45FB">
              <w:t xml:space="preserve"> </w:t>
            </w:r>
            <w:r w:rsidR="00201F6A" w:rsidRPr="00595463">
              <w:rPr>
                <w:sz w:val="22"/>
                <w:szCs w:val="22"/>
              </w:rPr>
              <w:t>maximum fault current contribution data (see note 1)</w:t>
            </w:r>
          </w:p>
        </w:tc>
        <w:tc>
          <w:tcPr>
            <w:tcW w:w="1074" w:type="dxa"/>
            <w:tcBorders>
              <w:bottom w:val="single" w:sz="4" w:space="0" w:color="auto"/>
            </w:tcBorders>
            <w:shd w:val="clear" w:color="auto" w:fill="auto"/>
          </w:tcPr>
          <w:p w14:paraId="6E861BE8" w14:textId="77777777" w:rsidR="00201F6A" w:rsidRPr="00595463" w:rsidRDefault="00201F6A" w:rsidP="00201F6A">
            <w:pPr>
              <w:pStyle w:val="BodyText"/>
              <w:spacing w:before="60" w:after="60"/>
              <w:ind w:left="0" w:firstLine="0"/>
              <w:jc w:val="center"/>
              <w:rPr>
                <w:sz w:val="22"/>
                <w:szCs w:val="22"/>
              </w:rPr>
            </w:pPr>
            <w:r w:rsidRPr="00595463">
              <w:rPr>
                <w:sz w:val="22"/>
                <w:szCs w:val="22"/>
              </w:rPr>
              <w:t>Schedule</w:t>
            </w:r>
          </w:p>
        </w:tc>
        <w:tc>
          <w:tcPr>
            <w:tcW w:w="1387" w:type="dxa"/>
            <w:tcBorders>
              <w:bottom w:val="single" w:sz="4" w:space="0" w:color="auto"/>
            </w:tcBorders>
            <w:shd w:val="clear" w:color="auto" w:fill="auto"/>
          </w:tcPr>
          <w:p w14:paraId="6E861BE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c>
          <w:tcPr>
            <w:tcW w:w="1387" w:type="dxa"/>
            <w:tcBorders>
              <w:bottom w:val="single" w:sz="4" w:space="0" w:color="auto"/>
            </w:tcBorders>
            <w:shd w:val="clear" w:color="auto" w:fill="auto"/>
          </w:tcPr>
          <w:p w14:paraId="6E861BEA"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0" w14:textId="77777777" w:rsidTr="00201F6A">
        <w:trPr>
          <w:cantSplit/>
        </w:trPr>
        <w:tc>
          <w:tcPr>
            <w:tcW w:w="5366" w:type="dxa"/>
            <w:shd w:val="clear" w:color="auto" w:fill="C0C0C0"/>
          </w:tcPr>
          <w:p w14:paraId="6E861BEC" w14:textId="0038ABAF" w:rsidR="00201F6A" w:rsidRPr="00595463" w:rsidRDefault="00F56231" w:rsidP="00201F6A">
            <w:pPr>
              <w:pStyle w:val="BodyText"/>
              <w:spacing w:before="60" w:after="60"/>
              <w:ind w:left="0" w:firstLine="0"/>
              <w:jc w:val="left"/>
              <w:rPr>
                <w:sz w:val="22"/>
                <w:szCs w:val="22"/>
              </w:rPr>
            </w:pP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11775B" w:rsidRPr="0011775B">
              <w:rPr>
                <w:b/>
                <w:sz w:val="22"/>
                <w:szCs w:val="22"/>
              </w:rPr>
              <w:t>Power Generating Module</w:t>
            </w:r>
            <w:r w:rsidRPr="00595463">
              <w:rPr>
                <w:sz w:val="22"/>
                <w:szCs w:val="22"/>
              </w:rPr>
              <w:fldChar w:fldCharType="end"/>
            </w:r>
            <w:r w:rsidR="00201F6A" w:rsidRPr="00595463">
              <w:rPr>
                <w:b/>
                <w:sz w:val="22"/>
                <w:szCs w:val="22"/>
              </w:rPr>
              <w:t xml:space="preserve"> MODEL </w:t>
            </w:r>
            <w:smartTag w:uri="urn:schemas-microsoft-com:office:smarttags" w:element="stockticker">
              <w:r w:rsidR="00201F6A" w:rsidRPr="00595463">
                <w:rPr>
                  <w:b/>
                  <w:sz w:val="22"/>
                  <w:szCs w:val="22"/>
                </w:rPr>
                <w:t>DATA</w:t>
              </w:r>
            </w:smartTag>
            <w:r w:rsidR="00201F6A" w:rsidRPr="00595463">
              <w:rPr>
                <w:b/>
                <w:sz w:val="22"/>
                <w:szCs w:val="22"/>
              </w:rPr>
              <w:t xml:space="preserve"> (see note 2)</w:t>
            </w:r>
          </w:p>
        </w:tc>
        <w:tc>
          <w:tcPr>
            <w:tcW w:w="1074" w:type="dxa"/>
            <w:shd w:val="clear" w:color="auto" w:fill="C0C0C0"/>
          </w:tcPr>
          <w:p w14:paraId="6E861BED" w14:textId="77777777" w:rsidR="00201F6A" w:rsidRPr="00595463" w:rsidRDefault="00201F6A" w:rsidP="00201F6A">
            <w:pPr>
              <w:pStyle w:val="BodyText"/>
              <w:spacing w:before="60" w:after="60"/>
              <w:ind w:left="0" w:firstLine="0"/>
              <w:jc w:val="center"/>
              <w:rPr>
                <w:sz w:val="22"/>
                <w:szCs w:val="22"/>
              </w:rPr>
            </w:pPr>
          </w:p>
        </w:tc>
        <w:tc>
          <w:tcPr>
            <w:tcW w:w="1387" w:type="dxa"/>
            <w:shd w:val="clear" w:color="auto" w:fill="C0C0C0"/>
          </w:tcPr>
          <w:p w14:paraId="6E861BEE" w14:textId="77777777" w:rsidR="00201F6A" w:rsidRPr="00595463" w:rsidRDefault="00201F6A" w:rsidP="00201F6A">
            <w:pPr>
              <w:pStyle w:val="BodyText"/>
              <w:spacing w:before="60" w:after="60"/>
              <w:ind w:left="0" w:firstLine="0"/>
              <w:jc w:val="center"/>
              <w:rPr>
                <w:b/>
                <w:sz w:val="22"/>
                <w:szCs w:val="22"/>
              </w:rPr>
            </w:pPr>
          </w:p>
        </w:tc>
        <w:tc>
          <w:tcPr>
            <w:tcW w:w="1387" w:type="dxa"/>
            <w:shd w:val="clear" w:color="auto" w:fill="C0C0C0"/>
          </w:tcPr>
          <w:p w14:paraId="6E861BEF" w14:textId="77777777" w:rsidR="00201F6A" w:rsidRPr="00595463" w:rsidRDefault="00201F6A" w:rsidP="00201F6A">
            <w:pPr>
              <w:pStyle w:val="BodyText"/>
              <w:spacing w:before="60" w:after="60"/>
              <w:ind w:left="0" w:firstLine="0"/>
              <w:jc w:val="center"/>
              <w:rPr>
                <w:b/>
                <w:sz w:val="22"/>
                <w:szCs w:val="22"/>
              </w:rPr>
            </w:pPr>
          </w:p>
        </w:tc>
      </w:tr>
      <w:tr w:rsidR="00201F6A" w:rsidRPr="00595463" w14:paraId="6E861BF5" w14:textId="77777777" w:rsidTr="00201F6A">
        <w:trPr>
          <w:cantSplit/>
        </w:trPr>
        <w:tc>
          <w:tcPr>
            <w:tcW w:w="5366" w:type="dxa"/>
          </w:tcPr>
          <w:p w14:paraId="6E861BF1" w14:textId="77777777" w:rsidR="00201F6A" w:rsidRPr="00595463" w:rsidRDefault="00201F6A" w:rsidP="00201F6A">
            <w:pPr>
              <w:pStyle w:val="BodyText"/>
              <w:spacing w:before="60" w:after="60"/>
              <w:ind w:left="0" w:firstLine="0"/>
              <w:jc w:val="left"/>
              <w:rPr>
                <w:sz w:val="22"/>
                <w:szCs w:val="22"/>
              </w:rPr>
            </w:pPr>
            <w:r w:rsidRPr="00595463">
              <w:rPr>
                <w:sz w:val="22"/>
                <w:szCs w:val="22"/>
              </w:rPr>
              <w:t>Gearbox ratio</w:t>
            </w:r>
          </w:p>
        </w:tc>
        <w:tc>
          <w:tcPr>
            <w:tcW w:w="1074" w:type="dxa"/>
          </w:tcPr>
          <w:p w14:paraId="6E861BF2" w14:textId="77777777" w:rsidR="00201F6A" w:rsidRPr="00595463" w:rsidRDefault="00201F6A" w:rsidP="00201F6A">
            <w:pPr>
              <w:pStyle w:val="BodyText"/>
              <w:spacing w:before="60" w:after="60"/>
              <w:ind w:left="0" w:firstLine="0"/>
              <w:jc w:val="center"/>
              <w:rPr>
                <w:sz w:val="22"/>
                <w:szCs w:val="22"/>
              </w:rPr>
            </w:pPr>
            <w:r w:rsidRPr="00595463">
              <w:rPr>
                <w:sz w:val="22"/>
                <w:szCs w:val="22"/>
              </w:rPr>
              <w:t>number</w:t>
            </w:r>
          </w:p>
        </w:tc>
        <w:tc>
          <w:tcPr>
            <w:tcW w:w="1387" w:type="dxa"/>
          </w:tcPr>
          <w:p w14:paraId="6E861BF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4"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BFA" w14:textId="77777777" w:rsidTr="00201F6A">
        <w:trPr>
          <w:cantSplit/>
        </w:trPr>
        <w:tc>
          <w:tcPr>
            <w:tcW w:w="5366" w:type="dxa"/>
          </w:tcPr>
          <w:p w14:paraId="6E861BF6" w14:textId="77777777" w:rsidR="00201F6A" w:rsidRPr="00595463" w:rsidRDefault="00201F6A" w:rsidP="00201F6A">
            <w:pPr>
              <w:pStyle w:val="BodyText"/>
              <w:spacing w:before="60" w:after="60"/>
              <w:ind w:left="0" w:firstLine="0"/>
              <w:jc w:val="left"/>
              <w:rPr>
                <w:sz w:val="22"/>
                <w:szCs w:val="22"/>
              </w:rPr>
            </w:pPr>
            <w:r w:rsidRPr="00595463">
              <w:rPr>
                <w:sz w:val="22"/>
                <w:szCs w:val="22"/>
              </w:rPr>
              <w:t>Generator rotor speed range</w:t>
            </w:r>
            <w:r w:rsidR="00B226AD" w:rsidRPr="00595463">
              <w:rPr>
                <w:sz w:val="22"/>
                <w:szCs w:val="22"/>
              </w:rPr>
              <w:t xml:space="preserve"> (minimum to rated speed)</w:t>
            </w:r>
          </w:p>
        </w:tc>
        <w:tc>
          <w:tcPr>
            <w:tcW w:w="1074" w:type="dxa"/>
          </w:tcPr>
          <w:p w14:paraId="6E861BF7" w14:textId="77777777" w:rsidR="00201F6A" w:rsidRPr="00595463" w:rsidRDefault="00201F6A" w:rsidP="00201F6A">
            <w:pPr>
              <w:pStyle w:val="BodyText"/>
              <w:spacing w:before="60" w:after="60"/>
              <w:ind w:left="0" w:firstLine="0"/>
              <w:jc w:val="center"/>
              <w:rPr>
                <w:sz w:val="22"/>
                <w:szCs w:val="22"/>
              </w:rPr>
            </w:pPr>
            <w:r w:rsidRPr="00595463">
              <w:rPr>
                <w:sz w:val="22"/>
                <w:szCs w:val="22"/>
              </w:rPr>
              <w:t>rpm</w:t>
            </w:r>
          </w:p>
        </w:tc>
        <w:tc>
          <w:tcPr>
            <w:tcW w:w="1387" w:type="dxa"/>
          </w:tcPr>
          <w:p w14:paraId="6E861BF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9"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BFF" w14:textId="77777777" w:rsidTr="00201F6A">
        <w:trPr>
          <w:cantSplit/>
        </w:trPr>
        <w:tc>
          <w:tcPr>
            <w:tcW w:w="5366" w:type="dxa"/>
          </w:tcPr>
          <w:p w14:paraId="6E861BFB" w14:textId="77777777" w:rsidR="00201F6A" w:rsidRPr="00595463" w:rsidRDefault="00201F6A" w:rsidP="00201F6A">
            <w:pPr>
              <w:pStyle w:val="BodyText"/>
              <w:spacing w:before="60" w:after="60"/>
              <w:ind w:left="0" w:firstLine="0"/>
              <w:jc w:val="left"/>
              <w:rPr>
                <w:sz w:val="22"/>
                <w:szCs w:val="22"/>
              </w:rPr>
            </w:pPr>
            <w:r w:rsidRPr="00595463">
              <w:rPr>
                <w:sz w:val="22"/>
                <w:szCs w:val="22"/>
              </w:rPr>
              <w:t>Electrical power output versus generator rotor speed</w:t>
            </w:r>
          </w:p>
        </w:tc>
        <w:tc>
          <w:tcPr>
            <w:tcW w:w="1074" w:type="dxa"/>
          </w:tcPr>
          <w:p w14:paraId="6E861BFC" w14:textId="77777777" w:rsidR="00201F6A" w:rsidRPr="00595463" w:rsidRDefault="00201F6A" w:rsidP="00201F6A">
            <w:pPr>
              <w:pStyle w:val="BodyText"/>
              <w:spacing w:before="60" w:after="60"/>
              <w:ind w:left="0" w:firstLine="0"/>
              <w:jc w:val="center"/>
              <w:rPr>
                <w:sz w:val="22"/>
                <w:szCs w:val="22"/>
              </w:rPr>
            </w:pPr>
            <w:r w:rsidRPr="00595463">
              <w:rPr>
                <w:sz w:val="22"/>
                <w:szCs w:val="22"/>
              </w:rPr>
              <w:t>Graph / Table</w:t>
            </w:r>
          </w:p>
        </w:tc>
        <w:tc>
          <w:tcPr>
            <w:tcW w:w="1387" w:type="dxa"/>
          </w:tcPr>
          <w:p w14:paraId="6E861BF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BFE"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4" w14:textId="77777777" w:rsidTr="00201F6A">
        <w:trPr>
          <w:cantSplit/>
        </w:trPr>
        <w:tc>
          <w:tcPr>
            <w:tcW w:w="5366" w:type="dxa"/>
          </w:tcPr>
          <w:p w14:paraId="6E861C00" w14:textId="77777777" w:rsidR="00201F6A" w:rsidRPr="00595463" w:rsidRDefault="00201F6A" w:rsidP="00201F6A">
            <w:pPr>
              <w:pStyle w:val="BodyText"/>
              <w:spacing w:before="60" w:after="60"/>
              <w:ind w:left="0" w:firstLine="0"/>
              <w:jc w:val="left"/>
              <w:rPr>
                <w:sz w:val="22"/>
                <w:szCs w:val="22"/>
              </w:rPr>
            </w:pPr>
            <w:r w:rsidRPr="00595463">
              <w:rPr>
                <w:sz w:val="22"/>
                <w:szCs w:val="22"/>
              </w:rPr>
              <w:t>Total effective inertia constant (generator and prime mover)</w:t>
            </w:r>
          </w:p>
        </w:tc>
        <w:tc>
          <w:tcPr>
            <w:tcW w:w="1074" w:type="dxa"/>
          </w:tcPr>
          <w:p w14:paraId="6E861C01"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MWsec/MVA</w:t>
            </w:r>
          </w:p>
        </w:tc>
        <w:tc>
          <w:tcPr>
            <w:tcW w:w="1387" w:type="dxa"/>
          </w:tcPr>
          <w:p w14:paraId="6E861C0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3"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SPD</w:t>
            </w:r>
          </w:p>
        </w:tc>
      </w:tr>
      <w:tr w:rsidR="00201F6A" w:rsidRPr="00595463" w14:paraId="6E861C09" w14:textId="77777777" w:rsidTr="00201F6A">
        <w:trPr>
          <w:cantSplit/>
        </w:trPr>
        <w:tc>
          <w:tcPr>
            <w:tcW w:w="5366" w:type="dxa"/>
          </w:tcPr>
          <w:p w14:paraId="6E861C05"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generator rotor</w:t>
            </w:r>
            <w:r w:rsidR="00B226AD" w:rsidRPr="00595463">
              <w:rPr>
                <w:sz w:val="22"/>
                <w:szCs w:val="22"/>
              </w:rPr>
              <w:t xml:space="preserve"> at rated speed</w:t>
            </w:r>
          </w:p>
        </w:tc>
        <w:tc>
          <w:tcPr>
            <w:tcW w:w="1074" w:type="dxa"/>
          </w:tcPr>
          <w:p w14:paraId="6E861C06"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8"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0E" w14:textId="77777777" w:rsidTr="00201F6A">
        <w:trPr>
          <w:cantSplit/>
        </w:trPr>
        <w:tc>
          <w:tcPr>
            <w:tcW w:w="5366" w:type="dxa"/>
          </w:tcPr>
          <w:p w14:paraId="6E861C0A" w14:textId="77777777" w:rsidR="00201F6A" w:rsidRPr="00595463" w:rsidRDefault="00201F6A" w:rsidP="00201F6A">
            <w:pPr>
              <w:pStyle w:val="BodyText"/>
              <w:spacing w:before="60" w:after="60"/>
              <w:ind w:left="0" w:firstLine="0"/>
              <w:jc w:val="left"/>
              <w:rPr>
                <w:sz w:val="22"/>
                <w:szCs w:val="22"/>
              </w:rPr>
            </w:pPr>
            <w:r w:rsidRPr="00595463">
              <w:rPr>
                <w:sz w:val="22"/>
                <w:szCs w:val="22"/>
              </w:rPr>
              <w:t>Inertia constant of the prime mover rotor</w:t>
            </w:r>
            <w:r w:rsidR="00B226AD" w:rsidRPr="00595463">
              <w:rPr>
                <w:sz w:val="22"/>
                <w:szCs w:val="22"/>
              </w:rPr>
              <w:t xml:space="preserve"> at rated speed</w:t>
            </w:r>
          </w:p>
        </w:tc>
        <w:tc>
          <w:tcPr>
            <w:tcW w:w="1074" w:type="dxa"/>
          </w:tcPr>
          <w:p w14:paraId="6E861C0B" w14:textId="77777777" w:rsidR="00201F6A" w:rsidRPr="00595463" w:rsidRDefault="00201F6A" w:rsidP="00201F6A">
            <w:pPr>
              <w:pStyle w:val="BodyText"/>
              <w:spacing w:before="60" w:after="60"/>
              <w:ind w:left="0" w:firstLine="0"/>
              <w:jc w:val="center"/>
              <w:rPr>
                <w:sz w:val="22"/>
                <w:szCs w:val="22"/>
              </w:rPr>
            </w:pPr>
            <w:r w:rsidRPr="00595463">
              <w:rPr>
                <w:sz w:val="22"/>
                <w:szCs w:val="22"/>
              </w:rPr>
              <w:t>MWsec/ MVA</w:t>
            </w:r>
          </w:p>
        </w:tc>
        <w:tc>
          <w:tcPr>
            <w:tcW w:w="1387" w:type="dxa"/>
          </w:tcPr>
          <w:p w14:paraId="6E861C0C"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0D"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3" w14:textId="77777777" w:rsidTr="00201F6A">
        <w:trPr>
          <w:cantSplit/>
        </w:trPr>
        <w:tc>
          <w:tcPr>
            <w:tcW w:w="5366" w:type="dxa"/>
          </w:tcPr>
          <w:p w14:paraId="6E861C0F" w14:textId="77777777" w:rsidR="00201F6A" w:rsidRPr="00595463" w:rsidRDefault="00201F6A" w:rsidP="00201F6A">
            <w:pPr>
              <w:pStyle w:val="BodyText"/>
              <w:spacing w:before="60" w:after="60"/>
              <w:ind w:left="0" w:firstLine="0"/>
              <w:jc w:val="left"/>
              <w:rPr>
                <w:sz w:val="22"/>
                <w:szCs w:val="22"/>
              </w:rPr>
            </w:pPr>
            <w:r w:rsidRPr="00595463">
              <w:rPr>
                <w:sz w:val="22"/>
                <w:szCs w:val="22"/>
              </w:rPr>
              <w:t>Equivalent shaft stiffness between the two masses</w:t>
            </w:r>
          </w:p>
        </w:tc>
        <w:tc>
          <w:tcPr>
            <w:tcW w:w="1074" w:type="dxa"/>
          </w:tcPr>
          <w:p w14:paraId="6E861C10" w14:textId="77777777" w:rsidR="00201F6A" w:rsidRPr="00595463" w:rsidRDefault="00201F6A" w:rsidP="00201F6A">
            <w:pPr>
              <w:pStyle w:val="BodyText"/>
              <w:spacing w:before="60" w:after="60"/>
              <w:ind w:left="0" w:firstLine="0"/>
              <w:jc w:val="center"/>
              <w:rPr>
                <w:sz w:val="22"/>
                <w:szCs w:val="22"/>
              </w:rPr>
            </w:pPr>
            <w:r w:rsidRPr="00595463">
              <w:rPr>
                <w:sz w:val="22"/>
                <w:szCs w:val="22"/>
              </w:rPr>
              <w:t>Nm/ Electrical radian</w:t>
            </w:r>
          </w:p>
        </w:tc>
        <w:tc>
          <w:tcPr>
            <w:tcW w:w="1387" w:type="dxa"/>
          </w:tcPr>
          <w:p w14:paraId="6E861C11"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2"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201F6A" w:rsidRPr="00595463" w14:paraId="6E861C18" w14:textId="77777777" w:rsidTr="00201F6A">
        <w:trPr>
          <w:cantSplit/>
        </w:trPr>
        <w:tc>
          <w:tcPr>
            <w:tcW w:w="5366" w:type="dxa"/>
          </w:tcPr>
          <w:p w14:paraId="6E861C14" w14:textId="49946496" w:rsidR="00201F6A" w:rsidRPr="00595463" w:rsidRDefault="00585B3F" w:rsidP="00201F6A">
            <w:pPr>
              <w:pStyle w:val="BodyText"/>
              <w:spacing w:before="60" w:after="60"/>
              <w:ind w:left="0" w:firstLine="0"/>
              <w:jc w:val="left"/>
              <w:rPr>
                <w:sz w:val="22"/>
                <w:szCs w:val="22"/>
              </w:rPr>
            </w:pPr>
            <w:r w:rsidRPr="00595463">
              <w:rPr>
                <w:sz w:val="22"/>
                <w:szCs w:val="22"/>
              </w:rPr>
              <w:t xml:space="preserve">Series Converter </w:t>
            </w:r>
            <w:r w:rsidRPr="00595463">
              <w:rPr>
                <w:sz w:val="22"/>
                <w:szCs w:val="22"/>
              </w:rPr>
              <w:fldChar w:fldCharType="begin"/>
            </w:r>
            <w:r w:rsidRPr="00595463">
              <w:rPr>
                <w:sz w:val="22"/>
                <w:szCs w:val="22"/>
              </w:rPr>
              <w:instrText xml:space="preserve"> REF pgm \h </w:instrText>
            </w:r>
            <w:r w:rsidR="00FE3795">
              <w:rPr>
                <w:sz w:val="22"/>
                <w:szCs w:val="22"/>
              </w:rPr>
              <w:instrText xml:space="preserve"> \* MERGEFORMAT </w:instrText>
            </w:r>
            <w:r w:rsidRPr="00595463">
              <w:rPr>
                <w:sz w:val="22"/>
                <w:szCs w:val="22"/>
              </w:rPr>
            </w:r>
            <w:r w:rsidRPr="00595463">
              <w:rPr>
                <w:sz w:val="22"/>
                <w:szCs w:val="22"/>
              </w:rPr>
              <w:fldChar w:fldCharType="separate"/>
            </w:r>
            <w:r w:rsidR="0011775B" w:rsidRPr="0011775B">
              <w:rPr>
                <w:b/>
                <w:sz w:val="22"/>
                <w:szCs w:val="22"/>
              </w:rPr>
              <w:t>Power Generating Module</w:t>
            </w:r>
            <w:r w:rsidRPr="00595463">
              <w:rPr>
                <w:sz w:val="22"/>
                <w:szCs w:val="22"/>
              </w:rPr>
              <w:fldChar w:fldCharType="end"/>
            </w:r>
            <w:r w:rsidRPr="00595463">
              <w:rPr>
                <w:sz w:val="22"/>
                <w:szCs w:val="22"/>
              </w:rPr>
              <w:t xml:space="preserve"> </w:t>
            </w:r>
            <w:r w:rsidR="00201F6A" w:rsidRPr="00595463">
              <w:rPr>
                <w:sz w:val="22"/>
                <w:szCs w:val="22"/>
              </w:rPr>
              <w:t>models including excitation, voltage/</w:t>
            </w:r>
            <w:r w:rsidR="008572B5" w:rsidRPr="00595463">
              <w:rPr>
                <w:sz w:val="22"/>
                <w:szCs w:val="22"/>
              </w:rPr>
              <w:fldChar w:fldCharType="begin"/>
            </w:r>
            <w:r w:rsidR="008572B5" w:rsidRPr="00595463">
              <w:rPr>
                <w:sz w:val="22"/>
                <w:szCs w:val="22"/>
              </w:rPr>
              <w:instrText xml:space="preserve"> REF ReactivePower \h  \* MERGEFORMAT </w:instrText>
            </w:r>
            <w:r w:rsidR="008572B5" w:rsidRPr="00595463">
              <w:rPr>
                <w:sz w:val="22"/>
                <w:szCs w:val="22"/>
              </w:rPr>
            </w:r>
            <w:r w:rsidR="008572B5" w:rsidRPr="00595463">
              <w:rPr>
                <w:sz w:val="22"/>
                <w:szCs w:val="22"/>
              </w:rPr>
              <w:fldChar w:fldCharType="separate"/>
            </w:r>
            <w:r w:rsidR="0011775B" w:rsidRPr="0011775B">
              <w:rPr>
                <w:b/>
                <w:sz w:val="22"/>
                <w:szCs w:val="22"/>
              </w:rPr>
              <w:t>Reactive Power</w:t>
            </w:r>
            <w:r w:rsidR="008572B5" w:rsidRPr="00595463">
              <w:rPr>
                <w:sz w:val="22"/>
                <w:szCs w:val="22"/>
              </w:rPr>
              <w:fldChar w:fldCharType="end"/>
            </w:r>
            <w:r w:rsidR="00201F6A" w:rsidRPr="00595463">
              <w:rPr>
                <w:sz w:val="22"/>
                <w:szCs w:val="22"/>
              </w:rPr>
              <w:t xml:space="preserve"> and prime mover control systems (see note 2)</w:t>
            </w:r>
          </w:p>
        </w:tc>
        <w:tc>
          <w:tcPr>
            <w:tcW w:w="1074" w:type="dxa"/>
          </w:tcPr>
          <w:p w14:paraId="6E861C15" w14:textId="77777777" w:rsidR="00201F6A" w:rsidRPr="00595463" w:rsidRDefault="00201F6A" w:rsidP="00201F6A">
            <w:pPr>
              <w:pStyle w:val="BodyText"/>
              <w:spacing w:before="60" w:after="60"/>
              <w:ind w:left="0" w:firstLine="0"/>
              <w:jc w:val="center"/>
              <w:rPr>
                <w:sz w:val="22"/>
                <w:szCs w:val="22"/>
              </w:rPr>
            </w:pPr>
            <w:r w:rsidRPr="00595463">
              <w:rPr>
                <w:sz w:val="22"/>
                <w:szCs w:val="22"/>
              </w:rPr>
              <w:t>Models</w:t>
            </w:r>
          </w:p>
        </w:tc>
        <w:tc>
          <w:tcPr>
            <w:tcW w:w="1387" w:type="dxa"/>
          </w:tcPr>
          <w:p w14:paraId="6E861C16"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c>
          <w:tcPr>
            <w:tcW w:w="1387" w:type="dxa"/>
          </w:tcPr>
          <w:p w14:paraId="6E861C17" w14:textId="77777777" w:rsidR="00201F6A" w:rsidRPr="00595463" w:rsidRDefault="00201F6A" w:rsidP="00201F6A">
            <w:pPr>
              <w:pStyle w:val="BodyText"/>
              <w:spacing w:before="60" w:after="60"/>
              <w:ind w:left="0" w:firstLine="0"/>
              <w:jc w:val="center"/>
              <w:rPr>
                <w:b/>
                <w:sz w:val="22"/>
                <w:szCs w:val="22"/>
              </w:rPr>
            </w:pPr>
            <w:r w:rsidRPr="00595463">
              <w:rPr>
                <w:b/>
                <w:sz w:val="22"/>
                <w:szCs w:val="22"/>
              </w:rPr>
              <w:t>DPD</w:t>
            </w:r>
          </w:p>
        </w:tc>
      </w:tr>
      <w:tr w:rsidR="00706E56" w:rsidRPr="00595463" w14:paraId="6CD294AD" w14:textId="77777777" w:rsidTr="00706E56">
        <w:trPr>
          <w:cantSplit/>
        </w:trPr>
        <w:tc>
          <w:tcPr>
            <w:tcW w:w="5366" w:type="dxa"/>
            <w:tcBorders>
              <w:top w:val="single" w:sz="4" w:space="0" w:color="auto"/>
              <w:left w:val="single" w:sz="4" w:space="0" w:color="auto"/>
              <w:bottom w:val="single" w:sz="4" w:space="0" w:color="auto"/>
              <w:right w:val="single" w:sz="4" w:space="0" w:color="auto"/>
            </w:tcBorders>
          </w:tcPr>
          <w:p w14:paraId="6793E00C" w14:textId="77777777" w:rsidR="00706E56" w:rsidRPr="00595463" w:rsidRDefault="00706E56" w:rsidP="0057326A">
            <w:pPr>
              <w:pStyle w:val="BodyText"/>
              <w:spacing w:before="60" w:after="60"/>
              <w:ind w:left="0" w:firstLine="0"/>
              <w:jc w:val="left"/>
              <w:rPr>
                <w:sz w:val="22"/>
                <w:szCs w:val="22"/>
              </w:rPr>
            </w:pPr>
            <w:r>
              <w:rPr>
                <w:sz w:val="22"/>
                <w:szCs w:val="22"/>
              </w:rPr>
              <w:t>Number of operations of fast fault current injection that can be sequentially accomplished and any limitations on time, thermal limitations, protection etc.</w:t>
            </w:r>
          </w:p>
        </w:tc>
        <w:tc>
          <w:tcPr>
            <w:tcW w:w="1074" w:type="dxa"/>
            <w:tcBorders>
              <w:top w:val="single" w:sz="4" w:space="0" w:color="auto"/>
              <w:left w:val="single" w:sz="4" w:space="0" w:color="auto"/>
              <w:bottom w:val="single" w:sz="4" w:space="0" w:color="auto"/>
              <w:right w:val="single" w:sz="4" w:space="0" w:color="auto"/>
            </w:tcBorders>
          </w:tcPr>
          <w:p w14:paraId="2F0718B5" w14:textId="77777777" w:rsidR="00706E56" w:rsidRPr="00595463" w:rsidRDefault="00706E56" w:rsidP="0057326A">
            <w:pPr>
              <w:pStyle w:val="BodyText"/>
              <w:spacing w:before="60" w:after="60"/>
              <w:ind w:left="0" w:firstLine="0"/>
              <w:jc w:val="center"/>
              <w:rPr>
                <w:sz w:val="22"/>
                <w:szCs w:val="22"/>
              </w:rPr>
            </w:pPr>
            <w:r>
              <w:rPr>
                <w:sz w:val="22"/>
                <w:szCs w:val="22"/>
              </w:rPr>
              <w:t>Text</w:t>
            </w:r>
          </w:p>
        </w:tc>
        <w:tc>
          <w:tcPr>
            <w:tcW w:w="1387" w:type="dxa"/>
            <w:tcBorders>
              <w:top w:val="single" w:sz="4" w:space="0" w:color="auto"/>
              <w:left w:val="single" w:sz="4" w:space="0" w:color="auto"/>
              <w:bottom w:val="single" w:sz="4" w:space="0" w:color="auto"/>
              <w:right w:val="single" w:sz="4" w:space="0" w:color="auto"/>
            </w:tcBorders>
          </w:tcPr>
          <w:p w14:paraId="3E4BA442" w14:textId="77777777" w:rsidR="00706E56" w:rsidRPr="00595463" w:rsidRDefault="00706E56" w:rsidP="0057326A">
            <w:pPr>
              <w:pStyle w:val="BodyText"/>
              <w:spacing w:before="60" w:after="60"/>
              <w:ind w:left="0" w:firstLine="0"/>
              <w:jc w:val="center"/>
              <w:rPr>
                <w:b/>
                <w:sz w:val="22"/>
                <w:szCs w:val="22"/>
              </w:rPr>
            </w:pPr>
            <w:r>
              <w:rPr>
                <w:b/>
                <w:sz w:val="22"/>
                <w:szCs w:val="22"/>
              </w:rPr>
              <w:t>DPD</w:t>
            </w:r>
          </w:p>
        </w:tc>
        <w:tc>
          <w:tcPr>
            <w:tcW w:w="1387" w:type="dxa"/>
            <w:tcBorders>
              <w:top w:val="single" w:sz="4" w:space="0" w:color="auto"/>
              <w:left w:val="single" w:sz="4" w:space="0" w:color="auto"/>
              <w:bottom w:val="single" w:sz="4" w:space="0" w:color="auto"/>
              <w:right w:val="single" w:sz="4" w:space="0" w:color="auto"/>
            </w:tcBorders>
          </w:tcPr>
          <w:p w14:paraId="76E93CE8" w14:textId="77777777" w:rsidR="00706E56" w:rsidRPr="00595463" w:rsidRDefault="00706E56" w:rsidP="0057326A">
            <w:pPr>
              <w:pStyle w:val="BodyText"/>
              <w:spacing w:before="60" w:after="60"/>
              <w:ind w:left="0" w:firstLine="0"/>
              <w:jc w:val="center"/>
              <w:rPr>
                <w:b/>
                <w:sz w:val="22"/>
                <w:szCs w:val="22"/>
              </w:rPr>
            </w:pPr>
            <w:r>
              <w:rPr>
                <w:b/>
                <w:sz w:val="22"/>
                <w:szCs w:val="22"/>
              </w:rPr>
              <w:t>SPD</w:t>
            </w:r>
          </w:p>
        </w:tc>
      </w:tr>
    </w:tbl>
    <w:p w14:paraId="6E861C19" w14:textId="77777777" w:rsidR="00201F6A" w:rsidRDefault="00201F6A" w:rsidP="00201F6A">
      <w:pPr>
        <w:keepLines w:val="0"/>
        <w:tabs>
          <w:tab w:val="right" w:pos="8820"/>
        </w:tabs>
        <w:autoSpaceDE w:val="0"/>
        <w:autoSpaceDN w:val="0"/>
        <w:adjustRightInd w:val="0"/>
        <w:ind w:left="0" w:right="-301" w:firstLine="0"/>
        <w:jc w:val="left"/>
        <w:rPr>
          <w:rFonts w:ascii="TimesNewRomanPSMT" w:hAnsi="TimesNewRomanPSMT"/>
          <w:b/>
          <w:sz w:val="22"/>
          <w:szCs w:val="22"/>
          <w:lang w:val="en-US"/>
        </w:rPr>
      </w:pPr>
    </w:p>
    <w:p w14:paraId="6E861C1A" w14:textId="77777777" w:rsidR="00201F6A" w:rsidRPr="00425D58" w:rsidRDefault="00201F6A" w:rsidP="00201F6A">
      <w:pPr>
        <w:keepLines w:val="0"/>
        <w:tabs>
          <w:tab w:val="right" w:pos="8820"/>
        </w:tabs>
        <w:autoSpaceDE w:val="0"/>
        <w:autoSpaceDN w:val="0"/>
        <w:adjustRightInd w:val="0"/>
        <w:spacing w:after="120"/>
        <w:ind w:left="0" w:right="-301" w:firstLine="0"/>
        <w:jc w:val="left"/>
        <w:rPr>
          <w:rFonts w:ascii="TimesNewRomanPSMT" w:hAnsi="TimesNewRomanPSMT"/>
          <w:b/>
          <w:sz w:val="22"/>
          <w:szCs w:val="22"/>
          <w:lang w:val="en-US"/>
        </w:rPr>
      </w:pPr>
      <w:r w:rsidRPr="00425D58">
        <w:rPr>
          <w:rFonts w:ascii="TimesNewRomanPSMT" w:hAnsi="TimesNewRomanPSMT"/>
          <w:b/>
          <w:sz w:val="22"/>
          <w:szCs w:val="22"/>
          <w:lang w:val="en-US"/>
        </w:rPr>
        <w:t xml:space="preserve">Notes: </w:t>
      </w:r>
    </w:p>
    <w:p w14:paraId="6E861C1B" w14:textId="77777777" w:rsidR="00201F6A" w:rsidRPr="00595463" w:rsidRDefault="00201F6A"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rFonts w:ascii="TimesNewRomanPSMT" w:hAnsi="TimesNewRomanPSMT"/>
          <w:sz w:val="22"/>
          <w:szCs w:val="22"/>
          <w:lang w:val="en-US"/>
        </w:rPr>
      </w:pPr>
      <w:r w:rsidRPr="00595463">
        <w:rPr>
          <w:rFonts w:ascii="TimesNewRomanPSMT" w:hAnsi="TimesNewRomanPSMT"/>
          <w:sz w:val="22"/>
          <w:szCs w:val="22"/>
          <w:lang w:val="en-US"/>
        </w:rPr>
        <w:t>Fault current contribution data should be provided under Schedule 5b.</w:t>
      </w:r>
    </w:p>
    <w:p w14:paraId="6E861C1C" w14:textId="0DFE02F8" w:rsidR="00201F6A" w:rsidRPr="00595463" w:rsidRDefault="008572B5" w:rsidP="00201F6A">
      <w:pPr>
        <w:keepLines w:val="0"/>
        <w:numPr>
          <w:ilvl w:val="0"/>
          <w:numId w:val="69"/>
        </w:numPr>
        <w:tabs>
          <w:tab w:val="clear" w:pos="720"/>
          <w:tab w:val="num" w:pos="360"/>
          <w:tab w:val="right" w:pos="8820"/>
        </w:tabs>
        <w:autoSpaceDE w:val="0"/>
        <w:autoSpaceDN w:val="0"/>
        <w:adjustRightInd w:val="0"/>
        <w:spacing w:after="120"/>
        <w:ind w:left="360" w:right="-301"/>
        <w:jc w:val="left"/>
        <w:rPr>
          <w:sz w:val="22"/>
          <w:szCs w:val="22"/>
        </w:rPr>
      </w:pPr>
      <w:r w:rsidRPr="00595463">
        <w:rPr>
          <w:sz w:val="22"/>
          <w:szCs w:val="22"/>
        </w:rPr>
        <w:fldChar w:fldCharType="begin"/>
      </w:r>
      <w:r w:rsidRPr="00595463">
        <w:rPr>
          <w:sz w:val="22"/>
          <w:szCs w:val="22"/>
        </w:rPr>
        <w:instrText xml:space="preserve"> REF SPD \h  \* MERGEFORMAT </w:instrText>
      </w:r>
      <w:r w:rsidRPr="00595463">
        <w:rPr>
          <w:sz w:val="22"/>
          <w:szCs w:val="22"/>
        </w:rPr>
      </w:r>
      <w:r w:rsidRPr="00595463">
        <w:rPr>
          <w:sz w:val="22"/>
          <w:szCs w:val="22"/>
        </w:rPr>
        <w:fldChar w:fldCharType="separate"/>
      </w:r>
      <w:r w:rsidR="0011775B" w:rsidRPr="0011775B">
        <w:rPr>
          <w:b/>
          <w:sz w:val="22"/>
          <w:szCs w:val="22"/>
        </w:rPr>
        <w:t>SPD</w:t>
      </w:r>
      <w:r w:rsidRPr="00595463">
        <w:rPr>
          <w:sz w:val="22"/>
          <w:szCs w:val="22"/>
        </w:rPr>
        <w:fldChar w:fldCharType="end"/>
      </w:r>
      <w:r w:rsidR="00201F6A" w:rsidRPr="00595463">
        <w:rPr>
          <w:sz w:val="22"/>
          <w:szCs w:val="22"/>
          <w:lang w:val="en-US"/>
        </w:rPr>
        <w:t xml:space="preserve"> will normally be sufficient, except where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sz w:val="22"/>
          <w:szCs w:val="22"/>
          <w:lang w:val="en-US"/>
        </w:rPr>
        <w:t xml:space="preserve"> considers that the stability and security of the network is at risk. Sufficient </w:t>
      </w:r>
      <w:r w:rsidR="00201F6A" w:rsidRPr="00595463">
        <w:rPr>
          <w:b/>
          <w:sz w:val="22"/>
          <w:szCs w:val="22"/>
        </w:rPr>
        <w:t>DPD</w:t>
      </w:r>
      <w:r w:rsidR="00201F6A" w:rsidRPr="00595463">
        <w:rPr>
          <w:sz w:val="22"/>
          <w:szCs w:val="22"/>
          <w:lang w:val="en-US"/>
        </w:rPr>
        <w:t xml:space="preserve"> should then be provided in order to build up a suitable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for analysis. Alternatively a ‘Black Box’ </w:t>
      </w:r>
      <w:r w:rsidR="00201F6A" w:rsidRPr="00595463">
        <w:rPr>
          <w:rFonts w:ascii="TimesNewRomanPSMT" w:hAnsi="TimesNewRomanPSMT"/>
          <w:sz w:val="22"/>
          <w:szCs w:val="22"/>
          <w:lang w:val="en-US"/>
        </w:rPr>
        <w:t xml:space="preserve">dynamic </w:t>
      </w:r>
      <w:r w:rsidR="00201F6A" w:rsidRPr="00595463">
        <w:rPr>
          <w:sz w:val="22"/>
          <w:szCs w:val="22"/>
          <w:lang w:val="en-US"/>
        </w:rPr>
        <w:t xml:space="preserve">model of the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201F6A" w:rsidRPr="00595463">
        <w:rPr>
          <w:sz w:val="22"/>
          <w:szCs w:val="22"/>
          <w:lang w:val="en-US"/>
        </w:rPr>
        <w:t xml:space="preserve">may be provided. All models should be suitable for the software analysis package used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sz w:val="22"/>
          <w:szCs w:val="22"/>
          <w:lang w:val="en-US"/>
        </w:rPr>
        <w:t xml:space="preserve">.  Where required by the </w:t>
      </w:r>
      <w:r w:rsidRPr="00595463">
        <w:rPr>
          <w:sz w:val="22"/>
          <w:szCs w:val="22"/>
        </w:rPr>
        <w:fldChar w:fldCharType="begin"/>
      </w:r>
      <w:r w:rsidRPr="00595463">
        <w:rPr>
          <w:sz w:val="22"/>
          <w:szCs w:val="22"/>
        </w:rPr>
        <w:instrText xml:space="preserve"> REF DNO \h  \* MERGEFORMAT </w:instrText>
      </w:r>
      <w:r w:rsidRPr="00595463">
        <w:rPr>
          <w:sz w:val="22"/>
          <w:szCs w:val="22"/>
        </w:rPr>
      </w:r>
      <w:r w:rsidRPr="00595463">
        <w:rPr>
          <w:sz w:val="22"/>
          <w:szCs w:val="22"/>
        </w:rPr>
        <w:fldChar w:fldCharType="separate"/>
      </w:r>
      <w:r w:rsidR="0011775B" w:rsidRPr="0011775B">
        <w:rPr>
          <w:b/>
          <w:sz w:val="22"/>
          <w:szCs w:val="22"/>
        </w:rPr>
        <w:t>DNO</w:t>
      </w:r>
      <w:r w:rsidRPr="00595463">
        <w:rPr>
          <w:sz w:val="22"/>
          <w:szCs w:val="22"/>
        </w:rPr>
        <w:fldChar w:fldCharType="end"/>
      </w:r>
      <w:r w:rsidR="00201F6A" w:rsidRPr="00595463">
        <w:rPr>
          <w:b/>
          <w:sz w:val="22"/>
          <w:szCs w:val="22"/>
        </w:rPr>
        <w:t>,</w:t>
      </w:r>
      <w:r w:rsidR="00201F6A" w:rsidRPr="00595463">
        <w:rPr>
          <w:sz w:val="22"/>
          <w:szCs w:val="22"/>
          <w:lang w:val="en-US"/>
        </w:rPr>
        <w:t xml:space="preserve"> generator electrical parameters should be provided based on Schedule 5c (i) or 5c (ii), according to the type of machine used.</w:t>
      </w:r>
    </w:p>
    <w:bookmarkEnd w:id="573"/>
    <w:p w14:paraId="6E861C1D" w14:textId="77777777" w:rsidR="00201F6A" w:rsidRPr="00425D58" w:rsidRDefault="00201F6A" w:rsidP="00201F6A">
      <w:pPr>
        <w:pStyle w:val="Heading2"/>
        <w:ind w:left="0" w:firstLine="0"/>
        <w:rPr>
          <w:b w:val="0"/>
          <w:sz w:val="22"/>
          <w:szCs w:val="22"/>
        </w:rPr>
      </w:pPr>
    </w:p>
    <w:p w14:paraId="6E861C1E" w14:textId="77777777" w:rsidR="00201F6A" w:rsidRPr="00425D58" w:rsidRDefault="00201F6A" w:rsidP="00201F6A">
      <w:pPr>
        <w:pStyle w:val="Heading2"/>
        <w:ind w:left="0" w:firstLine="0"/>
        <w:rPr>
          <w:b w:val="0"/>
          <w:sz w:val="22"/>
          <w:szCs w:val="22"/>
        </w:rPr>
      </w:pPr>
    </w:p>
    <w:p w14:paraId="6E861C1F" w14:textId="77777777" w:rsidR="00201F6A" w:rsidRPr="00425D58" w:rsidRDefault="00201F6A" w:rsidP="00201F6A">
      <w:pPr>
        <w:pStyle w:val="Heading2"/>
        <w:ind w:left="0" w:firstLine="0"/>
        <w:rPr>
          <w:b w:val="0"/>
          <w:sz w:val="22"/>
          <w:szCs w:val="22"/>
        </w:rPr>
      </w:pPr>
      <w:r w:rsidRPr="00425D58">
        <w:rPr>
          <w:b w:val="0"/>
          <w:sz w:val="22"/>
          <w:szCs w:val="22"/>
        </w:rPr>
        <w:br w:type="page"/>
      </w:r>
    </w:p>
    <w:p w14:paraId="6E861C20" w14:textId="77777777" w:rsidR="00201F6A" w:rsidRPr="00425D58" w:rsidRDefault="00201F6A" w:rsidP="00201F6A">
      <w:pPr>
        <w:pStyle w:val="Heading2"/>
        <w:ind w:left="0" w:firstLine="0"/>
        <w:rPr>
          <w:sz w:val="22"/>
          <w:szCs w:val="22"/>
        </w:rPr>
      </w:pPr>
      <w:bookmarkStart w:id="574" w:name="_Toc179270897"/>
      <w:bookmarkStart w:id="575" w:name="_Toc501209786"/>
      <w:r w:rsidRPr="00425D58">
        <w:rPr>
          <w:sz w:val="22"/>
          <w:szCs w:val="22"/>
        </w:rPr>
        <w:lastRenderedPageBreak/>
        <w:t>Schedule 5c (v)</w:t>
      </w:r>
      <w:bookmarkEnd w:id="574"/>
      <w:bookmarkEnd w:id="575"/>
    </w:p>
    <w:p w14:paraId="6E861C21" w14:textId="77777777" w:rsidR="00201F6A" w:rsidRPr="00425D58" w:rsidRDefault="00201F6A" w:rsidP="00201F6A">
      <w:pPr>
        <w:rPr>
          <w:sz w:val="22"/>
          <w:szCs w:val="22"/>
        </w:rPr>
      </w:pPr>
      <w:smartTag w:uri="urn:schemas-microsoft-com:office:smarttags" w:element="stockticker">
        <w:r w:rsidRPr="00425D58">
          <w:rPr>
            <w:b/>
            <w:sz w:val="22"/>
            <w:szCs w:val="22"/>
          </w:rPr>
          <w:t>DATA</w:t>
        </w:r>
      </w:smartTag>
      <w:r w:rsidRPr="00425D58">
        <w:rPr>
          <w:sz w:val="22"/>
          <w:szCs w:val="22"/>
        </w:rPr>
        <w:t xml:space="preserve"> </w:t>
      </w:r>
      <w:r w:rsidRPr="00425D58">
        <w:rPr>
          <w:b/>
          <w:sz w:val="22"/>
          <w:szCs w:val="22"/>
        </w:rPr>
        <w:t>REGISTRATION</w:t>
      </w:r>
      <w:r w:rsidRPr="00425D58">
        <w:rPr>
          <w:sz w:val="22"/>
          <w:szCs w:val="22"/>
        </w:rPr>
        <w:t xml:space="preserve"> </w:t>
      </w:r>
      <w:r w:rsidRPr="00425D58">
        <w:rPr>
          <w:b/>
          <w:sz w:val="22"/>
          <w:szCs w:val="22"/>
        </w:rPr>
        <w:t>CODE</w:t>
      </w:r>
    </w:p>
    <w:p w14:paraId="6E861C22" w14:textId="51144DA1" w:rsidR="00201F6A" w:rsidRPr="00425D58" w:rsidRDefault="00F56231" w:rsidP="00201F6A">
      <w:pPr>
        <w:rPr>
          <w:b/>
          <w:sz w:val="22"/>
          <w:szCs w:val="22"/>
        </w:rPr>
      </w:pPr>
      <w:r>
        <w:fldChar w:fldCharType="begin"/>
      </w:r>
      <w:r>
        <w:instrText xml:space="preserve"> REF pgm \h </w:instrText>
      </w:r>
      <w:r>
        <w:fldChar w:fldCharType="separate"/>
      </w:r>
      <w:r w:rsidR="0011775B">
        <w:rPr>
          <w:b/>
        </w:rPr>
        <w:t>Power Generating Module</w:t>
      </w:r>
      <w:r>
        <w:fldChar w:fldCharType="end"/>
      </w:r>
      <w:r w:rsidR="00201F6A" w:rsidRPr="00425D58">
        <w:rPr>
          <w:b/>
          <w:sz w:val="22"/>
          <w:szCs w:val="22"/>
        </w:rPr>
        <w:t xml:space="preserve"> </w:t>
      </w:r>
      <w:smartTag w:uri="urn:schemas-microsoft-com:office:smarttags" w:element="stockticker">
        <w:r w:rsidR="00201F6A" w:rsidRPr="00425D58">
          <w:rPr>
            <w:b/>
            <w:sz w:val="22"/>
            <w:szCs w:val="22"/>
          </w:rPr>
          <w:t>DATA</w:t>
        </w:r>
      </w:smartTag>
      <w:r w:rsidR="00201F6A" w:rsidRPr="00425D58">
        <w:rPr>
          <w:b/>
          <w:sz w:val="22"/>
          <w:szCs w:val="22"/>
        </w:rPr>
        <w:t xml:space="preserve"> FOR EMBEDDED </w:t>
      </w:r>
      <w:r>
        <w:fldChar w:fldCharType="begin"/>
      </w:r>
      <w:r>
        <w:instrText xml:space="preserve"> REF pgm \h </w:instrText>
      </w:r>
      <w:r>
        <w:fldChar w:fldCharType="separate"/>
      </w:r>
      <w:r w:rsidR="0011775B">
        <w:rPr>
          <w:b/>
        </w:rPr>
        <w:t>Power Generating Module</w:t>
      </w:r>
      <w:r>
        <w:fldChar w:fldCharType="end"/>
      </w:r>
      <w:r w:rsidR="00201F6A">
        <w:rPr>
          <w:b/>
          <w:sz w:val="22"/>
          <w:szCs w:val="22"/>
        </w:rPr>
        <w:t>S</w:t>
      </w:r>
      <w:r w:rsidR="00201F6A" w:rsidRPr="00425D58">
        <w:rPr>
          <w:b/>
          <w:sz w:val="22"/>
          <w:szCs w:val="22"/>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2"/>
        <w:gridCol w:w="1049"/>
        <w:gridCol w:w="1421"/>
        <w:gridCol w:w="1422"/>
      </w:tblGrid>
      <w:tr w:rsidR="00201F6A" w:rsidRPr="00425D58" w14:paraId="6E861C28" w14:textId="77777777" w:rsidTr="00201F6A">
        <w:trPr>
          <w:cantSplit/>
        </w:trPr>
        <w:tc>
          <w:tcPr>
            <w:tcW w:w="5322" w:type="dxa"/>
          </w:tcPr>
          <w:p w14:paraId="6E861C23" w14:textId="77777777" w:rsidR="00201F6A" w:rsidRPr="005449FD" w:rsidRDefault="00201F6A" w:rsidP="00201F6A">
            <w:pPr>
              <w:pStyle w:val="BodyText"/>
              <w:spacing w:before="60" w:after="60"/>
              <w:ind w:left="0" w:firstLine="0"/>
              <w:jc w:val="left"/>
              <w:rPr>
                <w:b/>
                <w:sz w:val="22"/>
                <w:szCs w:val="22"/>
                <w:u w:val="single"/>
              </w:rPr>
            </w:pPr>
            <w:r w:rsidRPr="005449FD">
              <w:rPr>
                <w:b/>
                <w:sz w:val="22"/>
                <w:szCs w:val="22"/>
                <w:u w:val="single"/>
              </w:rPr>
              <w:t>DATA DESCRIPTION</w:t>
            </w:r>
          </w:p>
          <w:p w14:paraId="6E861C24" w14:textId="77777777" w:rsidR="00201F6A" w:rsidRPr="00425D58" w:rsidRDefault="00201F6A" w:rsidP="00201F6A">
            <w:pPr>
              <w:pStyle w:val="BodyText"/>
              <w:spacing w:before="60" w:after="60"/>
              <w:ind w:left="0" w:firstLine="0"/>
              <w:jc w:val="left"/>
              <w:rPr>
                <w:b/>
                <w:sz w:val="22"/>
                <w:szCs w:val="22"/>
              </w:rPr>
            </w:pPr>
            <w:r w:rsidRPr="00425D58">
              <w:rPr>
                <w:b/>
                <w:sz w:val="22"/>
                <w:szCs w:val="22"/>
              </w:rPr>
              <w:t>5c (v) Transformers</w:t>
            </w:r>
          </w:p>
        </w:tc>
        <w:tc>
          <w:tcPr>
            <w:tcW w:w="1049" w:type="dxa"/>
          </w:tcPr>
          <w:p w14:paraId="6E861C25" w14:textId="77777777" w:rsidR="00201F6A" w:rsidRPr="005449FD" w:rsidRDefault="00201F6A" w:rsidP="00201F6A">
            <w:pPr>
              <w:pStyle w:val="BodyText"/>
              <w:spacing w:before="60" w:after="60"/>
              <w:ind w:left="0" w:firstLine="0"/>
              <w:jc w:val="center"/>
              <w:rPr>
                <w:b/>
                <w:sz w:val="22"/>
                <w:szCs w:val="22"/>
                <w:u w:val="single"/>
              </w:rPr>
            </w:pPr>
            <w:r w:rsidRPr="005449FD">
              <w:rPr>
                <w:b/>
                <w:sz w:val="22"/>
                <w:szCs w:val="22"/>
                <w:u w:val="single"/>
              </w:rPr>
              <w:t>UNITS</w:t>
            </w:r>
          </w:p>
        </w:tc>
        <w:tc>
          <w:tcPr>
            <w:tcW w:w="1421" w:type="dxa"/>
          </w:tcPr>
          <w:p w14:paraId="6E861C26"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LV</w:t>
            </w:r>
          </w:p>
        </w:tc>
        <w:tc>
          <w:tcPr>
            <w:tcW w:w="1422" w:type="dxa"/>
          </w:tcPr>
          <w:p w14:paraId="6E861C27" w14:textId="77777777" w:rsidR="00201F6A" w:rsidRPr="00425D58" w:rsidRDefault="00201F6A" w:rsidP="00201F6A">
            <w:pPr>
              <w:pStyle w:val="BodyText"/>
              <w:spacing w:before="60" w:after="60"/>
              <w:ind w:left="0" w:firstLine="0"/>
              <w:jc w:val="center"/>
              <w:rPr>
                <w:b/>
                <w:sz w:val="22"/>
                <w:szCs w:val="22"/>
              </w:rPr>
            </w:pPr>
            <w:r>
              <w:rPr>
                <w:b/>
                <w:sz w:val="22"/>
                <w:szCs w:val="22"/>
                <w:u w:val="single"/>
              </w:rPr>
              <w:t xml:space="preserve">Data Category for </w:t>
            </w:r>
            <w:r w:rsidRPr="00425D58">
              <w:rPr>
                <w:b/>
                <w:sz w:val="22"/>
                <w:szCs w:val="22"/>
                <w:u w:val="single"/>
              </w:rPr>
              <w:t>Generators Connected at HV</w:t>
            </w:r>
          </w:p>
        </w:tc>
      </w:tr>
      <w:tr w:rsidR="00201F6A" w:rsidRPr="00425D58" w14:paraId="6E861C2D" w14:textId="77777777" w:rsidTr="00201F6A">
        <w:trPr>
          <w:cantSplit/>
        </w:trPr>
        <w:tc>
          <w:tcPr>
            <w:tcW w:w="5322" w:type="dxa"/>
          </w:tcPr>
          <w:p w14:paraId="6E861C29" w14:textId="77777777" w:rsidR="00201F6A" w:rsidRPr="00425D58" w:rsidRDefault="00201F6A" w:rsidP="00201F6A">
            <w:pPr>
              <w:pStyle w:val="BodyText"/>
              <w:spacing w:before="60" w:after="60"/>
              <w:ind w:left="0" w:firstLine="0"/>
              <w:jc w:val="left"/>
              <w:rPr>
                <w:sz w:val="22"/>
                <w:szCs w:val="22"/>
                <w:lang w:val="en-US"/>
              </w:rPr>
            </w:pPr>
            <w:r>
              <w:rPr>
                <w:sz w:val="22"/>
                <w:szCs w:val="22"/>
                <w:lang w:val="en-US"/>
              </w:rPr>
              <w:t>Transformer identifier</w:t>
            </w:r>
          </w:p>
        </w:tc>
        <w:tc>
          <w:tcPr>
            <w:tcW w:w="1049" w:type="dxa"/>
          </w:tcPr>
          <w:p w14:paraId="6E861C2A"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421" w:type="dxa"/>
          </w:tcPr>
          <w:p w14:paraId="6E861C2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c>
          <w:tcPr>
            <w:tcW w:w="1422" w:type="dxa"/>
          </w:tcPr>
          <w:p w14:paraId="6E861C2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32" w14:textId="77777777" w:rsidTr="00201F6A">
        <w:trPr>
          <w:cantSplit/>
        </w:trPr>
        <w:tc>
          <w:tcPr>
            <w:tcW w:w="5322" w:type="dxa"/>
          </w:tcPr>
          <w:p w14:paraId="6E861C2E" w14:textId="77777777" w:rsidR="00201F6A" w:rsidRPr="00937BE3" w:rsidRDefault="00201F6A" w:rsidP="00201F6A">
            <w:pPr>
              <w:pStyle w:val="BodyText"/>
              <w:spacing w:before="60" w:after="60"/>
              <w:ind w:left="0" w:firstLine="0"/>
              <w:jc w:val="left"/>
              <w:rPr>
                <w:sz w:val="22"/>
                <w:szCs w:val="22"/>
                <w:lang w:val="fr-FR"/>
              </w:rPr>
            </w:pPr>
            <w:r w:rsidRPr="00937BE3">
              <w:rPr>
                <w:sz w:val="22"/>
                <w:szCs w:val="22"/>
                <w:lang w:val="fr-FR"/>
              </w:rPr>
              <w:t>Transformer type (Unit/Station/Auxiliary)</w:t>
            </w:r>
          </w:p>
        </w:tc>
        <w:tc>
          <w:tcPr>
            <w:tcW w:w="1049" w:type="dxa"/>
          </w:tcPr>
          <w:p w14:paraId="6E861C2F"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0" w14:textId="6C374B3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31" w14:textId="4C16BBA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37" w14:textId="77777777" w:rsidTr="00201F6A">
        <w:trPr>
          <w:cantSplit/>
        </w:trPr>
        <w:tc>
          <w:tcPr>
            <w:tcW w:w="5322" w:type="dxa"/>
          </w:tcPr>
          <w:p w14:paraId="6E861C33" w14:textId="77777777" w:rsidR="00201F6A" w:rsidRPr="00425D58" w:rsidRDefault="00201F6A" w:rsidP="00201F6A">
            <w:pPr>
              <w:pStyle w:val="BodyText"/>
              <w:spacing w:before="60" w:after="60"/>
              <w:ind w:left="0" w:right="-33" w:firstLine="0"/>
              <w:jc w:val="left"/>
              <w:rPr>
                <w:sz w:val="22"/>
                <w:szCs w:val="22"/>
              </w:rPr>
            </w:pPr>
            <w:r w:rsidRPr="00425D58">
              <w:rPr>
                <w:sz w:val="22"/>
                <w:szCs w:val="22"/>
              </w:rPr>
              <w:t>Number of identical units</w:t>
            </w:r>
          </w:p>
        </w:tc>
        <w:tc>
          <w:tcPr>
            <w:tcW w:w="1049" w:type="dxa"/>
          </w:tcPr>
          <w:p w14:paraId="6E861C34" w14:textId="77777777" w:rsidR="00201F6A" w:rsidRPr="00425D58" w:rsidRDefault="00201F6A" w:rsidP="00201F6A">
            <w:pPr>
              <w:pStyle w:val="BodyText"/>
              <w:spacing w:before="60" w:after="60"/>
              <w:ind w:left="0" w:firstLine="0"/>
              <w:jc w:val="center"/>
              <w:rPr>
                <w:sz w:val="22"/>
                <w:szCs w:val="22"/>
              </w:rPr>
            </w:pPr>
            <w:r>
              <w:rPr>
                <w:sz w:val="22"/>
                <w:szCs w:val="22"/>
              </w:rPr>
              <w:t>Number</w:t>
            </w:r>
          </w:p>
        </w:tc>
        <w:tc>
          <w:tcPr>
            <w:tcW w:w="1421" w:type="dxa"/>
          </w:tcPr>
          <w:p w14:paraId="6E861C35" w14:textId="403B0BFF"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36" w14:textId="25F2D1A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3C" w14:textId="77777777" w:rsidTr="00201F6A">
        <w:trPr>
          <w:cantSplit/>
        </w:trPr>
        <w:tc>
          <w:tcPr>
            <w:tcW w:w="5322" w:type="dxa"/>
          </w:tcPr>
          <w:p w14:paraId="6E861C38" w14:textId="77777777" w:rsidR="00201F6A" w:rsidRPr="00425D58" w:rsidRDefault="00201F6A" w:rsidP="00201F6A">
            <w:pPr>
              <w:pStyle w:val="BodyText"/>
              <w:spacing w:before="60" w:after="60"/>
              <w:ind w:left="0" w:right="-33" w:firstLine="0"/>
              <w:jc w:val="left"/>
              <w:rPr>
                <w:sz w:val="22"/>
                <w:szCs w:val="22"/>
              </w:rPr>
            </w:pPr>
            <w:r>
              <w:rPr>
                <w:sz w:val="22"/>
                <w:szCs w:val="22"/>
              </w:rPr>
              <w:t>Type of cooling</w:t>
            </w:r>
          </w:p>
        </w:tc>
        <w:tc>
          <w:tcPr>
            <w:tcW w:w="1049" w:type="dxa"/>
          </w:tcPr>
          <w:p w14:paraId="6E861C3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3A" w14:textId="72E1BA7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3B" w14:textId="46B54D5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41" w14:textId="77777777" w:rsidTr="00201F6A">
        <w:trPr>
          <w:cantSplit/>
        </w:trPr>
        <w:tc>
          <w:tcPr>
            <w:tcW w:w="5322" w:type="dxa"/>
          </w:tcPr>
          <w:p w14:paraId="6E861C3D" w14:textId="77777777" w:rsidR="00201F6A" w:rsidRPr="00425D58" w:rsidRDefault="00201F6A" w:rsidP="00201F6A">
            <w:pPr>
              <w:pStyle w:val="BodyText"/>
              <w:spacing w:before="60" w:after="60"/>
              <w:ind w:left="0" w:firstLine="0"/>
              <w:jc w:val="left"/>
              <w:rPr>
                <w:sz w:val="22"/>
                <w:szCs w:val="22"/>
              </w:rPr>
            </w:pPr>
            <w:r>
              <w:rPr>
                <w:sz w:val="22"/>
                <w:szCs w:val="22"/>
              </w:rPr>
              <w:t>Rated (apparent) power</w:t>
            </w:r>
          </w:p>
        </w:tc>
        <w:tc>
          <w:tcPr>
            <w:tcW w:w="1049" w:type="dxa"/>
          </w:tcPr>
          <w:p w14:paraId="6E861C3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w:t>
            </w:r>
          </w:p>
        </w:tc>
        <w:tc>
          <w:tcPr>
            <w:tcW w:w="1421" w:type="dxa"/>
          </w:tcPr>
          <w:p w14:paraId="6E861C3F" w14:textId="2B04A5FD"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40" w14:textId="339AF6A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46" w14:textId="77777777" w:rsidTr="00201F6A">
        <w:trPr>
          <w:cantSplit/>
        </w:trPr>
        <w:tc>
          <w:tcPr>
            <w:tcW w:w="5322" w:type="dxa"/>
          </w:tcPr>
          <w:p w14:paraId="6E861C42" w14:textId="77777777" w:rsidR="00201F6A" w:rsidRPr="00425D58" w:rsidRDefault="00201F6A" w:rsidP="00201F6A">
            <w:pPr>
              <w:pStyle w:val="BodyText"/>
              <w:spacing w:before="60" w:after="60"/>
              <w:ind w:left="0" w:firstLine="0"/>
              <w:jc w:val="left"/>
              <w:rPr>
                <w:sz w:val="22"/>
                <w:szCs w:val="22"/>
              </w:rPr>
            </w:pPr>
            <w:r>
              <w:rPr>
                <w:sz w:val="22"/>
                <w:szCs w:val="22"/>
              </w:rPr>
              <w:t>Rated voltage ratio (on principal tap)</w:t>
            </w:r>
          </w:p>
        </w:tc>
        <w:tc>
          <w:tcPr>
            <w:tcW w:w="1049" w:type="dxa"/>
          </w:tcPr>
          <w:p w14:paraId="6E861C43" w14:textId="77777777" w:rsidR="00201F6A" w:rsidRPr="00425D58" w:rsidRDefault="00201F6A" w:rsidP="00201F6A">
            <w:pPr>
              <w:pStyle w:val="BodyText"/>
              <w:spacing w:before="60" w:after="60"/>
              <w:ind w:left="0" w:firstLine="0"/>
              <w:jc w:val="center"/>
              <w:rPr>
                <w:sz w:val="22"/>
                <w:szCs w:val="22"/>
              </w:rPr>
            </w:pPr>
            <w:r>
              <w:rPr>
                <w:sz w:val="22"/>
                <w:szCs w:val="22"/>
              </w:rPr>
              <w:t>kV/kV</w:t>
            </w:r>
          </w:p>
        </w:tc>
        <w:tc>
          <w:tcPr>
            <w:tcW w:w="1421" w:type="dxa"/>
          </w:tcPr>
          <w:p w14:paraId="6E861C44" w14:textId="7A16FFC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45" w14:textId="3C84B044"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4B" w14:textId="77777777" w:rsidTr="00201F6A">
        <w:trPr>
          <w:cantSplit/>
        </w:trPr>
        <w:tc>
          <w:tcPr>
            <w:tcW w:w="5322" w:type="dxa"/>
          </w:tcPr>
          <w:p w14:paraId="6E861C47"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resistance</w:t>
            </w:r>
            <w:r w:rsidR="00B226AD">
              <w:rPr>
                <w:sz w:val="22"/>
                <w:szCs w:val="22"/>
              </w:rPr>
              <w:t xml:space="preserve"> on principal tap</w:t>
            </w:r>
          </w:p>
        </w:tc>
        <w:tc>
          <w:tcPr>
            <w:tcW w:w="1049" w:type="dxa"/>
          </w:tcPr>
          <w:p w14:paraId="6E861C48" w14:textId="77777777" w:rsidR="00201F6A"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49" w14:textId="3D36CE32"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4A" w14:textId="6C511672"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50" w14:textId="77777777" w:rsidTr="00201F6A">
        <w:trPr>
          <w:cantSplit/>
        </w:trPr>
        <w:tc>
          <w:tcPr>
            <w:tcW w:w="5322" w:type="dxa"/>
          </w:tcPr>
          <w:p w14:paraId="6E861C4C"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w:t>
            </w:r>
            <w:r>
              <w:rPr>
                <w:sz w:val="22"/>
                <w:szCs w:val="22"/>
              </w:rPr>
              <w:t>principal</w:t>
            </w:r>
            <w:r w:rsidRPr="00425D58">
              <w:rPr>
                <w:sz w:val="22"/>
                <w:szCs w:val="22"/>
              </w:rPr>
              <w:t xml:space="preserve"> tap</w:t>
            </w:r>
          </w:p>
        </w:tc>
        <w:tc>
          <w:tcPr>
            <w:tcW w:w="1049" w:type="dxa"/>
          </w:tcPr>
          <w:p w14:paraId="6E861C4D"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Borders>
              <w:bottom w:val="single" w:sz="4" w:space="0" w:color="auto"/>
            </w:tcBorders>
          </w:tcPr>
          <w:p w14:paraId="6E861C4E" w14:textId="2F4FAD4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4F" w14:textId="430DC846"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55" w14:textId="77777777" w:rsidTr="00201F6A">
        <w:trPr>
          <w:cantSplit/>
        </w:trPr>
        <w:tc>
          <w:tcPr>
            <w:tcW w:w="5322" w:type="dxa"/>
          </w:tcPr>
          <w:p w14:paraId="6E861C51"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minimum tap</w:t>
            </w:r>
          </w:p>
        </w:tc>
        <w:tc>
          <w:tcPr>
            <w:tcW w:w="1049" w:type="dxa"/>
          </w:tcPr>
          <w:p w14:paraId="6E861C52"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3"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4" w14:textId="74705DCE"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r w:rsidR="00201F6A" w:rsidRPr="00425D58" w14:paraId="6E861C5A" w14:textId="77777777" w:rsidTr="00201F6A">
        <w:trPr>
          <w:cantSplit/>
        </w:trPr>
        <w:tc>
          <w:tcPr>
            <w:tcW w:w="5322" w:type="dxa"/>
          </w:tcPr>
          <w:p w14:paraId="6E861C56" w14:textId="77777777" w:rsidR="00201F6A" w:rsidRPr="00425D58" w:rsidRDefault="00201F6A" w:rsidP="00201F6A">
            <w:pPr>
              <w:pStyle w:val="BodyText"/>
              <w:spacing w:before="60" w:after="60"/>
              <w:ind w:left="0" w:firstLine="0"/>
              <w:jc w:val="left"/>
              <w:rPr>
                <w:sz w:val="22"/>
                <w:szCs w:val="22"/>
              </w:rPr>
            </w:pPr>
            <w:r>
              <w:rPr>
                <w:sz w:val="22"/>
                <w:szCs w:val="22"/>
              </w:rPr>
              <w:t>Positive</w:t>
            </w:r>
            <w:r w:rsidRPr="00425D58">
              <w:rPr>
                <w:sz w:val="22"/>
                <w:szCs w:val="22"/>
              </w:rPr>
              <w:t xml:space="preserve"> sequence reactance at maximum tap</w:t>
            </w:r>
          </w:p>
        </w:tc>
        <w:tc>
          <w:tcPr>
            <w:tcW w:w="1049" w:type="dxa"/>
          </w:tcPr>
          <w:p w14:paraId="6E861C57"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shd w:val="clear" w:color="auto" w:fill="auto"/>
          </w:tcPr>
          <w:p w14:paraId="6E861C58" w14:textId="77777777" w:rsidR="00201F6A" w:rsidRPr="00425D58" w:rsidRDefault="00201F6A" w:rsidP="00201F6A">
            <w:pPr>
              <w:pStyle w:val="BodyText"/>
              <w:spacing w:before="60" w:after="60"/>
              <w:ind w:left="0" w:firstLine="0"/>
              <w:jc w:val="center"/>
              <w:rPr>
                <w:sz w:val="22"/>
                <w:szCs w:val="22"/>
              </w:rPr>
            </w:pPr>
            <w:r>
              <w:rPr>
                <w:sz w:val="22"/>
                <w:szCs w:val="22"/>
              </w:rPr>
              <w:t>None</w:t>
            </w:r>
          </w:p>
        </w:tc>
        <w:tc>
          <w:tcPr>
            <w:tcW w:w="1422" w:type="dxa"/>
          </w:tcPr>
          <w:p w14:paraId="6E861C59" w14:textId="3E8AC0AA"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r w:rsidR="00201F6A" w:rsidRPr="00425D58" w14:paraId="6E861C5F" w14:textId="77777777" w:rsidTr="00201F6A">
        <w:trPr>
          <w:cantSplit/>
        </w:trPr>
        <w:tc>
          <w:tcPr>
            <w:tcW w:w="5322" w:type="dxa"/>
          </w:tcPr>
          <w:p w14:paraId="6E861C5B"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resistance</w:t>
            </w:r>
          </w:p>
        </w:tc>
        <w:tc>
          <w:tcPr>
            <w:tcW w:w="1049" w:type="dxa"/>
          </w:tcPr>
          <w:p w14:paraId="6E861C5C"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5D" w14:textId="6FC1182B"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5E" w14:textId="5803B603"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r w:rsidR="00201F6A" w:rsidRPr="00425D58" w14:paraId="6E861C64" w14:textId="77777777" w:rsidTr="00201F6A">
        <w:trPr>
          <w:cantSplit/>
        </w:trPr>
        <w:tc>
          <w:tcPr>
            <w:tcW w:w="5322" w:type="dxa"/>
          </w:tcPr>
          <w:p w14:paraId="6E861C60" w14:textId="77777777" w:rsidR="00201F6A" w:rsidRPr="00425D58" w:rsidRDefault="00201F6A" w:rsidP="00201F6A">
            <w:pPr>
              <w:pStyle w:val="BodyText"/>
              <w:spacing w:before="60" w:after="60"/>
              <w:ind w:left="0" w:firstLine="0"/>
              <w:jc w:val="left"/>
              <w:rPr>
                <w:sz w:val="22"/>
                <w:szCs w:val="22"/>
              </w:rPr>
            </w:pPr>
            <w:r w:rsidRPr="00425D58">
              <w:rPr>
                <w:sz w:val="22"/>
                <w:szCs w:val="22"/>
              </w:rPr>
              <w:t>Zero sequence reactance</w:t>
            </w:r>
          </w:p>
        </w:tc>
        <w:tc>
          <w:tcPr>
            <w:tcW w:w="1049" w:type="dxa"/>
          </w:tcPr>
          <w:p w14:paraId="6E861C61" w14:textId="77777777" w:rsidR="00201F6A" w:rsidRPr="00425D58" w:rsidRDefault="00201F6A" w:rsidP="00201F6A">
            <w:pPr>
              <w:pStyle w:val="BodyText"/>
              <w:spacing w:before="60" w:after="60"/>
              <w:ind w:left="0" w:firstLine="0"/>
              <w:jc w:val="center"/>
              <w:rPr>
                <w:sz w:val="22"/>
                <w:szCs w:val="22"/>
              </w:rPr>
            </w:pPr>
            <w:r>
              <w:rPr>
                <w:sz w:val="22"/>
                <w:szCs w:val="22"/>
              </w:rPr>
              <w:t>per unit</w:t>
            </w:r>
          </w:p>
        </w:tc>
        <w:tc>
          <w:tcPr>
            <w:tcW w:w="1421" w:type="dxa"/>
          </w:tcPr>
          <w:p w14:paraId="6E861C62" w14:textId="47C3072C"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63" w14:textId="0DF20211"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r w:rsidR="00201F6A" w:rsidRPr="00425D58" w14:paraId="6E861C69" w14:textId="77777777" w:rsidTr="00201F6A">
        <w:trPr>
          <w:cantSplit/>
        </w:trPr>
        <w:tc>
          <w:tcPr>
            <w:tcW w:w="5322" w:type="dxa"/>
          </w:tcPr>
          <w:p w14:paraId="6E861C65" w14:textId="77777777" w:rsidR="00201F6A" w:rsidRPr="00425D58" w:rsidRDefault="00201F6A" w:rsidP="00201F6A">
            <w:pPr>
              <w:pStyle w:val="BodyText"/>
              <w:spacing w:before="60" w:after="60"/>
              <w:ind w:left="0" w:firstLine="0"/>
              <w:jc w:val="left"/>
              <w:rPr>
                <w:sz w:val="22"/>
                <w:szCs w:val="22"/>
              </w:rPr>
            </w:pPr>
            <w:r>
              <w:rPr>
                <w:sz w:val="22"/>
                <w:szCs w:val="22"/>
              </w:rPr>
              <w:t>Winding configuration (eg Dyn</w:t>
            </w:r>
            <w:r w:rsidRPr="00425D58">
              <w:rPr>
                <w:sz w:val="22"/>
                <w:szCs w:val="22"/>
              </w:rPr>
              <w:t>11</w:t>
            </w:r>
            <w:r>
              <w:rPr>
                <w:sz w:val="22"/>
                <w:szCs w:val="22"/>
              </w:rPr>
              <w:t>)</w:t>
            </w:r>
          </w:p>
        </w:tc>
        <w:tc>
          <w:tcPr>
            <w:tcW w:w="1049" w:type="dxa"/>
          </w:tcPr>
          <w:p w14:paraId="6E861C66"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7" w14:textId="398DE67B"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68" w14:textId="282D9C2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6E" w14:textId="77777777" w:rsidTr="00201F6A">
        <w:trPr>
          <w:cantSplit/>
        </w:trPr>
        <w:tc>
          <w:tcPr>
            <w:tcW w:w="5322" w:type="dxa"/>
          </w:tcPr>
          <w:p w14:paraId="6E861C6A" w14:textId="77777777" w:rsidR="00201F6A" w:rsidRPr="00425D58" w:rsidRDefault="00201F6A" w:rsidP="00201F6A">
            <w:pPr>
              <w:pStyle w:val="BodyText"/>
              <w:spacing w:before="60" w:after="60"/>
              <w:ind w:left="0" w:firstLine="0"/>
              <w:jc w:val="left"/>
              <w:rPr>
                <w:sz w:val="22"/>
                <w:szCs w:val="22"/>
              </w:rPr>
            </w:pPr>
            <w:r w:rsidRPr="00425D58">
              <w:rPr>
                <w:sz w:val="22"/>
                <w:szCs w:val="22"/>
              </w:rPr>
              <w:t>Type of tap</w:t>
            </w:r>
            <w:r>
              <w:rPr>
                <w:sz w:val="22"/>
                <w:szCs w:val="22"/>
              </w:rPr>
              <w:t xml:space="preserve"> </w:t>
            </w:r>
            <w:r w:rsidRPr="00425D58">
              <w:rPr>
                <w:sz w:val="22"/>
                <w:szCs w:val="22"/>
              </w:rPr>
              <w:t xml:space="preserve">changer (on load / off </w:t>
            </w:r>
            <w:r>
              <w:rPr>
                <w:sz w:val="22"/>
                <w:szCs w:val="22"/>
              </w:rPr>
              <w:t>circuit</w:t>
            </w:r>
            <w:r w:rsidRPr="00425D58">
              <w:rPr>
                <w:sz w:val="22"/>
                <w:szCs w:val="22"/>
              </w:rPr>
              <w:t>)</w:t>
            </w:r>
          </w:p>
        </w:tc>
        <w:tc>
          <w:tcPr>
            <w:tcW w:w="1049" w:type="dxa"/>
          </w:tcPr>
          <w:p w14:paraId="6E861C6B"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6C" w14:textId="0921C6C6"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6D" w14:textId="36044D7D"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73" w14:textId="77777777" w:rsidTr="00201F6A">
        <w:trPr>
          <w:cantSplit/>
        </w:trPr>
        <w:tc>
          <w:tcPr>
            <w:tcW w:w="5322" w:type="dxa"/>
          </w:tcPr>
          <w:p w14:paraId="6E861C6F" w14:textId="77777777" w:rsidR="00201F6A" w:rsidRPr="00425D58" w:rsidRDefault="00201F6A" w:rsidP="00201F6A">
            <w:pPr>
              <w:pStyle w:val="BodyText"/>
              <w:spacing w:before="60" w:after="60"/>
              <w:jc w:val="left"/>
              <w:rPr>
                <w:sz w:val="22"/>
                <w:szCs w:val="22"/>
              </w:rPr>
            </w:pPr>
            <w:r w:rsidRPr="00425D58">
              <w:rPr>
                <w:sz w:val="22"/>
                <w:szCs w:val="22"/>
              </w:rPr>
              <w:t>Tap step size</w:t>
            </w:r>
          </w:p>
        </w:tc>
        <w:tc>
          <w:tcPr>
            <w:tcW w:w="1049" w:type="dxa"/>
          </w:tcPr>
          <w:p w14:paraId="6E861C70" w14:textId="77777777" w:rsidR="00201F6A" w:rsidRPr="00425D58" w:rsidRDefault="00201F6A" w:rsidP="00201F6A">
            <w:pPr>
              <w:pStyle w:val="BodyText"/>
              <w:spacing w:before="60" w:after="60"/>
              <w:ind w:left="0" w:firstLine="0"/>
              <w:jc w:val="center"/>
              <w:rPr>
                <w:sz w:val="22"/>
                <w:szCs w:val="22"/>
              </w:rPr>
            </w:pPr>
            <w:r w:rsidRPr="00425D58">
              <w:rPr>
                <w:sz w:val="22"/>
                <w:szCs w:val="22"/>
              </w:rPr>
              <w:t>%</w:t>
            </w:r>
          </w:p>
        </w:tc>
        <w:tc>
          <w:tcPr>
            <w:tcW w:w="1421" w:type="dxa"/>
          </w:tcPr>
          <w:p w14:paraId="6E861C71" w14:textId="6840813A"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72" w14:textId="38C53146"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78" w14:textId="77777777" w:rsidTr="00201F6A">
        <w:trPr>
          <w:cantSplit/>
        </w:trPr>
        <w:tc>
          <w:tcPr>
            <w:tcW w:w="5322" w:type="dxa"/>
          </w:tcPr>
          <w:p w14:paraId="6E861C74" w14:textId="77777777" w:rsidR="00201F6A" w:rsidRPr="00425D58" w:rsidRDefault="00201F6A" w:rsidP="00201F6A">
            <w:pPr>
              <w:pStyle w:val="BodyText"/>
              <w:spacing w:before="60" w:after="60"/>
              <w:ind w:left="0" w:firstLine="0"/>
              <w:jc w:val="left"/>
              <w:rPr>
                <w:sz w:val="22"/>
                <w:szCs w:val="22"/>
              </w:rPr>
            </w:pPr>
            <w:r w:rsidRPr="00425D58">
              <w:rPr>
                <w:sz w:val="22"/>
                <w:szCs w:val="22"/>
              </w:rPr>
              <w:t>Maximum ratio tap</w:t>
            </w:r>
          </w:p>
        </w:tc>
        <w:tc>
          <w:tcPr>
            <w:tcW w:w="1049" w:type="dxa"/>
          </w:tcPr>
          <w:p w14:paraId="6E861C75"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6" w14:textId="73FEA5D9"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77"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7D" w14:textId="77777777" w:rsidTr="00201F6A">
        <w:trPr>
          <w:cantSplit/>
        </w:trPr>
        <w:tc>
          <w:tcPr>
            <w:tcW w:w="5322" w:type="dxa"/>
          </w:tcPr>
          <w:p w14:paraId="6E861C79" w14:textId="77777777" w:rsidR="00201F6A" w:rsidRPr="00425D58" w:rsidRDefault="00201F6A" w:rsidP="00201F6A">
            <w:pPr>
              <w:pStyle w:val="BodyText"/>
              <w:spacing w:before="60" w:after="60"/>
              <w:ind w:left="0" w:firstLine="0"/>
              <w:jc w:val="left"/>
              <w:rPr>
                <w:sz w:val="22"/>
                <w:szCs w:val="22"/>
              </w:rPr>
            </w:pPr>
            <w:r w:rsidRPr="00425D58">
              <w:rPr>
                <w:sz w:val="22"/>
                <w:szCs w:val="22"/>
              </w:rPr>
              <w:t>Minimum ratio tap</w:t>
            </w:r>
          </w:p>
        </w:tc>
        <w:tc>
          <w:tcPr>
            <w:tcW w:w="1049" w:type="dxa"/>
          </w:tcPr>
          <w:p w14:paraId="6E861C7A"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7B" w14:textId="4949339F"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7C"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C82" w14:textId="77777777" w:rsidTr="00201F6A">
        <w:trPr>
          <w:cantSplit/>
        </w:trPr>
        <w:tc>
          <w:tcPr>
            <w:tcW w:w="5322" w:type="dxa"/>
          </w:tcPr>
          <w:p w14:paraId="6E861C7E" w14:textId="77777777" w:rsidR="00201F6A" w:rsidRPr="00425D58" w:rsidRDefault="00B226AD" w:rsidP="00201F6A">
            <w:pPr>
              <w:pStyle w:val="BodyText"/>
              <w:spacing w:before="60" w:after="60"/>
              <w:ind w:left="0" w:firstLine="0"/>
              <w:jc w:val="left"/>
              <w:rPr>
                <w:sz w:val="22"/>
                <w:szCs w:val="22"/>
              </w:rPr>
            </w:pPr>
            <w:r>
              <w:rPr>
                <w:sz w:val="22"/>
                <w:szCs w:val="22"/>
              </w:rPr>
              <w:t>Tap position in service (for off load tapchangers only)</w:t>
            </w:r>
          </w:p>
        </w:tc>
        <w:tc>
          <w:tcPr>
            <w:tcW w:w="1049" w:type="dxa"/>
          </w:tcPr>
          <w:p w14:paraId="6E861C7F" w14:textId="77777777" w:rsidR="00201F6A" w:rsidRPr="00425D58" w:rsidRDefault="00201F6A" w:rsidP="00201F6A">
            <w:pPr>
              <w:pStyle w:val="BodyText"/>
              <w:spacing w:before="60" w:after="60"/>
              <w:ind w:left="0" w:firstLine="0"/>
              <w:jc w:val="center"/>
              <w:rPr>
                <w:sz w:val="22"/>
                <w:szCs w:val="22"/>
              </w:rPr>
            </w:pPr>
            <w:r>
              <w:rPr>
                <w:sz w:val="22"/>
                <w:szCs w:val="22"/>
              </w:rPr>
              <w:t>%</w:t>
            </w:r>
          </w:p>
        </w:tc>
        <w:tc>
          <w:tcPr>
            <w:tcW w:w="1421" w:type="dxa"/>
          </w:tcPr>
          <w:p w14:paraId="6E861C80" w14:textId="2946BD8A"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81" w14:textId="1D0E20F7"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r w:rsidR="00201F6A" w:rsidRPr="00425D58" w14:paraId="6E861C87" w14:textId="77777777" w:rsidTr="00201F6A">
        <w:trPr>
          <w:cantSplit/>
        </w:trPr>
        <w:tc>
          <w:tcPr>
            <w:tcW w:w="5322" w:type="dxa"/>
          </w:tcPr>
          <w:p w14:paraId="6E861C83" w14:textId="77777777" w:rsidR="00201F6A" w:rsidRPr="00425D58" w:rsidRDefault="00201F6A" w:rsidP="00201F6A">
            <w:pPr>
              <w:pStyle w:val="BodyText"/>
              <w:spacing w:before="60" w:after="60"/>
              <w:ind w:left="0" w:firstLine="0"/>
              <w:jc w:val="left"/>
              <w:rPr>
                <w:sz w:val="22"/>
                <w:szCs w:val="22"/>
              </w:rPr>
            </w:pPr>
            <w:r w:rsidRPr="00425D58">
              <w:rPr>
                <w:sz w:val="22"/>
                <w:szCs w:val="22"/>
              </w:rPr>
              <w:t>Method of voltage control</w:t>
            </w:r>
          </w:p>
        </w:tc>
        <w:tc>
          <w:tcPr>
            <w:tcW w:w="1049" w:type="dxa"/>
          </w:tcPr>
          <w:p w14:paraId="6E861C84"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5" w14:textId="4AD70AAD" w:rsidR="00201F6A" w:rsidRPr="00425D58" w:rsidRDefault="008572B5" w:rsidP="00201F6A">
            <w:pPr>
              <w:pStyle w:val="BodyText"/>
              <w:spacing w:before="60" w:after="60"/>
              <w:ind w:left="0" w:firstLine="0"/>
              <w:jc w:val="center"/>
              <w:rPr>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c>
          <w:tcPr>
            <w:tcW w:w="1422" w:type="dxa"/>
          </w:tcPr>
          <w:p w14:paraId="6E861C86" w14:textId="3ADAD19A"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8C" w14:textId="77777777" w:rsidTr="00201F6A">
        <w:trPr>
          <w:cantSplit/>
        </w:trPr>
        <w:tc>
          <w:tcPr>
            <w:tcW w:w="5322" w:type="dxa"/>
          </w:tcPr>
          <w:p w14:paraId="6E861C88"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high-voltage </w:t>
            </w:r>
            <w:r w:rsidRPr="00425D58">
              <w:rPr>
                <w:sz w:val="22"/>
                <w:szCs w:val="22"/>
              </w:rPr>
              <w:t xml:space="preserve">winding </w:t>
            </w:r>
          </w:p>
        </w:tc>
        <w:tc>
          <w:tcPr>
            <w:tcW w:w="1049" w:type="dxa"/>
          </w:tcPr>
          <w:p w14:paraId="6E861C8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A" w14:textId="782470B6"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8B" w14:textId="6C717BA0"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C91" w14:textId="77777777" w:rsidTr="00201F6A">
        <w:trPr>
          <w:cantSplit/>
        </w:trPr>
        <w:tc>
          <w:tcPr>
            <w:tcW w:w="5322" w:type="dxa"/>
          </w:tcPr>
          <w:p w14:paraId="6E861C8D"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Method of </w:t>
            </w:r>
            <w:r>
              <w:rPr>
                <w:sz w:val="22"/>
                <w:szCs w:val="22"/>
              </w:rPr>
              <w:t>earthing of</w:t>
            </w:r>
            <w:r w:rsidRPr="00425D58">
              <w:rPr>
                <w:sz w:val="22"/>
                <w:szCs w:val="22"/>
              </w:rPr>
              <w:t xml:space="preserve"> </w:t>
            </w:r>
            <w:r>
              <w:rPr>
                <w:sz w:val="22"/>
                <w:szCs w:val="22"/>
              </w:rPr>
              <w:t xml:space="preserve">low-voltage </w:t>
            </w:r>
            <w:r w:rsidRPr="00425D58">
              <w:rPr>
                <w:sz w:val="22"/>
                <w:szCs w:val="22"/>
              </w:rPr>
              <w:t>winding</w:t>
            </w:r>
          </w:p>
        </w:tc>
        <w:tc>
          <w:tcPr>
            <w:tcW w:w="1049" w:type="dxa"/>
          </w:tcPr>
          <w:p w14:paraId="6E861C8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421" w:type="dxa"/>
          </w:tcPr>
          <w:p w14:paraId="6E861C8F" w14:textId="3BE420FF" w:rsidR="00201F6A" w:rsidRPr="00425D58" w:rsidRDefault="008572B5" w:rsidP="00201F6A">
            <w:pPr>
              <w:pStyle w:val="BodyText"/>
              <w:spacing w:before="60" w:after="60"/>
              <w:ind w:left="0" w:firstLine="0"/>
              <w:jc w:val="center"/>
              <w:rPr>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c>
          <w:tcPr>
            <w:tcW w:w="1422" w:type="dxa"/>
          </w:tcPr>
          <w:p w14:paraId="6E861C90" w14:textId="1558CAFB"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bl>
    <w:p w14:paraId="6E861C92" w14:textId="77777777" w:rsidR="00201F6A" w:rsidRDefault="00201F6A" w:rsidP="00201F6A">
      <w:pPr>
        <w:pStyle w:val="Heading2"/>
        <w:rPr>
          <w:sz w:val="22"/>
          <w:szCs w:val="22"/>
        </w:rPr>
      </w:pPr>
      <w:bookmarkStart w:id="576" w:name="_Toc179270898"/>
    </w:p>
    <w:p w14:paraId="6E861C93" w14:textId="77777777" w:rsidR="00201F6A" w:rsidRPr="00425D58" w:rsidRDefault="00201F6A" w:rsidP="00201F6A">
      <w:pPr>
        <w:pStyle w:val="Heading2"/>
        <w:rPr>
          <w:sz w:val="22"/>
          <w:szCs w:val="22"/>
        </w:rPr>
      </w:pPr>
      <w:r>
        <w:rPr>
          <w:sz w:val="22"/>
          <w:szCs w:val="22"/>
        </w:rPr>
        <w:br w:type="page"/>
      </w:r>
      <w:bookmarkStart w:id="577" w:name="Schedule5d"/>
      <w:bookmarkStart w:id="578" w:name="_Toc501209787"/>
      <w:r w:rsidRPr="00425D58">
        <w:rPr>
          <w:sz w:val="22"/>
          <w:szCs w:val="22"/>
        </w:rPr>
        <w:lastRenderedPageBreak/>
        <w:t>Schedule 5d</w:t>
      </w:r>
      <w:bookmarkEnd w:id="576"/>
      <w:bookmarkEnd w:id="577"/>
      <w:bookmarkEnd w:id="578"/>
    </w:p>
    <w:p w14:paraId="6E861C94" w14:textId="77777777" w:rsidR="00201F6A" w:rsidRPr="00425D58" w:rsidRDefault="00201F6A" w:rsidP="00201F6A">
      <w:pPr>
        <w:ind w:left="0" w:firstLine="0"/>
        <w:rPr>
          <w:b/>
          <w:sz w:val="22"/>
          <w:szCs w:val="22"/>
        </w:rPr>
      </w:pPr>
      <w:smartTag w:uri="urn:schemas-microsoft-com:office:smarttags" w:element="stockticker">
        <w:r w:rsidRPr="00425D58">
          <w:rPr>
            <w:b/>
            <w:sz w:val="22"/>
            <w:szCs w:val="22"/>
          </w:rPr>
          <w:t>DATA</w:t>
        </w:r>
      </w:smartTag>
      <w:r w:rsidRPr="00425D58">
        <w:rPr>
          <w:b/>
          <w:sz w:val="22"/>
          <w:szCs w:val="22"/>
        </w:rPr>
        <w:t xml:space="preserve"> REGISTRATION CODE </w:t>
      </w:r>
    </w:p>
    <w:p w14:paraId="6E861C95" w14:textId="54BC35B2" w:rsidR="00201F6A" w:rsidRPr="00425D58" w:rsidRDefault="008572B5" w:rsidP="00201F6A">
      <w:pPr>
        <w:ind w:left="0" w:firstLine="0"/>
        <w:rPr>
          <w:b/>
          <w:caps/>
          <w:sz w:val="22"/>
          <w:szCs w:val="22"/>
        </w:rPr>
      </w:pPr>
      <w:r>
        <w:fldChar w:fldCharType="begin"/>
      </w:r>
      <w:r>
        <w:instrText xml:space="preserve"> REF DNO \h  \* MERGEFORMAT </w:instrText>
      </w:r>
      <w:r>
        <w:fldChar w:fldCharType="separate"/>
      </w:r>
      <w:r w:rsidR="0011775B" w:rsidRPr="0011775B">
        <w:rPr>
          <w:b/>
          <w:sz w:val="22"/>
          <w:szCs w:val="22"/>
        </w:rPr>
        <w:t>DNO</w:t>
      </w:r>
      <w:r>
        <w:fldChar w:fldCharType="end"/>
      </w:r>
      <w:r w:rsidR="00201F6A" w:rsidRPr="00425D58">
        <w:rPr>
          <w:b/>
          <w:caps/>
          <w:sz w:val="22"/>
          <w:szCs w:val="22"/>
        </w:rPr>
        <w:t xml:space="preserve"> Network </w:t>
      </w:r>
      <w:smartTag w:uri="urn:schemas-microsoft-com:office:smarttags" w:element="stockticker">
        <w:r w:rsidR="00201F6A" w:rsidRPr="00425D58">
          <w:rPr>
            <w:b/>
            <w:caps/>
            <w:sz w:val="22"/>
            <w:szCs w:val="22"/>
          </w:rPr>
          <w:t>Data</w:t>
        </w:r>
      </w:smartTag>
      <w:r w:rsidR="00201F6A" w:rsidRPr="00425D58">
        <w:rPr>
          <w:b/>
          <w:caps/>
          <w:sz w:val="22"/>
          <w:szCs w:val="22"/>
        </w:rPr>
        <w:t xml:space="preserve">  </w:t>
      </w:r>
    </w:p>
    <w:p w14:paraId="6E861C96" w14:textId="554873A5" w:rsidR="00201F6A" w:rsidRPr="00425D58" w:rsidRDefault="00201F6A" w:rsidP="00201F6A">
      <w:pPr>
        <w:ind w:left="0" w:firstLine="0"/>
        <w:rPr>
          <w:b/>
          <w:sz w:val="22"/>
          <w:szCs w:val="22"/>
        </w:rPr>
      </w:pPr>
      <w:r w:rsidRPr="00425D58">
        <w:rPr>
          <w:b/>
          <w:sz w:val="22"/>
          <w:szCs w:val="22"/>
        </w:rPr>
        <w:t xml:space="preserve">(Data indicative of that which may be requested by Users for parts of the </w:t>
      </w:r>
      <w:r w:rsidR="008572B5">
        <w:fldChar w:fldCharType="begin"/>
      </w:r>
      <w:r w:rsidR="008572B5">
        <w:instrText xml:space="preserve"> REF DistributionSystem \h  \* MERGEFORMAT </w:instrText>
      </w:r>
      <w:r w:rsidR="008572B5">
        <w:fldChar w:fldCharType="separate"/>
      </w:r>
      <w:r w:rsidR="0011775B" w:rsidRPr="0011775B">
        <w:rPr>
          <w:b/>
          <w:sz w:val="22"/>
          <w:szCs w:val="22"/>
        </w:rPr>
        <w:t>Distribution System</w:t>
      </w:r>
      <w:r w:rsidR="008572B5">
        <w:fldChar w:fldCharType="end"/>
      </w:r>
      <w:r w:rsidRPr="00425D58">
        <w:rPr>
          <w:b/>
          <w:sz w:val="22"/>
          <w:szCs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595463" w14:paraId="6E861C9A" w14:textId="77777777" w:rsidTr="00201F6A">
        <w:trPr>
          <w:tblHeader/>
        </w:trPr>
        <w:tc>
          <w:tcPr>
            <w:tcW w:w="7575" w:type="dxa"/>
            <w:tcBorders>
              <w:bottom w:val="single" w:sz="4" w:space="0" w:color="auto"/>
            </w:tcBorders>
          </w:tcPr>
          <w:p w14:paraId="6E861C97" w14:textId="77777777" w:rsidR="00201F6A" w:rsidRPr="00595463" w:rsidRDefault="00201F6A" w:rsidP="00201F6A">
            <w:pPr>
              <w:pStyle w:val="BodyText"/>
              <w:spacing w:before="60" w:after="60"/>
              <w:ind w:left="0" w:firstLine="0"/>
              <w:jc w:val="left"/>
              <w:rPr>
                <w:b/>
                <w:sz w:val="22"/>
                <w:szCs w:val="22"/>
                <w:u w:val="single"/>
              </w:rPr>
            </w:pPr>
            <w:smartTag w:uri="urn:schemas-microsoft-com:office:smarttags" w:element="stockticker">
              <w:r w:rsidRPr="00595463">
                <w:rPr>
                  <w:b/>
                  <w:sz w:val="22"/>
                  <w:szCs w:val="22"/>
                  <w:u w:val="single"/>
                </w:rPr>
                <w:t>DATA</w:t>
              </w:r>
            </w:smartTag>
            <w:r w:rsidRPr="00595463">
              <w:rPr>
                <w:b/>
                <w:sz w:val="22"/>
                <w:szCs w:val="22"/>
                <w:u w:val="single"/>
              </w:rPr>
              <w:t xml:space="preserve"> DESCRIPTION</w:t>
            </w:r>
          </w:p>
          <w:p w14:paraId="6E861C98" w14:textId="4CEA6D44" w:rsidR="00201F6A" w:rsidRPr="00595463" w:rsidRDefault="00201F6A" w:rsidP="00201F6A">
            <w:pPr>
              <w:pStyle w:val="BodyText"/>
              <w:spacing w:before="60" w:after="60"/>
              <w:ind w:left="0" w:firstLine="0"/>
              <w:jc w:val="left"/>
              <w:rPr>
                <w:b/>
                <w:sz w:val="22"/>
                <w:szCs w:val="22"/>
              </w:rPr>
            </w:pPr>
            <w:r w:rsidRPr="00595463">
              <w:rPr>
                <w:b/>
                <w:sz w:val="22"/>
                <w:szCs w:val="22"/>
              </w:rPr>
              <w:t xml:space="preserve">5d </w:t>
            </w:r>
            <w:r w:rsidR="008572B5" w:rsidRPr="00595463">
              <w:rPr>
                <w:sz w:val="22"/>
                <w:szCs w:val="22"/>
              </w:rPr>
              <w:fldChar w:fldCharType="begin"/>
            </w:r>
            <w:r w:rsidR="008572B5" w:rsidRPr="00595463">
              <w:rPr>
                <w:sz w:val="22"/>
                <w:szCs w:val="22"/>
              </w:rPr>
              <w:instrText xml:space="preserve"> REF DNO \h  \* MERGEFORMAT </w:instrText>
            </w:r>
            <w:r w:rsidR="008572B5" w:rsidRPr="00595463">
              <w:rPr>
                <w:sz w:val="22"/>
                <w:szCs w:val="22"/>
              </w:rPr>
            </w:r>
            <w:r w:rsidR="008572B5" w:rsidRPr="00595463">
              <w:rPr>
                <w:sz w:val="22"/>
                <w:szCs w:val="22"/>
              </w:rPr>
              <w:fldChar w:fldCharType="separate"/>
            </w:r>
            <w:r w:rsidR="0011775B" w:rsidRPr="0011775B">
              <w:rPr>
                <w:b/>
                <w:sz w:val="22"/>
                <w:szCs w:val="22"/>
              </w:rPr>
              <w:t>DNO</w:t>
            </w:r>
            <w:r w:rsidR="008572B5" w:rsidRPr="00595463">
              <w:rPr>
                <w:sz w:val="22"/>
                <w:szCs w:val="22"/>
              </w:rPr>
              <w:fldChar w:fldCharType="end"/>
            </w:r>
            <w:r w:rsidRPr="00595463">
              <w:rPr>
                <w:b/>
                <w:sz w:val="22"/>
                <w:szCs w:val="22"/>
              </w:rPr>
              <w:t xml:space="preserve"> Network Data (see note 1)</w:t>
            </w:r>
          </w:p>
        </w:tc>
        <w:tc>
          <w:tcPr>
            <w:tcW w:w="1639" w:type="dxa"/>
            <w:tcBorders>
              <w:bottom w:val="single" w:sz="4" w:space="0" w:color="auto"/>
            </w:tcBorders>
          </w:tcPr>
          <w:p w14:paraId="6E861C99" w14:textId="77777777" w:rsidR="00201F6A" w:rsidRPr="00595463" w:rsidRDefault="00201F6A" w:rsidP="00201F6A">
            <w:pPr>
              <w:pStyle w:val="BodyText"/>
              <w:spacing w:before="60" w:after="60"/>
              <w:ind w:left="0" w:firstLine="0"/>
              <w:jc w:val="center"/>
              <w:rPr>
                <w:b/>
                <w:sz w:val="22"/>
                <w:szCs w:val="22"/>
                <w:u w:val="single"/>
              </w:rPr>
            </w:pPr>
            <w:r w:rsidRPr="00595463">
              <w:rPr>
                <w:b/>
                <w:sz w:val="22"/>
                <w:szCs w:val="22"/>
                <w:u w:val="single"/>
              </w:rPr>
              <w:t>UNITS</w:t>
            </w:r>
          </w:p>
        </w:tc>
      </w:tr>
      <w:tr w:rsidR="00201F6A" w:rsidRPr="00595463" w14:paraId="6E861C9D" w14:textId="77777777" w:rsidTr="00201F6A">
        <w:tc>
          <w:tcPr>
            <w:tcW w:w="7575" w:type="dxa"/>
            <w:shd w:val="clear" w:color="auto" w:fill="C0C0C0"/>
          </w:tcPr>
          <w:p w14:paraId="6E861C9B" w14:textId="1BA836A9" w:rsidR="00201F6A" w:rsidRPr="00595463" w:rsidRDefault="008572B5" w:rsidP="00201F6A">
            <w:pPr>
              <w:pStyle w:val="BodyText"/>
              <w:spacing w:before="60" w:after="60"/>
              <w:ind w:left="0" w:firstLine="0"/>
              <w:jc w:val="left"/>
              <w:rPr>
                <w:b/>
                <w:sz w:val="22"/>
                <w:szCs w:val="22"/>
              </w:rPr>
            </w:pPr>
            <w:r w:rsidRPr="00595463">
              <w:rPr>
                <w:sz w:val="22"/>
                <w:szCs w:val="22"/>
              </w:rPr>
              <w:fldChar w:fldCharType="begin"/>
            </w:r>
            <w:r w:rsidRPr="00595463">
              <w:rPr>
                <w:sz w:val="22"/>
                <w:szCs w:val="22"/>
              </w:rPr>
              <w:instrText xml:space="preserve"> REF FaultLevel \h  \* MERGEFORMAT </w:instrText>
            </w:r>
            <w:r w:rsidRPr="00595463">
              <w:rPr>
                <w:sz w:val="22"/>
                <w:szCs w:val="22"/>
              </w:rPr>
            </w:r>
            <w:r w:rsidRPr="00595463">
              <w:rPr>
                <w:sz w:val="22"/>
                <w:szCs w:val="22"/>
              </w:rPr>
              <w:fldChar w:fldCharType="separate"/>
            </w:r>
            <w:r w:rsidR="0011775B" w:rsidRPr="0011775B">
              <w:rPr>
                <w:b/>
                <w:sz w:val="22"/>
                <w:szCs w:val="22"/>
              </w:rPr>
              <w:t>Fault Level</w:t>
            </w:r>
            <w:r w:rsidRPr="00595463">
              <w:rPr>
                <w:sz w:val="22"/>
                <w:szCs w:val="22"/>
              </w:rPr>
              <w:fldChar w:fldCharType="end"/>
            </w:r>
            <w:r w:rsidR="00201F6A" w:rsidRPr="00595463">
              <w:rPr>
                <w:b/>
                <w:sz w:val="22"/>
                <w:szCs w:val="22"/>
              </w:rPr>
              <w:t xml:space="preserve"> at </w:t>
            </w:r>
            <w:r w:rsidR="00201F6A" w:rsidRPr="00595463">
              <w:rPr>
                <w:rFonts w:ascii="TimesNewRomanPSMT" w:hAnsi="TimesNewRomanPSMT"/>
                <w:b/>
                <w:sz w:val="22"/>
                <w:szCs w:val="22"/>
                <w:lang w:val="en-US"/>
              </w:rPr>
              <w:t>Connection Point</w:t>
            </w:r>
            <w:r w:rsidR="00201F6A" w:rsidRPr="00595463">
              <w:rPr>
                <w:b/>
                <w:sz w:val="22"/>
                <w:szCs w:val="22"/>
              </w:rPr>
              <w:t xml:space="preserve"> prior to </w:t>
            </w:r>
            <w:r w:rsidR="0090659A" w:rsidRPr="00595463">
              <w:rPr>
                <w:b/>
                <w:sz w:val="22"/>
                <w:szCs w:val="22"/>
              </w:rPr>
              <w:fldChar w:fldCharType="begin"/>
            </w:r>
            <w:r w:rsidR="0090659A" w:rsidRPr="00595463">
              <w:rPr>
                <w:b/>
                <w:sz w:val="22"/>
                <w:szCs w:val="22"/>
              </w:rPr>
              <w:instrText xml:space="preserve"> REF PGF \h </w:instrText>
            </w:r>
            <w:r w:rsidR="00635759">
              <w:rPr>
                <w:b/>
                <w:sz w:val="22"/>
                <w:szCs w:val="22"/>
              </w:rPr>
              <w:instrText xml:space="preserve"> \* MERGEFORMAT </w:instrText>
            </w:r>
            <w:r w:rsidR="0090659A" w:rsidRPr="00595463">
              <w:rPr>
                <w:b/>
                <w:sz w:val="22"/>
                <w:szCs w:val="22"/>
              </w:rPr>
            </w:r>
            <w:r w:rsidR="0090659A" w:rsidRPr="00595463">
              <w:rPr>
                <w:b/>
                <w:sz w:val="22"/>
                <w:szCs w:val="22"/>
              </w:rPr>
              <w:fldChar w:fldCharType="separate"/>
            </w:r>
            <w:r w:rsidR="0011775B" w:rsidRPr="0011775B">
              <w:rPr>
                <w:b/>
                <w:sz w:val="22"/>
                <w:szCs w:val="22"/>
              </w:rPr>
              <w:t>Power Generating Facilit</w:t>
            </w:r>
            <w:r w:rsidR="0090659A" w:rsidRPr="00595463">
              <w:rPr>
                <w:b/>
                <w:sz w:val="22"/>
                <w:szCs w:val="22"/>
              </w:rPr>
              <w:fldChar w:fldCharType="end"/>
            </w:r>
            <w:r w:rsidR="003B5EC9">
              <w:rPr>
                <w:b/>
                <w:sz w:val="22"/>
                <w:szCs w:val="22"/>
              </w:rPr>
              <w:t>y</w:t>
            </w:r>
            <w:r w:rsidR="00201F6A" w:rsidRPr="00595463">
              <w:rPr>
                <w:b/>
                <w:sz w:val="22"/>
                <w:szCs w:val="22"/>
              </w:rPr>
              <w:t xml:space="preserve"> connection. </w:t>
            </w:r>
          </w:p>
        </w:tc>
        <w:tc>
          <w:tcPr>
            <w:tcW w:w="1639" w:type="dxa"/>
            <w:shd w:val="clear" w:color="auto" w:fill="C0C0C0"/>
          </w:tcPr>
          <w:p w14:paraId="6E861C9C" w14:textId="77777777" w:rsidR="00201F6A" w:rsidRPr="00595463" w:rsidRDefault="00201F6A" w:rsidP="00201F6A">
            <w:pPr>
              <w:pStyle w:val="BodyText"/>
              <w:spacing w:before="60" w:after="60"/>
              <w:ind w:left="0" w:firstLine="0"/>
              <w:jc w:val="center"/>
              <w:rPr>
                <w:sz w:val="22"/>
                <w:szCs w:val="22"/>
                <w:u w:val="single"/>
              </w:rPr>
            </w:pPr>
          </w:p>
        </w:tc>
      </w:tr>
      <w:tr w:rsidR="00201F6A" w:rsidRPr="00595463" w14:paraId="6E861CA0" w14:textId="77777777" w:rsidTr="00201F6A">
        <w:tc>
          <w:tcPr>
            <w:tcW w:w="7575" w:type="dxa"/>
          </w:tcPr>
          <w:p w14:paraId="6E861C9E" w14:textId="7CC8C791" w:rsidR="00201F6A" w:rsidRPr="00595463" w:rsidRDefault="00201F6A" w:rsidP="00201F6A">
            <w:pPr>
              <w:pStyle w:val="BodyText"/>
              <w:spacing w:before="60" w:after="60"/>
              <w:ind w:left="0" w:firstLine="0"/>
              <w:jc w:val="left"/>
              <w:rPr>
                <w:sz w:val="22"/>
                <w:szCs w:val="22"/>
              </w:rPr>
            </w:pPr>
            <w:r w:rsidRPr="00595463">
              <w:rPr>
                <w:sz w:val="22"/>
                <w:szCs w:val="22"/>
              </w:rPr>
              <w:t>Peak asymmetrical short circuit current at 10ms (i</w:t>
            </w:r>
            <w:r w:rsidRPr="00595463">
              <w:rPr>
                <w:sz w:val="22"/>
                <w:szCs w:val="22"/>
                <w:vertAlign w:val="subscript"/>
              </w:rPr>
              <w:t>p</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Pr>
          <w:p w14:paraId="6E861C9F"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3" w14:textId="77777777" w:rsidTr="00201F6A">
        <w:tc>
          <w:tcPr>
            <w:tcW w:w="7575" w:type="dxa"/>
          </w:tcPr>
          <w:p w14:paraId="6E861CA1" w14:textId="314E85FC"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Pr>
          <w:p w14:paraId="6E861CA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6" w14:textId="77777777" w:rsidTr="00201F6A">
        <w:tc>
          <w:tcPr>
            <w:tcW w:w="7575" w:type="dxa"/>
          </w:tcPr>
          <w:p w14:paraId="6E861CA4" w14:textId="7411E802" w:rsidR="00201F6A" w:rsidRPr="00595463" w:rsidRDefault="00201F6A" w:rsidP="00201F6A">
            <w:pPr>
              <w:pStyle w:val="BodyText"/>
              <w:spacing w:before="60" w:after="60"/>
              <w:ind w:left="0" w:firstLine="0"/>
              <w:jc w:val="left"/>
              <w:rPr>
                <w:sz w:val="22"/>
                <w:szCs w:val="22"/>
              </w:rPr>
            </w:pPr>
            <w:r w:rsidRPr="00595463">
              <w:rPr>
                <w:sz w:val="22"/>
                <w:szCs w:val="22"/>
              </w:rPr>
              <w:t>RMS value of the symmetrical short circuit current at 100ms (I</w:t>
            </w:r>
            <w:r w:rsidRPr="00595463">
              <w:rPr>
                <w:sz w:val="22"/>
                <w:szCs w:val="22"/>
                <w:vertAlign w:val="subscript"/>
              </w:rPr>
              <w:t>k(100)</w:t>
            </w:r>
            <w:r w:rsidRPr="00595463">
              <w:rPr>
                <w:sz w:val="22"/>
                <w:szCs w:val="22"/>
              </w:rPr>
              <w:t xml:space="preserve">) for a 3φ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Pr>
          <w:p w14:paraId="6E861CA5" w14:textId="77777777" w:rsidR="00201F6A" w:rsidRPr="00595463" w:rsidRDefault="00201F6A" w:rsidP="00201F6A">
            <w:pPr>
              <w:pStyle w:val="BodyText"/>
              <w:spacing w:before="60" w:after="60"/>
              <w:ind w:left="0" w:firstLine="0"/>
              <w:jc w:val="center"/>
              <w:rPr>
                <w:sz w:val="22"/>
                <w:szCs w:val="22"/>
              </w:rPr>
            </w:pPr>
            <w:r w:rsidRPr="00595463">
              <w:rPr>
                <w:sz w:val="22"/>
                <w:szCs w:val="22"/>
              </w:rPr>
              <w:t>kA</w:t>
            </w:r>
          </w:p>
        </w:tc>
      </w:tr>
      <w:tr w:rsidR="00201F6A" w:rsidRPr="00595463" w14:paraId="6E861CA9" w14:textId="77777777" w:rsidTr="00201F6A">
        <w:tc>
          <w:tcPr>
            <w:tcW w:w="7575" w:type="dxa"/>
            <w:tcBorders>
              <w:bottom w:val="single" w:sz="4" w:space="0" w:color="auto"/>
            </w:tcBorders>
          </w:tcPr>
          <w:p w14:paraId="6E861CA7" w14:textId="78EE0CC8" w:rsidR="00201F6A" w:rsidRPr="00595463" w:rsidRDefault="00201F6A" w:rsidP="00201F6A">
            <w:pPr>
              <w:pStyle w:val="BodyTextIndent"/>
              <w:spacing w:before="60" w:after="60" w:line="264" w:lineRule="auto"/>
              <w:ind w:left="0"/>
              <w:jc w:val="left"/>
              <w:rPr>
                <w:sz w:val="22"/>
                <w:szCs w:val="22"/>
              </w:rPr>
            </w:pPr>
            <w:r w:rsidRPr="00595463">
              <w:rPr>
                <w:sz w:val="22"/>
                <w:szCs w:val="22"/>
              </w:rPr>
              <w:t>Peak asymmetrical short circuit current at 10ms (i</w:t>
            </w:r>
            <w:r w:rsidRPr="00595463">
              <w:rPr>
                <w:sz w:val="22"/>
                <w:szCs w:val="22"/>
                <w:vertAlign w:val="subscript"/>
              </w:rPr>
              <w:t>p-e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C" w14:textId="77777777" w:rsidTr="00201F6A">
        <w:tc>
          <w:tcPr>
            <w:tcW w:w="7575" w:type="dxa"/>
            <w:tcBorders>
              <w:bottom w:val="single" w:sz="4" w:space="0" w:color="auto"/>
            </w:tcBorders>
          </w:tcPr>
          <w:p w14:paraId="6E861CAA" w14:textId="64EC971D"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initial symmetrical short circuit current (I</w:t>
            </w:r>
            <w:r w:rsidRPr="00595463">
              <w:rPr>
                <w:sz w:val="22"/>
                <w:szCs w:val="22"/>
                <w:vertAlign w:val="subscript"/>
              </w:rPr>
              <w:t>k-e</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AF" w14:textId="77777777" w:rsidTr="00201F6A">
        <w:tc>
          <w:tcPr>
            <w:tcW w:w="7575" w:type="dxa"/>
            <w:tcBorders>
              <w:bottom w:val="single" w:sz="4" w:space="0" w:color="auto"/>
            </w:tcBorders>
          </w:tcPr>
          <w:p w14:paraId="6E861CAD" w14:textId="0599C919" w:rsidR="00201F6A" w:rsidRPr="00595463" w:rsidRDefault="00201F6A" w:rsidP="00201F6A">
            <w:pPr>
              <w:pStyle w:val="BodyTextIndent"/>
              <w:spacing w:before="60" w:after="60" w:line="264" w:lineRule="auto"/>
              <w:ind w:left="0"/>
              <w:jc w:val="left"/>
              <w:rPr>
                <w:sz w:val="22"/>
                <w:szCs w:val="22"/>
              </w:rPr>
            </w:pPr>
            <w:r w:rsidRPr="00595463">
              <w:rPr>
                <w:sz w:val="22"/>
                <w:szCs w:val="22"/>
              </w:rPr>
              <w:t>RMS value of the symmetrical short circuit current at 100ms (I</w:t>
            </w:r>
            <w:r w:rsidRPr="00595463">
              <w:rPr>
                <w:sz w:val="22"/>
                <w:szCs w:val="22"/>
                <w:vertAlign w:val="subscript"/>
              </w:rPr>
              <w:t>k-e(100)</w:t>
            </w:r>
            <w:r w:rsidRPr="00595463">
              <w:rPr>
                <w:sz w:val="22"/>
                <w:szCs w:val="22"/>
              </w:rPr>
              <w:t>) for a 1φ</w:t>
            </w:r>
            <w:r w:rsidRPr="00595463">
              <w:rPr>
                <w:sz w:val="22"/>
                <w:szCs w:val="22"/>
              </w:rPr>
              <w:noBreakHyphen/>
              <w:t xml:space="preserve">E short circuit fault at the </w:t>
            </w:r>
            <w:r w:rsidR="008572B5" w:rsidRPr="00595463">
              <w:rPr>
                <w:sz w:val="22"/>
                <w:szCs w:val="22"/>
              </w:rPr>
              <w:fldChar w:fldCharType="begin"/>
            </w:r>
            <w:r w:rsidR="008572B5" w:rsidRPr="00595463">
              <w:rPr>
                <w:sz w:val="22"/>
                <w:szCs w:val="22"/>
              </w:rPr>
              <w:instrText xml:space="preserve"> REF ConnectionPoint \h  \* MERGEFORMAT </w:instrText>
            </w:r>
            <w:r w:rsidR="008572B5" w:rsidRPr="00595463">
              <w:rPr>
                <w:sz w:val="22"/>
                <w:szCs w:val="22"/>
              </w:rPr>
            </w:r>
            <w:r w:rsidR="008572B5" w:rsidRPr="00595463">
              <w:rPr>
                <w:sz w:val="22"/>
                <w:szCs w:val="22"/>
              </w:rPr>
              <w:fldChar w:fldCharType="separate"/>
            </w:r>
            <w:r w:rsidR="0011775B" w:rsidRPr="0011775B">
              <w:rPr>
                <w:b/>
                <w:sz w:val="22"/>
                <w:szCs w:val="22"/>
              </w:rPr>
              <w:t>Connection Point</w:t>
            </w:r>
            <w:r w:rsidR="008572B5" w:rsidRPr="00595463">
              <w:rPr>
                <w:sz w:val="22"/>
                <w:szCs w:val="22"/>
              </w:rPr>
              <w:fldChar w:fldCharType="end"/>
            </w:r>
          </w:p>
        </w:tc>
        <w:tc>
          <w:tcPr>
            <w:tcW w:w="1639" w:type="dxa"/>
            <w:tcBorders>
              <w:bottom w:val="single" w:sz="4" w:space="0" w:color="auto"/>
            </w:tcBorders>
          </w:tcPr>
          <w:p w14:paraId="6E861CA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kA</w:t>
            </w:r>
          </w:p>
        </w:tc>
      </w:tr>
      <w:tr w:rsidR="00201F6A" w:rsidRPr="00595463" w14:paraId="6E861CB2" w14:textId="77777777" w:rsidTr="00201F6A">
        <w:tc>
          <w:tcPr>
            <w:tcW w:w="7575" w:type="dxa"/>
            <w:shd w:val="clear" w:color="auto" w:fill="C0C0C0"/>
          </w:tcPr>
          <w:p w14:paraId="6E861CB0" w14:textId="77777777" w:rsidR="00201F6A" w:rsidRPr="00595463" w:rsidRDefault="00201F6A" w:rsidP="00201F6A">
            <w:pPr>
              <w:pStyle w:val="BodyTextIndent"/>
              <w:spacing w:before="60" w:after="60" w:line="264" w:lineRule="auto"/>
              <w:ind w:left="0"/>
              <w:jc w:val="left"/>
              <w:rPr>
                <w:b/>
                <w:sz w:val="22"/>
                <w:szCs w:val="22"/>
              </w:rPr>
            </w:pPr>
            <w:r w:rsidRPr="00595463">
              <w:rPr>
                <w:b/>
                <w:sz w:val="22"/>
                <w:szCs w:val="22"/>
              </w:rPr>
              <w:t>Circuit Data</w:t>
            </w:r>
          </w:p>
        </w:tc>
        <w:tc>
          <w:tcPr>
            <w:tcW w:w="1639" w:type="dxa"/>
            <w:shd w:val="clear" w:color="auto" w:fill="C0C0C0"/>
          </w:tcPr>
          <w:p w14:paraId="6E861CB1" w14:textId="77777777" w:rsidR="00201F6A" w:rsidRPr="00595463" w:rsidRDefault="00201F6A" w:rsidP="00201F6A">
            <w:pPr>
              <w:pStyle w:val="BodyTextIndent"/>
              <w:spacing w:before="60" w:after="60" w:line="264" w:lineRule="auto"/>
              <w:ind w:left="0"/>
              <w:jc w:val="center"/>
              <w:rPr>
                <w:sz w:val="22"/>
                <w:szCs w:val="22"/>
                <w:lang w:val="fr-FR"/>
              </w:rPr>
            </w:pPr>
          </w:p>
        </w:tc>
      </w:tr>
      <w:tr w:rsidR="00201F6A" w:rsidRPr="00595463" w14:paraId="6E861CB5" w14:textId="77777777" w:rsidTr="00201F6A">
        <w:tc>
          <w:tcPr>
            <w:tcW w:w="7575" w:type="dxa"/>
            <w:tcBorders>
              <w:bottom w:val="single" w:sz="4" w:space="0" w:color="auto"/>
            </w:tcBorders>
          </w:tcPr>
          <w:p w14:paraId="6E861CB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schematic diagram and geographic diagram showing normal open points</w:t>
            </w:r>
          </w:p>
        </w:tc>
        <w:tc>
          <w:tcPr>
            <w:tcW w:w="1639" w:type="dxa"/>
            <w:tcBorders>
              <w:bottom w:val="single" w:sz="4" w:space="0" w:color="auto"/>
            </w:tcBorders>
          </w:tcPr>
          <w:p w14:paraId="6E861CB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Diagram</w:t>
            </w:r>
          </w:p>
        </w:tc>
      </w:tr>
      <w:tr w:rsidR="00201F6A" w:rsidRPr="00595463" w14:paraId="6E861CB8" w14:textId="77777777" w:rsidTr="00201F6A">
        <w:tc>
          <w:tcPr>
            <w:tcW w:w="7575" w:type="dxa"/>
            <w:tcBorders>
              <w:bottom w:val="single" w:sz="4" w:space="0" w:color="auto"/>
            </w:tcBorders>
          </w:tcPr>
          <w:p w14:paraId="6E861CB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impedances  (R, X, B positive &amp; zero sequence)</w:t>
            </w:r>
          </w:p>
        </w:tc>
        <w:tc>
          <w:tcPr>
            <w:tcW w:w="1639" w:type="dxa"/>
            <w:tcBorders>
              <w:bottom w:val="single" w:sz="4" w:space="0" w:color="auto"/>
            </w:tcBorders>
          </w:tcPr>
          <w:p w14:paraId="6E861CB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B" w14:textId="77777777" w:rsidTr="00201F6A">
        <w:tc>
          <w:tcPr>
            <w:tcW w:w="7575" w:type="dxa"/>
            <w:tcBorders>
              <w:bottom w:val="single" w:sz="4" w:space="0" w:color="auto"/>
            </w:tcBorders>
          </w:tcPr>
          <w:p w14:paraId="6E861CB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Circuit ratings and any seasonal variations</w:t>
            </w:r>
          </w:p>
        </w:tc>
        <w:tc>
          <w:tcPr>
            <w:tcW w:w="1639" w:type="dxa"/>
            <w:tcBorders>
              <w:bottom w:val="single" w:sz="4" w:space="0" w:color="auto"/>
            </w:tcBorders>
          </w:tcPr>
          <w:p w14:paraId="6E861CB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Specify</w:t>
            </w:r>
          </w:p>
        </w:tc>
      </w:tr>
      <w:tr w:rsidR="00201F6A" w:rsidRPr="00595463" w14:paraId="6E861CBE" w14:textId="77777777" w:rsidTr="00201F6A">
        <w:tc>
          <w:tcPr>
            <w:tcW w:w="7575" w:type="dxa"/>
            <w:tcBorders>
              <w:bottom w:val="single" w:sz="4" w:space="0" w:color="auto"/>
            </w:tcBorders>
          </w:tcPr>
          <w:p w14:paraId="6E861CB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Is the network operated radial or non-radial?</w:t>
            </w:r>
          </w:p>
        </w:tc>
        <w:tc>
          <w:tcPr>
            <w:tcW w:w="1639" w:type="dxa"/>
            <w:tcBorders>
              <w:bottom w:val="single" w:sz="4" w:space="0" w:color="auto"/>
            </w:tcBorders>
          </w:tcPr>
          <w:p w14:paraId="6E861CB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1" w14:textId="77777777" w:rsidTr="00201F6A">
        <w:tc>
          <w:tcPr>
            <w:tcW w:w="7575" w:type="dxa"/>
            <w:tcBorders>
              <w:bottom w:val="single" w:sz="4" w:space="0" w:color="auto"/>
            </w:tcBorders>
          </w:tcPr>
          <w:p w14:paraId="6E861CBF" w14:textId="77777777" w:rsidR="00201F6A" w:rsidRPr="00595463" w:rsidRDefault="00201F6A" w:rsidP="00201F6A">
            <w:pPr>
              <w:pStyle w:val="BodyTextIndent"/>
              <w:spacing w:before="60" w:after="60" w:line="264" w:lineRule="auto"/>
              <w:ind w:left="0"/>
              <w:jc w:val="left"/>
              <w:rPr>
                <w:sz w:val="22"/>
                <w:szCs w:val="22"/>
                <w:lang w:val="fr-LU"/>
              </w:rPr>
            </w:pPr>
            <w:r w:rsidRPr="00595463">
              <w:rPr>
                <w:sz w:val="22"/>
                <w:szCs w:val="22"/>
                <w:lang w:val="fr-LU"/>
              </w:rPr>
              <w:t>Circuit transformer voltage ratios eg HV/433/250</w:t>
            </w:r>
          </w:p>
        </w:tc>
        <w:tc>
          <w:tcPr>
            <w:tcW w:w="1639" w:type="dxa"/>
            <w:tcBorders>
              <w:bottom w:val="single" w:sz="4" w:space="0" w:color="auto"/>
            </w:tcBorders>
          </w:tcPr>
          <w:p w14:paraId="6E861CC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kV/V/V</w:t>
            </w:r>
          </w:p>
        </w:tc>
      </w:tr>
      <w:tr w:rsidR="00201F6A" w:rsidRPr="00595463" w14:paraId="6E861CC4" w14:textId="77777777" w:rsidTr="00201F6A">
        <w:tc>
          <w:tcPr>
            <w:tcW w:w="7575" w:type="dxa"/>
            <w:tcBorders>
              <w:bottom w:val="single" w:sz="4" w:space="0" w:color="auto"/>
            </w:tcBorders>
          </w:tcPr>
          <w:p w14:paraId="6E861CC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Y/N</w:t>
            </w:r>
          </w:p>
        </w:tc>
      </w:tr>
      <w:tr w:rsidR="00201F6A" w:rsidRPr="00595463" w14:paraId="6E861CC7" w14:textId="77777777" w:rsidTr="00201F6A">
        <w:tc>
          <w:tcPr>
            <w:tcW w:w="7575" w:type="dxa"/>
            <w:shd w:val="clear" w:color="auto" w:fill="C0C0C0"/>
          </w:tcPr>
          <w:p w14:paraId="6E861CC5" w14:textId="77777777" w:rsidR="00201F6A" w:rsidRPr="00595463" w:rsidRDefault="00201F6A" w:rsidP="00201F6A">
            <w:pPr>
              <w:pStyle w:val="BodyText"/>
              <w:keepNext/>
              <w:spacing w:before="60" w:after="60"/>
              <w:ind w:left="0" w:firstLine="0"/>
              <w:jc w:val="left"/>
              <w:rPr>
                <w:b/>
                <w:sz w:val="22"/>
                <w:szCs w:val="22"/>
              </w:rPr>
            </w:pPr>
            <w:r w:rsidRPr="00595463">
              <w:rPr>
                <w:b/>
                <w:sz w:val="22"/>
                <w:szCs w:val="22"/>
              </w:rPr>
              <w:t>Transformer Data (for each transformer)</w:t>
            </w:r>
          </w:p>
        </w:tc>
        <w:tc>
          <w:tcPr>
            <w:tcW w:w="1639" w:type="dxa"/>
            <w:shd w:val="clear" w:color="auto" w:fill="C0C0C0"/>
          </w:tcPr>
          <w:p w14:paraId="6E861CC6" w14:textId="77777777" w:rsidR="00201F6A" w:rsidRPr="00595463" w:rsidRDefault="00201F6A" w:rsidP="00201F6A">
            <w:pPr>
              <w:pStyle w:val="BodyText"/>
              <w:keepNext/>
              <w:spacing w:before="60" w:after="60"/>
              <w:ind w:left="0" w:firstLine="0"/>
              <w:jc w:val="center"/>
              <w:rPr>
                <w:sz w:val="22"/>
                <w:szCs w:val="22"/>
                <w:u w:val="single"/>
              </w:rPr>
            </w:pPr>
          </w:p>
        </w:tc>
      </w:tr>
      <w:tr w:rsidR="00201F6A" w:rsidRPr="00595463" w14:paraId="6E861CCA" w14:textId="77777777" w:rsidTr="00201F6A">
        <w:tc>
          <w:tcPr>
            <w:tcW w:w="7575" w:type="dxa"/>
            <w:tcBorders>
              <w:bottom w:val="single" w:sz="4" w:space="0" w:color="auto"/>
            </w:tcBorders>
          </w:tcPr>
          <w:p w14:paraId="6E861CC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Transformer identifier</w:t>
            </w:r>
          </w:p>
        </w:tc>
        <w:tc>
          <w:tcPr>
            <w:tcW w:w="1639" w:type="dxa"/>
            <w:tcBorders>
              <w:bottom w:val="single" w:sz="4" w:space="0" w:color="auto"/>
            </w:tcBorders>
          </w:tcPr>
          <w:p w14:paraId="6E861CC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CD" w14:textId="77777777" w:rsidTr="00201F6A">
        <w:tc>
          <w:tcPr>
            <w:tcW w:w="7575" w:type="dxa"/>
            <w:tcBorders>
              <w:bottom w:val="single" w:sz="4" w:space="0" w:color="auto"/>
            </w:tcBorders>
          </w:tcPr>
          <w:p w14:paraId="6E861CCB" w14:textId="77777777" w:rsidR="00201F6A" w:rsidRPr="00595463" w:rsidRDefault="00201F6A" w:rsidP="00201F6A">
            <w:pPr>
              <w:pStyle w:val="BodyTextIndent"/>
              <w:spacing w:before="60" w:after="60" w:line="264" w:lineRule="auto"/>
              <w:ind w:left="0"/>
              <w:jc w:val="left"/>
              <w:rPr>
                <w:b/>
                <w:sz w:val="22"/>
                <w:szCs w:val="22"/>
              </w:rPr>
            </w:pPr>
            <w:r w:rsidRPr="00595463">
              <w:rPr>
                <w:sz w:val="22"/>
                <w:szCs w:val="22"/>
              </w:rPr>
              <w:t>Rated voltage ratio (on principal tap)</w:t>
            </w:r>
          </w:p>
        </w:tc>
        <w:tc>
          <w:tcPr>
            <w:tcW w:w="1639" w:type="dxa"/>
            <w:tcBorders>
              <w:bottom w:val="single" w:sz="4" w:space="0" w:color="auto"/>
            </w:tcBorders>
          </w:tcPr>
          <w:p w14:paraId="6E861CC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kV/kV</w:t>
            </w:r>
          </w:p>
        </w:tc>
      </w:tr>
      <w:tr w:rsidR="00201F6A" w:rsidRPr="00595463" w14:paraId="6E861CD0" w14:textId="77777777" w:rsidTr="00201F6A">
        <w:tc>
          <w:tcPr>
            <w:tcW w:w="7575" w:type="dxa"/>
            <w:tcBorders>
              <w:bottom w:val="single" w:sz="4" w:space="0" w:color="auto"/>
            </w:tcBorders>
          </w:tcPr>
          <w:p w14:paraId="6E861CC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Winding configuration eg Dyn11</w:t>
            </w:r>
          </w:p>
        </w:tc>
        <w:tc>
          <w:tcPr>
            <w:tcW w:w="1639" w:type="dxa"/>
            <w:tcBorders>
              <w:bottom w:val="single" w:sz="4" w:space="0" w:color="auto"/>
            </w:tcBorders>
          </w:tcPr>
          <w:p w14:paraId="6E861CC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D3" w14:textId="77777777" w:rsidTr="00201F6A">
        <w:tc>
          <w:tcPr>
            <w:tcW w:w="7575" w:type="dxa"/>
            <w:tcBorders>
              <w:bottom w:val="single" w:sz="4" w:space="0" w:color="auto"/>
            </w:tcBorders>
          </w:tcPr>
          <w:p w14:paraId="6E861CD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Rated (apparent) power</w:t>
            </w:r>
          </w:p>
        </w:tc>
        <w:tc>
          <w:tcPr>
            <w:tcW w:w="1639" w:type="dxa"/>
            <w:tcBorders>
              <w:bottom w:val="single" w:sz="4" w:space="0" w:color="auto"/>
            </w:tcBorders>
          </w:tcPr>
          <w:p w14:paraId="6E861CD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w:t>
            </w:r>
          </w:p>
        </w:tc>
      </w:tr>
      <w:tr w:rsidR="00201F6A" w:rsidRPr="00595463" w14:paraId="6E861CD6" w14:textId="77777777" w:rsidTr="00201F6A">
        <w:tc>
          <w:tcPr>
            <w:tcW w:w="7575" w:type="dxa"/>
            <w:tcBorders>
              <w:bottom w:val="single" w:sz="4" w:space="0" w:color="auto"/>
            </w:tcBorders>
          </w:tcPr>
          <w:p w14:paraId="6E861CD4" w14:textId="77777777" w:rsidR="00201F6A" w:rsidRPr="00595463" w:rsidRDefault="00201F6A" w:rsidP="00201F6A">
            <w:pPr>
              <w:pStyle w:val="BodyText"/>
              <w:spacing w:before="60" w:after="60"/>
              <w:ind w:left="0" w:firstLine="0"/>
              <w:jc w:val="left"/>
              <w:rPr>
                <w:sz w:val="22"/>
                <w:szCs w:val="22"/>
              </w:rPr>
            </w:pPr>
            <w:r w:rsidRPr="00595463">
              <w:rPr>
                <w:sz w:val="22"/>
                <w:szCs w:val="22"/>
              </w:rPr>
              <w:t>Type of tap changer (on load / off circuit)</w:t>
            </w:r>
          </w:p>
        </w:tc>
        <w:tc>
          <w:tcPr>
            <w:tcW w:w="1639" w:type="dxa"/>
            <w:tcBorders>
              <w:bottom w:val="single" w:sz="4" w:space="0" w:color="auto"/>
            </w:tcBorders>
          </w:tcPr>
          <w:p w14:paraId="6E861CD5" w14:textId="77777777" w:rsidR="00201F6A" w:rsidRPr="00595463" w:rsidRDefault="00201F6A" w:rsidP="00201F6A">
            <w:pPr>
              <w:pStyle w:val="BodyText"/>
              <w:spacing w:before="60" w:after="60"/>
              <w:ind w:left="0" w:firstLine="0"/>
              <w:jc w:val="center"/>
              <w:rPr>
                <w:sz w:val="22"/>
                <w:szCs w:val="22"/>
              </w:rPr>
            </w:pPr>
            <w:r w:rsidRPr="00595463">
              <w:rPr>
                <w:sz w:val="22"/>
                <w:szCs w:val="22"/>
              </w:rPr>
              <w:t>Text</w:t>
            </w:r>
          </w:p>
        </w:tc>
      </w:tr>
      <w:tr w:rsidR="00201F6A" w:rsidRPr="00595463" w14:paraId="6E861CD9" w14:textId="77777777" w:rsidTr="00201F6A">
        <w:tc>
          <w:tcPr>
            <w:tcW w:w="7575" w:type="dxa"/>
            <w:tcBorders>
              <w:bottom w:val="single" w:sz="4" w:space="0" w:color="auto"/>
            </w:tcBorders>
          </w:tcPr>
          <w:p w14:paraId="6E861CD7"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changer rating (forward and reverse power)</w:t>
            </w:r>
          </w:p>
        </w:tc>
        <w:tc>
          <w:tcPr>
            <w:tcW w:w="1639" w:type="dxa"/>
            <w:tcBorders>
              <w:bottom w:val="single" w:sz="4" w:space="0" w:color="auto"/>
            </w:tcBorders>
          </w:tcPr>
          <w:p w14:paraId="6E861CD8"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MVA / MVA</w:t>
            </w:r>
          </w:p>
        </w:tc>
      </w:tr>
      <w:tr w:rsidR="00201F6A" w:rsidRPr="00595463" w14:paraId="6E861CDC" w14:textId="77777777" w:rsidTr="00201F6A">
        <w:tc>
          <w:tcPr>
            <w:tcW w:w="7575" w:type="dxa"/>
            <w:tcBorders>
              <w:bottom w:val="single" w:sz="4" w:space="0" w:color="auto"/>
            </w:tcBorders>
          </w:tcPr>
          <w:p w14:paraId="6E861CDA"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Tap step size</w:t>
            </w:r>
          </w:p>
        </w:tc>
        <w:tc>
          <w:tcPr>
            <w:tcW w:w="1639" w:type="dxa"/>
            <w:tcBorders>
              <w:bottom w:val="single" w:sz="4" w:space="0" w:color="auto"/>
            </w:tcBorders>
          </w:tcPr>
          <w:p w14:paraId="6E861CDB"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DF" w14:textId="77777777" w:rsidTr="00201F6A">
        <w:tc>
          <w:tcPr>
            <w:tcW w:w="7575" w:type="dxa"/>
            <w:tcBorders>
              <w:bottom w:val="single" w:sz="4" w:space="0" w:color="auto"/>
            </w:tcBorders>
          </w:tcPr>
          <w:p w14:paraId="6E861CDD"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lastRenderedPageBreak/>
              <w:t>Maximum ratio tap</w:t>
            </w:r>
          </w:p>
        </w:tc>
        <w:tc>
          <w:tcPr>
            <w:tcW w:w="1639" w:type="dxa"/>
            <w:tcBorders>
              <w:bottom w:val="single" w:sz="4" w:space="0" w:color="auto"/>
            </w:tcBorders>
          </w:tcPr>
          <w:p w14:paraId="6E861CDE"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2" w14:textId="77777777" w:rsidTr="00201F6A">
        <w:tc>
          <w:tcPr>
            <w:tcW w:w="7575" w:type="dxa"/>
            <w:tcBorders>
              <w:bottom w:val="single" w:sz="4" w:space="0" w:color="auto"/>
            </w:tcBorders>
          </w:tcPr>
          <w:p w14:paraId="6E861CE0"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Minimum ratio tap</w:t>
            </w:r>
          </w:p>
        </w:tc>
        <w:tc>
          <w:tcPr>
            <w:tcW w:w="1639" w:type="dxa"/>
            <w:tcBorders>
              <w:bottom w:val="single" w:sz="4" w:space="0" w:color="auto"/>
            </w:tcBorders>
          </w:tcPr>
          <w:p w14:paraId="6E861CE1"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5" w14:textId="77777777" w:rsidTr="00201F6A">
        <w:tc>
          <w:tcPr>
            <w:tcW w:w="7575" w:type="dxa"/>
            <w:tcBorders>
              <w:bottom w:val="single" w:sz="4" w:space="0" w:color="auto"/>
            </w:tcBorders>
          </w:tcPr>
          <w:p w14:paraId="6E861CE3"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tap position</w:t>
            </w:r>
          </w:p>
        </w:tc>
        <w:tc>
          <w:tcPr>
            <w:tcW w:w="1639" w:type="dxa"/>
            <w:tcBorders>
              <w:bottom w:val="single" w:sz="4" w:space="0" w:color="auto"/>
            </w:tcBorders>
          </w:tcPr>
          <w:p w14:paraId="6E861CE4"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w:t>
            </w:r>
          </w:p>
        </w:tc>
      </w:tr>
      <w:tr w:rsidR="00201F6A" w:rsidRPr="00595463" w14:paraId="6E861CE8" w14:textId="77777777" w:rsidTr="00201F6A">
        <w:tc>
          <w:tcPr>
            <w:tcW w:w="7575" w:type="dxa"/>
            <w:tcBorders>
              <w:bottom w:val="single" w:sz="4" w:space="0" w:color="auto"/>
            </w:tcBorders>
          </w:tcPr>
          <w:p w14:paraId="6E861CE6"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 xml:space="preserve">Method of voltage control (voltage / LDC / NRC / other) </w:t>
            </w:r>
          </w:p>
        </w:tc>
        <w:tc>
          <w:tcPr>
            <w:tcW w:w="1639" w:type="dxa"/>
            <w:tcBorders>
              <w:bottom w:val="single" w:sz="4" w:space="0" w:color="auto"/>
            </w:tcBorders>
          </w:tcPr>
          <w:p w14:paraId="6E861CE7"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 / Report</w:t>
            </w:r>
          </w:p>
        </w:tc>
      </w:tr>
      <w:tr w:rsidR="00201F6A" w:rsidRPr="00595463" w14:paraId="6E861CEB" w14:textId="77777777" w:rsidTr="00201F6A">
        <w:tc>
          <w:tcPr>
            <w:tcW w:w="7575" w:type="dxa"/>
            <w:tcBorders>
              <w:bottom w:val="single" w:sz="4" w:space="0" w:color="auto"/>
            </w:tcBorders>
          </w:tcPr>
          <w:p w14:paraId="6E861CE9"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Controlled busbar (high-voltage side / low-voltage side / remote busbar)</w:t>
            </w:r>
          </w:p>
        </w:tc>
        <w:tc>
          <w:tcPr>
            <w:tcW w:w="1639" w:type="dxa"/>
            <w:tcBorders>
              <w:bottom w:val="single" w:sz="4" w:space="0" w:color="auto"/>
            </w:tcBorders>
          </w:tcPr>
          <w:p w14:paraId="6E861CEA"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CEE" w14:textId="77777777" w:rsidTr="00201F6A">
        <w:tc>
          <w:tcPr>
            <w:tcW w:w="7575" w:type="dxa"/>
            <w:tcBorders>
              <w:bottom w:val="single" w:sz="4" w:space="0" w:color="auto"/>
            </w:tcBorders>
          </w:tcPr>
          <w:p w14:paraId="6E861CEC"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Target voltage and limits</w:t>
            </w:r>
          </w:p>
        </w:tc>
        <w:tc>
          <w:tcPr>
            <w:tcW w:w="1639" w:type="dxa"/>
            <w:tcBorders>
              <w:bottom w:val="single" w:sz="4" w:space="0" w:color="auto"/>
            </w:tcBorders>
          </w:tcPr>
          <w:p w14:paraId="6E861CED"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  ±%</w:t>
            </w:r>
          </w:p>
        </w:tc>
      </w:tr>
      <w:tr w:rsidR="00201F6A" w:rsidRPr="00595463" w14:paraId="6E861CF1" w14:textId="77777777" w:rsidTr="00201F6A">
        <w:tc>
          <w:tcPr>
            <w:tcW w:w="7575" w:type="dxa"/>
            <w:tcBorders>
              <w:bottom w:val="single" w:sz="4" w:space="0" w:color="auto"/>
            </w:tcBorders>
          </w:tcPr>
          <w:p w14:paraId="6E861CEF"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high-voltage side</w:t>
            </w:r>
          </w:p>
        </w:tc>
        <w:tc>
          <w:tcPr>
            <w:tcW w:w="1639" w:type="dxa"/>
            <w:tcBorders>
              <w:bottom w:val="single" w:sz="4" w:space="0" w:color="auto"/>
            </w:tcBorders>
          </w:tcPr>
          <w:p w14:paraId="6E861CF0"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4" w14:textId="77777777" w:rsidTr="00201F6A">
        <w:tc>
          <w:tcPr>
            <w:tcW w:w="7575" w:type="dxa"/>
            <w:tcBorders>
              <w:bottom w:val="single" w:sz="4" w:space="0" w:color="auto"/>
            </w:tcBorders>
          </w:tcPr>
          <w:p w14:paraId="6E861CF2"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Normal system voltage on the low-voltage side</w:t>
            </w:r>
          </w:p>
        </w:tc>
        <w:tc>
          <w:tcPr>
            <w:tcW w:w="1639" w:type="dxa"/>
            <w:tcBorders>
              <w:bottom w:val="single" w:sz="4" w:space="0" w:color="auto"/>
            </w:tcBorders>
          </w:tcPr>
          <w:p w14:paraId="6E861CF3"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kV</w:t>
            </w:r>
          </w:p>
        </w:tc>
      </w:tr>
      <w:tr w:rsidR="00201F6A" w:rsidRPr="00595463" w14:paraId="6E861CF7" w14:textId="77777777" w:rsidTr="00201F6A">
        <w:tc>
          <w:tcPr>
            <w:tcW w:w="7575" w:type="dxa"/>
            <w:tcBorders>
              <w:bottom w:val="single" w:sz="4" w:space="0" w:color="auto"/>
            </w:tcBorders>
          </w:tcPr>
          <w:p w14:paraId="6E861CF5"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resistance</w:t>
            </w:r>
          </w:p>
        </w:tc>
        <w:tc>
          <w:tcPr>
            <w:tcW w:w="1639" w:type="dxa"/>
            <w:tcBorders>
              <w:bottom w:val="single" w:sz="4" w:space="0" w:color="auto"/>
            </w:tcBorders>
          </w:tcPr>
          <w:p w14:paraId="6E861CF6"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A" w14:textId="77777777" w:rsidTr="00201F6A">
        <w:tc>
          <w:tcPr>
            <w:tcW w:w="7575" w:type="dxa"/>
            <w:tcBorders>
              <w:bottom w:val="single" w:sz="4" w:space="0" w:color="auto"/>
            </w:tcBorders>
          </w:tcPr>
          <w:p w14:paraId="6E861CF8"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Positive sequence reactance at principal tap</w:t>
            </w:r>
          </w:p>
        </w:tc>
        <w:tc>
          <w:tcPr>
            <w:tcW w:w="1639" w:type="dxa"/>
            <w:tcBorders>
              <w:bottom w:val="single" w:sz="4" w:space="0" w:color="auto"/>
            </w:tcBorders>
          </w:tcPr>
          <w:p w14:paraId="6E861CF9"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CFD" w14:textId="77777777" w:rsidTr="00201F6A">
        <w:tc>
          <w:tcPr>
            <w:tcW w:w="7575" w:type="dxa"/>
            <w:tcBorders>
              <w:bottom w:val="single" w:sz="4" w:space="0" w:color="auto"/>
            </w:tcBorders>
          </w:tcPr>
          <w:p w14:paraId="6E861CFB"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resistance</w:t>
            </w:r>
          </w:p>
        </w:tc>
        <w:tc>
          <w:tcPr>
            <w:tcW w:w="1639" w:type="dxa"/>
            <w:tcBorders>
              <w:bottom w:val="single" w:sz="4" w:space="0" w:color="auto"/>
            </w:tcBorders>
          </w:tcPr>
          <w:p w14:paraId="6E861CFC"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0" w14:textId="77777777" w:rsidTr="00201F6A">
        <w:tc>
          <w:tcPr>
            <w:tcW w:w="7575" w:type="dxa"/>
          </w:tcPr>
          <w:p w14:paraId="6E861CFE"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Zero sequence reactance</w:t>
            </w:r>
          </w:p>
        </w:tc>
        <w:tc>
          <w:tcPr>
            <w:tcW w:w="1639" w:type="dxa"/>
          </w:tcPr>
          <w:p w14:paraId="6E861CFF"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 on rating</w:t>
            </w:r>
          </w:p>
        </w:tc>
      </w:tr>
      <w:tr w:rsidR="00201F6A" w:rsidRPr="00595463" w14:paraId="6E861D03" w14:textId="77777777" w:rsidTr="00201F6A">
        <w:tc>
          <w:tcPr>
            <w:tcW w:w="7575" w:type="dxa"/>
            <w:tcBorders>
              <w:bottom w:val="single" w:sz="4" w:space="0" w:color="auto"/>
            </w:tcBorders>
          </w:tcPr>
          <w:p w14:paraId="6E861D01"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high-voltage winding</w:t>
            </w:r>
          </w:p>
        </w:tc>
        <w:tc>
          <w:tcPr>
            <w:tcW w:w="1639" w:type="dxa"/>
            <w:tcBorders>
              <w:bottom w:val="single" w:sz="4" w:space="0" w:color="auto"/>
            </w:tcBorders>
          </w:tcPr>
          <w:p w14:paraId="6E861D02"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r w:rsidR="00201F6A" w:rsidRPr="00595463" w14:paraId="6E861D06" w14:textId="77777777" w:rsidTr="00201F6A">
        <w:tc>
          <w:tcPr>
            <w:tcW w:w="7575" w:type="dxa"/>
            <w:tcBorders>
              <w:bottom w:val="single" w:sz="4" w:space="0" w:color="auto"/>
            </w:tcBorders>
          </w:tcPr>
          <w:p w14:paraId="6E861D04" w14:textId="77777777" w:rsidR="00201F6A" w:rsidRPr="00595463" w:rsidRDefault="00201F6A" w:rsidP="00201F6A">
            <w:pPr>
              <w:pStyle w:val="BodyTextIndent"/>
              <w:spacing w:before="60" w:after="60" w:line="264" w:lineRule="auto"/>
              <w:ind w:left="0"/>
              <w:jc w:val="left"/>
              <w:rPr>
                <w:sz w:val="22"/>
                <w:szCs w:val="22"/>
              </w:rPr>
            </w:pPr>
            <w:r w:rsidRPr="00595463">
              <w:rPr>
                <w:sz w:val="22"/>
                <w:szCs w:val="22"/>
              </w:rPr>
              <w:t>Method of earthing of the low-voltage winding</w:t>
            </w:r>
          </w:p>
        </w:tc>
        <w:tc>
          <w:tcPr>
            <w:tcW w:w="1639" w:type="dxa"/>
            <w:tcBorders>
              <w:bottom w:val="single" w:sz="4" w:space="0" w:color="auto"/>
            </w:tcBorders>
          </w:tcPr>
          <w:p w14:paraId="6E861D05" w14:textId="77777777" w:rsidR="00201F6A" w:rsidRPr="00595463" w:rsidRDefault="00201F6A" w:rsidP="00201F6A">
            <w:pPr>
              <w:pStyle w:val="BodyTextIndent"/>
              <w:spacing w:before="60" w:after="60" w:line="264" w:lineRule="auto"/>
              <w:ind w:left="0"/>
              <w:jc w:val="center"/>
              <w:rPr>
                <w:sz w:val="22"/>
                <w:szCs w:val="22"/>
              </w:rPr>
            </w:pPr>
            <w:r w:rsidRPr="00595463">
              <w:rPr>
                <w:sz w:val="22"/>
                <w:szCs w:val="22"/>
              </w:rPr>
              <w:t>Text</w:t>
            </w:r>
          </w:p>
        </w:tc>
      </w:tr>
    </w:tbl>
    <w:p w14:paraId="6E861D07" w14:textId="77777777" w:rsidR="00201F6A" w:rsidRDefault="00201F6A" w:rsidP="00201F6A">
      <w:pPr>
        <w:rPr>
          <w:sz w:val="22"/>
          <w:szCs w:val="22"/>
        </w:rPr>
      </w:pPr>
    </w:p>
    <w:p w14:paraId="6E861D08"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09" w14:textId="6EA639B9" w:rsidR="00201F6A" w:rsidRDefault="00201F6A" w:rsidP="00201F6A">
      <w:pPr>
        <w:numPr>
          <w:ilvl w:val="0"/>
          <w:numId w:val="68"/>
        </w:numPr>
        <w:tabs>
          <w:tab w:val="clear" w:pos="720"/>
          <w:tab w:val="num" w:pos="360"/>
        </w:tabs>
        <w:spacing w:after="120"/>
        <w:ind w:left="360"/>
        <w:jc w:val="left"/>
        <w:rPr>
          <w:sz w:val="22"/>
          <w:szCs w:val="22"/>
        </w:rPr>
      </w:pPr>
      <w:r w:rsidRPr="00425D58">
        <w:rPr>
          <w:b/>
          <w:sz w:val="22"/>
          <w:szCs w:val="22"/>
        </w:rPr>
        <w:t>Users</w:t>
      </w:r>
      <w:r>
        <w:rPr>
          <w:sz w:val="22"/>
          <w:szCs w:val="22"/>
        </w:rPr>
        <w:t xml:space="preserve"> are advised to refer to network data items published in the </w:t>
      </w:r>
      <w:r w:rsidR="008572B5">
        <w:fldChar w:fldCharType="begin"/>
      </w:r>
      <w:r w:rsidR="008572B5">
        <w:instrText xml:space="preserve"> REF DNO \h  \* MERGEFORMAT </w:instrText>
      </w:r>
      <w:r w:rsidR="008572B5">
        <w:fldChar w:fldCharType="separate"/>
      </w:r>
      <w:r w:rsidR="0011775B" w:rsidRPr="0011775B">
        <w:rPr>
          <w:b/>
          <w:sz w:val="22"/>
          <w:szCs w:val="22"/>
        </w:rPr>
        <w:t>DNO</w:t>
      </w:r>
      <w:r w:rsidR="008572B5">
        <w:fldChar w:fldCharType="end"/>
      </w:r>
      <w:r w:rsidRPr="00AB416C">
        <w:rPr>
          <w:b/>
          <w:sz w:val="22"/>
          <w:szCs w:val="22"/>
        </w:rPr>
        <w:t>’s</w:t>
      </w:r>
      <w:r>
        <w:rPr>
          <w:sz w:val="22"/>
          <w:szCs w:val="22"/>
        </w:rPr>
        <w:t xml:space="preserve"> Long Term Development Statement.</w:t>
      </w:r>
    </w:p>
    <w:p w14:paraId="6E861D0A" w14:textId="77777777" w:rsidR="00201F6A" w:rsidRDefault="00201F6A" w:rsidP="00201F6A">
      <w:pPr>
        <w:spacing w:after="120"/>
        <w:ind w:left="0" w:firstLine="0"/>
        <w:jc w:val="left"/>
        <w:rPr>
          <w:sz w:val="22"/>
          <w:szCs w:val="22"/>
        </w:rPr>
      </w:pPr>
    </w:p>
    <w:p w14:paraId="6E861D0B" w14:textId="77777777" w:rsidR="00201F6A" w:rsidRPr="00DA227A" w:rsidRDefault="00201F6A" w:rsidP="00201F6A">
      <w:pPr>
        <w:pStyle w:val="Heading2"/>
        <w:ind w:left="0" w:firstLine="0"/>
        <w:rPr>
          <w:sz w:val="22"/>
          <w:szCs w:val="22"/>
        </w:rPr>
      </w:pPr>
      <w:r>
        <w:rPr>
          <w:sz w:val="22"/>
          <w:szCs w:val="22"/>
        </w:rPr>
        <w:br w:type="page"/>
      </w:r>
      <w:bookmarkStart w:id="579" w:name="Schedule5e"/>
      <w:bookmarkStart w:id="580" w:name="_Toc501209788"/>
      <w:r>
        <w:rPr>
          <w:sz w:val="22"/>
          <w:szCs w:val="22"/>
        </w:rPr>
        <w:lastRenderedPageBreak/>
        <w:t>Schedule 5e</w:t>
      </w:r>
      <w:bookmarkEnd w:id="579"/>
      <w:bookmarkEnd w:id="580"/>
    </w:p>
    <w:p w14:paraId="6E861D0C" w14:textId="77777777" w:rsidR="00201F6A" w:rsidRPr="00DA227A" w:rsidRDefault="00201F6A" w:rsidP="00201F6A">
      <w:pPr>
        <w:rPr>
          <w:sz w:val="22"/>
          <w:szCs w:val="22"/>
        </w:rPr>
      </w:pPr>
      <w:smartTag w:uri="urn:schemas-microsoft-com:office:smarttags" w:element="stockticker">
        <w:r w:rsidRPr="00DA227A">
          <w:rPr>
            <w:b/>
            <w:sz w:val="22"/>
            <w:szCs w:val="22"/>
          </w:rPr>
          <w:t>DATA</w:t>
        </w:r>
      </w:smartTag>
      <w:r w:rsidRPr="00DA227A">
        <w:rPr>
          <w:sz w:val="22"/>
          <w:szCs w:val="22"/>
        </w:rPr>
        <w:t xml:space="preserve"> </w:t>
      </w:r>
      <w:r w:rsidRPr="00DA227A">
        <w:rPr>
          <w:b/>
          <w:sz w:val="22"/>
          <w:szCs w:val="22"/>
        </w:rPr>
        <w:t>REGISTRATION</w:t>
      </w:r>
      <w:r w:rsidRPr="00DA227A">
        <w:rPr>
          <w:sz w:val="22"/>
          <w:szCs w:val="22"/>
        </w:rPr>
        <w:t xml:space="preserve"> </w:t>
      </w:r>
      <w:r w:rsidRPr="00DA227A">
        <w:rPr>
          <w:b/>
          <w:sz w:val="22"/>
          <w:szCs w:val="22"/>
        </w:rPr>
        <w:t>CODE</w:t>
      </w:r>
    </w:p>
    <w:p w14:paraId="6E861D0D" w14:textId="77777777" w:rsidR="00201F6A" w:rsidRPr="00DA227A" w:rsidRDefault="00201F6A" w:rsidP="00C623DB">
      <w:pPr>
        <w:spacing w:beforeLines="40" w:before="96" w:afterLines="40" w:after="96"/>
        <w:ind w:left="0" w:firstLine="0"/>
        <w:rPr>
          <w:b/>
          <w:caps/>
          <w:sz w:val="22"/>
          <w:szCs w:val="22"/>
        </w:rPr>
      </w:pPr>
      <w:r w:rsidRPr="00DA227A">
        <w:rPr>
          <w:b/>
          <w:caps/>
          <w:sz w:val="22"/>
          <w:szCs w:val="22"/>
        </w:rPr>
        <w:t xml:space="preserve">Data FOR EMBEDDED TRANSMISSION SYSTEMS </w:t>
      </w:r>
    </w:p>
    <w:p w14:paraId="6E861D0E" w14:textId="77777777" w:rsidR="00201F6A" w:rsidRPr="00DA227A" w:rsidRDefault="00201F6A" w:rsidP="00C623DB">
      <w:pPr>
        <w:pStyle w:val="Heading2"/>
        <w:spacing w:beforeLines="40" w:before="96" w:afterLines="40" w:after="96"/>
        <w:rPr>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201F6A" w:rsidRPr="00CD29B0" w14:paraId="6E861D13" w14:textId="77777777" w:rsidTr="00201F6A">
        <w:trPr>
          <w:tblHeader/>
        </w:trPr>
        <w:tc>
          <w:tcPr>
            <w:tcW w:w="6237" w:type="dxa"/>
            <w:tcBorders>
              <w:bottom w:val="single" w:sz="4" w:space="0" w:color="auto"/>
            </w:tcBorders>
          </w:tcPr>
          <w:p w14:paraId="6E861D0F" w14:textId="77777777" w:rsidR="00201F6A" w:rsidRPr="00CD29B0" w:rsidRDefault="00201F6A" w:rsidP="00201F6A">
            <w:pPr>
              <w:pStyle w:val="BodyText"/>
              <w:spacing w:before="60" w:after="60"/>
              <w:ind w:left="0" w:firstLine="0"/>
              <w:jc w:val="left"/>
              <w:rPr>
                <w:b/>
                <w:sz w:val="22"/>
                <w:szCs w:val="22"/>
                <w:u w:val="single"/>
              </w:rPr>
            </w:pPr>
            <w:smartTag w:uri="urn:schemas-microsoft-com:office:smarttags" w:element="stockticker">
              <w:r w:rsidRPr="00CD29B0">
                <w:rPr>
                  <w:b/>
                  <w:sz w:val="22"/>
                  <w:szCs w:val="22"/>
                  <w:u w:val="single"/>
                </w:rPr>
                <w:t>DATA</w:t>
              </w:r>
            </w:smartTag>
            <w:r w:rsidRPr="00CD29B0">
              <w:rPr>
                <w:b/>
                <w:sz w:val="22"/>
                <w:szCs w:val="22"/>
                <w:u w:val="single"/>
              </w:rPr>
              <w:t xml:space="preserve"> DESCRIPTION</w:t>
            </w:r>
          </w:p>
          <w:p w14:paraId="6E861D10" w14:textId="32E1968E" w:rsidR="00201F6A" w:rsidRPr="00CD29B0" w:rsidRDefault="00201F6A" w:rsidP="00201F6A">
            <w:pPr>
              <w:pStyle w:val="BodyText"/>
              <w:spacing w:before="60" w:after="60"/>
              <w:jc w:val="left"/>
              <w:rPr>
                <w:b/>
                <w:sz w:val="22"/>
                <w:szCs w:val="22"/>
                <w:u w:val="single"/>
              </w:rPr>
            </w:pPr>
            <w:r>
              <w:rPr>
                <w:b/>
                <w:sz w:val="22"/>
                <w:szCs w:val="22"/>
              </w:rPr>
              <w:t xml:space="preserve">5e </w:t>
            </w:r>
            <w:r w:rsidR="008572B5">
              <w:fldChar w:fldCharType="begin"/>
            </w:r>
            <w:r w:rsidR="008572B5">
              <w:instrText xml:space="preserve"> REF EmbeddedTransmissionSystem \h  \* MERGEFORMAT </w:instrText>
            </w:r>
            <w:r w:rsidR="008572B5">
              <w:fldChar w:fldCharType="separate"/>
            </w:r>
            <w:r w:rsidR="0011775B" w:rsidRPr="0011775B">
              <w:rPr>
                <w:b/>
                <w:sz w:val="22"/>
                <w:szCs w:val="22"/>
              </w:rPr>
              <w:t>Embedded Transmission System</w:t>
            </w:r>
            <w:r w:rsidR="008572B5">
              <w:fldChar w:fldCharType="end"/>
            </w:r>
            <w:r>
              <w:rPr>
                <w:b/>
                <w:sz w:val="22"/>
                <w:szCs w:val="22"/>
              </w:rPr>
              <w:t xml:space="preserve"> Data</w:t>
            </w:r>
          </w:p>
        </w:tc>
        <w:tc>
          <w:tcPr>
            <w:tcW w:w="1418" w:type="dxa"/>
            <w:tcBorders>
              <w:bottom w:val="single" w:sz="4" w:space="0" w:color="auto"/>
            </w:tcBorders>
          </w:tcPr>
          <w:p w14:paraId="6E861D11" w14:textId="77777777" w:rsidR="00201F6A" w:rsidRPr="00425D58" w:rsidRDefault="00201F6A" w:rsidP="00201F6A">
            <w:pPr>
              <w:pStyle w:val="BodyText"/>
              <w:spacing w:before="60" w:after="60"/>
              <w:ind w:left="0" w:firstLine="0"/>
              <w:jc w:val="center"/>
              <w:rPr>
                <w:b/>
                <w:sz w:val="22"/>
                <w:szCs w:val="22"/>
                <w:u w:val="single"/>
              </w:rPr>
            </w:pPr>
            <w:r w:rsidRPr="00425D58">
              <w:rPr>
                <w:b/>
                <w:sz w:val="22"/>
                <w:szCs w:val="22"/>
                <w:u w:val="single"/>
              </w:rPr>
              <w:t>UNITS</w:t>
            </w:r>
          </w:p>
        </w:tc>
        <w:tc>
          <w:tcPr>
            <w:tcW w:w="1559" w:type="dxa"/>
            <w:tcBorders>
              <w:bottom w:val="single" w:sz="4" w:space="0" w:color="auto"/>
            </w:tcBorders>
          </w:tcPr>
          <w:p w14:paraId="6E861D12" w14:textId="77777777" w:rsidR="00201F6A" w:rsidRPr="00425D58" w:rsidRDefault="00201F6A" w:rsidP="00201F6A">
            <w:pPr>
              <w:pStyle w:val="BodyText"/>
              <w:spacing w:before="60" w:after="60"/>
              <w:ind w:left="0" w:firstLine="0"/>
              <w:jc w:val="center"/>
              <w:rPr>
                <w:b/>
                <w:sz w:val="22"/>
                <w:szCs w:val="22"/>
                <w:u w:val="single"/>
              </w:rPr>
            </w:pPr>
            <w:smartTag w:uri="urn:schemas-microsoft-com:office:smarttags" w:element="stockticker">
              <w:r w:rsidRPr="00425D58">
                <w:rPr>
                  <w:b/>
                  <w:sz w:val="22"/>
                  <w:szCs w:val="22"/>
                  <w:u w:val="single"/>
                </w:rPr>
                <w:t>DATA</w:t>
              </w:r>
            </w:smartTag>
            <w:r w:rsidRPr="00425D58">
              <w:rPr>
                <w:b/>
                <w:sz w:val="22"/>
                <w:szCs w:val="22"/>
                <w:u w:val="single"/>
              </w:rPr>
              <w:t xml:space="preserve"> CATEGORY</w:t>
            </w:r>
          </w:p>
        </w:tc>
      </w:tr>
      <w:tr w:rsidR="00201F6A" w:rsidRPr="00CD29B0" w14:paraId="6E861D17" w14:textId="77777777" w:rsidTr="00201F6A">
        <w:tc>
          <w:tcPr>
            <w:tcW w:w="6237" w:type="dxa"/>
            <w:shd w:val="clear" w:color="auto" w:fill="B3B3B3"/>
          </w:tcPr>
          <w:p w14:paraId="6E861D14" w14:textId="77777777" w:rsidR="00201F6A" w:rsidRPr="00CD29B0" w:rsidRDefault="00201F6A" w:rsidP="00201F6A">
            <w:pPr>
              <w:pStyle w:val="BodyText"/>
              <w:spacing w:before="60" w:after="60"/>
              <w:ind w:left="0" w:firstLine="0"/>
              <w:jc w:val="left"/>
              <w:rPr>
                <w:b/>
                <w:sz w:val="22"/>
                <w:szCs w:val="22"/>
              </w:rPr>
            </w:pPr>
            <w:r>
              <w:rPr>
                <w:b/>
                <w:sz w:val="22"/>
                <w:szCs w:val="22"/>
              </w:rPr>
              <w:t>EMBEDDED TRANSMISSION SYSTEM</w:t>
            </w:r>
            <w:r w:rsidRPr="00CD29B0">
              <w:rPr>
                <w:b/>
                <w:sz w:val="22"/>
                <w:szCs w:val="22"/>
              </w:rPr>
              <w:t xml:space="preserve"> LOCATION &amp; OPERATION</w:t>
            </w:r>
          </w:p>
        </w:tc>
        <w:tc>
          <w:tcPr>
            <w:tcW w:w="1418" w:type="dxa"/>
            <w:shd w:val="clear" w:color="auto" w:fill="B3B3B3"/>
          </w:tcPr>
          <w:p w14:paraId="6E861D15" w14:textId="77777777" w:rsidR="00201F6A" w:rsidRPr="00CD29B0"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16" w14:textId="77777777" w:rsidR="00201F6A" w:rsidRPr="00CD29B0" w:rsidRDefault="00201F6A" w:rsidP="00201F6A">
            <w:pPr>
              <w:pStyle w:val="BodyText"/>
              <w:spacing w:before="60" w:after="60"/>
              <w:jc w:val="center"/>
              <w:rPr>
                <w:b/>
                <w:sz w:val="22"/>
                <w:szCs w:val="22"/>
              </w:rPr>
            </w:pPr>
          </w:p>
        </w:tc>
      </w:tr>
      <w:tr w:rsidR="00201F6A" w:rsidRPr="00425D58" w14:paraId="6E861D1B" w14:textId="77777777" w:rsidTr="00201F6A">
        <w:tc>
          <w:tcPr>
            <w:tcW w:w="6237" w:type="dxa"/>
          </w:tcPr>
          <w:p w14:paraId="6E861D18" w14:textId="77777777" w:rsidR="00201F6A" w:rsidRPr="00425D58" w:rsidRDefault="00201F6A" w:rsidP="00201F6A">
            <w:pPr>
              <w:pStyle w:val="BodyText"/>
              <w:spacing w:before="60" w:after="60"/>
              <w:ind w:left="0" w:firstLine="0"/>
              <w:jc w:val="left"/>
              <w:rPr>
                <w:sz w:val="22"/>
                <w:szCs w:val="22"/>
              </w:rPr>
            </w:pPr>
            <w:r>
              <w:rPr>
                <w:b/>
                <w:sz w:val="22"/>
                <w:szCs w:val="22"/>
              </w:rPr>
              <w:t>Embedded Transmission System</w:t>
            </w:r>
            <w:r w:rsidRPr="00425D58">
              <w:rPr>
                <w:sz w:val="22"/>
                <w:szCs w:val="22"/>
              </w:rPr>
              <w:t xml:space="preserve"> </w:t>
            </w:r>
            <w:r>
              <w:rPr>
                <w:sz w:val="22"/>
                <w:szCs w:val="22"/>
              </w:rPr>
              <w:t>n</w:t>
            </w:r>
            <w:r w:rsidRPr="00425D58">
              <w:rPr>
                <w:sz w:val="22"/>
                <w:szCs w:val="22"/>
              </w:rPr>
              <w:t>ame</w:t>
            </w:r>
          </w:p>
        </w:tc>
        <w:tc>
          <w:tcPr>
            <w:tcW w:w="1418" w:type="dxa"/>
          </w:tcPr>
          <w:p w14:paraId="6E861D19"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Pr>
          <w:p w14:paraId="6E861D1A"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1F" w14:textId="77777777" w:rsidTr="00201F6A">
        <w:tc>
          <w:tcPr>
            <w:tcW w:w="6237" w:type="dxa"/>
          </w:tcPr>
          <w:p w14:paraId="6E861D1C"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Postal </w:t>
            </w:r>
            <w:r>
              <w:rPr>
                <w:sz w:val="22"/>
                <w:szCs w:val="22"/>
              </w:rPr>
              <w:t>a</w:t>
            </w:r>
            <w:r w:rsidRPr="00425D58">
              <w:rPr>
                <w:sz w:val="22"/>
                <w:szCs w:val="22"/>
              </w:rPr>
              <w:t xml:space="preserve">ddress or site boundary </w:t>
            </w:r>
            <w:r>
              <w:rPr>
                <w:sz w:val="22"/>
                <w:szCs w:val="22"/>
              </w:rPr>
              <w:t xml:space="preserve">plan </w:t>
            </w:r>
            <w:r w:rsidRPr="00425D58">
              <w:rPr>
                <w:sz w:val="22"/>
                <w:szCs w:val="22"/>
              </w:rPr>
              <w:t>(1/500)</w:t>
            </w:r>
          </w:p>
        </w:tc>
        <w:tc>
          <w:tcPr>
            <w:tcW w:w="1418" w:type="dxa"/>
          </w:tcPr>
          <w:p w14:paraId="6E861D1D" w14:textId="77777777" w:rsidR="00201F6A" w:rsidRPr="00425D58" w:rsidRDefault="00201F6A" w:rsidP="00201F6A">
            <w:pPr>
              <w:pStyle w:val="BodyText"/>
              <w:spacing w:before="60" w:after="60"/>
              <w:ind w:left="0" w:firstLine="0"/>
              <w:jc w:val="center"/>
              <w:rPr>
                <w:sz w:val="22"/>
                <w:szCs w:val="22"/>
              </w:rPr>
            </w:pPr>
            <w:r>
              <w:rPr>
                <w:sz w:val="22"/>
                <w:szCs w:val="22"/>
              </w:rPr>
              <w:t>Text / Plan</w:t>
            </w:r>
          </w:p>
        </w:tc>
        <w:tc>
          <w:tcPr>
            <w:tcW w:w="1559" w:type="dxa"/>
          </w:tcPr>
          <w:p w14:paraId="6E861D1E" w14:textId="31203FFE"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23" w14:textId="77777777" w:rsidTr="00201F6A">
        <w:tc>
          <w:tcPr>
            <w:tcW w:w="6237" w:type="dxa"/>
          </w:tcPr>
          <w:p w14:paraId="6E861D20" w14:textId="1E5F082D" w:rsidR="00201F6A" w:rsidRPr="00425D58" w:rsidRDefault="008572B5" w:rsidP="00201F6A">
            <w:pPr>
              <w:pStyle w:val="BodyText"/>
              <w:spacing w:before="60" w:after="60"/>
              <w:jc w:val="left"/>
              <w:rPr>
                <w:sz w:val="22"/>
                <w:szCs w:val="22"/>
              </w:rPr>
            </w:pPr>
            <w:r>
              <w:fldChar w:fldCharType="begin"/>
            </w:r>
            <w:r>
              <w:instrText xml:space="preserve"> REF ConnectionPoint \h  \* MERGEFORMAT </w:instrText>
            </w:r>
            <w:r>
              <w:fldChar w:fldCharType="separate"/>
            </w:r>
            <w:r w:rsidR="0011775B" w:rsidRPr="0011775B">
              <w:rPr>
                <w:b/>
                <w:sz w:val="22"/>
                <w:szCs w:val="22"/>
              </w:rPr>
              <w:t>Connection Point</w:t>
            </w:r>
            <w:r>
              <w:fldChar w:fldCharType="end"/>
            </w:r>
            <w:r w:rsidR="00201F6A">
              <w:rPr>
                <w:sz w:val="22"/>
                <w:szCs w:val="22"/>
              </w:rPr>
              <w:t xml:space="preserve"> (OS g</w:t>
            </w:r>
            <w:r w:rsidR="00201F6A" w:rsidRPr="00425D58">
              <w:rPr>
                <w:sz w:val="22"/>
                <w:szCs w:val="22"/>
              </w:rPr>
              <w:t>rid</w:t>
            </w:r>
            <w:r w:rsidR="00201F6A">
              <w:rPr>
                <w:sz w:val="22"/>
                <w:szCs w:val="22"/>
              </w:rPr>
              <w:t xml:space="preserve"> reference or d</w:t>
            </w:r>
            <w:r w:rsidR="00201F6A" w:rsidRPr="00425D58">
              <w:rPr>
                <w:sz w:val="22"/>
                <w:szCs w:val="22"/>
              </w:rPr>
              <w:t>escription)</w:t>
            </w:r>
          </w:p>
        </w:tc>
        <w:tc>
          <w:tcPr>
            <w:tcW w:w="1418" w:type="dxa"/>
          </w:tcPr>
          <w:p w14:paraId="6E861D21" w14:textId="77777777" w:rsidR="00201F6A" w:rsidRPr="00425D58" w:rsidRDefault="00201F6A" w:rsidP="00201F6A">
            <w:pPr>
              <w:pStyle w:val="BodyText"/>
              <w:spacing w:before="60" w:after="60"/>
              <w:ind w:left="0" w:firstLine="0"/>
              <w:jc w:val="center"/>
              <w:rPr>
                <w:sz w:val="22"/>
                <w:szCs w:val="22"/>
              </w:rPr>
            </w:pPr>
            <w:r>
              <w:rPr>
                <w:sz w:val="22"/>
                <w:szCs w:val="22"/>
              </w:rPr>
              <w:t>Text</w:t>
            </w:r>
          </w:p>
        </w:tc>
        <w:tc>
          <w:tcPr>
            <w:tcW w:w="1559" w:type="dxa"/>
          </w:tcPr>
          <w:p w14:paraId="6E861D22" w14:textId="523F745F"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27" w14:textId="77777777" w:rsidTr="00201F6A">
        <w:tc>
          <w:tcPr>
            <w:tcW w:w="6237" w:type="dxa"/>
            <w:tcBorders>
              <w:top w:val="single" w:sz="4" w:space="0" w:color="auto"/>
              <w:left w:val="single" w:sz="4" w:space="0" w:color="auto"/>
              <w:bottom w:val="single" w:sz="4" w:space="0" w:color="auto"/>
              <w:right w:val="single" w:sz="4" w:space="0" w:color="auto"/>
            </w:tcBorders>
          </w:tcPr>
          <w:p w14:paraId="6E861D24" w14:textId="3F1065A5" w:rsidR="00201F6A" w:rsidRPr="00425D58" w:rsidRDefault="008572B5" w:rsidP="00201F6A">
            <w:pPr>
              <w:pStyle w:val="BodyText"/>
              <w:spacing w:before="60" w:after="60"/>
              <w:ind w:left="0" w:firstLine="0"/>
              <w:jc w:val="left"/>
              <w:rPr>
                <w:b/>
                <w:spacing w:val="0"/>
                <w:sz w:val="22"/>
                <w:szCs w:val="22"/>
              </w:rPr>
            </w:pPr>
            <w:r>
              <w:fldChar w:fldCharType="begin"/>
            </w:r>
            <w:r>
              <w:instrText xml:space="preserve"> REF ConnectionPoint \h  \* MERGEFORMAT </w:instrText>
            </w:r>
            <w:r>
              <w:fldChar w:fldCharType="separate"/>
            </w:r>
            <w:r w:rsidR="0011775B" w:rsidRPr="0011775B">
              <w:rPr>
                <w:b/>
                <w:sz w:val="22"/>
                <w:szCs w:val="22"/>
              </w:rPr>
              <w:t>Connection Point</w:t>
            </w:r>
            <w:r>
              <w:fldChar w:fldCharType="end"/>
            </w:r>
            <w:r w:rsidR="00201F6A" w:rsidRPr="00425D58">
              <w:rPr>
                <w:b/>
                <w:sz w:val="22"/>
                <w:szCs w:val="22"/>
              </w:rPr>
              <w:t xml:space="preserve"> </w:t>
            </w:r>
            <w:r w:rsidR="00201F6A" w:rsidRPr="00425D58">
              <w:rPr>
                <w:sz w:val="22"/>
                <w:szCs w:val="22"/>
              </w:rPr>
              <w:t>voltage</w:t>
            </w:r>
          </w:p>
        </w:tc>
        <w:tc>
          <w:tcPr>
            <w:tcW w:w="1418" w:type="dxa"/>
            <w:tcBorders>
              <w:top w:val="single" w:sz="4" w:space="0" w:color="auto"/>
              <w:left w:val="single" w:sz="4" w:space="0" w:color="auto"/>
              <w:bottom w:val="single" w:sz="4" w:space="0" w:color="auto"/>
              <w:right w:val="single" w:sz="4" w:space="0" w:color="auto"/>
            </w:tcBorders>
          </w:tcPr>
          <w:p w14:paraId="6E861D25" w14:textId="77777777" w:rsidR="00201F6A" w:rsidRPr="00425D58" w:rsidRDefault="00201F6A" w:rsidP="00201F6A">
            <w:pPr>
              <w:pStyle w:val="BodyText"/>
              <w:spacing w:before="60" w:after="60"/>
              <w:ind w:left="0" w:firstLine="0"/>
              <w:jc w:val="center"/>
              <w:rPr>
                <w:sz w:val="22"/>
                <w:szCs w:val="22"/>
              </w:rPr>
            </w:pPr>
            <w:r>
              <w:rPr>
                <w:sz w:val="22"/>
                <w:szCs w:val="22"/>
              </w:rPr>
              <w:t>V</w:t>
            </w:r>
          </w:p>
        </w:tc>
        <w:tc>
          <w:tcPr>
            <w:tcW w:w="1559" w:type="dxa"/>
            <w:tcBorders>
              <w:top w:val="single" w:sz="4" w:space="0" w:color="auto"/>
              <w:left w:val="single" w:sz="4" w:space="0" w:color="auto"/>
              <w:bottom w:val="single" w:sz="4" w:space="0" w:color="auto"/>
              <w:right w:val="single" w:sz="4" w:space="0" w:color="auto"/>
            </w:tcBorders>
          </w:tcPr>
          <w:p w14:paraId="6E861D26" w14:textId="34BF8D47"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2B" w14:textId="77777777" w:rsidTr="00201F6A">
        <w:tc>
          <w:tcPr>
            <w:tcW w:w="6237" w:type="dxa"/>
          </w:tcPr>
          <w:p w14:paraId="6E861D28" w14:textId="06E12C2E" w:rsidR="00201F6A" w:rsidRPr="00425D58" w:rsidRDefault="00201F6A" w:rsidP="00201F6A">
            <w:pPr>
              <w:pStyle w:val="BodyText"/>
              <w:spacing w:before="60" w:after="60"/>
              <w:ind w:left="0" w:firstLine="0"/>
              <w:jc w:val="left"/>
              <w:rPr>
                <w:sz w:val="22"/>
                <w:szCs w:val="22"/>
              </w:rPr>
            </w:pPr>
            <w:r w:rsidRPr="00425D58">
              <w:rPr>
                <w:sz w:val="22"/>
                <w:szCs w:val="22"/>
              </w:rPr>
              <w:t xml:space="preserve">Single line diagram of existing and proposed connections or </w:t>
            </w:r>
            <w:r w:rsidR="008572B5">
              <w:fldChar w:fldCharType="begin"/>
            </w:r>
            <w:r w:rsidR="008572B5">
              <w:instrText xml:space="preserve"> REF OperationDiagrams \h  \* MERGEFORMAT </w:instrText>
            </w:r>
            <w:r w:rsidR="008572B5">
              <w:fldChar w:fldCharType="separate"/>
            </w:r>
            <w:r w:rsidR="0011775B" w:rsidRPr="0011775B">
              <w:rPr>
                <w:b/>
                <w:sz w:val="22"/>
                <w:szCs w:val="22"/>
              </w:rPr>
              <w:t>Operation Diagrams</w:t>
            </w:r>
            <w:r w:rsidR="008572B5">
              <w:fldChar w:fldCharType="end"/>
            </w:r>
            <w:r w:rsidRPr="00425D58">
              <w:rPr>
                <w:b/>
                <w:sz w:val="22"/>
                <w:szCs w:val="22"/>
              </w:rPr>
              <w:t xml:space="preserve"> </w:t>
            </w:r>
            <w:r w:rsidRPr="00425D58">
              <w:rPr>
                <w:sz w:val="22"/>
                <w:szCs w:val="22"/>
              </w:rPr>
              <w:t>when available</w:t>
            </w:r>
          </w:p>
        </w:tc>
        <w:tc>
          <w:tcPr>
            <w:tcW w:w="1418" w:type="dxa"/>
          </w:tcPr>
          <w:p w14:paraId="6E861D29" w14:textId="77777777" w:rsidR="00201F6A" w:rsidRPr="00425D58" w:rsidRDefault="00201F6A" w:rsidP="00201F6A">
            <w:pPr>
              <w:pStyle w:val="BodyText"/>
              <w:spacing w:before="60" w:after="60"/>
              <w:ind w:left="0" w:firstLine="0"/>
              <w:jc w:val="center"/>
              <w:rPr>
                <w:sz w:val="22"/>
                <w:szCs w:val="22"/>
              </w:rPr>
            </w:pPr>
            <w:r w:rsidRPr="00425D58">
              <w:rPr>
                <w:sz w:val="22"/>
                <w:szCs w:val="22"/>
              </w:rPr>
              <w:t>Diagram</w:t>
            </w:r>
          </w:p>
        </w:tc>
        <w:tc>
          <w:tcPr>
            <w:tcW w:w="1559" w:type="dxa"/>
          </w:tcPr>
          <w:p w14:paraId="6E861D2A" w14:textId="0E00E086"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CD29B0" w14:paraId="6E861D2F" w14:textId="77777777" w:rsidTr="00201F6A">
        <w:tc>
          <w:tcPr>
            <w:tcW w:w="6237" w:type="dxa"/>
          </w:tcPr>
          <w:p w14:paraId="6E861D2C" w14:textId="4C54F639" w:rsidR="00201F6A" w:rsidRPr="00CD29B0" w:rsidRDefault="00201F6A" w:rsidP="00201F6A">
            <w:pPr>
              <w:pStyle w:val="BodyText"/>
              <w:spacing w:before="60" w:after="60"/>
              <w:ind w:left="0" w:firstLine="0"/>
              <w:jc w:val="left"/>
              <w:rPr>
                <w:sz w:val="22"/>
                <w:szCs w:val="22"/>
              </w:rPr>
            </w:pPr>
            <w:r w:rsidRPr="00CD29B0">
              <w:rPr>
                <w:sz w:val="22"/>
                <w:szCs w:val="22"/>
              </w:rPr>
              <w:t xml:space="preserve">Number of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sidRPr="00CD29B0">
              <w:rPr>
                <w:sz w:val="22"/>
                <w:szCs w:val="22"/>
              </w:rPr>
              <w:t xml:space="preserve"> and/or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s</w:t>
            </w:r>
            <w:r w:rsidRPr="00CD29B0">
              <w:rPr>
                <w:sz w:val="22"/>
                <w:szCs w:val="22"/>
              </w:rPr>
              <w:t xml:space="preserve"> connected</w:t>
            </w:r>
            <w:r>
              <w:rPr>
                <w:sz w:val="22"/>
                <w:szCs w:val="22"/>
              </w:rPr>
              <w:t xml:space="preserve"> to the </w:t>
            </w:r>
            <w:r>
              <w:rPr>
                <w:b/>
                <w:sz w:val="22"/>
                <w:szCs w:val="22"/>
              </w:rPr>
              <w:t>Embedded Transmission System</w:t>
            </w:r>
          </w:p>
        </w:tc>
        <w:tc>
          <w:tcPr>
            <w:tcW w:w="1418" w:type="dxa"/>
          </w:tcPr>
          <w:p w14:paraId="6E861D2D" w14:textId="77777777" w:rsidR="00201F6A" w:rsidRPr="00CD29B0" w:rsidRDefault="00201F6A" w:rsidP="00201F6A">
            <w:pPr>
              <w:pStyle w:val="BodyText"/>
              <w:spacing w:before="60" w:after="60"/>
              <w:ind w:left="0" w:firstLine="0"/>
              <w:jc w:val="center"/>
              <w:rPr>
                <w:sz w:val="22"/>
                <w:szCs w:val="22"/>
              </w:rPr>
            </w:pPr>
            <w:r w:rsidRPr="00CD29B0">
              <w:rPr>
                <w:sz w:val="22"/>
                <w:szCs w:val="22"/>
              </w:rPr>
              <w:t>Number</w:t>
            </w:r>
          </w:p>
        </w:tc>
        <w:tc>
          <w:tcPr>
            <w:tcW w:w="1559" w:type="dxa"/>
          </w:tcPr>
          <w:p w14:paraId="6E861D2E" w14:textId="7E757B48"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CD29B0" w14:paraId="6E861D33" w14:textId="77777777" w:rsidTr="00201F6A">
        <w:tc>
          <w:tcPr>
            <w:tcW w:w="6237" w:type="dxa"/>
          </w:tcPr>
          <w:p w14:paraId="6E861D30" w14:textId="25569903" w:rsidR="00201F6A" w:rsidRPr="00CD29B0" w:rsidRDefault="00201F6A" w:rsidP="00201F6A">
            <w:pPr>
              <w:pStyle w:val="BodyText"/>
              <w:spacing w:before="60" w:after="60"/>
              <w:ind w:left="0" w:firstLine="0"/>
              <w:jc w:val="left"/>
              <w:rPr>
                <w:sz w:val="22"/>
                <w:szCs w:val="22"/>
              </w:rPr>
            </w:pPr>
            <w:r w:rsidRPr="00CD29B0">
              <w:rPr>
                <w:sz w:val="22"/>
                <w:szCs w:val="22"/>
              </w:rPr>
              <w:t xml:space="preserve">Operating </w:t>
            </w:r>
            <w:r>
              <w:rPr>
                <w:sz w:val="22"/>
                <w:szCs w:val="22"/>
              </w:rPr>
              <w:t>r</w:t>
            </w:r>
            <w:r w:rsidRPr="00CD29B0">
              <w:rPr>
                <w:sz w:val="22"/>
                <w:szCs w:val="22"/>
              </w:rPr>
              <w:t xml:space="preserve">egime of </w:t>
            </w:r>
            <w:r w:rsidR="008572B5">
              <w:fldChar w:fldCharType="begin"/>
            </w:r>
            <w:r w:rsidR="008572B5">
              <w:instrText xml:space="preserve"> REF PowerStation \h  \* MERGEFORMAT </w:instrText>
            </w:r>
            <w:r w:rsidR="008572B5">
              <w:fldChar w:fldCharType="separate"/>
            </w:r>
            <w:r w:rsidR="0011775B" w:rsidRPr="0076424C">
              <w:rPr>
                <w:b/>
              </w:rPr>
              <w:t>Power Station</w:t>
            </w:r>
            <w:r w:rsidR="008572B5">
              <w:fldChar w:fldCharType="end"/>
            </w:r>
            <w:r>
              <w:rPr>
                <w:sz w:val="22"/>
                <w:szCs w:val="22"/>
              </w:rPr>
              <w:t xml:space="preserve"> </w:t>
            </w:r>
            <w:r w:rsidRPr="00757CB3">
              <w:rPr>
                <w:sz w:val="22"/>
                <w:szCs w:val="22"/>
              </w:rPr>
              <w:t>and</w:t>
            </w:r>
            <w:r w:rsidRPr="00CD29B0">
              <w:rPr>
                <w:sz w:val="22"/>
                <w:szCs w:val="22"/>
              </w:rPr>
              <w:t xml:space="preserve">/or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s</w:t>
            </w:r>
            <w:r w:rsidRPr="00CD29B0">
              <w:rPr>
                <w:sz w:val="22"/>
                <w:szCs w:val="22"/>
              </w:rPr>
              <w:t xml:space="preserve"> – intermittent</w:t>
            </w:r>
            <w:r>
              <w:rPr>
                <w:sz w:val="22"/>
                <w:szCs w:val="22"/>
              </w:rPr>
              <w:t xml:space="preserve"> or non-intermittent </w:t>
            </w:r>
            <w:r w:rsidRPr="00CD29B0">
              <w:rPr>
                <w:sz w:val="22"/>
                <w:szCs w:val="22"/>
              </w:rPr>
              <w:t>(</w:t>
            </w:r>
            <w:r>
              <w:rPr>
                <w:sz w:val="22"/>
                <w:szCs w:val="22"/>
              </w:rPr>
              <w:t>s</w:t>
            </w:r>
            <w:r w:rsidRPr="00CD29B0">
              <w:rPr>
                <w:sz w:val="22"/>
                <w:szCs w:val="22"/>
              </w:rPr>
              <w:t xml:space="preserve">ee </w:t>
            </w:r>
            <w:r>
              <w:rPr>
                <w:sz w:val="22"/>
                <w:szCs w:val="22"/>
              </w:rPr>
              <w:t>n</w:t>
            </w:r>
            <w:r w:rsidRPr="00CD29B0">
              <w:rPr>
                <w:sz w:val="22"/>
                <w:szCs w:val="22"/>
              </w:rPr>
              <w:t>ote 1)</w:t>
            </w:r>
          </w:p>
        </w:tc>
        <w:tc>
          <w:tcPr>
            <w:tcW w:w="1418" w:type="dxa"/>
          </w:tcPr>
          <w:p w14:paraId="6E861D31" w14:textId="77777777" w:rsidR="00201F6A" w:rsidRPr="00CD29B0" w:rsidRDefault="00201F6A" w:rsidP="00201F6A">
            <w:pPr>
              <w:pStyle w:val="BodyText"/>
              <w:spacing w:before="60" w:after="60"/>
              <w:ind w:left="0" w:firstLine="0"/>
              <w:jc w:val="center"/>
              <w:rPr>
                <w:sz w:val="22"/>
                <w:szCs w:val="22"/>
              </w:rPr>
            </w:pPr>
            <w:r w:rsidRPr="00CD29B0">
              <w:rPr>
                <w:sz w:val="22"/>
                <w:szCs w:val="22"/>
              </w:rPr>
              <w:t>Text</w:t>
            </w:r>
          </w:p>
        </w:tc>
        <w:tc>
          <w:tcPr>
            <w:tcW w:w="1559" w:type="dxa"/>
          </w:tcPr>
          <w:p w14:paraId="6E861D32" w14:textId="527D4763" w:rsidR="00201F6A" w:rsidRPr="00CD29B0" w:rsidRDefault="008572B5" w:rsidP="00201F6A">
            <w:pPr>
              <w:pStyle w:val="BodyText"/>
              <w:spacing w:before="60" w:after="6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CD29B0" w14:paraId="6E861D37" w14:textId="77777777" w:rsidTr="00201F6A">
        <w:tc>
          <w:tcPr>
            <w:tcW w:w="6237" w:type="dxa"/>
            <w:tcBorders>
              <w:bottom w:val="single" w:sz="4" w:space="0" w:color="auto"/>
            </w:tcBorders>
          </w:tcPr>
          <w:p w14:paraId="6E861D34" w14:textId="67CFC575" w:rsidR="00201F6A" w:rsidRPr="00CD29B0" w:rsidRDefault="00201F6A" w:rsidP="00201F6A">
            <w:pPr>
              <w:pStyle w:val="BodyText"/>
              <w:spacing w:before="60" w:after="60"/>
              <w:ind w:left="0" w:firstLine="0"/>
              <w:jc w:val="left"/>
              <w:rPr>
                <w:sz w:val="22"/>
                <w:szCs w:val="22"/>
              </w:rPr>
            </w:pPr>
            <w:r>
              <w:rPr>
                <w:sz w:val="22"/>
                <w:szCs w:val="22"/>
              </w:rPr>
              <w:t>Means of carrying out voltage control and/or power factor c</w:t>
            </w:r>
            <w:r w:rsidRPr="00CD29B0">
              <w:rPr>
                <w:sz w:val="22"/>
                <w:szCs w:val="22"/>
              </w:rPr>
              <w:t xml:space="preserve">ontrol at the </w:t>
            </w:r>
            <w:r w:rsidR="008572B5">
              <w:fldChar w:fldCharType="begin"/>
            </w:r>
            <w:r w:rsidR="008572B5">
              <w:instrText xml:space="preserve"> REF ConnectionPoint \h  \* MERGEFORMAT </w:instrText>
            </w:r>
            <w:r w:rsidR="008572B5">
              <w:fldChar w:fldCharType="separate"/>
            </w:r>
            <w:r w:rsidR="0011775B" w:rsidRPr="0011775B">
              <w:rPr>
                <w:b/>
                <w:sz w:val="22"/>
                <w:szCs w:val="22"/>
              </w:rPr>
              <w:t>Connection Point</w:t>
            </w:r>
            <w:r w:rsidR="008572B5">
              <w:fldChar w:fldCharType="end"/>
            </w:r>
          </w:p>
        </w:tc>
        <w:tc>
          <w:tcPr>
            <w:tcW w:w="1418" w:type="dxa"/>
            <w:tcBorders>
              <w:bottom w:val="single" w:sz="4" w:space="0" w:color="auto"/>
            </w:tcBorders>
          </w:tcPr>
          <w:p w14:paraId="6E861D35" w14:textId="77777777" w:rsidR="00201F6A" w:rsidRPr="00CD29B0" w:rsidRDefault="00201F6A" w:rsidP="00201F6A">
            <w:pPr>
              <w:pStyle w:val="BodyText"/>
              <w:spacing w:before="60" w:after="60"/>
              <w:ind w:left="0" w:firstLine="0"/>
              <w:jc w:val="center"/>
              <w:rPr>
                <w:sz w:val="22"/>
                <w:szCs w:val="22"/>
              </w:rPr>
            </w:pPr>
            <w:r w:rsidRPr="00CD29B0">
              <w:rPr>
                <w:sz w:val="22"/>
                <w:szCs w:val="22"/>
              </w:rPr>
              <w:t>Report</w:t>
            </w:r>
          </w:p>
        </w:tc>
        <w:tc>
          <w:tcPr>
            <w:tcW w:w="1559" w:type="dxa"/>
            <w:tcBorders>
              <w:bottom w:val="single" w:sz="4" w:space="0" w:color="auto"/>
            </w:tcBorders>
          </w:tcPr>
          <w:p w14:paraId="6E861D36" w14:textId="77777777" w:rsidR="00201F6A" w:rsidRPr="00CD29B0" w:rsidRDefault="00201F6A" w:rsidP="00201F6A">
            <w:pPr>
              <w:pStyle w:val="BodyText"/>
              <w:spacing w:before="60" w:after="60"/>
              <w:jc w:val="center"/>
              <w:rPr>
                <w:b/>
                <w:sz w:val="22"/>
                <w:szCs w:val="22"/>
              </w:rPr>
            </w:pPr>
            <w:r w:rsidRPr="00CD29B0">
              <w:rPr>
                <w:b/>
                <w:sz w:val="22"/>
                <w:szCs w:val="22"/>
              </w:rPr>
              <w:t>SPD</w:t>
            </w:r>
          </w:p>
        </w:tc>
      </w:tr>
      <w:tr w:rsidR="00201F6A" w:rsidRPr="00CD29B0" w14:paraId="6E861D3C" w14:textId="77777777" w:rsidTr="00201F6A">
        <w:tc>
          <w:tcPr>
            <w:tcW w:w="6237" w:type="dxa"/>
            <w:tcBorders>
              <w:bottom w:val="single" w:sz="4" w:space="0" w:color="auto"/>
            </w:tcBorders>
          </w:tcPr>
          <w:p w14:paraId="6E861D38" w14:textId="2F7B4AEB" w:rsidR="00201F6A" w:rsidRDefault="00786E2C" w:rsidP="00201F6A">
            <w:pPr>
              <w:pStyle w:val="BodyText"/>
              <w:spacing w:before="60" w:after="0"/>
              <w:ind w:left="0" w:firstLine="0"/>
              <w:jc w:val="left"/>
              <w:rPr>
                <w:sz w:val="22"/>
                <w:szCs w:val="22"/>
                <w:lang w:val="en-US"/>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11775B" w:rsidRPr="0076424C">
              <w:rPr>
                <w:b/>
              </w:rPr>
              <w:t>Embedded Transmission System</w:t>
            </w:r>
            <w:r>
              <w:rPr>
                <w:b/>
                <w:sz w:val="22"/>
                <w:szCs w:val="22"/>
              </w:rPr>
              <w:fldChar w:fldCharType="end"/>
            </w:r>
            <w:r w:rsidR="00201F6A" w:rsidRPr="00425D58">
              <w:rPr>
                <w:sz w:val="22"/>
                <w:szCs w:val="22"/>
              </w:rPr>
              <w:t xml:space="preserve"> </w:t>
            </w:r>
            <w:r w:rsidR="00201F6A">
              <w:rPr>
                <w:sz w:val="22"/>
                <w:szCs w:val="22"/>
              </w:rPr>
              <w:t>performance chart</w:t>
            </w:r>
          </w:p>
          <w:p w14:paraId="6E861D39" w14:textId="6912EE16" w:rsidR="00201F6A" w:rsidRPr="00425D58" w:rsidRDefault="00201F6A" w:rsidP="00201F6A">
            <w:pPr>
              <w:pStyle w:val="BodyText"/>
              <w:spacing w:after="60"/>
              <w:ind w:left="0" w:firstLine="0"/>
              <w:jc w:val="left"/>
              <w:rPr>
                <w:sz w:val="22"/>
                <w:szCs w:val="22"/>
              </w:rPr>
            </w:pPr>
            <w:r w:rsidRPr="00425D58">
              <w:rPr>
                <w:sz w:val="22"/>
                <w:szCs w:val="22"/>
                <w:lang w:val="en-US"/>
              </w:rPr>
              <w:t>(</w:t>
            </w:r>
            <w:r>
              <w:rPr>
                <w:sz w:val="22"/>
                <w:szCs w:val="22"/>
                <w:lang w:val="en-US"/>
              </w:rPr>
              <w:t>n</w:t>
            </w:r>
            <w:r w:rsidRPr="00425D58">
              <w:rPr>
                <w:sz w:val="22"/>
                <w:szCs w:val="22"/>
                <w:lang w:val="en-US"/>
              </w:rPr>
              <w:t>et</w:t>
            </w:r>
            <w:r>
              <w:rPr>
                <w:sz w:val="22"/>
                <w:szCs w:val="22"/>
                <w:lang w:val="en-US"/>
              </w:rPr>
              <w:t xml:space="preserve">, at </w:t>
            </w:r>
            <w:hyperlink w:anchor="ConnectionPoint" w:history="1">
              <w:r w:rsidR="008572B5">
                <w:fldChar w:fldCharType="begin"/>
              </w:r>
              <w:r w:rsidR="008572B5">
                <w:instrText xml:space="preserve"> REF ConnectionPoint \h  \* MERGEFORMAT </w:instrText>
              </w:r>
              <w:r w:rsidR="008572B5">
                <w:fldChar w:fldCharType="separate"/>
              </w:r>
              <w:r w:rsidR="0011775B" w:rsidRPr="0011775B">
                <w:rPr>
                  <w:b/>
                  <w:sz w:val="22"/>
                  <w:szCs w:val="22"/>
                </w:rPr>
                <w:t>Connection Point</w:t>
              </w:r>
              <w:r w:rsidR="008572B5">
                <w:fldChar w:fldCharType="end"/>
              </w:r>
            </w:hyperlink>
            <w:r w:rsidRPr="000F2554">
              <w:rPr>
                <w:sz w:val="22"/>
                <w:szCs w:val="22"/>
              </w:rPr>
              <w:t>, as per DPC7 Figure 1</w:t>
            </w:r>
            <w:r>
              <w:rPr>
                <w:sz w:val="22"/>
                <w:szCs w:val="22"/>
                <w:lang w:val="en-US"/>
              </w:rPr>
              <w:t>)</w:t>
            </w:r>
          </w:p>
        </w:tc>
        <w:tc>
          <w:tcPr>
            <w:tcW w:w="1418" w:type="dxa"/>
            <w:tcBorders>
              <w:bottom w:val="single" w:sz="4" w:space="0" w:color="auto"/>
            </w:tcBorders>
          </w:tcPr>
          <w:p w14:paraId="6E861D3A" w14:textId="77777777" w:rsidR="00201F6A" w:rsidRPr="00425D58" w:rsidRDefault="00201F6A" w:rsidP="00201F6A">
            <w:pPr>
              <w:pStyle w:val="BodyText"/>
              <w:spacing w:before="60" w:after="60"/>
              <w:ind w:left="0" w:firstLine="0"/>
              <w:jc w:val="center"/>
              <w:rPr>
                <w:sz w:val="22"/>
                <w:szCs w:val="22"/>
              </w:rPr>
            </w:pPr>
            <w:r w:rsidRPr="00425D58">
              <w:rPr>
                <w:sz w:val="22"/>
                <w:szCs w:val="22"/>
              </w:rPr>
              <w:t>Figure</w:t>
            </w:r>
          </w:p>
        </w:tc>
        <w:tc>
          <w:tcPr>
            <w:tcW w:w="1559" w:type="dxa"/>
            <w:tcBorders>
              <w:bottom w:val="single" w:sz="4" w:space="0" w:color="auto"/>
            </w:tcBorders>
          </w:tcPr>
          <w:p w14:paraId="6E861D3B"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40" w14:textId="77777777" w:rsidTr="00201F6A">
        <w:tc>
          <w:tcPr>
            <w:tcW w:w="6237" w:type="dxa"/>
            <w:shd w:val="clear" w:color="auto" w:fill="B3B3B3"/>
          </w:tcPr>
          <w:p w14:paraId="6E861D3D" w14:textId="77777777" w:rsidR="00201F6A" w:rsidRPr="00425D58" w:rsidRDefault="00201F6A" w:rsidP="00201F6A">
            <w:pPr>
              <w:pStyle w:val="BodyText"/>
              <w:keepNext/>
              <w:spacing w:before="60" w:after="60"/>
              <w:ind w:left="0" w:firstLine="0"/>
              <w:jc w:val="left"/>
              <w:rPr>
                <w:b/>
                <w:sz w:val="22"/>
                <w:szCs w:val="22"/>
              </w:rPr>
            </w:pPr>
            <w:r>
              <w:rPr>
                <w:b/>
                <w:sz w:val="22"/>
                <w:szCs w:val="22"/>
              </w:rPr>
              <w:t>EMBEDDED TRANSMISSION SYSTEM</w:t>
            </w:r>
            <w:r w:rsidRPr="00425D58">
              <w:rPr>
                <w:b/>
                <w:sz w:val="22"/>
                <w:szCs w:val="22"/>
              </w:rPr>
              <w:t xml:space="preserve"> IMPORT REQUIREMENTS</w:t>
            </w:r>
            <w:r>
              <w:rPr>
                <w:b/>
                <w:sz w:val="22"/>
                <w:szCs w:val="22"/>
              </w:rPr>
              <w:t xml:space="preserve"> (see note 2)</w:t>
            </w:r>
          </w:p>
        </w:tc>
        <w:tc>
          <w:tcPr>
            <w:tcW w:w="1418" w:type="dxa"/>
            <w:shd w:val="clear" w:color="auto" w:fill="B3B3B3"/>
          </w:tcPr>
          <w:p w14:paraId="6E861D3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3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44" w14:textId="77777777" w:rsidTr="00201F6A">
        <w:tc>
          <w:tcPr>
            <w:tcW w:w="6237" w:type="dxa"/>
            <w:tcBorders>
              <w:top w:val="single" w:sz="4" w:space="0" w:color="auto"/>
              <w:left w:val="single" w:sz="4" w:space="0" w:color="auto"/>
              <w:bottom w:val="single" w:sz="4" w:space="0" w:color="auto"/>
              <w:right w:val="single" w:sz="4" w:space="0" w:color="auto"/>
            </w:tcBorders>
          </w:tcPr>
          <w:p w14:paraId="6E861D41" w14:textId="4CE6E5EA"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hyperlink w:anchor="ActivePower" w:history="1">
              <w:r w:rsidR="008572B5">
                <w:fldChar w:fldCharType="begin"/>
              </w:r>
              <w:r w:rsidR="008572B5">
                <w:instrText xml:space="preserve"> REF ActivePower \h  \* MERGEFORMAT </w:instrText>
              </w:r>
              <w:r w:rsidR="008572B5">
                <w:fldChar w:fldCharType="separate"/>
              </w:r>
              <w:r w:rsidR="0011775B" w:rsidRPr="0011775B">
                <w:rPr>
                  <w:b/>
                  <w:sz w:val="22"/>
                  <w:szCs w:val="22"/>
                </w:rPr>
                <w:t>Active Power</w:t>
              </w:r>
              <w:r w:rsidR="008572B5">
                <w:fldChar w:fldCharType="end"/>
              </w:r>
            </w:hyperlink>
            <w:r w:rsidRPr="00425D58">
              <w:rPr>
                <w:sz w:val="22"/>
                <w:szCs w:val="22"/>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D42"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43" w14:textId="21CF6BF7"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48" w14:textId="77777777" w:rsidTr="00201F6A">
        <w:tc>
          <w:tcPr>
            <w:tcW w:w="6237" w:type="dxa"/>
            <w:tcBorders>
              <w:top w:val="single" w:sz="4" w:space="0" w:color="auto"/>
              <w:left w:val="single" w:sz="4" w:space="0" w:color="auto"/>
              <w:bottom w:val="single" w:sz="4" w:space="0" w:color="auto"/>
              <w:right w:val="single" w:sz="4" w:space="0" w:color="auto"/>
            </w:tcBorders>
          </w:tcPr>
          <w:p w14:paraId="6E861D45" w14:textId="68BD3E6E"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Pr>
                <w:sz w:val="22"/>
                <w:szCs w:val="22"/>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D46"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7" w14:textId="5201C225"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4C" w14:textId="77777777" w:rsidTr="00201F6A">
        <w:tc>
          <w:tcPr>
            <w:tcW w:w="6237" w:type="dxa"/>
            <w:tcBorders>
              <w:top w:val="single" w:sz="4" w:space="0" w:color="auto"/>
              <w:left w:val="single" w:sz="4" w:space="0" w:color="auto"/>
              <w:bottom w:val="single" w:sz="4" w:space="0" w:color="auto"/>
              <w:right w:val="single" w:sz="4" w:space="0" w:color="auto"/>
            </w:tcBorders>
          </w:tcPr>
          <w:p w14:paraId="6E861D49" w14:textId="42E0C48A"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sidRPr="00425D58">
              <w:rPr>
                <w:sz w:val="22"/>
                <w:szCs w:val="22"/>
              </w:rPr>
              <w:t xml:space="preserve"> </w:t>
            </w:r>
            <w:r>
              <w:rPr>
                <w:sz w:val="22"/>
                <w:szCs w:val="22"/>
              </w:rPr>
              <w:t>export (leading)</w:t>
            </w:r>
          </w:p>
        </w:tc>
        <w:tc>
          <w:tcPr>
            <w:tcW w:w="1418" w:type="dxa"/>
            <w:tcBorders>
              <w:top w:val="single" w:sz="4" w:space="0" w:color="auto"/>
              <w:left w:val="single" w:sz="4" w:space="0" w:color="auto"/>
              <w:bottom w:val="single" w:sz="4" w:space="0" w:color="auto"/>
              <w:right w:val="single" w:sz="4" w:space="0" w:color="auto"/>
            </w:tcBorders>
          </w:tcPr>
          <w:p w14:paraId="6E861D4A"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4B" w14:textId="469DDDB2"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50" w14:textId="77777777" w:rsidTr="00201F6A">
        <w:tc>
          <w:tcPr>
            <w:tcW w:w="6237" w:type="dxa"/>
            <w:tcBorders>
              <w:top w:val="single" w:sz="4" w:space="0" w:color="auto"/>
              <w:left w:val="single" w:sz="4" w:space="0" w:color="auto"/>
              <w:bottom w:val="single" w:sz="4" w:space="0" w:color="auto"/>
              <w:right w:val="single" w:sz="4" w:space="0" w:color="auto"/>
            </w:tcBorders>
          </w:tcPr>
          <w:p w14:paraId="6E861D4D" w14:textId="7DEA9F6F" w:rsidR="00201F6A" w:rsidRPr="00425D58" w:rsidRDefault="00201F6A" w:rsidP="00201F6A">
            <w:pPr>
              <w:pStyle w:val="BodyText"/>
              <w:spacing w:before="60" w:after="60"/>
              <w:ind w:left="0" w:firstLine="0"/>
              <w:jc w:val="left"/>
              <w:rPr>
                <w:sz w:val="22"/>
                <w:szCs w:val="22"/>
              </w:rPr>
            </w:pPr>
            <w:r w:rsidRPr="00425D58">
              <w:rPr>
                <w:sz w:val="22"/>
                <w:szCs w:val="22"/>
              </w:rPr>
              <w:t xml:space="preserve">Requirements for </w:t>
            </w:r>
            <w:r w:rsidR="008572B5">
              <w:fldChar w:fldCharType="begin"/>
            </w:r>
            <w:r w:rsidR="008572B5">
              <w:instrText xml:space="preserve"> REF TopUp \h  \* MERGEFORMAT </w:instrText>
            </w:r>
            <w:r w:rsidR="008572B5">
              <w:fldChar w:fldCharType="separate"/>
            </w:r>
            <w:r w:rsidR="0011775B" w:rsidRPr="0011775B">
              <w:rPr>
                <w:b/>
                <w:sz w:val="22"/>
                <w:szCs w:val="22"/>
              </w:rPr>
              <w:t>Top - Up</w:t>
            </w:r>
            <w:r w:rsidR="008572B5">
              <w:fldChar w:fldCharType="end"/>
            </w:r>
            <w:r w:rsidRPr="00425D58">
              <w:rPr>
                <w:sz w:val="22"/>
                <w:szCs w:val="22"/>
              </w:rPr>
              <w:t xml:space="preserve"> and / or </w:t>
            </w:r>
            <w:r w:rsidR="008572B5">
              <w:fldChar w:fldCharType="begin"/>
            </w:r>
            <w:r w:rsidR="008572B5">
              <w:instrText xml:space="preserve"> REF Standby \h  \* MERGEFORMAT </w:instrText>
            </w:r>
            <w:r w:rsidR="008572B5">
              <w:fldChar w:fldCharType="separate"/>
            </w:r>
            <w:r w:rsidR="0011775B" w:rsidRPr="0011775B">
              <w:rPr>
                <w:b/>
                <w:sz w:val="22"/>
                <w:szCs w:val="22"/>
              </w:rPr>
              <w:t>Standby</w:t>
            </w:r>
            <w:r w:rsidR="008572B5">
              <w:fldChar w:fldCharType="end"/>
            </w:r>
            <w:r w:rsidRPr="00924D95">
              <w:rPr>
                <w:sz w:val="22"/>
                <w:szCs w:val="22"/>
              </w:rPr>
              <w:t xml:space="preserve"> </w:t>
            </w:r>
            <w:r>
              <w:rPr>
                <w:sz w:val="22"/>
                <w:szCs w:val="22"/>
              </w:rPr>
              <w:t>supplies</w:t>
            </w:r>
          </w:p>
        </w:tc>
        <w:tc>
          <w:tcPr>
            <w:tcW w:w="1418" w:type="dxa"/>
            <w:tcBorders>
              <w:top w:val="single" w:sz="4" w:space="0" w:color="auto"/>
              <w:left w:val="single" w:sz="4" w:space="0" w:color="auto"/>
              <w:bottom w:val="single" w:sz="4" w:space="0" w:color="auto"/>
              <w:right w:val="single" w:sz="4" w:space="0" w:color="auto"/>
            </w:tcBorders>
          </w:tcPr>
          <w:p w14:paraId="6E861D4E" w14:textId="77777777" w:rsidR="00201F6A" w:rsidRPr="00425D58" w:rsidRDefault="00201F6A" w:rsidP="00201F6A">
            <w:pPr>
              <w:pStyle w:val="BodyText"/>
              <w:spacing w:before="60" w:after="60"/>
              <w:ind w:left="0" w:firstLine="0"/>
              <w:jc w:val="center"/>
              <w:rPr>
                <w:sz w:val="22"/>
                <w:szCs w:val="22"/>
              </w:rPr>
            </w:pPr>
            <w:r w:rsidRPr="00425D58">
              <w:rPr>
                <w:sz w:val="22"/>
                <w:szCs w:val="22"/>
              </w:rPr>
              <w:t>Text</w:t>
            </w:r>
          </w:p>
        </w:tc>
        <w:tc>
          <w:tcPr>
            <w:tcW w:w="1559" w:type="dxa"/>
            <w:tcBorders>
              <w:top w:val="single" w:sz="4" w:space="0" w:color="auto"/>
              <w:left w:val="single" w:sz="4" w:space="0" w:color="auto"/>
              <w:bottom w:val="single" w:sz="4" w:space="0" w:color="auto"/>
              <w:right w:val="single" w:sz="4" w:space="0" w:color="auto"/>
            </w:tcBorders>
          </w:tcPr>
          <w:p w14:paraId="6E861D4F" w14:textId="483278B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54" w14:textId="77777777" w:rsidTr="00201F6A">
        <w:tc>
          <w:tcPr>
            <w:tcW w:w="6237" w:type="dxa"/>
            <w:shd w:val="clear" w:color="auto" w:fill="B3B3B3"/>
          </w:tcPr>
          <w:p w14:paraId="6E861D51" w14:textId="77777777" w:rsidR="00201F6A" w:rsidRPr="00425D58" w:rsidRDefault="00201F6A" w:rsidP="00201F6A">
            <w:pPr>
              <w:pStyle w:val="BodyText"/>
              <w:spacing w:before="60" w:after="60"/>
              <w:ind w:left="0" w:firstLine="0"/>
              <w:jc w:val="left"/>
              <w:rPr>
                <w:b/>
                <w:sz w:val="22"/>
                <w:szCs w:val="22"/>
              </w:rPr>
            </w:pPr>
            <w:r>
              <w:rPr>
                <w:b/>
                <w:sz w:val="22"/>
                <w:szCs w:val="22"/>
              </w:rPr>
              <w:t>EMBEDDED TRANSMISSION SYSTEM</w:t>
            </w:r>
            <w:r w:rsidRPr="00425D58">
              <w:rPr>
                <w:b/>
                <w:sz w:val="22"/>
                <w:szCs w:val="22"/>
              </w:rPr>
              <w:t xml:space="preserve"> EXPORT REQUIREMENTS</w:t>
            </w:r>
            <w:r>
              <w:rPr>
                <w:b/>
                <w:sz w:val="22"/>
                <w:szCs w:val="22"/>
              </w:rPr>
              <w:t xml:space="preserve"> (see note 3)</w:t>
            </w:r>
          </w:p>
        </w:tc>
        <w:tc>
          <w:tcPr>
            <w:tcW w:w="1418" w:type="dxa"/>
            <w:shd w:val="clear" w:color="auto" w:fill="B3B3B3"/>
          </w:tcPr>
          <w:p w14:paraId="6E861D52"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53"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8" w14:textId="77777777" w:rsidTr="00201F6A">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19C20555" w:rsidR="00201F6A" w:rsidRPr="00425D58" w:rsidRDefault="00201F6A" w:rsidP="00201F6A">
            <w:pPr>
              <w:pStyle w:val="BodyText"/>
              <w:spacing w:after="60"/>
              <w:ind w:left="0" w:firstLine="0"/>
              <w:jc w:val="left"/>
              <w:rPr>
                <w:sz w:val="22"/>
                <w:szCs w:val="22"/>
              </w:rPr>
            </w:pPr>
            <w:r w:rsidRPr="00425D58">
              <w:rPr>
                <w:sz w:val="22"/>
                <w:szCs w:val="22"/>
              </w:rPr>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11775B"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RegisteredCapacity \h  \* MERGEFORMAT </w:instrText>
            </w:r>
            <w:r w:rsidR="008572B5">
              <w:fldChar w:fldCharType="separate"/>
            </w:r>
            <w:r w:rsidR="0011775B" w:rsidRPr="0011775B">
              <w:rPr>
                <w:b/>
                <w:sz w:val="22"/>
                <w:szCs w:val="22"/>
              </w:rPr>
              <w:t>Registered Capacity</w:t>
            </w:r>
            <w:r w:rsidR="008572B5">
              <w:fldChar w:fldCharType="end"/>
            </w:r>
            <w:r w:rsidRPr="00A620C7">
              <w:rPr>
                <w:sz w:val="22"/>
                <w:szCs w:val="22"/>
                <w:lang w:val="en-US"/>
              </w:rPr>
              <w:t xml:space="preserve"> </w:t>
            </w:r>
            <w:r>
              <w:rPr>
                <w:sz w:val="22"/>
                <w:szCs w:val="22"/>
                <w:lang w:val="en-US"/>
              </w:rPr>
              <w:t>(n</w:t>
            </w:r>
            <w:r w:rsidRPr="00425D58">
              <w:rPr>
                <w:sz w:val="22"/>
                <w:szCs w:val="22"/>
                <w:lang w:val="en-US"/>
              </w:rPr>
              <w:t>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425D58" w:rsidRDefault="00201F6A" w:rsidP="00201F6A">
            <w:pPr>
              <w:pStyle w:val="BodyText"/>
              <w:spacing w:before="60" w:after="60"/>
              <w:ind w:left="42"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5C" w14:textId="77777777" w:rsidTr="00201F6A">
        <w:tc>
          <w:tcPr>
            <w:tcW w:w="6237" w:type="dxa"/>
            <w:tcBorders>
              <w:top w:val="single" w:sz="4" w:space="0" w:color="auto"/>
              <w:left w:val="single" w:sz="4" w:space="0" w:color="auto"/>
              <w:bottom w:val="single" w:sz="4" w:space="0" w:color="auto"/>
              <w:right w:val="single" w:sz="4" w:space="0" w:color="auto"/>
            </w:tcBorders>
          </w:tcPr>
          <w:p w14:paraId="6E861D59" w14:textId="64EE409D" w:rsidR="00201F6A" w:rsidRPr="00425D58" w:rsidRDefault="008572B5" w:rsidP="00201F6A">
            <w:pPr>
              <w:pStyle w:val="BodyText"/>
              <w:spacing w:before="60" w:after="60"/>
              <w:ind w:left="0" w:firstLine="0"/>
              <w:jc w:val="left"/>
              <w:rPr>
                <w:sz w:val="22"/>
                <w:szCs w:val="22"/>
              </w:rPr>
            </w:pPr>
            <w:r>
              <w:fldChar w:fldCharType="begin"/>
            </w:r>
            <w:r>
              <w:instrText xml:space="preserve"> REF RegisteredCapacity \h  \* MERGEFORMAT </w:instrText>
            </w:r>
            <w:r>
              <w:fldChar w:fldCharType="separate"/>
            </w:r>
            <w:r w:rsidR="0011775B" w:rsidRPr="0011775B">
              <w:rPr>
                <w:b/>
                <w:sz w:val="22"/>
                <w:szCs w:val="22"/>
              </w:rPr>
              <w:t>Registered Capacity</w:t>
            </w:r>
            <w:r>
              <w:fldChar w:fldCharType="end"/>
            </w:r>
            <w:r w:rsidR="00201F6A">
              <w:rPr>
                <w:b/>
                <w:sz w:val="22"/>
                <w:szCs w:val="22"/>
                <w:lang w:val="en-US"/>
              </w:rPr>
              <w:t xml:space="preserve"> </w:t>
            </w:r>
            <w:r w:rsidR="00201F6A">
              <w:rPr>
                <w:sz w:val="22"/>
                <w:szCs w:val="22"/>
                <w:lang w:val="en-US"/>
              </w:rPr>
              <w:t>(</w:t>
            </w:r>
            <w:r w:rsidR="00201F6A">
              <w:rPr>
                <w:sz w:val="22"/>
                <w:szCs w:val="22"/>
              </w:rPr>
              <w:t>m</w:t>
            </w:r>
            <w:r w:rsidR="00201F6A" w:rsidRPr="00425D58">
              <w:rPr>
                <w:sz w:val="22"/>
                <w:szCs w:val="22"/>
              </w:rPr>
              <w:t xml:space="preserve">aximum </w:t>
            </w:r>
            <w:hyperlink w:anchor="ActivePower" w:history="1">
              <w:r>
                <w:fldChar w:fldCharType="begin"/>
              </w:r>
              <w:r>
                <w:instrText xml:space="preserve"> REF ActivePower \h  \* MERGEFORMAT </w:instrText>
              </w:r>
              <w:r>
                <w:fldChar w:fldCharType="separate"/>
              </w:r>
              <w:r w:rsidR="0011775B" w:rsidRPr="0011775B">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Borders>
              <w:top w:val="single" w:sz="4" w:space="0" w:color="auto"/>
              <w:left w:val="single" w:sz="4" w:space="0" w:color="auto"/>
              <w:bottom w:val="single" w:sz="4" w:space="0" w:color="auto"/>
              <w:right w:val="single" w:sz="4" w:space="0" w:color="auto"/>
            </w:tcBorders>
          </w:tcPr>
          <w:p w14:paraId="6E861D5A" w14:textId="77777777" w:rsidR="00201F6A" w:rsidRPr="00425D58" w:rsidRDefault="00201F6A" w:rsidP="00201F6A">
            <w:pPr>
              <w:pStyle w:val="BodyText"/>
              <w:spacing w:before="60" w:after="60"/>
              <w:ind w:left="0" w:firstLine="0"/>
              <w:jc w:val="center"/>
              <w:rPr>
                <w:sz w:val="22"/>
                <w:szCs w:val="22"/>
              </w:rPr>
            </w:pPr>
            <w:r w:rsidRPr="00425D58">
              <w:rPr>
                <w:sz w:val="22"/>
                <w:szCs w:val="22"/>
              </w:rPr>
              <w:t>MW</w:t>
            </w:r>
          </w:p>
        </w:tc>
        <w:tc>
          <w:tcPr>
            <w:tcW w:w="1559" w:type="dxa"/>
            <w:tcBorders>
              <w:top w:val="single" w:sz="4" w:space="0" w:color="auto"/>
              <w:left w:val="single" w:sz="4" w:space="0" w:color="auto"/>
              <w:bottom w:val="single" w:sz="4" w:space="0" w:color="auto"/>
              <w:right w:val="single" w:sz="4" w:space="0" w:color="auto"/>
            </w:tcBorders>
          </w:tcPr>
          <w:p w14:paraId="6E861D5B" w14:textId="651497E2"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60" w14:textId="77777777" w:rsidTr="00201F6A">
        <w:tc>
          <w:tcPr>
            <w:tcW w:w="6237" w:type="dxa"/>
            <w:tcBorders>
              <w:top w:val="single" w:sz="4" w:space="0" w:color="auto"/>
              <w:left w:val="single" w:sz="4" w:space="0" w:color="auto"/>
              <w:bottom w:val="single" w:sz="4" w:space="0" w:color="auto"/>
              <w:right w:val="single" w:sz="4" w:space="0" w:color="auto"/>
            </w:tcBorders>
          </w:tcPr>
          <w:p w14:paraId="6E861D5D" w14:textId="4D0AD7C8" w:rsidR="00201F6A" w:rsidRPr="00425D58" w:rsidRDefault="00201F6A" w:rsidP="00201F6A">
            <w:pPr>
              <w:pStyle w:val="BodyT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Borders>
              <w:top w:val="single" w:sz="4" w:space="0" w:color="auto"/>
              <w:left w:val="single" w:sz="4" w:space="0" w:color="auto"/>
              <w:bottom w:val="single" w:sz="4" w:space="0" w:color="auto"/>
              <w:right w:val="single" w:sz="4" w:space="0" w:color="auto"/>
            </w:tcBorders>
          </w:tcPr>
          <w:p w14:paraId="6E861D5E"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top w:val="single" w:sz="4" w:space="0" w:color="auto"/>
              <w:left w:val="single" w:sz="4" w:space="0" w:color="auto"/>
              <w:bottom w:val="single" w:sz="4" w:space="0" w:color="auto"/>
              <w:right w:val="single" w:sz="4" w:space="0" w:color="auto"/>
            </w:tcBorders>
          </w:tcPr>
          <w:p w14:paraId="6E861D5F" w14:textId="6C0AD719"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64" w14:textId="77777777" w:rsidTr="00201F6A">
        <w:tc>
          <w:tcPr>
            <w:tcW w:w="6237" w:type="dxa"/>
            <w:tcBorders>
              <w:bottom w:val="single" w:sz="4" w:space="0" w:color="auto"/>
            </w:tcBorders>
          </w:tcPr>
          <w:p w14:paraId="6E861D61" w14:textId="4087EA67"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Borders>
              <w:bottom w:val="single" w:sz="4" w:space="0" w:color="auto"/>
            </w:tcBorders>
          </w:tcPr>
          <w:p w14:paraId="6E861D6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Borders>
              <w:bottom w:val="single" w:sz="4" w:space="0" w:color="auto"/>
            </w:tcBorders>
          </w:tcPr>
          <w:p w14:paraId="6E861D63" w14:textId="36373EFD" w:rsidR="00201F6A" w:rsidRPr="00425D58" w:rsidRDefault="008572B5" w:rsidP="00201F6A">
            <w:pPr>
              <w:pStyle w:val="BodyText"/>
              <w:spacing w:before="60" w:after="60"/>
              <w:ind w:left="0" w:firstLine="0"/>
              <w:jc w:val="center"/>
              <w:rPr>
                <w:b/>
                <w:sz w:val="22"/>
                <w:szCs w:val="22"/>
              </w:rPr>
            </w:pPr>
            <w:r>
              <w:fldChar w:fldCharType="begin"/>
            </w:r>
            <w:r>
              <w:instrText xml:space="preserve"> REF SPD \h  \* MERGEFORMAT </w:instrText>
            </w:r>
            <w:r>
              <w:fldChar w:fldCharType="separate"/>
            </w:r>
            <w:r w:rsidR="0011775B" w:rsidRPr="0011775B">
              <w:rPr>
                <w:b/>
                <w:sz w:val="22"/>
                <w:szCs w:val="22"/>
              </w:rPr>
              <w:t>SPD</w:t>
            </w:r>
            <w:r>
              <w:fldChar w:fldCharType="end"/>
            </w:r>
          </w:p>
        </w:tc>
      </w:tr>
      <w:tr w:rsidR="00201F6A" w:rsidRPr="00425D58" w14:paraId="6E861D68" w14:textId="77777777" w:rsidTr="00201F6A">
        <w:tc>
          <w:tcPr>
            <w:tcW w:w="6237" w:type="dxa"/>
            <w:shd w:val="clear" w:color="auto" w:fill="B3B3B3"/>
          </w:tcPr>
          <w:p w14:paraId="6E861D65" w14:textId="3872823C" w:rsidR="00201F6A" w:rsidRPr="00425D58" w:rsidRDefault="00201F6A" w:rsidP="00201F6A">
            <w:pPr>
              <w:pStyle w:val="BodyText"/>
              <w:keepNext/>
              <w:spacing w:after="60"/>
              <w:ind w:left="0" w:firstLine="0"/>
              <w:jc w:val="left"/>
              <w:rPr>
                <w:sz w:val="22"/>
                <w:szCs w:val="22"/>
              </w:rPr>
            </w:pPr>
            <w:r w:rsidRPr="00425D58">
              <w:rPr>
                <w:sz w:val="22"/>
                <w:szCs w:val="22"/>
              </w:rPr>
              <w:lastRenderedPageBreak/>
              <w:t xml:space="preserve">Total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11775B" w:rsidRPr="0076424C">
              <w:rPr>
                <w:b/>
              </w:rPr>
              <w:t>Embedded Transmission System</w:t>
            </w:r>
            <w:r w:rsidR="00786E2C">
              <w:rPr>
                <w:b/>
                <w:sz w:val="22"/>
                <w:szCs w:val="22"/>
              </w:rPr>
              <w:fldChar w:fldCharType="end"/>
            </w:r>
            <w:r w:rsidRPr="00425D58">
              <w:rPr>
                <w:sz w:val="22"/>
                <w:szCs w:val="22"/>
              </w:rPr>
              <w:t xml:space="preserve"> output at </w:t>
            </w:r>
            <w:r w:rsidR="008572B5">
              <w:fldChar w:fldCharType="begin"/>
            </w:r>
            <w:r w:rsidR="008572B5">
              <w:instrText xml:space="preserve"> REF MinimumGeneration \h  \* MERGEFORMAT </w:instrText>
            </w:r>
            <w:r w:rsidR="008572B5">
              <w:fldChar w:fldCharType="separate"/>
            </w:r>
            <w:r w:rsidR="0011775B" w:rsidRPr="0011775B">
              <w:rPr>
                <w:b/>
                <w:sz w:val="22"/>
                <w:szCs w:val="22"/>
              </w:rPr>
              <w:t>Minimum Generation</w:t>
            </w:r>
            <w:r w:rsidR="008572B5">
              <w:fldChar w:fldCharType="end"/>
            </w:r>
            <w:r w:rsidRPr="00A620C7">
              <w:rPr>
                <w:sz w:val="22"/>
                <w:szCs w:val="22"/>
              </w:rPr>
              <w:t xml:space="preserve"> </w:t>
            </w:r>
            <w:r w:rsidRPr="00646AE1">
              <w:rPr>
                <w:sz w:val="22"/>
                <w:szCs w:val="22"/>
              </w:rPr>
              <w:t>(</w:t>
            </w:r>
            <w:r>
              <w:rPr>
                <w:sz w:val="22"/>
                <w:szCs w:val="22"/>
                <w:lang w:val="en-US"/>
              </w:rPr>
              <w:t>n</w:t>
            </w:r>
            <w:r w:rsidRPr="00425D58">
              <w:rPr>
                <w:sz w:val="22"/>
                <w:szCs w:val="22"/>
                <w:lang w:val="en-US"/>
              </w:rPr>
              <w:t>et of auxiliary loads)</w:t>
            </w:r>
          </w:p>
        </w:tc>
        <w:tc>
          <w:tcPr>
            <w:tcW w:w="1418" w:type="dxa"/>
            <w:shd w:val="clear" w:color="auto" w:fill="B3B3B3"/>
          </w:tcPr>
          <w:p w14:paraId="6E861D66" w14:textId="77777777" w:rsidR="00201F6A" w:rsidRPr="00425D58" w:rsidRDefault="00201F6A" w:rsidP="00201F6A">
            <w:pPr>
              <w:pStyle w:val="BodyText"/>
              <w:keepNext/>
              <w:spacing w:before="60" w:after="60"/>
              <w:ind w:left="42" w:firstLine="0"/>
              <w:jc w:val="center"/>
              <w:rPr>
                <w:sz w:val="22"/>
                <w:szCs w:val="22"/>
              </w:rPr>
            </w:pPr>
          </w:p>
        </w:tc>
        <w:tc>
          <w:tcPr>
            <w:tcW w:w="1559" w:type="dxa"/>
            <w:shd w:val="clear" w:color="auto" w:fill="B3B3B3"/>
          </w:tcPr>
          <w:p w14:paraId="6E861D67"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6C" w14:textId="77777777" w:rsidTr="00201F6A">
        <w:tc>
          <w:tcPr>
            <w:tcW w:w="6237" w:type="dxa"/>
          </w:tcPr>
          <w:p w14:paraId="6E861D69" w14:textId="0C3827E6" w:rsidR="00201F6A" w:rsidRPr="00425D58" w:rsidRDefault="008572B5" w:rsidP="00201F6A">
            <w:pPr>
              <w:pStyle w:val="BodyText"/>
              <w:keepNext/>
              <w:spacing w:before="60" w:after="60"/>
              <w:ind w:left="0" w:firstLine="0"/>
              <w:jc w:val="left"/>
              <w:rPr>
                <w:sz w:val="22"/>
                <w:szCs w:val="22"/>
              </w:rPr>
            </w:pPr>
            <w:r>
              <w:fldChar w:fldCharType="begin"/>
            </w:r>
            <w:r>
              <w:instrText xml:space="preserve"> REF MinimumGeneration \h  \* MERGEFORMAT </w:instrText>
            </w:r>
            <w:r>
              <w:fldChar w:fldCharType="separate"/>
            </w:r>
            <w:r w:rsidR="0011775B" w:rsidRPr="0011775B">
              <w:rPr>
                <w:b/>
                <w:sz w:val="22"/>
                <w:szCs w:val="22"/>
              </w:rPr>
              <w:t>Minimum Generation</w:t>
            </w:r>
            <w:r>
              <w:fldChar w:fldCharType="end"/>
            </w:r>
            <w:r w:rsidR="00201F6A">
              <w:rPr>
                <w:sz w:val="22"/>
                <w:szCs w:val="22"/>
              </w:rPr>
              <w:t xml:space="preserve"> (min</w:t>
            </w:r>
            <w:r w:rsidR="00201F6A" w:rsidRPr="00AC40F2">
              <w:rPr>
                <w:sz w:val="22"/>
                <w:szCs w:val="22"/>
              </w:rPr>
              <w:t>imum</w:t>
            </w:r>
            <w:r w:rsidR="00201F6A" w:rsidRPr="00425D58">
              <w:rPr>
                <w:sz w:val="22"/>
                <w:szCs w:val="22"/>
              </w:rPr>
              <w:t xml:space="preserve"> </w:t>
            </w:r>
            <w:hyperlink w:anchor="ActivePower" w:history="1">
              <w:r>
                <w:fldChar w:fldCharType="begin"/>
              </w:r>
              <w:r>
                <w:instrText xml:space="preserve"> REF ActivePower \h  \* MERGEFORMAT </w:instrText>
              </w:r>
              <w:r>
                <w:fldChar w:fldCharType="separate"/>
              </w:r>
              <w:r w:rsidR="0011775B" w:rsidRPr="0011775B">
                <w:rPr>
                  <w:b/>
                  <w:sz w:val="22"/>
                  <w:szCs w:val="22"/>
                </w:rPr>
                <w:t>Active Power</w:t>
              </w:r>
              <w:r>
                <w:fldChar w:fldCharType="end"/>
              </w:r>
            </w:hyperlink>
            <w:r w:rsidR="00201F6A" w:rsidRPr="00425D58">
              <w:rPr>
                <w:sz w:val="22"/>
                <w:szCs w:val="22"/>
              </w:rPr>
              <w:t xml:space="preserve"> export</w:t>
            </w:r>
            <w:r w:rsidR="00201F6A">
              <w:rPr>
                <w:sz w:val="22"/>
                <w:szCs w:val="22"/>
              </w:rPr>
              <w:t>)</w:t>
            </w:r>
          </w:p>
        </w:tc>
        <w:tc>
          <w:tcPr>
            <w:tcW w:w="1418" w:type="dxa"/>
          </w:tcPr>
          <w:p w14:paraId="6E861D6A"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MW</w:t>
            </w:r>
          </w:p>
        </w:tc>
        <w:tc>
          <w:tcPr>
            <w:tcW w:w="1559" w:type="dxa"/>
          </w:tcPr>
          <w:p w14:paraId="6E861D6B"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0" w14:textId="77777777" w:rsidTr="00201F6A">
        <w:tc>
          <w:tcPr>
            <w:tcW w:w="6237" w:type="dxa"/>
          </w:tcPr>
          <w:p w14:paraId="6E861D6D" w14:textId="4786667E" w:rsidR="00201F6A" w:rsidRPr="00425D58" w:rsidRDefault="00201F6A" w:rsidP="00201F6A">
            <w:pPr>
              <w:pStyle w:val="BodyText"/>
              <w:keepNext/>
              <w:spacing w:before="60" w:after="60"/>
              <w:ind w:left="0" w:firstLine="0"/>
              <w:jc w:val="left"/>
              <w:rPr>
                <w:sz w:val="22"/>
                <w:szCs w:val="22"/>
              </w:rPr>
            </w:pPr>
            <w:r>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Pr>
                <w:sz w:val="22"/>
                <w:szCs w:val="22"/>
              </w:rPr>
              <w:t xml:space="preserve"> export (l</w:t>
            </w:r>
            <w:r w:rsidRPr="00425D58">
              <w:rPr>
                <w:sz w:val="22"/>
                <w:szCs w:val="22"/>
              </w:rPr>
              <w:t>agging)</w:t>
            </w:r>
          </w:p>
        </w:tc>
        <w:tc>
          <w:tcPr>
            <w:tcW w:w="1418" w:type="dxa"/>
          </w:tcPr>
          <w:p w14:paraId="6E861D6E" w14:textId="77777777" w:rsidR="00201F6A" w:rsidRPr="00425D58" w:rsidRDefault="00201F6A" w:rsidP="00201F6A">
            <w:pPr>
              <w:pStyle w:val="BodyText"/>
              <w:keepNext/>
              <w:spacing w:before="60" w:after="60"/>
              <w:ind w:left="0" w:firstLine="0"/>
              <w:jc w:val="center"/>
              <w:rPr>
                <w:sz w:val="22"/>
                <w:szCs w:val="22"/>
              </w:rPr>
            </w:pPr>
            <w:r w:rsidRPr="00425D58">
              <w:rPr>
                <w:sz w:val="22"/>
                <w:szCs w:val="22"/>
              </w:rPr>
              <w:t>MVAr</w:t>
            </w:r>
          </w:p>
        </w:tc>
        <w:tc>
          <w:tcPr>
            <w:tcW w:w="1559" w:type="dxa"/>
          </w:tcPr>
          <w:p w14:paraId="6E861D6F" w14:textId="77777777" w:rsidR="00201F6A" w:rsidRPr="00425D58" w:rsidRDefault="00201F6A" w:rsidP="00201F6A">
            <w:pPr>
              <w:pStyle w:val="BodyText"/>
              <w:keepNext/>
              <w:spacing w:before="60" w:after="60"/>
              <w:ind w:left="0" w:firstLine="0"/>
              <w:jc w:val="center"/>
              <w:rPr>
                <w:b/>
                <w:sz w:val="22"/>
                <w:szCs w:val="22"/>
              </w:rPr>
            </w:pPr>
            <w:r w:rsidRPr="00425D58">
              <w:rPr>
                <w:b/>
                <w:sz w:val="22"/>
                <w:szCs w:val="22"/>
              </w:rPr>
              <w:t>DPD</w:t>
            </w:r>
          </w:p>
        </w:tc>
      </w:tr>
      <w:tr w:rsidR="00201F6A" w:rsidRPr="00425D58" w14:paraId="6E861D74" w14:textId="77777777" w:rsidTr="00201F6A">
        <w:tc>
          <w:tcPr>
            <w:tcW w:w="6237" w:type="dxa"/>
          </w:tcPr>
          <w:p w14:paraId="6E861D71" w14:textId="337D885E" w:rsidR="00201F6A" w:rsidRPr="00425D58" w:rsidRDefault="00201F6A" w:rsidP="00201F6A">
            <w:pPr>
              <w:pStyle w:val="BodyText"/>
              <w:spacing w:before="60" w:after="60"/>
              <w:ind w:left="0" w:firstLine="0"/>
              <w:jc w:val="left"/>
              <w:rPr>
                <w:sz w:val="22"/>
                <w:szCs w:val="22"/>
              </w:rPr>
            </w:pPr>
            <w:r w:rsidRPr="00425D58">
              <w:rPr>
                <w:sz w:val="22"/>
                <w:szCs w:val="22"/>
              </w:rPr>
              <w:t xml:space="preserve">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sidRPr="00425D58">
              <w:rPr>
                <w:sz w:val="22"/>
                <w:szCs w:val="22"/>
              </w:rPr>
              <w:t xml:space="preserve"> </w:t>
            </w:r>
            <w:r>
              <w:rPr>
                <w:sz w:val="22"/>
                <w:szCs w:val="22"/>
              </w:rPr>
              <w:t>import (l</w:t>
            </w:r>
            <w:r w:rsidRPr="00425D58">
              <w:rPr>
                <w:sz w:val="22"/>
                <w:szCs w:val="22"/>
              </w:rPr>
              <w:t>eading)</w:t>
            </w:r>
          </w:p>
        </w:tc>
        <w:tc>
          <w:tcPr>
            <w:tcW w:w="1418" w:type="dxa"/>
          </w:tcPr>
          <w:p w14:paraId="6E861D72" w14:textId="77777777" w:rsidR="00201F6A" w:rsidRPr="00425D58" w:rsidRDefault="00201F6A" w:rsidP="00201F6A">
            <w:pPr>
              <w:pStyle w:val="BodyText"/>
              <w:spacing w:before="60" w:after="60"/>
              <w:ind w:left="0" w:firstLine="0"/>
              <w:jc w:val="center"/>
              <w:rPr>
                <w:sz w:val="22"/>
                <w:szCs w:val="22"/>
              </w:rPr>
            </w:pPr>
            <w:r w:rsidRPr="00425D58">
              <w:rPr>
                <w:sz w:val="22"/>
                <w:szCs w:val="22"/>
              </w:rPr>
              <w:t>MVAr</w:t>
            </w:r>
          </w:p>
        </w:tc>
        <w:tc>
          <w:tcPr>
            <w:tcW w:w="1559" w:type="dxa"/>
          </w:tcPr>
          <w:p w14:paraId="6E861D7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78" w14:textId="77777777" w:rsidTr="00201F6A">
        <w:tc>
          <w:tcPr>
            <w:tcW w:w="6237" w:type="dxa"/>
            <w:shd w:val="clear" w:color="auto" w:fill="B3B3B3"/>
          </w:tcPr>
          <w:p w14:paraId="6E861D75" w14:textId="3B9E4D3D" w:rsidR="00201F6A" w:rsidRPr="00425D58" w:rsidRDefault="00786E2C" w:rsidP="00201F6A">
            <w:pPr>
              <w:pStyle w:val="BodyT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11775B" w:rsidRPr="0076424C">
              <w:rPr>
                <w:b/>
              </w:rPr>
              <w:t>Embedded Transmission System</w:t>
            </w:r>
            <w:r>
              <w:rPr>
                <w:b/>
                <w:sz w:val="22"/>
                <w:szCs w:val="22"/>
              </w:rPr>
              <w:fldChar w:fldCharType="end"/>
            </w:r>
            <w:r w:rsidR="00201F6A" w:rsidRPr="00425D58">
              <w:rPr>
                <w:b/>
                <w:sz w:val="22"/>
                <w:szCs w:val="22"/>
              </w:rPr>
              <w:t xml:space="preserve"> </w:t>
            </w:r>
            <w:r w:rsidR="00201F6A">
              <w:rPr>
                <w:b/>
                <w:sz w:val="22"/>
                <w:szCs w:val="22"/>
              </w:rPr>
              <w:t xml:space="preserve">MAXIMUM </w:t>
            </w:r>
            <w:r w:rsidR="00201F6A" w:rsidRPr="00425D58">
              <w:rPr>
                <w:b/>
                <w:sz w:val="22"/>
                <w:szCs w:val="22"/>
              </w:rPr>
              <w:t xml:space="preserve">FAULT </w:t>
            </w:r>
            <w:r w:rsidR="00201F6A">
              <w:rPr>
                <w:b/>
                <w:sz w:val="22"/>
                <w:szCs w:val="22"/>
              </w:rPr>
              <w:t>CURRENT</w:t>
            </w:r>
            <w:r w:rsidR="00201F6A" w:rsidRPr="00425D58">
              <w:rPr>
                <w:b/>
                <w:sz w:val="22"/>
                <w:szCs w:val="22"/>
              </w:rPr>
              <w:t xml:space="preserve"> CONTRIBUTION</w:t>
            </w:r>
            <w:r w:rsidR="00201F6A">
              <w:rPr>
                <w:b/>
                <w:sz w:val="22"/>
                <w:szCs w:val="22"/>
              </w:rPr>
              <w:t xml:space="preserve"> (see n</w:t>
            </w:r>
            <w:r w:rsidR="00201F6A" w:rsidRPr="00425D58">
              <w:rPr>
                <w:b/>
                <w:sz w:val="22"/>
                <w:szCs w:val="22"/>
              </w:rPr>
              <w:t xml:space="preserve">ote </w:t>
            </w:r>
            <w:r w:rsidR="00201F6A">
              <w:rPr>
                <w:b/>
                <w:sz w:val="22"/>
                <w:szCs w:val="22"/>
              </w:rPr>
              <w:t>4</w:t>
            </w:r>
            <w:r w:rsidR="00201F6A" w:rsidRPr="00425D58">
              <w:rPr>
                <w:b/>
                <w:sz w:val="22"/>
                <w:szCs w:val="22"/>
              </w:rPr>
              <w:t>)</w:t>
            </w:r>
          </w:p>
        </w:tc>
        <w:tc>
          <w:tcPr>
            <w:tcW w:w="1418" w:type="dxa"/>
            <w:shd w:val="clear" w:color="auto" w:fill="B3B3B3"/>
          </w:tcPr>
          <w:p w14:paraId="6E861D76" w14:textId="77777777" w:rsidR="00201F6A" w:rsidRPr="00425D58" w:rsidRDefault="00201F6A" w:rsidP="00201F6A">
            <w:pPr>
              <w:pStyle w:val="BodyText"/>
              <w:spacing w:before="60" w:after="60"/>
              <w:ind w:left="42" w:right="117" w:firstLine="0"/>
              <w:jc w:val="center"/>
              <w:rPr>
                <w:sz w:val="22"/>
                <w:szCs w:val="22"/>
              </w:rPr>
            </w:pPr>
          </w:p>
        </w:tc>
        <w:tc>
          <w:tcPr>
            <w:tcW w:w="1559" w:type="dxa"/>
            <w:shd w:val="clear" w:color="auto" w:fill="B3B3B3"/>
          </w:tcPr>
          <w:p w14:paraId="6E861D77" w14:textId="77777777" w:rsidR="00201F6A" w:rsidRPr="00425D58" w:rsidRDefault="00201F6A" w:rsidP="00201F6A">
            <w:pPr>
              <w:pStyle w:val="BodyText"/>
              <w:spacing w:before="60" w:after="60"/>
              <w:ind w:left="0" w:firstLine="0"/>
              <w:jc w:val="center"/>
              <w:rPr>
                <w:b/>
                <w:sz w:val="22"/>
                <w:szCs w:val="22"/>
              </w:rPr>
            </w:pPr>
          </w:p>
        </w:tc>
      </w:tr>
      <w:tr w:rsidR="00201F6A" w:rsidRPr="00425D58" w14:paraId="6E861D7C" w14:textId="77777777" w:rsidTr="00201F6A">
        <w:tc>
          <w:tcPr>
            <w:tcW w:w="6237" w:type="dxa"/>
          </w:tcPr>
          <w:p w14:paraId="6E861D79" w14:textId="675ACF5F" w:rsidR="00201F6A" w:rsidRPr="009C56D1" w:rsidRDefault="00201F6A" w:rsidP="00201F6A">
            <w:pPr>
              <w:pStyle w:val="BodyText"/>
              <w:spacing w:before="60" w:after="60"/>
              <w:ind w:left="0" w:firstLine="0"/>
              <w:jc w:val="left"/>
              <w:rPr>
                <w:sz w:val="22"/>
                <w:szCs w:val="22"/>
              </w:rPr>
            </w:pPr>
            <w:r>
              <w:rPr>
                <w:sz w:val="22"/>
                <w:szCs w:val="22"/>
              </w:rPr>
              <w:t>Peak a</w:t>
            </w:r>
            <w:r w:rsidRPr="009C56D1">
              <w:rPr>
                <w:sz w:val="22"/>
                <w:szCs w:val="22"/>
              </w:rPr>
              <w:t xml:space="preserve">symmetrical short circuit current </w:t>
            </w:r>
            <w:r>
              <w:rPr>
                <w:sz w:val="22"/>
                <w:szCs w:val="22"/>
              </w:rPr>
              <w:t xml:space="preserve">at </w:t>
            </w:r>
            <w:r w:rsidRPr="009C56D1">
              <w:rPr>
                <w:sz w:val="22"/>
                <w:szCs w:val="22"/>
              </w:rPr>
              <w:t>10ms (i</w:t>
            </w:r>
            <w:r w:rsidRPr="009C56D1">
              <w:rPr>
                <w:sz w:val="22"/>
                <w:szCs w:val="22"/>
                <w:vertAlign w:val="subscript"/>
              </w:rPr>
              <w:t>p</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11775B" w:rsidRPr="0011775B">
              <w:rPr>
                <w:b/>
                <w:sz w:val="22"/>
                <w:szCs w:val="22"/>
              </w:rPr>
              <w:t>Connection Point</w:t>
            </w:r>
            <w:r w:rsidR="008572B5">
              <w:fldChar w:fldCharType="end"/>
            </w:r>
          </w:p>
        </w:tc>
        <w:tc>
          <w:tcPr>
            <w:tcW w:w="1418" w:type="dxa"/>
          </w:tcPr>
          <w:p w14:paraId="6E861D7A"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B" w14:textId="77777777" w:rsidR="00201F6A" w:rsidRPr="00425D58" w:rsidRDefault="00201F6A" w:rsidP="00201F6A">
            <w:pPr>
              <w:pStyle w:val="BodyText"/>
              <w:spacing w:before="60" w:after="60"/>
              <w:ind w:left="0" w:firstLine="0"/>
              <w:jc w:val="center"/>
              <w:rPr>
                <w:b/>
                <w:sz w:val="22"/>
                <w:szCs w:val="22"/>
              </w:rPr>
            </w:pPr>
            <w:r>
              <w:rPr>
                <w:b/>
                <w:sz w:val="22"/>
                <w:szCs w:val="22"/>
              </w:rPr>
              <w:t>SPD</w:t>
            </w:r>
          </w:p>
        </w:tc>
      </w:tr>
      <w:tr w:rsidR="00201F6A" w:rsidRPr="00425D58" w14:paraId="6E861D80" w14:textId="77777777" w:rsidTr="00201F6A">
        <w:tc>
          <w:tcPr>
            <w:tcW w:w="6237" w:type="dxa"/>
          </w:tcPr>
          <w:p w14:paraId="6E861D7D" w14:textId="09386A40" w:rsidR="00201F6A" w:rsidRPr="009C56D1" w:rsidRDefault="00201F6A" w:rsidP="00201F6A">
            <w:pPr>
              <w:pStyle w:val="BodyText"/>
              <w:spacing w:before="60" w:after="60"/>
              <w:ind w:left="0" w:firstLine="0"/>
              <w:jc w:val="left"/>
              <w:rPr>
                <w:sz w:val="22"/>
                <w:szCs w:val="22"/>
              </w:rPr>
            </w:pPr>
            <w:r w:rsidRPr="009C56D1">
              <w:rPr>
                <w:sz w:val="22"/>
                <w:szCs w:val="22"/>
              </w:rPr>
              <w:t>RMS value of the initial</w:t>
            </w:r>
            <w:r>
              <w:rPr>
                <w:sz w:val="22"/>
                <w:szCs w:val="22"/>
              </w:rPr>
              <w:t xml:space="preserve"> symmetrical</w:t>
            </w:r>
            <w:r w:rsidRPr="009C56D1">
              <w:rPr>
                <w:sz w:val="22"/>
                <w:szCs w:val="22"/>
              </w:rPr>
              <w:t xml:space="preserve"> short circuit current (I</w:t>
            </w:r>
            <w:r w:rsidRPr="009C56D1">
              <w:rPr>
                <w:sz w:val="22"/>
                <w:szCs w:val="22"/>
                <w:vertAlign w:val="subscript"/>
              </w:rPr>
              <w:t>k</w:t>
            </w:r>
            <w:r w:rsidRPr="009C56D1">
              <w:rPr>
                <w:sz w:val="22"/>
                <w:szCs w:val="22"/>
              </w:rPr>
              <w:t xml:space="preserve">”) for a 3φ short circuit fault at the </w:t>
            </w:r>
            <w:r w:rsidR="008572B5">
              <w:fldChar w:fldCharType="begin"/>
            </w:r>
            <w:r w:rsidR="008572B5">
              <w:instrText xml:space="preserve"> REF ConnectionPoint \h  \* MERGEFORMAT </w:instrText>
            </w:r>
            <w:r w:rsidR="008572B5">
              <w:fldChar w:fldCharType="separate"/>
            </w:r>
            <w:r w:rsidR="0011775B" w:rsidRPr="0011775B">
              <w:rPr>
                <w:b/>
                <w:sz w:val="22"/>
                <w:szCs w:val="22"/>
              </w:rPr>
              <w:t>Connection Point</w:t>
            </w:r>
            <w:r w:rsidR="008572B5">
              <w:fldChar w:fldCharType="end"/>
            </w:r>
          </w:p>
        </w:tc>
        <w:tc>
          <w:tcPr>
            <w:tcW w:w="1418" w:type="dxa"/>
          </w:tcPr>
          <w:p w14:paraId="6E861D7E"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7F" w14:textId="77777777" w:rsidR="00201F6A" w:rsidRPr="00425D58" w:rsidRDefault="00201F6A" w:rsidP="00201F6A">
            <w:pPr>
              <w:pStyle w:val="BodyText"/>
              <w:spacing w:before="60" w:after="60"/>
              <w:ind w:left="0" w:firstLine="0"/>
              <w:jc w:val="center"/>
              <w:rPr>
                <w:b/>
                <w:sz w:val="22"/>
                <w:szCs w:val="22"/>
              </w:rPr>
            </w:pPr>
            <w:r>
              <w:rPr>
                <w:b/>
                <w:sz w:val="22"/>
                <w:szCs w:val="22"/>
              </w:rPr>
              <w:t>S</w:t>
            </w:r>
            <w:r w:rsidRPr="00425D58">
              <w:rPr>
                <w:b/>
                <w:sz w:val="22"/>
                <w:szCs w:val="22"/>
              </w:rPr>
              <w:t>PD</w:t>
            </w:r>
          </w:p>
        </w:tc>
      </w:tr>
      <w:tr w:rsidR="00201F6A" w:rsidRPr="00425D58" w14:paraId="6E861D84" w14:textId="77777777" w:rsidTr="00201F6A">
        <w:tc>
          <w:tcPr>
            <w:tcW w:w="6237" w:type="dxa"/>
          </w:tcPr>
          <w:p w14:paraId="6E861D81" w14:textId="21F31B7E" w:rsidR="00201F6A" w:rsidRPr="009C56D1" w:rsidRDefault="00201F6A" w:rsidP="00201F6A">
            <w:pPr>
              <w:pStyle w:val="BodyText"/>
              <w:spacing w:before="60" w:after="60"/>
              <w:ind w:left="0" w:firstLine="0"/>
              <w:jc w:val="left"/>
              <w:rPr>
                <w:sz w:val="22"/>
                <w:szCs w:val="22"/>
              </w:rPr>
            </w:pPr>
            <w:r w:rsidRPr="009C56D1">
              <w:rPr>
                <w:sz w:val="22"/>
                <w:szCs w:val="22"/>
              </w:rPr>
              <w:t xml:space="preserve">RMS value of the </w:t>
            </w:r>
            <w:r>
              <w:rPr>
                <w:sz w:val="22"/>
                <w:szCs w:val="22"/>
              </w:rPr>
              <w:t>symmetrical</w:t>
            </w:r>
            <w:r w:rsidRPr="009C56D1">
              <w:rPr>
                <w:sz w:val="22"/>
                <w:szCs w:val="22"/>
              </w:rPr>
              <w:t xml:space="preserve"> short circuit current</w:t>
            </w:r>
            <w:r>
              <w:rPr>
                <w:sz w:val="22"/>
                <w:szCs w:val="22"/>
              </w:rPr>
              <w:t xml:space="preserve"> at 100ms </w:t>
            </w:r>
            <w:r w:rsidRPr="009C56D1">
              <w:rPr>
                <w:sz w:val="22"/>
                <w:szCs w:val="22"/>
              </w:rPr>
              <w:t>(I</w:t>
            </w:r>
            <w:r w:rsidRPr="009C56D1">
              <w:rPr>
                <w:sz w:val="22"/>
                <w:szCs w:val="22"/>
                <w:vertAlign w:val="subscript"/>
              </w:rPr>
              <w:t>k</w:t>
            </w:r>
            <w:r>
              <w:rPr>
                <w:sz w:val="22"/>
                <w:szCs w:val="22"/>
                <w:vertAlign w:val="subscript"/>
              </w:rPr>
              <w:t>(100)</w:t>
            </w:r>
            <w:r w:rsidRPr="009C56D1">
              <w:rPr>
                <w:sz w:val="22"/>
                <w:szCs w:val="22"/>
              </w:rPr>
              <w:t>) for a 3φ short circuit</w:t>
            </w:r>
            <w:r>
              <w:rPr>
                <w:sz w:val="22"/>
                <w:szCs w:val="22"/>
              </w:rPr>
              <w:t xml:space="preserve"> fault at the</w:t>
            </w:r>
            <w:r w:rsidRPr="009C56D1">
              <w:rPr>
                <w:sz w:val="22"/>
                <w:szCs w:val="22"/>
              </w:rPr>
              <w:t xml:space="preserve"> </w:t>
            </w:r>
            <w:r w:rsidR="008572B5">
              <w:fldChar w:fldCharType="begin"/>
            </w:r>
            <w:r w:rsidR="008572B5">
              <w:instrText xml:space="preserve"> REF ConnectionPoint \h  \* MERGEFORMAT </w:instrText>
            </w:r>
            <w:r w:rsidR="008572B5">
              <w:fldChar w:fldCharType="separate"/>
            </w:r>
            <w:r w:rsidR="0011775B" w:rsidRPr="0011775B">
              <w:rPr>
                <w:b/>
                <w:sz w:val="22"/>
                <w:szCs w:val="22"/>
              </w:rPr>
              <w:t>Connection Point</w:t>
            </w:r>
            <w:r w:rsidR="008572B5">
              <w:fldChar w:fldCharType="end"/>
            </w:r>
          </w:p>
        </w:tc>
        <w:tc>
          <w:tcPr>
            <w:tcW w:w="1418" w:type="dxa"/>
          </w:tcPr>
          <w:p w14:paraId="6E861D82" w14:textId="77777777" w:rsidR="00201F6A" w:rsidRPr="00425D58" w:rsidRDefault="00201F6A" w:rsidP="00201F6A">
            <w:pPr>
              <w:pStyle w:val="BodyText"/>
              <w:spacing w:before="60" w:after="60"/>
              <w:ind w:left="0" w:firstLine="0"/>
              <w:jc w:val="center"/>
              <w:rPr>
                <w:sz w:val="22"/>
                <w:szCs w:val="22"/>
              </w:rPr>
            </w:pPr>
            <w:r w:rsidRPr="00425D58">
              <w:rPr>
                <w:sz w:val="22"/>
                <w:szCs w:val="22"/>
              </w:rPr>
              <w:t>kA</w:t>
            </w:r>
          </w:p>
        </w:tc>
        <w:tc>
          <w:tcPr>
            <w:tcW w:w="1559" w:type="dxa"/>
          </w:tcPr>
          <w:p w14:paraId="6E861D83"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SPD</w:t>
            </w:r>
          </w:p>
        </w:tc>
      </w:tr>
      <w:tr w:rsidR="00201F6A" w:rsidRPr="00425D58" w14:paraId="6E861D88" w14:textId="77777777" w:rsidTr="00201F6A">
        <w:tc>
          <w:tcPr>
            <w:tcW w:w="6237" w:type="dxa"/>
          </w:tcPr>
          <w:p w14:paraId="6E861D85" w14:textId="77777777" w:rsidR="00201F6A" w:rsidRDefault="00201F6A" w:rsidP="00201F6A">
            <w:pPr>
              <w:pStyle w:val="BodyText"/>
              <w:spacing w:before="60" w:after="60"/>
              <w:ind w:left="0" w:firstLine="0"/>
              <w:jc w:val="left"/>
              <w:rPr>
                <w:sz w:val="22"/>
                <w:szCs w:val="22"/>
              </w:rPr>
            </w:pPr>
            <w:r>
              <w:rPr>
                <w:sz w:val="22"/>
                <w:szCs w:val="22"/>
              </w:rPr>
              <w:t>Short circuit time constant T”, corresponding to the change from I</w:t>
            </w:r>
            <w:r w:rsidRPr="00D54F34">
              <w:rPr>
                <w:sz w:val="22"/>
                <w:szCs w:val="22"/>
                <w:vertAlign w:val="subscript"/>
              </w:rPr>
              <w:t>k</w:t>
            </w:r>
            <w:r>
              <w:rPr>
                <w:sz w:val="22"/>
                <w:szCs w:val="22"/>
              </w:rPr>
              <w:t>” to I</w:t>
            </w:r>
            <w:r w:rsidRPr="00D54F34">
              <w:rPr>
                <w:sz w:val="22"/>
                <w:szCs w:val="22"/>
                <w:vertAlign w:val="subscript"/>
              </w:rPr>
              <w:t>k</w:t>
            </w:r>
            <w:r>
              <w:rPr>
                <w:sz w:val="22"/>
                <w:szCs w:val="22"/>
                <w:vertAlign w:val="subscript"/>
              </w:rPr>
              <w:t>(100)</w:t>
            </w:r>
          </w:p>
        </w:tc>
        <w:tc>
          <w:tcPr>
            <w:tcW w:w="1418" w:type="dxa"/>
          </w:tcPr>
          <w:p w14:paraId="6E861D86" w14:textId="77777777" w:rsidR="00201F6A" w:rsidRPr="00425D58" w:rsidRDefault="00201F6A" w:rsidP="00201F6A">
            <w:pPr>
              <w:pStyle w:val="BodyText"/>
              <w:spacing w:before="60" w:after="60"/>
              <w:ind w:left="0" w:firstLine="0"/>
              <w:jc w:val="center"/>
              <w:rPr>
                <w:sz w:val="22"/>
                <w:szCs w:val="22"/>
              </w:rPr>
            </w:pPr>
            <w:r>
              <w:rPr>
                <w:sz w:val="22"/>
                <w:szCs w:val="22"/>
              </w:rPr>
              <w:t>s</w:t>
            </w:r>
          </w:p>
        </w:tc>
        <w:tc>
          <w:tcPr>
            <w:tcW w:w="1559" w:type="dxa"/>
          </w:tcPr>
          <w:p w14:paraId="6E861D87" w14:textId="77777777" w:rsidR="00201F6A" w:rsidRPr="00425D58"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8C" w14:textId="77777777" w:rsidTr="00201F6A">
        <w:tc>
          <w:tcPr>
            <w:tcW w:w="6237" w:type="dxa"/>
          </w:tcPr>
          <w:p w14:paraId="6E861D89" w14:textId="77777777" w:rsidR="00201F6A" w:rsidRDefault="00201F6A" w:rsidP="00201F6A">
            <w:pPr>
              <w:pStyle w:val="BodyText"/>
              <w:spacing w:before="60" w:after="60"/>
              <w:ind w:left="0" w:firstLine="0"/>
              <w:jc w:val="left"/>
              <w:rPr>
                <w:sz w:val="22"/>
                <w:szCs w:val="22"/>
              </w:rPr>
            </w:pPr>
            <w:r>
              <w:rPr>
                <w:sz w:val="22"/>
                <w:szCs w:val="22"/>
              </w:rPr>
              <w:t>Positive sequence X/R ratio at the instant of fault</w:t>
            </w:r>
          </w:p>
        </w:tc>
        <w:tc>
          <w:tcPr>
            <w:tcW w:w="1418" w:type="dxa"/>
          </w:tcPr>
          <w:p w14:paraId="6E861D8A" w14:textId="77777777" w:rsidR="00201F6A" w:rsidRDefault="00201F6A" w:rsidP="00201F6A">
            <w:pPr>
              <w:pStyle w:val="BodyText"/>
              <w:spacing w:before="60" w:after="60"/>
              <w:ind w:left="0" w:firstLine="0"/>
              <w:jc w:val="center"/>
              <w:rPr>
                <w:sz w:val="22"/>
                <w:szCs w:val="22"/>
              </w:rPr>
            </w:pPr>
            <w:r>
              <w:rPr>
                <w:sz w:val="22"/>
                <w:szCs w:val="22"/>
              </w:rPr>
              <w:t>-</w:t>
            </w:r>
          </w:p>
        </w:tc>
        <w:tc>
          <w:tcPr>
            <w:tcW w:w="1559" w:type="dxa"/>
          </w:tcPr>
          <w:p w14:paraId="6E861D8B" w14:textId="77777777" w:rsidR="00201F6A" w:rsidRDefault="00201F6A" w:rsidP="00201F6A">
            <w:pPr>
              <w:pStyle w:val="BodyText"/>
              <w:spacing w:before="60" w:after="60"/>
              <w:ind w:left="0" w:firstLine="0"/>
              <w:jc w:val="center"/>
              <w:rPr>
                <w:b/>
                <w:sz w:val="22"/>
                <w:szCs w:val="22"/>
              </w:rPr>
            </w:pPr>
            <w:r>
              <w:rPr>
                <w:b/>
                <w:sz w:val="22"/>
                <w:szCs w:val="22"/>
              </w:rPr>
              <w:t>DPD</w:t>
            </w:r>
          </w:p>
        </w:tc>
      </w:tr>
      <w:tr w:rsidR="00201F6A" w:rsidRPr="00425D58" w14:paraId="6E861D90" w14:textId="77777777" w:rsidTr="00201F6A">
        <w:tc>
          <w:tcPr>
            <w:tcW w:w="6237" w:type="dxa"/>
            <w:shd w:val="clear" w:color="auto" w:fill="B3B3B3"/>
          </w:tcPr>
          <w:p w14:paraId="6E861D8D" w14:textId="23512270" w:rsidR="00201F6A" w:rsidRPr="00425D58" w:rsidRDefault="00786E2C" w:rsidP="00201F6A">
            <w:pPr>
              <w:pStyle w:val="BodyText"/>
              <w:keepNext/>
              <w:spacing w:before="60" w:after="60"/>
              <w:ind w:left="0" w:firstLine="0"/>
              <w:jc w:val="left"/>
              <w:rPr>
                <w:b/>
                <w:sz w:val="22"/>
                <w:szCs w:val="22"/>
              </w:rPr>
            </w:pPr>
            <w:r>
              <w:rPr>
                <w:b/>
                <w:sz w:val="22"/>
                <w:szCs w:val="22"/>
              </w:rPr>
              <w:fldChar w:fldCharType="begin"/>
            </w:r>
            <w:r w:rsidR="00201F6A">
              <w:rPr>
                <w:sz w:val="22"/>
                <w:szCs w:val="22"/>
              </w:rPr>
              <w:instrText xml:space="preserve"> REF EmbeddedTransmissionSystem \h </w:instrText>
            </w:r>
            <w:r>
              <w:rPr>
                <w:b/>
                <w:sz w:val="22"/>
                <w:szCs w:val="22"/>
              </w:rPr>
            </w:r>
            <w:r>
              <w:rPr>
                <w:b/>
                <w:sz w:val="22"/>
                <w:szCs w:val="22"/>
              </w:rPr>
              <w:fldChar w:fldCharType="separate"/>
            </w:r>
            <w:r w:rsidR="0011775B" w:rsidRPr="0076424C">
              <w:rPr>
                <w:b/>
              </w:rPr>
              <w:t>Embedded Transmission System</w:t>
            </w:r>
            <w:r>
              <w:rPr>
                <w:b/>
                <w:sz w:val="22"/>
                <w:szCs w:val="22"/>
              </w:rPr>
              <w:fldChar w:fldCharType="end"/>
            </w:r>
            <w:r w:rsidR="00201F6A" w:rsidRPr="00425D58">
              <w:rPr>
                <w:b/>
                <w:sz w:val="22"/>
                <w:szCs w:val="22"/>
              </w:rPr>
              <w:t xml:space="preserve"> INTERFACE ARRANGEMENTS</w:t>
            </w:r>
            <w:r w:rsidR="00201F6A">
              <w:rPr>
                <w:b/>
                <w:sz w:val="22"/>
                <w:szCs w:val="22"/>
              </w:rPr>
              <w:t xml:space="preserve"> (see n</w:t>
            </w:r>
            <w:r w:rsidR="00201F6A" w:rsidRPr="00425D58">
              <w:rPr>
                <w:b/>
                <w:sz w:val="22"/>
                <w:szCs w:val="22"/>
              </w:rPr>
              <w:t>ote</w:t>
            </w:r>
            <w:r w:rsidR="00201F6A">
              <w:rPr>
                <w:b/>
                <w:sz w:val="22"/>
                <w:szCs w:val="22"/>
              </w:rPr>
              <w:t> 5</w:t>
            </w:r>
            <w:r w:rsidR="00201F6A" w:rsidRPr="00425D58">
              <w:rPr>
                <w:b/>
                <w:sz w:val="22"/>
                <w:szCs w:val="22"/>
              </w:rPr>
              <w:t>)</w:t>
            </w:r>
          </w:p>
        </w:tc>
        <w:tc>
          <w:tcPr>
            <w:tcW w:w="1418" w:type="dxa"/>
            <w:shd w:val="clear" w:color="auto" w:fill="B3B3B3"/>
          </w:tcPr>
          <w:p w14:paraId="6E861D8E" w14:textId="77777777" w:rsidR="00201F6A" w:rsidRPr="00425D58" w:rsidRDefault="00201F6A" w:rsidP="00201F6A">
            <w:pPr>
              <w:pStyle w:val="BodyText"/>
              <w:keepNext/>
              <w:spacing w:before="60" w:after="60"/>
              <w:ind w:left="42" w:right="117" w:firstLine="0"/>
              <w:jc w:val="center"/>
              <w:rPr>
                <w:sz w:val="22"/>
                <w:szCs w:val="22"/>
              </w:rPr>
            </w:pPr>
          </w:p>
        </w:tc>
        <w:tc>
          <w:tcPr>
            <w:tcW w:w="1559" w:type="dxa"/>
            <w:shd w:val="clear" w:color="auto" w:fill="B3B3B3"/>
          </w:tcPr>
          <w:p w14:paraId="6E861D8F" w14:textId="77777777" w:rsidR="00201F6A" w:rsidRPr="00425D58" w:rsidRDefault="00201F6A" w:rsidP="00201F6A">
            <w:pPr>
              <w:pStyle w:val="BodyText"/>
              <w:keepNext/>
              <w:spacing w:before="60" w:after="60"/>
              <w:ind w:left="0" w:firstLine="0"/>
              <w:jc w:val="center"/>
              <w:rPr>
                <w:b/>
                <w:sz w:val="22"/>
                <w:szCs w:val="22"/>
              </w:rPr>
            </w:pPr>
          </w:p>
        </w:tc>
      </w:tr>
      <w:tr w:rsidR="00201F6A" w:rsidRPr="00425D58" w14:paraId="6E861D94" w14:textId="77777777" w:rsidTr="00201F6A">
        <w:tc>
          <w:tcPr>
            <w:tcW w:w="6237" w:type="dxa"/>
            <w:tcBorders>
              <w:bottom w:val="single" w:sz="4" w:space="0" w:color="auto"/>
            </w:tcBorders>
          </w:tcPr>
          <w:p w14:paraId="6E861D91" w14:textId="1CA7D4BD" w:rsidR="00201F6A" w:rsidRPr="00425D58" w:rsidDel="004B1E7D" w:rsidRDefault="00201F6A" w:rsidP="00201F6A">
            <w:pPr>
              <w:pStyle w:val="BodyText"/>
              <w:spacing w:before="60" w:after="60"/>
              <w:ind w:left="0" w:firstLine="0"/>
              <w:jc w:val="left"/>
              <w:rPr>
                <w:spacing w:val="0"/>
                <w:sz w:val="22"/>
                <w:szCs w:val="22"/>
              </w:rPr>
            </w:pPr>
            <w:r w:rsidRPr="00425D58">
              <w:rPr>
                <w:sz w:val="22"/>
                <w:szCs w:val="22"/>
              </w:rPr>
              <w:t>Means of connection, disconnection and s</w:t>
            </w:r>
            <w:r w:rsidRPr="00425D58">
              <w:rPr>
                <w:spacing w:val="0"/>
                <w:sz w:val="22"/>
                <w:szCs w:val="22"/>
              </w:rPr>
              <w:t xml:space="preserve">ynchronising between </w:t>
            </w:r>
            <w:r w:rsidR="008572B5">
              <w:fldChar w:fldCharType="begin"/>
            </w:r>
            <w:r w:rsidR="008572B5">
              <w:instrText xml:space="preserve"> REF DNO \h  \* MERGEFORMAT </w:instrText>
            </w:r>
            <w:r w:rsidR="008572B5">
              <w:fldChar w:fldCharType="separate"/>
            </w:r>
            <w:r w:rsidR="0011775B" w:rsidRPr="0011775B">
              <w:rPr>
                <w:b/>
                <w:spacing w:val="0"/>
                <w:sz w:val="22"/>
                <w:szCs w:val="22"/>
              </w:rPr>
              <w:t>DNO</w:t>
            </w:r>
            <w:r w:rsidR="008572B5">
              <w:fldChar w:fldCharType="end"/>
            </w:r>
            <w:r w:rsidRPr="00425D58">
              <w:rPr>
                <w:spacing w:val="0"/>
                <w:sz w:val="22"/>
                <w:szCs w:val="22"/>
              </w:rPr>
              <w:t xml:space="preserve"> and </w:t>
            </w:r>
            <w:r w:rsidR="008572B5">
              <w:fldChar w:fldCharType="begin"/>
            </w:r>
            <w:r w:rsidR="008572B5">
              <w:instrText xml:space="preserve"> REF User \h  \* MERGEFORMAT </w:instrText>
            </w:r>
            <w:r w:rsidR="008572B5">
              <w:fldChar w:fldCharType="separate"/>
            </w:r>
            <w:r w:rsidR="0011775B" w:rsidRPr="0011775B">
              <w:rPr>
                <w:b/>
                <w:spacing w:val="0"/>
                <w:sz w:val="22"/>
                <w:szCs w:val="22"/>
              </w:rPr>
              <w:t>User</w:t>
            </w:r>
            <w:r w:rsidR="008572B5">
              <w:fldChar w:fldCharType="end"/>
            </w:r>
          </w:p>
        </w:tc>
        <w:tc>
          <w:tcPr>
            <w:tcW w:w="1418" w:type="dxa"/>
            <w:tcBorders>
              <w:bottom w:val="single" w:sz="4" w:space="0" w:color="auto"/>
            </w:tcBorders>
          </w:tcPr>
          <w:p w14:paraId="6E861D92" w14:textId="77777777" w:rsidR="00201F6A" w:rsidRPr="00425D58" w:rsidDel="004B1E7D" w:rsidRDefault="00201F6A" w:rsidP="00201F6A">
            <w:pPr>
              <w:pStyle w:val="BodyText"/>
              <w:spacing w:before="60" w:after="60"/>
              <w:ind w:left="0" w:firstLine="0"/>
              <w:jc w:val="center"/>
              <w:rPr>
                <w:spacing w:val="0"/>
                <w:sz w:val="22"/>
                <w:szCs w:val="22"/>
              </w:rPr>
            </w:pPr>
            <w:r w:rsidRPr="00425D58" w:rsidDel="00056E88">
              <w:rPr>
                <w:sz w:val="22"/>
                <w:szCs w:val="22"/>
              </w:rPr>
              <w:t>Method statement</w:t>
            </w:r>
          </w:p>
        </w:tc>
        <w:tc>
          <w:tcPr>
            <w:tcW w:w="1559" w:type="dxa"/>
            <w:tcBorders>
              <w:bottom w:val="single" w:sz="4" w:space="0" w:color="auto"/>
            </w:tcBorders>
          </w:tcPr>
          <w:p w14:paraId="6E861D93" w14:textId="77777777" w:rsidR="00201F6A" w:rsidRPr="00425D58" w:rsidDel="004B1E7D" w:rsidRDefault="00201F6A" w:rsidP="00201F6A">
            <w:pPr>
              <w:pStyle w:val="BodyText"/>
              <w:spacing w:before="60" w:after="60"/>
              <w:ind w:left="0" w:firstLine="0"/>
              <w:jc w:val="center"/>
              <w:rPr>
                <w:b/>
                <w:spacing w:val="0"/>
                <w:sz w:val="22"/>
                <w:szCs w:val="22"/>
              </w:rPr>
            </w:pPr>
            <w:r>
              <w:rPr>
                <w:b/>
                <w:sz w:val="22"/>
                <w:szCs w:val="22"/>
              </w:rPr>
              <w:t>S</w:t>
            </w:r>
            <w:r w:rsidRPr="00425D58">
              <w:rPr>
                <w:b/>
                <w:sz w:val="22"/>
                <w:szCs w:val="22"/>
              </w:rPr>
              <w:t>PD</w:t>
            </w:r>
          </w:p>
        </w:tc>
      </w:tr>
      <w:tr w:rsidR="00201F6A" w:rsidRPr="00425D58" w14:paraId="6E861D98" w14:textId="77777777" w:rsidTr="00201F6A">
        <w:tc>
          <w:tcPr>
            <w:tcW w:w="6237" w:type="dxa"/>
            <w:tcBorders>
              <w:bottom w:val="single" w:sz="4" w:space="0" w:color="auto"/>
            </w:tcBorders>
          </w:tcPr>
          <w:p w14:paraId="6E861D95" w14:textId="77777777" w:rsidR="00201F6A" w:rsidRPr="00425D58" w:rsidRDefault="00201F6A" w:rsidP="00201F6A">
            <w:pPr>
              <w:pStyle w:val="BodyText"/>
              <w:spacing w:before="60" w:after="60"/>
              <w:ind w:left="0" w:firstLine="0"/>
              <w:jc w:val="left"/>
              <w:rPr>
                <w:sz w:val="22"/>
                <w:szCs w:val="22"/>
              </w:rPr>
            </w:pPr>
            <w:r w:rsidRPr="00425D58">
              <w:rPr>
                <w:sz w:val="22"/>
                <w:szCs w:val="22"/>
              </w:rPr>
              <w:t>Site protection / co-ordination arrangements with DNO</w:t>
            </w:r>
          </w:p>
        </w:tc>
        <w:tc>
          <w:tcPr>
            <w:tcW w:w="1418" w:type="dxa"/>
            <w:tcBorders>
              <w:bottom w:val="single" w:sz="4" w:space="0" w:color="auto"/>
            </w:tcBorders>
          </w:tcPr>
          <w:p w14:paraId="6E861D96"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7" w14:textId="77777777" w:rsidR="00201F6A" w:rsidRPr="00425D58" w:rsidRDefault="00201F6A" w:rsidP="00201F6A">
            <w:pPr>
              <w:pStyle w:val="BodyText"/>
              <w:spacing w:before="60" w:after="60"/>
              <w:ind w:left="0" w:firstLine="0"/>
              <w:jc w:val="center"/>
              <w:rPr>
                <w:b/>
                <w:sz w:val="22"/>
                <w:szCs w:val="22"/>
              </w:rPr>
            </w:pPr>
            <w:r w:rsidRPr="00425D58">
              <w:rPr>
                <w:b/>
                <w:sz w:val="22"/>
                <w:szCs w:val="22"/>
              </w:rPr>
              <w:t>DPD</w:t>
            </w:r>
          </w:p>
        </w:tc>
      </w:tr>
      <w:tr w:rsidR="00201F6A" w:rsidRPr="00425D58" w14:paraId="6E861D9C" w14:textId="77777777" w:rsidTr="00201F6A">
        <w:tc>
          <w:tcPr>
            <w:tcW w:w="6237" w:type="dxa"/>
            <w:tcBorders>
              <w:bottom w:val="single" w:sz="4" w:space="0" w:color="auto"/>
            </w:tcBorders>
          </w:tcPr>
          <w:p w14:paraId="6E861D99" w14:textId="77777777" w:rsidR="00201F6A" w:rsidRPr="00425D58" w:rsidRDefault="00201F6A" w:rsidP="00201F6A">
            <w:pPr>
              <w:pStyle w:val="BodyText"/>
              <w:spacing w:before="60" w:after="60"/>
              <w:ind w:left="0" w:firstLine="0"/>
              <w:jc w:val="left"/>
              <w:rPr>
                <w:sz w:val="22"/>
                <w:szCs w:val="22"/>
              </w:rPr>
            </w:pPr>
            <w:r w:rsidRPr="00425D58">
              <w:rPr>
                <w:sz w:val="22"/>
                <w:szCs w:val="22"/>
              </w:rPr>
              <w:t xml:space="preserve">Site communications, control and monitoring (HV / </w:t>
            </w:r>
            <w:smartTag w:uri="urn:schemas-microsoft-com:office:smarttags" w:element="place">
              <w:smartTag w:uri="urn:schemas-microsoft-com:office:smarttags" w:element="City">
                <w:r w:rsidRPr="00425D58">
                  <w:rPr>
                    <w:sz w:val="22"/>
                    <w:szCs w:val="22"/>
                  </w:rPr>
                  <w:t>LV</w:t>
                </w:r>
              </w:smartTag>
            </w:smartTag>
            <w:r w:rsidRPr="00425D58">
              <w:rPr>
                <w:sz w:val="22"/>
                <w:szCs w:val="22"/>
              </w:rPr>
              <w:t>)</w:t>
            </w:r>
          </w:p>
        </w:tc>
        <w:tc>
          <w:tcPr>
            <w:tcW w:w="1418" w:type="dxa"/>
            <w:tcBorders>
              <w:bottom w:val="single" w:sz="4" w:space="0" w:color="auto"/>
            </w:tcBorders>
          </w:tcPr>
          <w:p w14:paraId="6E861D9A" w14:textId="77777777" w:rsidR="00201F6A" w:rsidRPr="00425D58" w:rsidDel="00056E88" w:rsidRDefault="00201F6A" w:rsidP="00201F6A">
            <w:pPr>
              <w:pStyle w:val="BodyText"/>
              <w:spacing w:before="60" w:after="60"/>
              <w:ind w:left="0" w:firstLine="0"/>
              <w:jc w:val="center"/>
              <w:rPr>
                <w:sz w:val="22"/>
                <w:szCs w:val="22"/>
              </w:rPr>
            </w:pPr>
            <w:r w:rsidRPr="00425D58">
              <w:rPr>
                <w:sz w:val="22"/>
                <w:szCs w:val="22"/>
              </w:rPr>
              <w:t>Report</w:t>
            </w:r>
          </w:p>
        </w:tc>
        <w:tc>
          <w:tcPr>
            <w:tcW w:w="1559" w:type="dxa"/>
            <w:tcBorders>
              <w:bottom w:val="single" w:sz="4" w:space="0" w:color="auto"/>
            </w:tcBorders>
          </w:tcPr>
          <w:p w14:paraId="6E861D9B" w14:textId="4DDDC916" w:rsidR="00201F6A" w:rsidRPr="00425D58" w:rsidRDefault="008572B5" w:rsidP="00201F6A">
            <w:pPr>
              <w:pStyle w:val="BodyText"/>
              <w:spacing w:before="60" w:after="60"/>
              <w:ind w:left="0" w:firstLine="0"/>
              <w:jc w:val="center"/>
              <w:rPr>
                <w:b/>
                <w:sz w:val="22"/>
                <w:szCs w:val="22"/>
              </w:rPr>
            </w:pPr>
            <w:r>
              <w:fldChar w:fldCharType="begin"/>
            </w:r>
            <w:r>
              <w:instrText xml:space="preserve"> REF DPDa \h  \* MERGEFORMAT </w:instrText>
            </w:r>
            <w:r>
              <w:fldChar w:fldCharType="separate"/>
            </w:r>
            <w:r w:rsidR="0011775B" w:rsidRPr="0011775B">
              <w:rPr>
                <w:b/>
                <w:sz w:val="22"/>
                <w:szCs w:val="22"/>
              </w:rPr>
              <w:t>DPD</w:t>
            </w:r>
            <w:r>
              <w:fldChar w:fldCharType="end"/>
            </w:r>
          </w:p>
        </w:tc>
      </w:tr>
    </w:tbl>
    <w:p w14:paraId="6E861D9D" w14:textId="77777777" w:rsidR="00201F6A" w:rsidRDefault="00201F6A" w:rsidP="00201F6A">
      <w:pPr>
        <w:ind w:left="0" w:firstLine="0"/>
        <w:jc w:val="left"/>
        <w:rPr>
          <w:sz w:val="22"/>
          <w:szCs w:val="22"/>
        </w:rPr>
      </w:pPr>
    </w:p>
    <w:p w14:paraId="6E861D9E" w14:textId="77777777" w:rsidR="00201F6A" w:rsidRPr="00757CB3" w:rsidRDefault="00201F6A" w:rsidP="00201F6A">
      <w:pPr>
        <w:spacing w:after="120"/>
        <w:ind w:left="0" w:firstLine="0"/>
        <w:jc w:val="left"/>
        <w:rPr>
          <w:b/>
          <w:sz w:val="22"/>
          <w:szCs w:val="22"/>
        </w:rPr>
      </w:pPr>
      <w:r w:rsidRPr="00757CB3">
        <w:rPr>
          <w:b/>
          <w:sz w:val="22"/>
          <w:szCs w:val="22"/>
        </w:rPr>
        <w:t>Notes:</w:t>
      </w:r>
    </w:p>
    <w:p w14:paraId="6E861D9F"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Intermittent and Non-intermittent Generation is defined in ER P2/6 as follows:</w:t>
      </w:r>
    </w:p>
    <w:p w14:paraId="6E861DA0"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Intermittent Generation: Generation plant where the energy source for the prime mover can not be made available on demand</w:t>
      </w:r>
    </w:p>
    <w:p w14:paraId="6E861DA1" w14:textId="77777777" w:rsidR="00201F6A" w:rsidRDefault="00201F6A" w:rsidP="00201F6A">
      <w:pPr>
        <w:numPr>
          <w:ilvl w:val="1"/>
          <w:numId w:val="67"/>
        </w:numPr>
        <w:tabs>
          <w:tab w:val="clear" w:pos="1440"/>
          <w:tab w:val="num" w:pos="720"/>
        </w:tabs>
        <w:spacing w:after="120"/>
        <w:ind w:left="720"/>
        <w:jc w:val="left"/>
        <w:rPr>
          <w:sz w:val="22"/>
          <w:szCs w:val="22"/>
        </w:rPr>
      </w:pPr>
      <w:r>
        <w:rPr>
          <w:sz w:val="22"/>
          <w:szCs w:val="22"/>
        </w:rPr>
        <w:t>Non-intermittent Generation: Generation plant where the energy source for the prime mover can be made available on demand</w:t>
      </w:r>
    </w:p>
    <w:p w14:paraId="6E861DA2" w14:textId="4CB85071"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11775B" w:rsidRPr="0076424C">
        <w:rPr>
          <w:b/>
        </w:rPr>
        <w:t>Embedded Transmission System</w:t>
      </w:r>
      <w:r w:rsidR="00786E2C">
        <w:rPr>
          <w:b/>
          <w:sz w:val="22"/>
          <w:szCs w:val="22"/>
        </w:rPr>
        <w:fldChar w:fldCharType="end"/>
      </w:r>
      <w:r>
        <w:rPr>
          <w:sz w:val="22"/>
          <w:szCs w:val="22"/>
        </w:rPr>
        <w:t xml:space="preserve"> is importing </w:t>
      </w:r>
      <w:hyperlink w:anchor="ActivePower" w:history="1">
        <w:r w:rsidR="008572B5">
          <w:fldChar w:fldCharType="begin"/>
        </w:r>
        <w:r w:rsidR="008572B5">
          <w:instrText xml:space="preserve"> REF ActivePower \h  \* MERGEFORMAT </w:instrText>
        </w:r>
        <w:r w:rsidR="008572B5">
          <w:fldChar w:fldCharType="separate"/>
        </w:r>
        <w:r w:rsidR="0011775B" w:rsidRPr="0011775B">
          <w:rPr>
            <w:b/>
            <w:sz w:val="22"/>
            <w:szCs w:val="22"/>
          </w:rPr>
          <w:t>Active Power</w:t>
        </w:r>
        <w:r w:rsidR="008572B5">
          <w:fldChar w:fldCharType="end"/>
        </w:r>
      </w:hyperlink>
      <w:r>
        <w:rPr>
          <w:sz w:val="22"/>
          <w:szCs w:val="22"/>
        </w:rPr>
        <w:t xml:space="preserve">, typically when it is not generating.  The maximum </w:t>
      </w:r>
      <w:hyperlink w:anchor="ActivePower" w:history="1">
        <w:r w:rsidR="008572B5">
          <w:fldChar w:fldCharType="begin"/>
        </w:r>
        <w:r w:rsidR="008572B5">
          <w:instrText xml:space="preserve"> REF ActivePower \h  \* MERGEFORMAT </w:instrText>
        </w:r>
        <w:r w:rsidR="008572B5">
          <w:fldChar w:fldCharType="separate"/>
        </w:r>
        <w:r w:rsidR="0011775B" w:rsidRPr="0011775B">
          <w:rPr>
            <w:b/>
            <w:sz w:val="22"/>
            <w:szCs w:val="22"/>
          </w:rPr>
          <w:t>Active Power</w:t>
        </w:r>
        <w:r w:rsidR="008572B5">
          <w:fldChar w:fldCharType="end"/>
        </w:r>
      </w:hyperlink>
      <w:r>
        <w:rPr>
          <w:sz w:val="22"/>
          <w:szCs w:val="22"/>
        </w:rPr>
        <w:t xml:space="preserve"> import requirement and the associated 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Pr>
          <w:sz w:val="22"/>
          <w:szCs w:val="22"/>
        </w:rPr>
        <w:t xml:space="preserve"> import and/or export requirements should be stated.</w:t>
      </w:r>
    </w:p>
    <w:p w14:paraId="6E861DA3" w14:textId="76D7EC9F" w:rsidR="00201F6A" w:rsidRDefault="00201F6A" w:rsidP="00201F6A">
      <w:pPr>
        <w:numPr>
          <w:ilvl w:val="0"/>
          <w:numId w:val="70"/>
        </w:numPr>
        <w:tabs>
          <w:tab w:val="clear" w:pos="720"/>
          <w:tab w:val="num" w:pos="360"/>
        </w:tabs>
        <w:spacing w:after="120"/>
        <w:ind w:left="360"/>
        <w:jc w:val="left"/>
        <w:rPr>
          <w:sz w:val="22"/>
          <w:szCs w:val="22"/>
        </w:rPr>
      </w:pPr>
      <w:r>
        <w:rPr>
          <w:sz w:val="22"/>
          <w:szCs w:val="22"/>
        </w:rPr>
        <w:t xml:space="preserve">This section relates to operating conditions when the </w:t>
      </w:r>
      <w:r w:rsidR="00786E2C">
        <w:rPr>
          <w:b/>
          <w:sz w:val="22"/>
          <w:szCs w:val="22"/>
        </w:rPr>
        <w:fldChar w:fldCharType="begin"/>
      </w:r>
      <w:r>
        <w:rPr>
          <w:sz w:val="22"/>
          <w:szCs w:val="22"/>
        </w:rPr>
        <w:instrText xml:space="preserve"> REF EmbeddedTransmissionSystem \h </w:instrText>
      </w:r>
      <w:r w:rsidR="00786E2C">
        <w:rPr>
          <w:b/>
          <w:sz w:val="22"/>
          <w:szCs w:val="22"/>
        </w:rPr>
      </w:r>
      <w:r w:rsidR="00786E2C">
        <w:rPr>
          <w:b/>
          <w:sz w:val="22"/>
          <w:szCs w:val="22"/>
        </w:rPr>
        <w:fldChar w:fldCharType="separate"/>
      </w:r>
      <w:r w:rsidR="0011775B" w:rsidRPr="0076424C">
        <w:rPr>
          <w:b/>
        </w:rPr>
        <w:t>Embedded Transmission System</w:t>
      </w:r>
      <w:r w:rsidR="00786E2C">
        <w:rPr>
          <w:b/>
          <w:sz w:val="22"/>
          <w:szCs w:val="22"/>
        </w:rPr>
        <w:fldChar w:fldCharType="end"/>
      </w:r>
      <w:r>
        <w:rPr>
          <w:sz w:val="22"/>
          <w:szCs w:val="22"/>
        </w:rPr>
        <w:t xml:space="preserve"> is exporting </w:t>
      </w:r>
      <w:hyperlink w:anchor="ActivePower" w:history="1">
        <w:r w:rsidR="008572B5">
          <w:fldChar w:fldCharType="begin"/>
        </w:r>
        <w:r w:rsidR="008572B5">
          <w:instrText xml:space="preserve"> REF ActivePower \h  \* MERGEFORMAT </w:instrText>
        </w:r>
        <w:r w:rsidR="008572B5">
          <w:fldChar w:fldCharType="separate"/>
        </w:r>
        <w:r w:rsidR="0011775B" w:rsidRPr="0011775B">
          <w:rPr>
            <w:b/>
            <w:sz w:val="22"/>
            <w:szCs w:val="22"/>
          </w:rPr>
          <w:t>Active Power</w:t>
        </w:r>
        <w:r w:rsidR="008572B5">
          <w:fldChar w:fldCharType="end"/>
        </w:r>
      </w:hyperlink>
      <w:r>
        <w:rPr>
          <w:sz w:val="22"/>
          <w:szCs w:val="22"/>
        </w:rPr>
        <w:t xml:space="preserve">.  The </w:t>
      </w:r>
      <w:hyperlink w:anchor="ActivePower" w:history="1">
        <w:r w:rsidR="008572B5">
          <w:fldChar w:fldCharType="begin"/>
        </w:r>
        <w:r w:rsidR="008572B5">
          <w:instrText xml:space="preserve"> REF ActivePower \h  \* MERGEFORMAT </w:instrText>
        </w:r>
        <w:r w:rsidR="008572B5">
          <w:fldChar w:fldCharType="separate"/>
        </w:r>
        <w:r w:rsidR="0011775B" w:rsidRPr="0011775B">
          <w:rPr>
            <w:b/>
            <w:sz w:val="22"/>
            <w:szCs w:val="22"/>
          </w:rPr>
          <w:t>Active Power</w:t>
        </w:r>
        <w:r w:rsidR="008572B5">
          <w:fldChar w:fldCharType="end"/>
        </w:r>
      </w:hyperlink>
      <w:r>
        <w:rPr>
          <w:sz w:val="22"/>
          <w:szCs w:val="22"/>
        </w:rPr>
        <w:t xml:space="preserve"> export and associated maximum </w:t>
      </w:r>
      <w:r w:rsidR="008572B5">
        <w:fldChar w:fldCharType="begin"/>
      </w:r>
      <w:r w:rsidR="008572B5">
        <w:instrText xml:space="preserve"> REF ReactivePower \h  \* MERGEFORMAT </w:instrText>
      </w:r>
      <w:r w:rsidR="008572B5">
        <w:fldChar w:fldCharType="separate"/>
      </w:r>
      <w:r w:rsidR="0011775B" w:rsidRPr="0011775B">
        <w:rPr>
          <w:b/>
          <w:sz w:val="22"/>
          <w:szCs w:val="22"/>
        </w:rPr>
        <w:t>Reactive Power</w:t>
      </w:r>
      <w:r w:rsidR="008572B5">
        <w:fldChar w:fldCharType="end"/>
      </w:r>
      <w:r>
        <w:rPr>
          <w:sz w:val="22"/>
          <w:szCs w:val="22"/>
        </w:rPr>
        <w:t xml:space="preserve"> range should be stated for operation at </w:t>
      </w:r>
      <w:r w:rsidR="008572B5">
        <w:fldChar w:fldCharType="begin"/>
      </w:r>
      <w:r w:rsidR="008572B5">
        <w:instrText xml:space="preserve"> REF RegisteredCapacity \h  \* MERGEFORMAT </w:instrText>
      </w:r>
      <w:r w:rsidR="008572B5">
        <w:fldChar w:fldCharType="separate"/>
      </w:r>
      <w:r w:rsidR="0011775B" w:rsidRPr="0011775B">
        <w:rPr>
          <w:b/>
          <w:sz w:val="22"/>
          <w:szCs w:val="22"/>
        </w:rPr>
        <w:t>Registered Capacity</w:t>
      </w:r>
      <w:r w:rsidR="008572B5">
        <w:fldChar w:fldCharType="end"/>
      </w:r>
      <w:r>
        <w:rPr>
          <w:sz w:val="22"/>
          <w:szCs w:val="22"/>
          <w:lang w:val="en-US"/>
        </w:rPr>
        <w:t xml:space="preserve"> and for operation at </w:t>
      </w:r>
      <w:r w:rsidR="008572B5">
        <w:fldChar w:fldCharType="begin"/>
      </w:r>
      <w:r w:rsidR="008572B5">
        <w:instrText xml:space="preserve"> REF MinimumGeneration \h  \* MERGEFORMAT </w:instrText>
      </w:r>
      <w:r w:rsidR="008572B5">
        <w:fldChar w:fldCharType="separate"/>
      </w:r>
      <w:r w:rsidR="0011775B" w:rsidRPr="0011775B">
        <w:rPr>
          <w:b/>
          <w:sz w:val="22"/>
          <w:szCs w:val="22"/>
        </w:rPr>
        <w:t>Minimum Generation</w:t>
      </w:r>
      <w:r w:rsidR="008572B5">
        <w:fldChar w:fldCharType="end"/>
      </w:r>
      <w:r>
        <w:rPr>
          <w:sz w:val="22"/>
          <w:szCs w:val="22"/>
        </w:rPr>
        <w:t>.</w:t>
      </w:r>
    </w:p>
    <w:p w14:paraId="6E861DA4" w14:textId="77777777" w:rsidR="00201F6A" w:rsidRDefault="00201F6A" w:rsidP="00201F6A">
      <w:pPr>
        <w:numPr>
          <w:ilvl w:val="0"/>
          <w:numId w:val="70"/>
        </w:numPr>
        <w:tabs>
          <w:tab w:val="clear" w:pos="720"/>
          <w:tab w:val="num" w:pos="360"/>
        </w:tabs>
        <w:spacing w:after="120"/>
        <w:ind w:left="360"/>
        <w:jc w:val="left"/>
        <w:rPr>
          <w:sz w:val="22"/>
          <w:szCs w:val="22"/>
        </w:rPr>
      </w:pPr>
      <w:r>
        <w:rPr>
          <w:sz w:val="22"/>
          <w:szCs w:val="22"/>
        </w:rPr>
        <w:t>See ER G74, ETR 120 and IEC 60909 for guidance on short-circuit current data.</w:t>
      </w:r>
      <w:r w:rsidRPr="00BA6FFF">
        <w:rPr>
          <w:sz w:val="22"/>
          <w:szCs w:val="22"/>
        </w:rPr>
        <w:t xml:space="preserve"> </w:t>
      </w:r>
      <w:r>
        <w:rPr>
          <w:sz w:val="22"/>
          <w:szCs w:val="22"/>
        </w:rPr>
        <w:t xml:space="preserve"> Additionally, fault current contribution data may be provided in the form of detailed graphs, waveforms and/or tables.  </w:t>
      </w:r>
    </w:p>
    <w:p w14:paraId="6E861DA5" w14:textId="23C785B6" w:rsidR="00201F6A" w:rsidRDefault="00201F6A" w:rsidP="00201F6A">
      <w:pPr>
        <w:numPr>
          <w:ilvl w:val="0"/>
          <w:numId w:val="70"/>
        </w:numPr>
        <w:tabs>
          <w:tab w:val="clear" w:pos="720"/>
          <w:tab w:val="num" w:pos="360"/>
        </w:tabs>
        <w:spacing w:after="120"/>
        <w:ind w:left="360"/>
        <w:jc w:val="left"/>
        <w:rPr>
          <w:sz w:val="22"/>
          <w:szCs w:val="22"/>
        </w:rPr>
      </w:pPr>
      <w:r w:rsidRPr="00425D58">
        <w:rPr>
          <w:sz w:val="22"/>
          <w:szCs w:val="22"/>
        </w:rPr>
        <w:lastRenderedPageBreak/>
        <w:t xml:space="preserve">The </w:t>
      </w:r>
      <w:r>
        <w:rPr>
          <w:sz w:val="22"/>
          <w:szCs w:val="22"/>
        </w:rPr>
        <w:t>interface</w:t>
      </w:r>
      <w:r w:rsidRPr="00425D58">
        <w:rPr>
          <w:sz w:val="22"/>
          <w:szCs w:val="22"/>
        </w:rPr>
        <w:t xml:space="preserve"> arrangements need to be agreed and implemented between the </w:t>
      </w:r>
      <w:r w:rsidR="008572B5">
        <w:fldChar w:fldCharType="begin"/>
      </w:r>
      <w:r w:rsidR="008572B5">
        <w:instrText xml:space="preserve"> REF User \h  \* MERGEFORMAT </w:instrText>
      </w:r>
      <w:r w:rsidR="008572B5">
        <w:fldChar w:fldCharType="separate"/>
      </w:r>
      <w:r w:rsidR="0011775B" w:rsidRPr="0011775B">
        <w:rPr>
          <w:b/>
          <w:sz w:val="22"/>
          <w:szCs w:val="22"/>
        </w:rPr>
        <w:t>User</w:t>
      </w:r>
      <w:r w:rsidR="008572B5">
        <w:fldChar w:fldCharType="end"/>
      </w:r>
      <w:r w:rsidRPr="00425D58">
        <w:rPr>
          <w:sz w:val="22"/>
          <w:szCs w:val="22"/>
        </w:rPr>
        <w:t xml:space="preserve"> and the </w:t>
      </w:r>
      <w:r w:rsidR="008572B5">
        <w:fldChar w:fldCharType="begin"/>
      </w:r>
      <w:r w:rsidR="008572B5">
        <w:instrText xml:space="preserve"> REF DNO \h  \* MERGEFORMAT </w:instrText>
      </w:r>
      <w:r w:rsidR="008572B5">
        <w:fldChar w:fldCharType="separate"/>
      </w:r>
      <w:r w:rsidR="0011775B" w:rsidRPr="0011775B">
        <w:rPr>
          <w:b/>
          <w:sz w:val="22"/>
          <w:szCs w:val="22"/>
        </w:rPr>
        <w:t>DNO</w:t>
      </w:r>
      <w:r w:rsidR="008572B5">
        <w:fldChar w:fldCharType="end"/>
      </w:r>
      <w:r w:rsidRPr="00425D58">
        <w:rPr>
          <w:sz w:val="22"/>
          <w:szCs w:val="22"/>
        </w:rPr>
        <w:t xml:space="preserve"> before energisation</w:t>
      </w:r>
      <w:r>
        <w:rPr>
          <w:sz w:val="22"/>
          <w:szCs w:val="22"/>
        </w:rPr>
        <w:t xml:space="preserve"> and consideration should be given to addressing the </w:t>
      </w:r>
      <w:r w:rsidRPr="0053151B">
        <w:rPr>
          <w:sz w:val="22"/>
          <w:szCs w:val="22"/>
        </w:rPr>
        <w:t>Distribution Code</w:t>
      </w:r>
      <w:r>
        <w:rPr>
          <w:sz w:val="22"/>
          <w:szCs w:val="22"/>
        </w:rPr>
        <w:t xml:space="preserve"> requirements including</w:t>
      </w:r>
      <w:r w:rsidRPr="0053151B">
        <w:rPr>
          <w:sz w:val="22"/>
          <w:szCs w:val="22"/>
        </w:rPr>
        <w:t xml:space="preserve"> DGC5, DGC8, DPC6.7, DOC5, DOC7.4, DOC8.6.3, DOC8.6.4, DOC9 and DOC10</w:t>
      </w:r>
      <w:r w:rsidR="00585B3F">
        <w:rPr>
          <w:sz w:val="22"/>
          <w:szCs w:val="22"/>
        </w:rPr>
        <w:t xml:space="preserve"> and the requirements of EREC G59 and EREC G99 as applicable</w:t>
      </w:r>
      <w:r w:rsidRPr="0053151B">
        <w:rPr>
          <w:sz w:val="22"/>
          <w:szCs w:val="22"/>
        </w:rPr>
        <w:t>.</w:t>
      </w:r>
      <w:r>
        <w:rPr>
          <w:sz w:val="22"/>
          <w:szCs w:val="22"/>
        </w:rPr>
        <w:t xml:space="preserve">  For example DOC7 requires up to date contact details and procedures are required to establish an effective means of </w:t>
      </w:r>
      <w:r w:rsidRPr="0053151B">
        <w:rPr>
          <w:sz w:val="22"/>
          <w:szCs w:val="22"/>
        </w:rPr>
        <w:t xml:space="preserve">communication between the </w:t>
      </w:r>
      <w:r w:rsidR="008572B5">
        <w:fldChar w:fldCharType="begin"/>
      </w:r>
      <w:r w:rsidR="008572B5">
        <w:instrText xml:space="preserve"> REF Generator \h  \* MERGEFORMAT </w:instrText>
      </w:r>
      <w:r w:rsidR="008572B5">
        <w:fldChar w:fldCharType="separate"/>
      </w:r>
      <w:r w:rsidR="0011775B" w:rsidRPr="0011775B">
        <w:rPr>
          <w:b/>
          <w:sz w:val="22"/>
          <w:szCs w:val="22"/>
        </w:rPr>
        <w:t>Generator</w:t>
      </w:r>
      <w:r w:rsidR="008572B5">
        <w:fldChar w:fldCharType="end"/>
      </w:r>
      <w:r w:rsidRPr="0053151B">
        <w:rPr>
          <w:sz w:val="22"/>
          <w:szCs w:val="22"/>
        </w:rPr>
        <w:t xml:space="preserve"> and the </w:t>
      </w:r>
      <w:r w:rsidR="008572B5">
        <w:fldChar w:fldCharType="begin"/>
      </w:r>
      <w:r w:rsidR="008572B5">
        <w:instrText xml:space="preserve"> REF DNO \h  \* MERGEFORMAT </w:instrText>
      </w:r>
      <w:r w:rsidR="008572B5">
        <w:fldChar w:fldCharType="separate"/>
      </w:r>
      <w:r w:rsidR="0011775B" w:rsidRPr="0011775B">
        <w:rPr>
          <w:b/>
          <w:sz w:val="22"/>
          <w:szCs w:val="22"/>
        </w:rPr>
        <w:t>DNO</w:t>
      </w:r>
      <w:r w:rsidR="008572B5">
        <w:fldChar w:fldCharType="end"/>
      </w:r>
      <w:r w:rsidRPr="0053151B">
        <w:rPr>
          <w:sz w:val="22"/>
          <w:szCs w:val="22"/>
        </w:rPr>
        <w:t>.</w:t>
      </w:r>
    </w:p>
    <w:p w14:paraId="6E861DA6" w14:textId="77777777" w:rsidR="00201F6A" w:rsidRDefault="00201F6A" w:rsidP="00C623DB">
      <w:pPr>
        <w:pStyle w:val="Heading2"/>
        <w:spacing w:beforeLines="40" w:before="96" w:afterLines="40" w:after="96"/>
      </w:pPr>
    </w:p>
    <w:p w14:paraId="6E861DA7" w14:textId="77777777" w:rsidR="00FA62DE" w:rsidRDefault="00FA62DE">
      <w:pPr>
        <w:pStyle w:val="Heading2"/>
      </w:pPr>
      <w:bookmarkStart w:id="581" w:name="Schedule6"/>
      <w:r>
        <w:br w:type="page"/>
      </w:r>
    </w:p>
    <w:p w14:paraId="6E861DA8" w14:textId="77777777" w:rsidR="00314B36" w:rsidRPr="00287BD3" w:rsidRDefault="00314B36">
      <w:pPr>
        <w:pStyle w:val="Heading2"/>
      </w:pPr>
      <w:bookmarkStart w:id="582" w:name="_Toc501209789"/>
      <w:r w:rsidRPr="00287BD3">
        <w:lastRenderedPageBreak/>
        <w:t>Schedule 6</w:t>
      </w:r>
      <w:bookmarkEnd w:id="581"/>
      <w:bookmarkEnd w:id="582"/>
    </w:p>
    <w:p w14:paraId="6E861DA9" w14:textId="77777777" w:rsidR="00314B36" w:rsidRPr="00287BD3" w:rsidRDefault="00314B36">
      <w:smartTag w:uri="urn:schemas-microsoft-com:office:smarttags" w:element="stockticker">
        <w:r w:rsidRPr="00287BD3">
          <w:rPr>
            <w:b/>
          </w:rPr>
          <w:t>DATA</w:t>
        </w:r>
      </w:smartTag>
      <w:r w:rsidRPr="00287BD3">
        <w:t xml:space="preserve"> </w:t>
      </w:r>
      <w:r w:rsidRPr="00287BD3">
        <w:rPr>
          <w:b/>
        </w:rPr>
        <w:t>REGISTRATION CODE</w:t>
      </w:r>
    </w:p>
    <w:p w14:paraId="6E861DAA" w14:textId="77A1764D" w:rsidR="00314B36" w:rsidRPr="003B3441" w:rsidRDefault="008572B5">
      <w:pPr>
        <w:rPr>
          <w:b/>
          <w:caps/>
          <w:szCs w:val="24"/>
        </w:rPr>
      </w:pPr>
      <w:r>
        <w:fldChar w:fldCharType="begin"/>
      </w:r>
      <w:r>
        <w:instrText xml:space="preserve"> REF Demand \h  \* MERGEFORMAT </w:instrText>
      </w:r>
      <w:r>
        <w:fldChar w:fldCharType="separate"/>
      </w:r>
      <w:r w:rsidR="0011775B" w:rsidRPr="0011775B">
        <w:rPr>
          <w:b/>
          <w:caps/>
          <w:szCs w:val="24"/>
        </w:rPr>
        <w:t>Demand</w:t>
      </w:r>
      <w:r>
        <w:fldChar w:fldCharType="end"/>
      </w:r>
      <w:r w:rsidR="00314B36" w:rsidRPr="003B3441">
        <w:rPr>
          <w:b/>
          <w:caps/>
          <w:szCs w:val="24"/>
        </w:rPr>
        <w:t xml:space="preserve"> FORECASTS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287BD3" w14:paraId="6E861DB4" w14:textId="77777777">
        <w:trPr>
          <w:cantSplit/>
          <w:tblHeader/>
        </w:trPr>
        <w:tc>
          <w:tcPr>
            <w:tcW w:w="3402" w:type="dxa"/>
          </w:tcPr>
          <w:p w14:paraId="6E861DAB" w14:textId="77777777" w:rsidR="00314B36" w:rsidRPr="00287BD3" w:rsidRDefault="00314B36">
            <w:pPr>
              <w:spacing w:before="60"/>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021" w:type="dxa"/>
          </w:tcPr>
          <w:p w14:paraId="6E861DAC" w14:textId="77777777" w:rsidR="00314B36" w:rsidRPr="00287BD3" w:rsidRDefault="00314B36">
            <w:pPr>
              <w:spacing w:before="60"/>
              <w:ind w:left="15" w:hanging="15"/>
              <w:jc w:val="center"/>
              <w:rPr>
                <w:b/>
                <w:caps/>
                <w:u w:val="single"/>
              </w:rPr>
            </w:pPr>
            <w:r w:rsidRPr="00287BD3">
              <w:rPr>
                <w:b/>
                <w:caps/>
                <w:u w:val="single"/>
              </w:rPr>
              <w:t>UNITS</w:t>
            </w:r>
          </w:p>
        </w:tc>
        <w:tc>
          <w:tcPr>
            <w:tcW w:w="1418" w:type="dxa"/>
          </w:tcPr>
          <w:p w14:paraId="6E861DAD" w14:textId="77777777" w:rsidR="00314B36" w:rsidRPr="00287BD3" w:rsidRDefault="00314B36">
            <w:pPr>
              <w:spacing w:before="60" w:after="0"/>
              <w:jc w:val="center"/>
              <w:rPr>
                <w:b/>
                <w:caps/>
                <w:u w:val="single"/>
              </w:rPr>
            </w:pPr>
            <w:r w:rsidRPr="00287BD3">
              <w:rPr>
                <w:b/>
                <w:caps/>
                <w:u w:val="single"/>
              </w:rPr>
              <w:t xml:space="preserve">TIME </w:t>
            </w:r>
          </w:p>
          <w:p w14:paraId="6E861DAE" w14:textId="77777777" w:rsidR="00314B36" w:rsidRPr="00287BD3" w:rsidRDefault="00314B36">
            <w:pPr>
              <w:spacing w:before="60" w:after="0"/>
              <w:jc w:val="center"/>
              <w:rPr>
                <w:b/>
                <w:caps/>
                <w:u w:val="single"/>
              </w:rPr>
            </w:pPr>
            <w:r w:rsidRPr="00287BD3">
              <w:rPr>
                <w:b/>
                <w:caps/>
                <w:u w:val="single"/>
              </w:rPr>
              <w:t xml:space="preserve">PERIOD </w:t>
            </w:r>
          </w:p>
          <w:p w14:paraId="6E861DAF" w14:textId="77777777" w:rsidR="00314B36" w:rsidRPr="00287BD3" w:rsidRDefault="00314B36">
            <w:pPr>
              <w:spacing w:before="60" w:after="0"/>
              <w:jc w:val="center"/>
              <w:rPr>
                <w:b/>
                <w:caps/>
                <w:u w:val="single"/>
              </w:rPr>
            </w:pPr>
            <w:r w:rsidRPr="00287BD3">
              <w:rPr>
                <w:b/>
                <w:caps/>
                <w:u w:val="single"/>
              </w:rPr>
              <w:t>COVERED</w:t>
            </w:r>
          </w:p>
        </w:tc>
        <w:tc>
          <w:tcPr>
            <w:tcW w:w="1530" w:type="dxa"/>
          </w:tcPr>
          <w:p w14:paraId="6E861DB0" w14:textId="77777777" w:rsidR="00314B36" w:rsidRPr="00287BD3" w:rsidRDefault="00314B36">
            <w:pPr>
              <w:spacing w:before="60" w:after="0"/>
              <w:jc w:val="center"/>
              <w:rPr>
                <w:b/>
                <w:caps/>
                <w:u w:val="single"/>
              </w:rPr>
            </w:pPr>
            <w:r w:rsidRPr="00287BD3">
              <w:rPr>
                <w:b/>
                <w:caps/>
                <w:u w:val="single"/>
              </w:rPr>
              <w:t>UPDATE</w:t>
            </w:r>
          </w:p>
          <w:p w14:paraId="6E861DB1" w14:textId="77777777" w:rsidR="00314B36" w:rsidRPr="00287BD3" w:rsidRDefault="00314B36">
            <w:pPr>
              <w:spacing w:before="60" w:after="0"/>
              <w:jc w:val="center"/>
              <w:rPr>
                <w:b/>
                <w:caps/>
                <w:u w:val="single"/>
              </w:rPr>
            </w:pPr>
            <w:r w:rsidRPr="00287BD3">
              <w:rPr>
                <w:b/>
                <w:caps/>
                <w:u w:val="single"/>
              </w:rPr>
              <w:t>TIME</w:t>
            </w:r>
          </w:p>
        </w:tc>
        <w:tc>
          <w:tcPr>
            <w:tcW w:w="1620" w:type="dxa"/>
          </w:tcPr>
          <w:p w14:paraId="6E861DB2" w14:textId="77777777" w:rsidR="00314B36" w:rsidRPr="00287BD3" w:rsidRDefault="00314B36">
            <w:pPr>
              <w:spacing w:before="60" w:after="0"/>
              <w:jc w:val="center"/>
              <w:rPr>
                <w:b/>
                <w:caps/>
                <w:u w:val="single"/>
              </w:rPr>
            </w:pPr>
            <w:smartTag w:uri="urn:schemas-microsoft-com:office:smarttags" w:element="stockticker">
              <w:r w:rsidRPr="00287BD3">
                <w:rPr>
                  <w:b/>
                  <w:caps/>
                  <w:u w:val="single"/>
                </w:rPr>
                <w:t>DATA</w:t>
              </w:r>
            </w:smartTag>
          </w:p>
          <w:p w14:paraId="6E861DB3" w14:textId="77777777" w:rsidR="00314B36" w:rsidRPr="00287BD3" w:rsidRDefault="00314B36">
            <w:pPr>
              <w:spacing w:before="60" w:after="0"/>
              <w:jc w:val="center"/>
              <w:rPr>
                <w:b/>
                <w:caps/>
                <w:u w:val="single"/>
              </w:rPr>
            </w:pPr>
            <w:r w:rsidRPr="00287BD3">
              <w:rPr>
                <w:b/>
                <w:caps/>
                <w:u w:val="single"/>
              </w:rPr>
              <w:t>CATEGORY</w:t>
            </w:r>
          </w:p>
        </w:tc>
      </w:tr>
      <w:tr w:rsidR="00314B36" w:rsidRPr="00287BD3" w14:paraId="6E861DBA" w14:textId="77777777">
        <w:trPr>
          <w:cantSplit/>
        </w:trPr>
        <w:tc>
          <w:tcPr>
            <w:tcW w:w="3402" w:type="dxa"/>
          </w:tcPr>
          <w:p w14:paraId="6E861DB5" w14:textId="1AE68356" w:rsidR="00314B36" w:rsidRPr="00287BD3" w:rsidRDefault="00314B36">
            <w:pPr>
              <w:spacing w:after="120"/>
              <w:ind w:left="360" w:hanging="360"/>
              <w:jc w:val="left"/>
            </w:pPr>
            <w:r w:rsidRPr="00287BD3">
              <w:t>1.</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11775B" w:rsidRPr="0076424C">
              <w:rPr>
                <w:b/>
              </w:rPr>
              <w:t>Power Factor</w:t>
            </w:r>
            <w:r w:rsidR="008572B5">
              <w:fldChar w:fldCharType="end"/>
            </w:r>
            <w:r w:rsidRPr="00287BD3">
              <w:t xml:space="preserve"> at </w:t>
            </w:r>
            <w:r w:rsidRPr="00287BD3">
              <w:rPr>
                <w:b/>
              </w:rPr>
              <w:t xml:space="preserve">Annual </w:t>
            </w:r>
            <w:r w:rsidR="008572B5">
              <w:fldChar w:fldCharType="begin"/>
            </w:r>
            <w:r w:rsidR="008572B5">
              <w:instrText xml:space="preserve"> REF ACS \h  \* MERGEFORMAT </w:instrText>
            </w:r>
            <w:r w:rsidR="008572B5">
              <w:fldChar w:fldCharType="separate"/>
            </w:r>
            <w:smartTag w:uri="urn:schemas-microsoft-com:office:smarttags" w:element="stockticker">
              <w:r w:rsidR="0011775B" w:rsidRPr="0076424C">
                <w:rPr>
                  <w:b/>
                </w:rPr>
                <w:t>ACS</w:t>
              </w:r>
            </w:smartTag>
            <w:r w:rsidR="008572B5">
              <w:fldChar w:fldCharType="end"/>
            </w:r>
            <w:r w:rsidRPr="00287BD3">
              <w:rPr>
                <w:b/>
              </w:rPr>
              <w:t xml:space="preserve"> Conditions</w:t>
            </w:r>
            <w:r w:rsidRPr="00287BD3">
              <w:t xml:space="preserve"> for specified time of the annual peak half hour at the associated </w:t>
            </w:r>
            <w:r w:rsidR="008572B5">
              <w:fldChar w:fldCharType="begin"/>
            </w:r>
            <w:r w:rsidR="008572B5">
              <w:instrText xml:space="preserve"> REF GSP \h  \* MERGEFORMAT </w:instrText>
            </w:r>
            <w:r w:rsidR="008572B5">
              <w:fldChar w:fldCharType="separate"/>
            </w:r>
            <w:r w:rsidR="0011775B" w:rsidRPr="0076424C">
              <w:rPr>
                <w:b/>
              </w:rPr>
              <w:t>Grid Supply Point</w:t>
            </w:r>
            <w:r w:rsidR="008572B5">
              <w:fldChar w:fldCharType="end"/>
            </w:r>
            <w:r w:rsidRPr="00287BD3">
              <w:rPr>
                <w:b/>
              </w:rPr>
              <w:t>s</w:t>
            </w:r>
            <w:r w:rsidRPr="00287BD3">
              <w:t xml:space="preserve"> and at the specified time of the annual peak half-hour of the </w:t>
            </w:r>
            <w:r w:rsidR="008B238E" w:rsidRPr="0045266C">
              <w:rPr>
                <w:b/>
              </w:rPr>
              <w:t>National Electricity Transmission System</w:t>
            </w:r>
            <w:r w:rsidR="008B238E">
              <w:rPr>
                <w:b/>
              </w:rPr>
              <w:t xml:space="preserve"> Demand</w:t>
            </w:r>
          </w:p>
        </w:tc>
        <w:tc>
          <w:tcPr>
            <w:tcW w:w="1021" w:type="dxa"/>
          </w:tcPr>
          <w:p w14:paraId="6E861DB6" w14:textId="77777777" w:rsidR="00314B36" w:rsidRPr="00287BD3" w:rsidRDefault="00314B36">
            <w:pPr>
              <w:spacing w:before="60"/>
              <w:ind w:left="0" w:firstLine="0"/>
              <w:jc w:val="center"/>
            </w:pPr>
            <w:r w:rsidRPr="00287BD3">
              <w:t>MW/</w:t>
            </w:r>
            <w:r w:rsidRPr="00287BD3">
              <w:br/>
              <w:t>MVAr</w:t>
            </w:r>
          </w:p>
        </w:tc>
        <w:tc>
          <w:tcPr>
            <w:tcW w:w="1418" w:type="dxa"/>
          </w:tcPr>
          <w:p w14:paraId="6E861DB7" w14:textId="77777777" w:rsidR="00314B36" w:rsidRPr="00287BD3" w:rsidRDefault="00314B36">
            <w:pPr>
              <w:spacing w:before="60"/>
              <w:ind w:left="34" w:hanging="34"/>
              <w:jc w:val="center"/>
            </w:pPr>
            <w:r w:rsidRPr="00287BD3">
              <w:t>8 weeks - 3 years</w:t>
            </w:r>
          </w:p>
        </w:tc>
        <w:tc>
          <w:tcPr>
            <w:tcW w:w="1530" w:type="dxa"/>
          </w:tcPr>
          <w:p w14:paraId="6E861DB8" w14:textId="77777777" w:rsidR="00314B36" w:rsidRPr="00287BD3" w:rsidRDefault="00314B36">
            <w:pPr>
              <w:spacing w:before="60"/>
              <w:jc w:val="center"/>
            </w:pPr>
            <w:r w:rsidRPr="00287BD3">
              <w:t>Week 35</w:t>
            </w:r>
          </w:p>
        </w:tc>
        <w:tc>
          <w:tcPr>
            <w:tcW w:w="1620" w:type="dxa"/>
          </w:tcPr>
          <w:p w14:paraId="6E861DB9" w14:textId="7DC93A33"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C0" w14:textId="77777777">
        <w:trPr>
          <w:cantSplit/>
        </w:trPr>
        <w:tc>
          <w:tcPr>
            <w:tcW w:w="3402" w:type="dxa"/>
          </w:tcPr>
          <w:p w14:paraId="6E861DBB" w14:textId="58335300" w:rsidR="00314B36" w:rsidRPr="00287BD3" w:rsidRDefault="00314B36">
            <w:pPr>
              <w:spacing w:after="120"/>
              <w:ind w:left="360" w:hanging="360"/>
              <w:jc w:val="left"/>
            </w:pPr>
            <w:r w:rsidRPr="00287BD3">
              <w:t>2.</w:t>
            </w:r>
            <w:r w:rsidRPr="00287BD3">
              <w:tab/>
              <w:t xml:space="preserve">Half 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PowerFactor \h  \* MERGEFORMAT </w:instrText>
            </w:r>
            <w:r w:rsidR="008572B5">
              <w:fldChar w:fldCharType="separate"/>
            </w:r>
            <w:r w:rsidR="0011775B" w:rsidRPr="0076424C">
              <w:rPr>
                <w:b/>
              </w:rPr>
              <w:t>Power Factor</w:t>
            </w:r>
            <w:r w:rsidR="008572B5">
              <w:fldChar w:fldCharType="end"/>
            </w:r>
            <w:r w:rsidRPr="00287BD3">
              <w:t xml:space="preserve"> at </w:t>
            </w:r>
            <w:r w:rsidR="008572B5">
              <w:fldChar w:fldCharType="begin"/>
            </w:r>
            <w:r w:rsidR="008572B5">
              <w:instrText xml:space="preserve"> REF Average_Conditions \h  \* MERGEFORMAT </w:instrText>
            </w:r>
            <w:r w:rsidR="008572B5">
              <w:fldChar w:fldCharType="separate"/>
            </w:r>
            <w:r w:rsidR="0011775B" w:rsidRPr="0076424C">
              <w:rPr>
                <w:b/>
              </w:rPr>
              <w:t>Average Conditions</w:t>
            </w:r>
            <w:r w:rsidR="008572B5">
              <w:fldChar w:fldCharType="end"/>
            </w:r>
            <w:r w:rsidRPr="00287BD3">
              <w:t xml:space="preserve"> at the specified half hour of the annual minimum </w:t>
            </w:r>
            <w:r w:rsidR="008B238E" w:rsidRPr="0045266C">
              <w:rPr>
                <w:b/>
              </w:rPr>
              <w:t>National Electricity Transmission System</w:t>
            </w:r>
            <w:r w:rsidR="008B238E">
              <w:rPr>
                <w:b/>
              </w:rPr>
              <w:t xml:space="preserve"> Demand</w:t>
            </w:r>
            <w:r w:rsidRPr="00287BD3">
              <w:rPr>
                <w:b/>
              </w:rPr>
              <w:t>.</w:t>
            </w:r>
          </w:p>
        </w:tc>
        <w:tc>
          <w:tcPr>
            <w:tcW w:w="1021" w:type="dxa"/>
          </w:tcPr>
          <w:p w14:paraId="6E861DBC" w14:textId="77777777" w:rsidR="00314B36" w:rsidRPr="00287BD3" w:rsidRDefault="00314B36">
            <w:pPr>
              <w:spacing w:before="60" w:after="0"/>
              <w:ind w:left="0" w:firstLine="0"/>
              <w:jc w:val="center"/>
            </w:pPr>
            <w:r w:rsidRPr="00287BD3">
              <w:t>MW/</w:t>
            </w:r>
            <w:r w:rsidRPr="00287BD3">
              <w:br/>
              <w:t>MVAr</w:t>
            </w:r>
          </w:p>
        </w:tc>
        <w:tc>
          <w:tcPr>
            <w:tcW w:w="1418" w:type="dxa"/>
          </w:tcPr>
          <w:p w14:paraId="6E861DBD" w14:textId="77777777" w:rsidR="00314B36" w:rsidRPr="00287BD3" w:rsidRDefault="00314B36">
            <w:pPr>
              <w:spacing w:before="60" w:after="0"/>
              <w:ind w:left="0" w:firstLine="0"/>
              <w:jc w:val="center"/>
            </w:pPr>
            <w:r w:rsidRPr="00287BD3">
              <w:t>8 weeks - 3 years</w:t>
            </w:r>
          </w:p>
        </w:tc>
        <w:tc>
          <w:tcPr>
            <w:tcW w:w="1530" w:type="dxa"/>
          </w:tcPr>
          <w:p w14:paraId="6E861DBE" w14:textId="77777777" w:rsidR="00314B36" w:rsidRPr="00287BD3" w:rsidRDefault="00314B36">
            <w:pPr>
              <w:spacing w:before="60" w:after="0"/>
              <w:jc w:val="center"/>
            </w:pPr>
            <w:r w:rsidRPr="00287BD3">
              <w:t>Week 35</w:t>
            </w:r>
          </w:p>
        </w:tc>
        <w:tc>
          <w:tcPr>
            <w:tcW w:w="1620" w:type="dxa"/>
          </w:tcPr>
          <w:p w14:paraId="6E861DBF" w14:textId="594D542B"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C6" w14:textId="77777777">
        <w:trPr>
          <w:cantSplit/>
        </w:trPr>
        <w:tc>
          <w:tcPr>
            <w:tcW w:w="3402" w:type="dxa"/>
          </w:tcPr>
          <w:p w14:paraId="6E861DC1" w14:textId="4C33EECD" w:rsidR="00314B36" w:rsidRPr="00287BD3" w:rsidRDefault="00314B36">
            <w:pPr>
              <w:spacing w:after="120"/>
              <w:ind w:left="360" w:hanging="360"/>
              <w:jc w:val="left"/>
            </w:pPr>
            <w:r w:rsidRPr="00287BD3">
              <w:t>3.</w:t>
            </w:r>
            <w:r w:rsidRPr="00287BD3">
              <w:tab/>
              <w:t xml:space="preserve">Half hour Power output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E5681B">
              <w:t xml:space="preserve">and/or </w:t>
            </w:r>
            <w:r w:rsidR="007847C7">
              <w:rPr>
                <w:b/>
              </w:rPr>
              <w:t xml:space="preserve">Embedded Transmission System </w:t>
            </w:r>
            <w:r w:rsidRPr="00287BD3">
              <w:t>at the specified half hour of the annual peak half hour of the</w:t>
            </w:r>
            <w:r w:rsidRPr="00287BD3">
              <w:rPr>
                <w:b/>
              </w:rPr>
              <w:t xml:space="preserve"> </w:t>
            </w:r>
            <w:r w:rsidR="00786E2C">
              <w:rPr>
                <w:b/>
                <w:bCs/>
              </w:rPr>
              <w:fldChar w:fldCharType="begin"/>
            </w:r>
            <w:r w:rsidR="00815371">
              <w:instrText xml:space="preserve"> REF NETS \h </w:instrText>
            </w:r>
            <w:r w:rsidR="00786E2C">
              <w:rPr>
                <w:b/>
                <w:bCs/>
              </w:rPr>
            </w:r>
            <w:r w:rsidR="00786E2C">
              <w:rPr>
                <w:b/>
                <w:bCs/>
              </w:rPr>
              <w:fldChar w:fldCharType="separate"/>
            </w:r>
            <w:r w:rsidR="0011775B" w:rsidRPr="0076424C">
              <w:rPr>
                <w:b/>
              </w:rPr>
              <w:t>National Electricity Transmission System</w:t>
            </w:r>
            <w:r w:rsidR="00786E2C">
              <w:rPr>
                <w:b/>
                <w:bCs/>
              </w:rPr>
              <w:fldChar w:fldCharType="end"/>
            </w:r>
          </w:p>
        </w:tc>
        <w:tc>
          <w:tcPr>
            <w:tcW w:w="1021" w:type="dxa"/>
          </w:tcPr>
          <w:p w14:paraId="6E861DC2" w14:textId="77777777" w:rsidR="00314B36" w:rsidRPr="00287BD3" w:rsidRDefault="00314B36">
            <w:pPr>
              <w:spacing w:before="60" w:after="0"/>
              <w:jc w:val="center"/>
            </w:pPr>
            <w:r w:rsidRPr="00287BD3">
              <w:t>MW</w:t>
            </w:r>
          </w:p>
        </w:tc>
        <w:tc>
          <w:tcPr>
            <w:tcW w:w="1418" w:type="dxa"/>
          </w:tcPr>
          <w:p w14:paraId="6E861DC3" w14:textId="77777777" w:rsidR="00314B36" w:rsidRPr="00287BD3" w:rsidRDefault="00314B36">
            <w:pPr>
              <w:spacing w:before="60" w:after="0"/>
              <w:ind w:left="0" w:firstLine="0"/>
              <w:jc w:val="center"/>
            </w:pPr>
            <w:r w:rsidRPr="00287BD3">
              <w:t>8 weeks - 3 years</w:t>
            </w:r>
          </w:p>
        </w:tc>
        <w:tc>
          <w:tcPr>
            <w:tcW w:w="1530" w:type="dxa"/>
          </w:tcPr>
          <w:p w14:paraId="6E861DC4" w14:textId="77777777" w:rsidR="00314B36" w:rsidRPr="00287BD3" w:rsidRDefault="00314B36">
            <w:pPr>
              <w:spacing w:before="60" w:after="0"/>
              <w:jc w:val="center"/>
            </w:pPr>
            <w:r w:rsidRPr="00287BD3">
              <w:t>Week 35</w:t>
            </w:r>
          </w:p>
        </w:tc>
        <w:tc>
          <w:tcPr>
            <w:tcW w:w="1620" w:type="dxa"/>
          </w:tcPr>
          <w:p w14:paraId="6E861DC5" w14:textId="039102EB"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CF" w14:textId="77777777">
        <w:trPr>
          <w:cantSplit/>
        </w:trPr>
        <w:tc>
          <w:tcPr>
            <w:tcW w:w="3402" w:type="dxa"/>
          </w:tcPr>
          <w:p w14:paraId="6E861DC7" w14:textId="16A92449" w:rsidR="00314B36" w:rsidRPr="00287BD3" w:rsidRDefault="00314B36">
            <w:pPr>
              <w:spacing w:after="120"/>
              <w:ind w:left="360" w:hanging="360"/>
              <w:jc w:val="left"/>
            </w:pPr>
            <w:r w:rsidRPr="00287BD3">
              <w:t>4.</w:t>
            </w:r>
            <w:r w:rsidRPr="00287BD3">
              <w:tab/>
              <w:t xml:space="preserve">Schedules for the operation of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s</w:t>
            </w:r>
            <w:r w:rsidR="00E5681B">
              <w:t xml:space="preserve"> and/or </w:t>
            </w:r>
            <w:r w:rsidR="007847C7">
              <w:rPr>
                <w:b/>
              </w:rPr>
              <w:t xml:space="preserve">Embedded Transmission Systems </w:t>
            </w:r>
            <w:r w:rsidRPr="00287BD3">
              <w:t xml:space="preserve">whose output is greater than 5MW on a half-hourly basis </w:t>
            </w:r>
          </w:p>
        </w:tc>
        <w:tc>
          <w:tcPr>
            <w:tcW w:w="1021" w:type="dxa"/>
          </w:tcPr>
          <w:p w14:paraId="6E861DC8" w14:textId="77777777" w:rsidR="00314B36" w:rsidRPr="00287BD3" w:rsidRDefault="00314B36">
            <w:pPr>
              <w:spacing w:before="60" w:after="0"/>
              <w:jc w:val="center"/>
            </w:pPr>
            <w:r w:rsidRPr="00287BD3">
              <w:t>MW</w:t>
            </w:r>
          </w:p>
          <w:p w14:paraId="6E861DC9" w14:textId="77777777" w:rsidR="00314B36" w:rsidRPr="00287BD3" w:rsidRDefault="00314B36">
            <w:pPr>
              <w:spacing w:before="60" w:after="0"/>
              <w:jc w:val="center"/>
            </w:pPr>
            <w:r w:rsidRPr="00287BD3">
              <w:t>Date</w:t>
            </w:r>
          </w:p>
          <w:p w14:paraId="6E861DCA" w14:textId="77777777" w:rsidR="00314B36" w:rsidRPr="00287BD3" w:rsidRDefault="00314B36">
            <w:pPr>
              <w:spacing w:before="60" w:after="0"/>
              <w:jc w:val="center"/>
            </w:pPr>
            <w:r w:rsidRPr="00287BD3">
              <w:t>Time</w:t>
            </w:r>
          </w:p>
        </w:tc>
        <w:tc>
          <w:tcPr>
            <w:tcW w:w="1418" w:type="dxa"/>
          </w:tcPr>
          <w:p w14:paraId="6E861DCB" w14:textId="77777777" w:rsidR="00314B36" w:rsidRPr="00287BD3" w:rsidRDefault="00314B36">
            <w:pPr>
              <w:spacing w:before="60" w:after="0"/>
              <w:ind w:left="0" w:firstLine="0"/>
              <w:jc w:val="center"/>
            </w:pPr>
            <w:r w:rsidRPr="00287BD3">
              <w:t>2 weeks to 8 weeks ahead</w:t>
            </w:r>
          </w:p>
        </w:tc>
        <w:tc>
          <w:tcPr>
            <w:tcW w:w="1530" w:type="dxa"/>
          </w:tcPr>
          <w:p w14:paraId="6E861DCC" w14:textId="77777777" w:rsidR="00314B36" w:rsidRPr="00287BD3" w:rsidRDefault="00314B36">
            <w:pPr>
              <w:spacing w:before="60" w:after="0"/>
              <w:jc w:val="center"/>
            </w:pPr>
            <w:r w:rsidRPr="00287BD3">
              <w:t>1600 hrs each</w:t>
            </w:r>
          </w:p>
          <w:p w14:paraId="6E861DCD" w14:textId="77777777" w:rsidR="00314B36" w:rsidRPr="00287BD3" w:rsidRDefault="00314B36">
            <w:pPr>
              <w:spacing w:before="60" w:after="0"/>
              <w:jc w:val="center"/>
            </w:pPr>
            <w:r w:rsidRPr="00287BD3">
              <w:t>Friday</w:t>
            </w:r>
          </w:p>
        </w:tc>
        <w:tc>
          <w:tcPr>
            <w:tcW w:w="1620" w:type="dxa"/>
          </w:tcPr>
          <w:p w14:paraId="6E861DCE" w14:textId="04659341"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D8" w14:textId="77777777">
        <w:trPr>
          <w:cantSplit/>
        </w:trPr>
        <w:tc>
          <w:tcPr>
            <w:tcW w:w="3402" w:type="dxa"/>
          </w:tcPr>
          <w:p w14:paraId="6E861DD0" w14:textId="5ABE56CF" w:rsidR="00314B36" w:rsidRPr="00287BD3" w:rsidRDefault="00314B36">
            <w:pPr>
              <w:spacing w:after="120"/>
              <w:ind w:left="360" w:hanging="360"/>
              <w:jc w:val="left"/>
            </w:pPr>
            <w:r w:rsidRPr="00287BD3">
              <w:lastRenderedPageBreak/>
              <w:t>5.</w:t>
            </w:r>
            <w:r w:rsidRPr="00287BD3">
              <w:tab/>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287BD3">
              <w:t xml:space="preserve">s will provide details of their proposed use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287BD3">
              <w:t xml:space="preserve"> measures aggregated to 5MW or more (averaged over any half hour) on a half hourly basis for each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287BD3">
              <w:t>.</w:t>
            </w:r>
          </w:p>
        </w:tc>
        <w:tc>
          <w:tcPr>
            <w:tcW w:w="1021" w:type="dxa"/>
          </w:tcPr>
          <w:p w14:paraId="6E861DD1" w14:textId="77777777" w:rsidR="00314B36" w:rsidRPr="00287BD3" w:rsidRDefault="00314B36">
            <w:pPr>
              <w:spacing w:before="60"/>
              <w:jc w:val="center"/>
            </w:pPr>
            <w:r w:rsidRPr="00287BD3">
              <w:t>MW</w:t>
            </w:r>
          </w:p>
          <w:p w14:paraId="6E861DD2" w14:textId="77777777" w:rsidR="00314B36" w:rsidRPr="00287BD3" w:rsidRDefault="00314B36">
            <w:pPr>
              <w:spacing w:before="60"/>
              <w:jc w:val="center"/>
            </w:pPr>
            <w:r w:rsidRPr="00287BD3">
              <w:t>Date</w:t>
            </w:r>
          </w:p>
          <w:p w14:paraId="6E861DD3" w14:textId="77777777" w:rsidR="00314B36" w:rsidRPr="00287BD3" w:rsidRDefault="00314B36">
            <w:pPr>
              <w:spacing w:before="60"/>
              <w:jc w:val="center"/>
            </w:pPr>
            <w:r w:rsidRPr="00287BD3">
              <w:t>Time</w:t>
            </w:r>
          </w:p>
        </w:tc>
        <w:tc>
          <w:tcPr>
            <w:tcW w:w="1418" w:type="dxa"/>
          </w:tcPr>
          <w:p w14:paraId="6E861DD4" w14:textId="77777777" w:rsidR="00314B36" w:rsidRPr="00287BD3" w:rsidRDefault="00314B36">
            <w:pPr>
              <w:spacing w:before="60"/>
              <w:ind w:left="44" w:firstLine="0"/>
              <w:jc w:val="center"/>
            </w:pPr>
            <w:r w:rsidRPr="00287BD3">
              <w:t>2 weeks to 8 weeks ahead</w:t>
            </w:r>
          </w:p>
        </w:tc>
        <w:tc>
          <w:tcPr>
            <w:tcW w:w="1530" w:type="dxa"/>
          </w:tcPr>
          <w:p w14:paraId="6E861DD5" w14:textId="77777777" w:rsidR="00314B36" w:rsidRPr="00287BD3" w:rsidRDefault="00314B36">
            <w:pPr>
              <w:spacing w:before="60"/>
              <w:jc w:val="center"/>
            </w:pPr>
            <w:r w:rsidRPr="00287BD3">
              <w:t xml:space="preserve">1600 hrs each </w:t>
            </w:r>
          </w:p>
          <w:p w14:paraId="6E861DD6" w14:textId="77777777" w:rsidR="00314B36" w:rsidRPr="00287BD3" w:rsidRDefault="00314B36">
            <w:pPr>
              <w:spacing w:before="60"/>
              <w:jc w:val="center"/>
            </w:pPr>
            <w:r w:rsidRPr="00287BD3">
              <w:t>Friday</w:t>
            </w:r>
          </w:p>
        </w:tc>
        <w:tc>
          <w:tcPr>
            <w:tcW w:w="1620" w:type="dxa"/>
          </w:tcPr>
          <w:p w14:paraId="6E861DD7" w14:textId="779C8D7A"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E1" w14:textId="77777777">
        <w:trPr>
          <w:cantSplit/>
        </w:trPr>
        <w:tc>
          <w:tcPr>
            <w:tcW w:w="3402" w:type="dxa"/>
          </w:tcPr>
          <w:p w14:paraId="6E861DD9" w14:textId="547C1FE7" w:rsidR="00314B36" w:rsidRPr="00287BD3" w:rsidRDefault="00314B36">
            <w:pPr>
              <w:spacing w:after="120"/>
              <w:ind w:left="360" w:hanging="360"/>
              <w:jc w:val="left"/>
            </w:pPr>
            <w:r w:rsidRPr="00287BD3">
              <w:t xml:space="preserve">6. </w:t>
            </w:r>
            <w:r w:rsidRPr="00287BD3">
              <w:tab/>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287BD3">
              <w:rPr>
                <w:b/>
              </w:rPr>
              <w:t>s</w:t>
            </w:r>
            <w:r w:rsidRPr="00287BD3">
              <w:t xml:space="preserve">, </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287BD3">
              <w:rPr>
                <w:b/>
              </w:rPr>
              <w:t xml:space="preserve">s, </w:t>
            </w:r>
            <w:r w:rsidRPr="00287BD3">
              <w:t xml:space="preserve">Other Network Operators and other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rPr>
                <w:b/>
              </w:rPr>
              <w:t>s</w:t>
            </w:r>
            <w:r w:rsidRPr="00287BD3">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 xml:space="preserve"> shall notify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where their or their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287BD3">
              <w:rPr>
                <w:b/>
              </w:rPr>
              <w:t>s</w:t>
            </w:r>
            <w:r w:rsidRPr="00287BD3">
              <w:t xml:space="preserve"> operations are likely to result in an aggregated change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287BD3">
              <w:t xml:space="preserve"> of supply of greater than 5MW of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at that time on a half hourly basis.</w:t>
            </w:r>
          </w:p>
        </w:tc>
        <w:tc>
          <w:tcPr>
            <w:tcW w:w="1021" w:type="dxa"/>
          </w:tcPr>
          <w:p w14:paraId="6E861DDA" w14:textId="77777777" w:rsidR="00314B36" w:rsidRPr="00287BD3" w:rsidRDefault="00314B36">
            <w:pPr>
              <w:spacing w:before="60"/>
              <w:jc w:val="center"/>
            </w:pPr>
            <w:r w:rsidRPr="00287BD3">
              <w:t>MW</w:t>
            </w:r>
          </w:p>
          <w:p w14:paraId="6E861DDB" w14:textId="77777777" w:rsidR="00314B36" w:rsidRPr="00287BD3" w:rsidRDefault="00314B36">
            <w:pPr>
              <w:spacing w:before="60"/>
              <w:jc w:val="center"/>
            </w:pPr>
            <w:r w:rsidRPr="00287BD3">
              <w:t>Date</w:t>
            </w:r>
          </w:p>
          <w:p w14:paraId="6E861DDC" w14:textId="77777777" w:rsidR="00314B36" w:rsidRPr="00287BD3" w:rsidRDefault="00314B36">
            <w:pPr>
              <w:spacing w:before="60"/>
              <w:jc w:val="center"/>
            </w:pPr>
            <w:r w:rsidRPr="00287BD3">
              <w:t>Time</w:t>
            </w:r>
          </w:p>
        </w:tc>
        <w:tc>
          <w:tcPr>
            <w:tcW w:w="1418" w:type="dxa"/>
          </w:tcPr>
          <w:p w14:paraId="6E861DDD" w14:textId="77777777" w:rsidR="00314B36" w:rsidRPr="00287BD3" w:rsidRDefault="00314B36">
            <w:pPr>
              <w:spacing w:before="60"/>
              <w:ind w:left="44" w:firstLine="0"/>
              <w:jc w:val="center"/>
            </w:pPr>
            <w:r w:rsidRPr="00287BD3">
              <w:t>2 weeks to 8 weeks ahead</w:t>
            </w:r>
          </w:p>
        </w:tc>
        <w:tc>
          <w:tcPr>
            <w:tcW w:w="1530" w:type="dxa"/>
          </w:tcPr>
          <w:p w14:paraId="6E861DDE" w14:textId="77777777" w:rsidR="00314B36" w:rsidRPr="00287BD3" w:rsidRDefault="00314B36">
            <w:pPr>
              <w:spacing w:before="60"/>
              <w:jc w:val="center"/>
            </w:pPr>
            <w:r w:rsidRPr="00287BD3">
              <w:t>1600 hrs each</w:t>
            </w:r>
          </w:p>
          <w:p w14:paraId="6E861DDF" w14:textId="77777777" w:rsidR="00314B36" w:rsidRPr="00287BD3" w:rsidRDefault="00314B36">
            <w:pPr>
              <w:spacing w:before="60"/>
              <w:jc w:val="center"/>
            </w:pPr>
            <w:r w:rsidRPr="00287BD3">
              <w:t xml:space="preserve"> Friday</w:t>
            </w:r>
          </w:p>
        </w:tc>
        <w:tc>
          <w:tcPr>
            <w:tcW w:w="1620" w:type="dxa"/>
          </w:tcPr>
          <w:p w14:paraId="6E861DE0" w14:textId="23808333"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E7" w14:textId="77777777">
        <w:trPr>
          <w:cantSplit/>
          <w:trHeight w:val="1036"/>
        </w:trPr>
        <w:tc>
          <w:tcPr>
            <w:tcW w:w="3402" w:type="dxa"/>
          </w:tcPr>
          <w:p w14:paraId="6E861DE2" w14:textId="77777777" w:rsidR="00314B36" w:rsidRPr="00287BD3" w:rsidRDefault="00314B36">
            <w:pPr>
              <w:spacing w:after="120"/>
              <w:ind w:left="360" w:hanging="360"/>
              <w:jc w:val="left"/>
            </w:pPr>
            <w:r w:rsidRPr="00287BD3">
              <w:t>7.</w:t>
            </w:r>
            <w:r w:rsidRPr="00287BD3">
              <w:tab/>
              <w:t>Items 5, 6 and 7 above updated.</w:t>
            </w:r>
          </w:p>
        </w:tc>
        <w:tc>
          <w:tcPr>
            <w:tcW w:w="1021" w:type="dxa"/>
          </w:tcPr>
          <w:p w14:paraId="6E861DE3" w14:textId="77777777" w:rsidR="00314B36" w:rsidRPr="00287BD3" w:rsidRDefault="00314B36">
            <w:pPr>
              <w:spacing w:before="60"/>
              <w:jc w:val="center"/>
            </w:pPr>
          </w:p>
        </w:tc>
        <w:tc>
          <w:tcPr>
            <w:tcW w:w="1418" w:type="dxa"/>
          </w:tcPr>
          <w:p w14:paraId="6E861DE4" w14:textId="77777777" w:rsidR="00314B36" w:rsidRPr="00287BD3" w:rsidRDefault="00314B36">
            <w:pPr>
              <w:spacing w:before="60" w:after="120"/>
              <w:ind w:left="0" w:firstLine="0"/>
              <w:jc w:val="center"/>
            </w:pPr>
            <w:r w:rsidRPr="00287BD3">
              <w:t>2 days to 12 days ahead</w:t>
            </w:r>
          </w:p>
        </w:tc>
        <w:tc>
          <w:tcPr>
            <w:tcW w:w="1530" w:type="dxa"/>
          </w:tcPr>
          <w:p w14:paraId="6E861DE5" w14:textId="77777777" w:rsidR="00314B36" w:rsidRPr="00287BD3" w:rsidRDefault="00314B36">
            <w:pPr>
              <w:spacing w:before="60" w:after="0"/>
              <w:ind w:left="0" w:firstLine="0"/>
              <w:jc w:val="center"/>
            </w:pPr>
            <w:r w:rsidRPr="00287BD3">
              <w:t>0900 hrs each Wednesday</w:t>
            </w:r>
          </w:p>
        </w:tc>
        <w:tc>
          <w:tcPr>
            <w:tcW w:w="1620" w:type="dxa"/>
          </w:tcPr>
          <w:p w14:paraId="6E861DE6" w14:textId="4AB814C7"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EF" w14:textId="77777777">
        <w:trPr>
          <w:cantSplit/>
        </w:trPr>
        <w:tc>
          <w:tcPr>
            <w:tcW w:w="3402" w:type="dxa"/>
          </w:tcPr>
          <w:p w14:paraId="6E861DE8" w14:textId="1C1C2EC2" w:rsidR="00314B36" w:rsidRPr="00287BD3" w:rsidRDefault="00314B36">
            <w:pPr>
              <w:spacing w:after="120"/>
              <w:ind w:left="360" w:hanging="360"/>
              <w:jc w:val="left"/>
            </w:pPr>
            <w:r w:rsidRPr="00287BD3">
              <w:t>8.</w:t>
            </w:r>
            <w:r w:rsidRPr="00287BD3">
              <w:tab/>
              <w:t xml:space="preserve">Details of differences greater than 5MW from the schedules of operation of any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8E474E">
              <w:t xml:space="preserve">and/or </w:t>
            </w:r>
            <w:r w:rsidR="007847C7">
              <w:rPr>
                <w:b/>
              </w:rPr>
              <w:t xml:space="preserve">Embedded Transmission System </w:t>
            </w:r>
            <w:r w:rsidRPr="00287BD3">
              <w:t>on a half-hourly basis submitted under item 5 above.</w:t>
            </w:r>
          </w:p>
        </w:tc>
        <w:tc>
          <w:tcPr>
            <w:tcW w:w="1021" w:type="dxa"/>
          </w:tcPr>
          <w:p w14:paraId="6E861DE9" w14:textId="77777777" w:rsidR="00314B36" w:rsidRPr="00287BD3" w:rsidRDefault="00314B36">
            <w:pPr>
              <w:spacing w:before="60"/>
              <w:jc w:val="center"/>
            </w:pPr>
            <w:r w:rsidRPr="00287BD3">
              <w:t>MW</w:t>
            </w:r>
          </w:p>
          <w:p w14:paraId="6E861DEA" w14:textId="77777777" w:rsidR="00314B36" w:rsidRPr="00287BD3" w:rsidRDefault="00314B36">
            <w:pPr>
              <w:spacing w:before="60"/>
              <w:jc w:val="center"/>
            </w:pPr>
            <w:r w:rsidRPr="00287BD3">
              <w:t>Date</w:t>
            </w:r>
          </w:p>
          <w:p w14:paraId="6E861DEB" w14:textId="77777777" w:rsidR="00314B36" w:rsidRPr="00287BD3" w:rsidRDefault="00314B36">
            <w:pPr>
              <w:spacing w:before="60"/>
              <w:jc w:val="center"/>
            </w:pPr>
            <w:r w:rsidRPr="00287BD3">
              <w:t>Time</w:t>
            </w:r>
          </w:p>
        </w:tc>
        <w:tc>
          <w:tcPr>
            <w:tcW w:w="1418" w:type="dxa"/>
          </w:tcPr>
          <w:p w14:paraId="6E861DEC" w14:textId="77777777" w:rsidR="00314B36" w:rsidRPr="00287BD3" w:rsidRDefault="00314B36">
            <w:pPr>
              <w:spacing w:before="60"/>
              <w:ind w:left="0" w:firstLine="0"/>
              <w:jc w:val="center"/>
            </w:pPr>
            <w:r w:rsidRPr="00287BD3">
              <w:t>0 - 24 hrs ahead</w:t>
            </w:r>
          </w:p>
        </w:tc>
        <w:tc>
          <w:tcPr>
            <w:tcW w:w="1530" w:type="dxa"/>
          </w:tcPr>
          <w:p w14:paraId="6E861DED" w14:textId="77777777" w:rsidR="00314B36" w:rsidRPr="00287BD3" w:rsidRDefault="00314B36">
            <w:pPr>
              <w:spacing w:before="60"/>
              <w:jc w:val="center"/>
            </w:pPr>
            <w:r w:rsidRPr="00287BD3">
              <w:t>As specified</w:t>
            </w:r>
          </w:p>
        </w:tc>
        <w:tc>
          <w:tcPr>
            <w:tcW w:w="1620" w:type="dxa"/>
          </w:tcPr>
          <w:p w14:paraId="6E861DEE" w14:textId="5612AFC3"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F7" w14:textId="77777777">
        <w:trPr>
          <w:cantSplit/>
        </w:trPr>
        <w:tc>
          <w:tcPr>
            <w:tcW w:w="3402" w:type="dxa"/>
          </w:tcPr>
          <w:p w14:paraId="6E861DF0" w14:textId="795689EC" w:rsidR="00314B36" w:rsidRPr="00287BD3" w:rsidRDefault="00314B36">
            <w:pPr>
              <w:spacing w:after="120"/>
              <w:ind w:left="360" w:hanging="360"/>
              <w:jc w:val="left"/>
            </w:pPr>
            <w:r w:rsidRPr="00287BD3">
              <w:t>9.</w:t>
            </w:r>
            <w:r w:rsidRPr="00287BD3">
              <w:tab/>
              <w:t xml:space="preserve">Details from </w:t>
            </w:r>
            <w:r w:rsidRPr="00287BD3">
              <w:rPr>
                <w:b/>
              </w:rPr>
              <w:t>Supplier</w:t>
            </w:r>
            <w:r w:rsidRPr="00287BD3">
              <w:t xml:space="preserve">s of any differences of the amount and donation of their proposed use of </w:t>
            </w:r>
            <w:r w:rsidR="008572B5">
              <w:fldChar w:fldCharType="begin"/>
            </w:r>
            <w:r w:rsidR="008572B5">
              <w:instrText xml:space="preserve"> REF Customer \h  \* MERGEFORMAT </w:instrText>
            </w:r>
            <w:r w:rsidR="008572B5">
              <w:fldChar w:fldCharType="separate"/>
            </w:r>
            <w:r w:rsidR="0011775B" w:rsidRPr="0076424C">
              <w:rPr>
                <w:b/>
              </w:rPr>
              <w:t>Customer</w:t>
            </w:r>
            <w:r w:rsidR="008572B5">
              <w:fldChar w:fldCharType="end"/>
            </w:r>
            <w:r w:rsidRPr="00287BD3">
              <w:t xml:space="preserve">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287BD3">
              <w:rPr>
                <w:b/>
              </w:rPr>
              <w:t xml:space="preserve"> </w:t>
            </w:r>
            <w:r w:rsidRPr="00287BD3">
              <w:t>(aggregated over any half hourly basis submitted under item 6 above).</w:t>
            </w:r>
          </w:p>
        </w:tc>
        <w:tc>
          <w:tcPr>
            <w:tcW w:w="1021" w:type="dxa"/>
          </w:tcPr>
          <w:p w14:paraId="6E861DF1" w14:textId="77777777" w:rsidR="00314B36" w:rsidRPr="00287BD3" w:rsidRDefault="00314B36">
            <w:pPr>
              <w:spacing w:before="60"/>
              <w:jc w:val="center"/>
            </w:pPr>
            <w:r w:rsidRPr="00287BD3">
              <w:t>MW</w:t>
            </w:r>
          </w:p>
          <w:p w14:paraId="6E861DF2" w14:textId="77777777" w:rsidR="00314B36" w:rsidRPr="00287BD3" w:rsidRDefault="00314B36">
            <w:pPr>
              <w:spacing w:before="60"/>
              <w:jc w:val="center"/>
            </w:pPr>
            <w:r w:rsidRPr="00287BD3">
              <w:t>Date</w:t>
            </w:r>
          </w:p>
          <w:p w14:paraId="6E861DF3" w14:textId="77777777" w:rsidR="00314B36" w:rsidRPr="00287BD3" w:rsidRDefault="00314B36">
            <w:pPr>
              <w:spacing w:before="60"/>
              <w:jc w:val="center"/>
            </w:pPr>
            <w:r w:rsidRPr="00287BD3">
              <w:t>Time</w:t>
            </w:r>
          </w:p>
        </w:tc>
        <w:tc>
          <w:tcPr>
            <w:tcW w:w="1418" w:type="dxa"/>
          </w:tcPr>
          <w:p w14:paraId="6E861DF4" w14:textId="77777777" w:rsidR="00314B36" w:rsidRPr="00287BD3" w:rsidRDefault="00314B36">
            <w:pPr>
              <w:spacing w:before="60"/>
              <w:ind w:left="0" w:firstLine="0"/>
              <w:jc w:val="center"/>
            </w:pPr>
            <w:r w:rsidRPr="00287BD3">
              <w:t>0 - 24 hrs ahead</w:t>
            </w:r>
          </w:p>
        </w:tc>
        <w:tc>
          <w:tcPr>
            <w:tcW w:w="1530" w:type="dxa"/>
          </w:tcPr>
          <w:p w14:paraId="6E861DF5" w14:textId="77777777" w:rsidR="00314B36" w:rsidRPr="00287BD3" w:rsidRDefault="00314B36">
            <w:pPr>
              <w:spacing w:before="60"/>
              <w:jc w:val="center"/>
            </w:pPr>
            <w:r w:rsidRPr="00287BD3">
              <w:t>As specified</w:t>
            </w:r>
          </w:p>
        </w:tc>
        <w:tc>
          <w:tcPr>
            <w:tcW w:w="1620" w:type="dxa"/>
          </w:tcPr>
          <w:p w14:paraId="6E861DF6" w14:textId="3C959064"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DFF" w14:textId="77777777">
        <w:trPr>
          <w:cantSplit/>
        </w:trPr>
        <w:tc>
          <w:tcPr>
            <w:tcW w:w="3402" w:type="dxa"/>
          </w:tcPr>
          <w:p w14:paraId="6E861DF8" w14:textId="1E9B42B9" w:rsidR="00314B36" w:rsidRPr="00287BD3" w:rsidRDefault="00314B36">
            <w:pPr>
              <w:spacing w:after="120"/>
              <w:ind w:left="360" w:hanging="360"/>
              <w:jc w:val="left"/>
            </w:pPr>
            <w:r w:rsidRPr="00287BD3">
              <w:lastRenderedPageBreak/>
              <w:t>10.</w:t>
            </w:r>
            <w:r w:rsidRPr="00287BD3">
              <w:tab/>
              <w:t xml:space="preserve">Details from each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 xml:space="preserve"> of any change in aggregate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at the point of surplus of greater than 5MW of the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w:t>
            </w:r>
          </w:p>
        </w:tc>
        <w:tc>
          <w:tcPr>
            <w:tcW w:w="1021" w:type="dxa"/>
          </w:tcPr>
          <w:p w14:paraId="6E861DF9" w14:textId="77777777" w:rsidR="00314B36" w:rsidRPr="00287BD3" w:rsidRDefault="00314B36">
            <w:pPr>
              <w:spacing w:before="60"/>
              <w:jc w:val="center"/>
            </w:pPr>
            <w:r w:rsidRPr="00287BD3">
              <w:t>MW</w:t>
            </w:r>
          </w:p>
          <w:p w14:paraId="6E861DFA" w14:textId="77777777" w:rsidR="00314B36" w:rsidRPr="00287BD3" w:rsidRDefault="00314B36">
            <w:pPr>
              <w:spacing w:before="60"/>
              <w:jc w:val="center"/>
            </w:pPr>
            <w:r w:rsidRPr="00287BD3">
              <w:t>Date</w:t>
            </w:r>
          </w:p>
          <w:p w14:paraId="6E861DFB" w14:textId="77777777" w:rsidR="00314B36" w:rsidRPr="00287BD3" w:rsidRDefault="00314B36">
            <w:pPr>
              <w:spacing w:before="60"/>
              <w:jc w:val="center"/>
            </w:pPr>
            <w:r w:rsidRPr="00287BD3">
              <w:t>Time</w:t>
            </w:r>
          </w:p>
        </w:tc>
        <w:tc>
          <w:tcPr>
            <w:tcW w:w="1418" w:type="dxa"/>
          </w:tcPr>
          <w:p w14:paraId="6E861DFC" w14:textId="77777777" w:rsidR="00314B36" w:rsidRPr="00287BD3" w:rsidRDefault="00314B36">
            <w:pPr>
              <w:spacing w:before="60"/>
              <w:ind w:left="0" w:firstLine="0"/>
              <w:jc w:val="center"/>
            </w:pPr>
            <w:r w:rsidRPr="00287BD3">
              <w:t>0 - 24 hrs ahead</w:t>
            </w:r>
          </w:p>
        </w:tc>
        <w:tc>
          <w:tcPr>
            <w:tcW w:w="1530" w:type="dxa"/>
          </w:tcPr>
          <w:p w14:paraId="6E861DFD" w14:textId="77777777" w:rsidR="00314B36" w:rsidRPr="00287BD3" w:rsidRDefault="00314B36">
            <w:pPr>
              <w:spacing w:before="60"/>
              <w:jc w:val="center"/>
            </w:pPr>
            <w:r w:rsidRPr="00287BD3">
              <w:t>As specified</w:t>
            </w:r>
          </w:p>
        </w:tc>
        <w:tc>
          <w:tcPr>
            <w:tcW w:w="1620" w:type="dxa"/>
          </w:tcPr>
          <w:p w14:paraId="6E861DFE" w14:textId="368F3100"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06" w14:textId="77777777">
        <w:trPr>
          <w:cantSplit/>
        </w:trPr>
        <w:tc>
          <w:tcPr>
            <w:tcW w:w="3402" w:type="dxa"/>
          </w:tcPr>
          <w:p w14:paraId="6E861E00" w14:textId="15E24BF9" w:rsidR="00314B36" w:rsidRPr="00287BD3" w:rsidRDefault="00314B36">
            <w:pPr>
              <w:spacing w:after="120"/>
              <w:ind w:left="360" w:hanging="360"/>
              <w:jc w:val="left"/>
            </w:pPr>
            <w:r w:rsidRPr="00287BD3">
              <w:t>11.</w:t>
            </w:r>
            <w:r w:rsidRPr="00287BD3">
              <w:tab/>
              <w:t xml:space="preserve">Details of half hour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287BD3">
              <w:t xml:space="preserve"> output sent out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 xml:space="preserve"> by </w:t>
            </w:r>
            <w:r w:rsidR="008572B5">
              <w:fldChar w:fldCharType="begin"/>
            </w:r>
            <w:r w:rsidR="008572B5">
              <w:instrText xml:space="preserve"> REF Embedded \h  \* MERGEFORMAT </w:instrText>
            </w:r>
            <w:r w:rsidR="008572B5">
              <w:fldChar w:fldCharType="separate"/>
            </w:r>
            <w:r w:rsidR="0011775B" w:rsidRPr="0076424C">
              <w:rPr>
                <w:b/>
              </w:rPr>
              <w:t>Embedded</w:t>
            </w:r>
            <w:r w:rsidR="008572B5">
              <w:fldChar w:fldCharType="end"/>
            </w:r>
            <w:r w:rsidRPr="00287BD3">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B45FB">
              <w:t xml:space="preserve"> </w:t>
            </w:r>
            <w:r w:rsidR="00CF4E2A">
              <w:t xml:space="preserve">and/or </w:t>
            </w:r>
            <w:r w:rsidR="007847C7">
              <w:rPr>
                <w:b/>
              </w:rPr>
              <w:t xml:space="preserve">Embedded Transmission System </w:t>
            </w:r>
            <w:r w:rsidRPr="00287BD3">
              <w:t>during the previous day on a half hourly basis.</w:t>
            </w:r>
          </w:p>
        </w:tc>
        <w:tc>
          <w:tcPr>
            <w:tcW w:w="1021" w:type="dxa"/>
          </w:tcPr>
          <w:p w14:paraId="6E861E01" w14:textId="77777777" w:rsidR="00314B36" w:rsidRPr="00287BD3" w:rsidRDefault="00314B36">
            <w:pPr>
              <w:spacing w:before="60"/>
              <w:jc w:val="center"/>
            </w:pPr>
            <w:r w:rsidRPr="00287BD3">
              <w:t>MW</w:t>
            </w:r>
          </w:p>
          <w:p w14:paraId="6E861E02" w14:textId="77777777" w:rsidR="00314B36" w:rsidRPr="00287BD3" w:rsidRDefault="00314B36">
            <w:pPr>
              <w:spacing w:before="60"/>
              <w:jc w:val="center"/>
            </w:pPr>
            <w:r w:rsidRPr="00287BD3">
              <w:t>MVAr</w:t>
            </w:r>
          </w:p>
        </w:tc>
        <w:tc>
          <w:tcPr>
            <w:tcW w:w="1418" w:type="dxa"/>
          </w:tcPr>
          <w:p w14:paraId="6E861E03" w14:textId="77777777" w:rsidR="00314B36" w:rsidRPr="00287BD3" w:rsidRDefault="00314B36">
            <w:pPr>
              <w:spacing w:before="60"/>
              <w:ind w:left="0" w:firstLine="0"/>
              <w:jc w:val="center"/>
            </w:pPr>
            <w:r w:rsidRPr="00287BD3">
              <w:t>Previous day</w:t>
            </w:r>
          </w:p>
        </w:tc>
        <w:tc>
          <w:tcPr>
            <w:tcW w:w="1530" w:type="dxa"/>
          </w:tcPr>
          <w:p w14:paraId="6E861E04" w14:textId="77777777" w:rsidR="00314B36" w:rsidRPr="00287BD3" w:rsidRDefault="00314B36">
            <w:pPr>
              <w:spacing w:before="60"/>
              <w:ind w:left="0" w:firstLine="0"/>
              <w:jc w:val="center"/>
            </w:pPr>
            <w:r w:rsidRPr="00287BD3">
              <w:t>0300</w:t>
            </w:r>
          </w:p>
        </w:tc>
        <w:tc>
          <w:tcPr>
            <w:tcW w:w="1620" w:type="dxa"/>
          </w:tcPr>
          <w:p w14:paraId="6E861E05" w14:textId="07702790"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0E" w14:textId="77777777">
        <w:trPr>
          <w:cantSplit/>
        </w:trPr>
        <w:tc>
          <w:tcPr>
            <w:tcW w:w="3402" w:type="dxa"/>
          </w:tcPr>
          <w:p w14:paraId="6E861E07" w14:textId="45CDB548" w:rsidR="00314B36" w:rsidRPr="00287BD3" w:rsidRDefault="00314B36">
            <w:pPr>
              <w:spacing w:after="120"/>
              <w:ind w:left="360" w:hanging="360"/>
              <w:jc w:val="left"/>
            </w:pPr>
            <w:r w:rsidRPr="00287BD3">
              <w:t>12.</w:t>
            </w:r>
            <w:r w:rsidR="008572B5">
              <w:fldChar w:fldCharType="begin"/>
            </w:r>
            <w:r w:rsidR="008572B5">
              <w:instrText xml:space="preserve"> REF Supplier \h  \* MERGEFORMAT </w:instrText>
            </w:r>
            <w:r w:rsidR="008572B5">
              <w:fldChar w:fldCharType="separate"/>
            </w:r>
            <w:r w:rsidR="0011775B" w:rsidRPr="0076424C">
              <w:rPr>
                <w:b/>
              </w:rPr>
              <w:t>Supplier</w:t>
            </w:r>
            <w:r w:rsidR="008572B5">
              <w:fldChar w:fldCharType="end"/>
            </w:r>
            <w:r w:rsidRPr="00287BD3">
              <w:t>s, Other Network</w:t>
            </w:r>
            <w:r w:rsidRPr="00287BD3">
              <w:rPr>
                <w:u w:val="single"/>
              </w:rPr>
              <w:t xml:space="preserve"> </w:t>
            </w:r>
            <w:r w:rsidRPr="00287BD3">
              <w:t xml:space="preserve">Operators and other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rPr>
                <w:b/>
              </w:rPr>
              <w:t xml:space="preserve">s </w:t>
            </w:r>
            <w:r w:rsidRPr="00287BD3">
              <w:t xml:space="preserve">connected 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 xml:space="preserve"> will provide details of the amount and duration of </w:t>
            </w:r>
            <w:r w:rsidR="008572B5">
              <w:fldChar w:fldCharType="begin"/>
            </w:r>
            <w:r w:rsidR="008572B5">
              <w:instrText xml:space="preserve"> REF DemandControl \h  \* MERGEFORMAT </w:instrText>
            </w:r>
            <w:r w:rsidR="008572B5">
              <w:fldChar w:fldCharType="separate"/>
            </w:r>
            <w:r w:rsidR="0011775B" w:rsidRPr="0076424C">
              <w:rPr>
                <w:b/>
              </w:rPr>
              <w:t>Demand Control</w:t>
            </w:r>
            <w:r w:rsidR="008572B5">
              <w:fldChar w:fldCharType="end"/>
            </w:r>
            <w:r w:rsidRPr="00287BD3">
              <w:t xml:space="preserve"> at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ConnectionPoint \h  \* MERGEFORMAT </w:instrText>
            </w:r>
            <w:r w:rsidR="008572B5">
              <w:fldChar w:fldCharType="separate"/>
            </w:r>
            <w:r w:rsidR="0011775B" w:rsidRPr="0076424C">
              <w:rPr>
                <w:b/>
              </w:rPr>
              <w:t>Connection Point</w:t>
            </w:r>
            <w:r w:rsidR="008572B5">
              <w:fldChar w:fldCharType="end"/>
            </w:r>
            <w:r w:rsidRPr="00287BD3">
              <w:t xml:space="preserve"> aggregated to 5MW or more (arranged over any half hour) which was implemented during the previous </w:t>
            </w:r>
            <w:r w:rsidR="008572B5">
              <w:fldChar w:fldCharType="begin"/>
            </w:r>
            <w:r w:rsidR="008572B5">
              <w:instrText xml:space="preserve"> REF OperationalDay \h  \* MERGEFORMAT </w:instrText>
            </w:r>
            <w:r w:rsidR="008572B5">
              <w:fldChar w:fldCharType="separate"/>
            </w:r>
            <w:r w:rsidR="0011775B" w:rsidRPr="0076424C">
              <w:rPr>
                <w:b/>
              </w:rPr>
              <w:t>Operational Day</w:t>
            </w:r>
            <w:r w:rsidR="008572B5">
              <w:fldChar w:fldCharType="end"/>
            </w:r>
            <w:r w:rsidRPr="00287BD3">
              <w:t>.</w:t>
            </w:r>
          </w:p>
        </w:tc>
        <w:tc>
          <w:tcPr>
            <w:tcW w:w="1021" w:type="dxa"/>
          </w:tcPr>
          <w:p w14:paraId="6E861E08" w14:textId="77777777" w:rsidR="00314B36" w:rsidRPr="00287BD3" w:rsidRDefault="00314B36">
            <w:pPr>
              <w:spacing w:before="60"/>
              <w:jc w:val="center"/>
            </w:pPr>
            <w:r w:rsidRPr="00287BD3">
              <w:t>MW</w:t>
            </w:r>
          </w:p>
          <w:p w14:paraId="6E861E09" w14:textId="77777777" w:rsidR="00314B36" w:rsidRPr="00287BD3" w:rsidRDefault="00314B36">
            <w:pPr>
              <w:spacing w:before="60"/>
              <w:jc w:val="center"/>
            </w:pPr>
            <w:r w:rsidRPr="00287BD3">
              <w:t>Time</w:t>
            </w:r>
          </w:p>
        </w:tc>
        <w:tc>
          <w:tcPr>
            <w:tcW w:w="1418" w:type="dxa"/>
          </w:tcPr>
          <w:p w14:paraId="6E861E0A" w14:textId="77777777" w:rsidR="00314B36" w:rsidRPr="00287BD3" w:rsidRDefault="00314B36">
            <w:pPr>
              <w:spacing w:before="60"/>
              <w:ind w:left="0" w:firstLine="0"/>
              <w:jc w:val="center"/>
            </w:pPr>
            <w:r w:rsidRPr="00287BD3">
              <w:t>Previous day</w:t>
            </w:r>
          </w:p>
          <w:p w14:paraId="6E861E0B" w14:textId="77777777" w:rsidR="00314B36" w:rsidRPr="00287BD3" w:rsidRDefault="00314B36">
            <w:pPr>
              <w:spacing w:before="60"/>
              <w:jc w:val="center"/>
            </w:pPr>
          </w:p>
        </w:tc>
        <w:tc>
          <w:tcPr>
            <w:tcW w:w="1530" w:type="dxa"/>
          </w:tcPr>
          <w:p w14:paraId="6E861E0C" w14:textId="77777777" w:rsidR="00314B36" w:rsidRPr="00287BD3" w:rsidRDefault="00314B36">
            <w:pPr>
              <w:spacing w:before="60"/>
              <w:ind w:left="0" w:firstLine="0"/>
              <w:jc w:val="center"/>
            </w:pPr>
            <w:r w:rsidRPr="00287BD3">
              <w:t>0300</w:t>
            </w:r>
          </w:p>
        </w:tc>
        <w:tc>
          <w:tcPr>
            <w:tcW w:w="1620" w:type="dxa"/>
          </w:tcPr>
          <w:p w14:paraId="6E861E0D" w14:textId="3A107B25"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bl>
    <w:p w14:paraId="6E861E0F" w14:textId="77777777" w:rsidR="00314B36" w:rsidRPr="00287BD3" w:rsidRDefault="00314B36">
      <w:pPr>
        <w:pStyle w:val="BodyText"/>
      </w:pPr>
    </w:p>
    <w:p w14:paraId="6E861E10" w14:textId="77777777" w:rsidR="00314B36" w:rsidRPr="00287BD3" w:rsidRDefault="00314B36">
      <w:pPr>
        <w:pStyle w:val="Heading2"/>
      </w:pPr>
      <w:r w:rsidRPr="00287BD3">
        <w:br w:type="page"/>
      </w:r>
      <w:bookmarkStart w:id="583" w:name="Schedule7a"/>
      <w:bookmarkStart w:id="584" w:name="_Toc501209790"/>
      <w:r w:rsidRPr="00287BD3">
        <w:lastRenderedPageBreak/>
        <w:t>Schedule 7a</w:t>
      </w:r>
      <w:bookmarkEnd w:id="583"/>
      <w:bookmarkEnd w:id="584"/>
    </w:p>
    <w:p w14:paraId="6E861E11" w14:textId="77777777" w:rsidR="00314B36" w:rsidRPr="00287BD3" w:rsidRDefault="00314B36">
      <w:pPr>
        <w:rPr>
          <w:b/>
        </w:rPr>
      </w:pPr>
      <w:bookmarkStart w:id="585" w:name="_Hlt1792706"/>
      <w:bookmarkEnd w:id="585"/>
      <w:r w:rsidRPr="00287BD3">
        <w:rPr>
          <w:b/>
        </w:rPr>
        <w:t>OPERATIONAL</w:t>
      </w:r>
      <w:r w:rsidRPr="00287BD3">
        <w:t xml:space="preserve"> </w:t>
      </w:r>
      <w:r w:rsidRPr="00287BD3">
        <w:rPr>
          <w:b/>
        </w:rPr>
        <w:t xml:space="preserve">PLANNING - </w:t>
      </w:r>
      <w:r w:rsidRPr="00287BD3">
        <w:t>LONG TERM</w:t>
      </w:r>
    </w:p>
    <w:p w14:paraId="6E861E12" w14:textId="77777777" w:rsidR="00314B36" w:rsidRPr="00287BD3" w:rsidRDefault="00314B36">
      <w:pPr>
        <w:rPr>
          <w:b/>
          <w:caps/>
        </w:rPr>
      </w:pPr>
      <w:r w:rsidRPr="00287BD3">
        <w:rPr>
          <w:b/>
          <w:caps/>
        </w:rPr>
        <w:t>YEARS 3 Ahead-</w:t>
      </w:r>
    </w:p>
    <w:p w14:paraId="6E861E13" w14:textId="580C3AFA" w:rsidR="00314B36" w:rsidRPr="003B3441" w:rsidRDefault="008572B5">
      <w:pPr>
        <w:ind w:left="0" w:firstLine="0"/>
        <w:rPr>
          <w:b/>
          <w:caps/>
          <w:szCs w:val="24"/>
        </w:rPr>
      </w:pPr>
      <w:r>
        <w:fldChar w:fldCharType="begin"/>
      </w:r>
      <w:r>
        <w:instrText xml:space="preserve"> REF Embedded \h  \* MERGEFORMAT </w:instrText>
      </w:r>
      <w:r>
        <w:fldChar w:fldCharType="separate"/>
      </w:r>
      <w:r w:rsidR="0011775B" w:rsidRPr="0011775B">
        <w:rPr>
          <w:b/>
          <w:caps/>
          <w:szCs w:val="24"/>
        </w:rPr>
        <w:t>Embedded</w:t>
      </w:r>
      <w:r>
        <w:fldChar w:fldCharType="end"/>
      </w:r>
      <w:r w:rsidR="008E422C">
        <w:rPr>
          <w:b/>
          <w:caps/>
          <w:szCs w:val="24"/>
        </w:rPr>
        <w:t xml:space="preserve"> </w:t>
      </w:r>
      <w:r w:rsidR="00CF4E2A">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11775B" w:rsidRPr="0011775B">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11775B" w:rsidRPr="0011775B">
        <w:rPr>
          <w:b/>
          <w:caps/>
          <w:szCs w:val="24"/>
        </w:rPr>
        <w:t>DNO</w:t>
      </w:r>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287BD3" w14:paraId="6E861E1F" w14:textId="77777777">
        <w:trPr>
          <w:cantSplit/>
          <w:tblHeader/>
        </w:trPr>
        <w:tc>
          <w:tcPr>
            <w:tcW w:w="3969" w:type="dxa"/>
          </w:tcPr>
          <w:p w14:paraId="6E861E14" w14:textId="77777777" w:rsidR="00314B36" w:rsidRPr="00287BD3" w:rsidRDefault="00314B36">
            <w:pPr>
              <w:pStyle w:val="BodyText"/>
              <w:spacing w:before="60" w:after="0" w:line="240" w:lineRule="auto"/>
              <w:ind w:left="360" w:hanging="3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993" w:type="dxa"/>
          </w:tcPr>
          <w:p w14:paraId="6E861E15" w14:textId="77777777" w:rsidR="00314B36" w:rsidRPr="00287BD3" w:rsidRDefault="00314B36">
            <w:pPr>
              <w:spacing w:before="60" w:after="0"/>
              <w:jc w:val="center"/>
              <w:rPr>
                <w:b/>
                <w:caps/>
                <w:u w:val="single"/>
              </w:rPr>
            </w:pPr>
            <w:r w:rsidRPr="00287BD3">
              <w:rPr>
                <w:b/>
                <w:caps/>
                <w:u w:val="single"/>
              </w:rPr>
              <w:t>UNITS</w:t>
            </w:r>
          </w:p>
        </w:tc>
        <w:tc>
          <w:tcPr>
            <w:tcW w:w="1559" w:type="dxa"/>
          </w:tcPr>
          <w:p w14:paraId="6E861E16" w14:textId="77777777" w:rsidR="00314B36" w:rsidRPr="00287BD3" w:rsidRDefault="00314B36">
            <w:pPr>
              <w:spacing w:before="60" w:after="0"/>
              <w:jc w:val="center"/>
              <w:rPr>
                <w:b/>
                <w:caps/>
                <w:u w:val="single"/>
              </w:rPr>
            </w:pPr>
            <w:r w:rsidRPr="00287BD3">
              <w:rPr>
                <w:b/>
                <w:caps/>
                <w:u w:val="single"/>
              </w:rPr>
              <w:t>TIME</w:t>
            </w:r>
          </w:p>
          <w:p w14:paraId="6E861E17" w14:textId="77777777" w:rsidR="00314B36" w:rsidRPr="00287BD3" w:rsidRDefault="00314B36">
            <w:pPr>
              <w:spacing w:before="60" w:after="0"/>
              <w:jc w:val="center"/>
              <w:rPr>
                <w:b/>
                <w:caps/>
                <w:u w:val="single"/>
              </w:rPr>
            </w:pPr>
            <w:r w:rsidRPr="00287BD3">
              <w:rPr>
                <w:b/>
                <w:caps/>
                <w:u w:val="single"/>
              </w:rPr>
              <w:t>PERIOD</w:t>
            </w:r>
          </w:p>
          <w:p w14:paraId="6E861E18" w14:textId="77777777" w:rsidR="00314B36" w:rsidRPr="00287BD3" w:rsidRDefault="00314B36">
            <w:pPr>
              <w:spacing w:before="60" w:after="0"/>
              <w:jc w:val="center"/>
              <w:rPr>
                <w:b/>
                <w:caps/>
                <w:u w:val="single"/>
              </w:rPr>
            </w:pPr>
            <w:r w:rsidRPr="00287BD3">
              <w:rPr>
                <w:b/>
                <w:caps/>
                <w:u w:val="single"/>
              </w:rPr>
              <w:t>COVERED</w:t>
            </w:r>
          </w:p>
        </w:tc>
        <w:tc>
          <w:tcPr>
            <w:tcW w:w="1661" w:type="dxa"/>
          </w:tcPr>
          <w:p w14:paraId="6E861E19" w14:textId="77777777" w:rsidR="00314B36" w:rsidRPr="00287BD3" w:rsidRDefault="00314B36">
            <w:pPr>
              <w:spacing w:before="60" w:after="0"/>
              <w:jc w:val="center"/>
              <w:rPr>
                <w:b/>
                <w:caps/>
                <w:u w:val="single"/>
              </w:rPr>
            </w:pPr>
            <w:r w:rsidRPr="00287BD3">
              <w:rPr>
                <w:b/>
                <w:caps/>
                <w:u w:val="single"/>
              </w:rPr>
              <w:t>UPDATE</w:t>
            </w:r>
          </w:p>
          <w:p w14:paraId="6E861E1A" w14:textId="77777777" w:rsidR="00314B36" w:rsidRPr="00287BD3" w:rsidRDefault="00314B36">
            <w:pPr>
              <w:spacing w:before="60" w:after="0"/>
              <w:jc w:val="center"/>
              <w:rPr>
                <w:b/>
                <w:caps/>
                <w:u w:val="single"/>
              </w:rPr>
            </w:pPr>
            <w:r w:rsidRPr="00287BD3">
              <w:rPr>
                <w:b/>
                <w:caps/>
                <w:u w:val="single"/>
              </w:rPr>
              <w:t>TIME</w:t>
            </w:r>
          </w:p>
          <w:p w14:paraId="6E861E1B" w14:textId="77777777" w:rsidR="00314B36" w:rsidRPr="00287BD3" w:rsidRDefault="00314B36">
            <w:pPr>
              <w:spacing w:before="60" w:after="0"/>
              <w:ind w:left="0" w:firstLine="0"/>
              <w:jc w:val="center"/>
              <w:rPr>
                <w:b/>
                <w:caps/>
                <w:u w:val="single"/>
              </w:rPr>
            </w:pPr>
          </w:p>
        </w:tc>
        <w:tc>
          <w:tcPr>
            <w:tcW w:w="1661" w:type="dxa"/>
          </w:tcPr>
          <w:p w14:paraId="6E861E1C" w14:textId="77777777" w:rsidR="00314B36" w:rsidRPr="00287BD3" w:rsidRDefault="00314B36">
            <w:pPr>
              <w:spacing w:before="60" w:after="0"/>
              <w:ind w:left="35" w:hanging="35"/>
              <w:jc w:val="center"/>
              <w:rPr>
                <w:b/>
                <w:caps/>
                <w:u w:val="single"/>
              </w:rPr>
            </w:pPr>
            <w:smartTag w:uri="urn:schemas-microsoft-com:office:smarttags" w:element="stockticker">
              <w:r w:rsidRPr="00287BD3">
                <w:rPr>
                  <w:b/>
                  <w:caps/>
                  <w:u w:val="single"/>
                </w:rPr>
                <w:t>DATA</w:t>
              </w:r>
            </w:smartTag>
          </w:p>
          <w:p w14:paraId="6E861E1D" w14:textId="77777777" w:rsidR="00314B36" w:rsidRPr="00287BD3" w:rsidRDefault="00314B36">
            <w:pPr>
              <w:spacing w:before="60" w:after="0"/>
              <w:ind w:left="35" w:hanging="35"/>
              <w:jc w:val="center"/>
              <w:rPr>
                <w:b/>
                <w:caps/>
                <w:u w:val="single"/>
              </w:rPr>
            </w:pPr>
            <w:r w:rsidRPr="00287BD3">
              <w:rPr>
                <w:b/>
                <w:caps/>
                <w:u w:val="single"/>
              </w:rPr>
              <w:t>CATEGORY</w:t>
            </w:r>
          </w:p>
          <w:p w14:paraId="6E861E1E" w14:textId="77777777" w:rsidR="00314B36" w:rsidRPr="00287BD3" w:rsidRDefault="00314B36">
            <w:pPr>
              <w:spacing w:before="60" w:after="0"/>
              <w:ind w:left="35" w:hanging="35"/>
              <w:jc w:val="center"/>
              <w:rPr>
                <w:b/>
                <w:caps/>
                <w:u w:val="single"/>
              </w:rPr>
            </w:pPr>
          </w:p>
        </w:tc>
      </w:tr>
      <w:tr w:rsidR="00314B36" w:rsidRPr="00287BD3" w14:paraId="6E861E26" w14:textId="77777777">
        <w:trPr>
          <w:cantSplit/>
        </w:trPr>
        <w:tc>
          <w:tcPr>
            <w:tcW w:w="3969" w:type="dxa"/>
          </w:tcPr>
          <w:p w14:paraId="6E861E20" w14:textId="6579100A" w:rsidR="00314B36" w:rsidRPr="00287BD3" w:rsidRDefault="00314B36">
            <w:pPr>
              <w:pStyle w:val="BodyText"/>
              <w:spacing w:before="60"/>
              <w:ind w:left="360" w:hanging="360"/>
              <w:jc w:val="left"/>
            </w:pPr>
            <w:r w:rsidRPr="00287BD3">
              <w:t>1.</w:t>
            </w:r>
            <w:r w:rsidRPr="00287BD3">
              <w:tab/>
              <w:t>For individual</w:t>
            </w:r>
            <w:r w:rsidR="00CF4E2A">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90005">
              <w:t>s</w:t>
            </w:r>
            <w:r w:rsidRPr="00287BD3">
              <w:t xml:space="preserve"> </w:t>
            </w:r>
            <w:r w:rsidR="002E1B04">
              <w:t xml:space="preserve">or </w:t>
            </w:r>
            <w:r w:rsidR="007847C7">
              <w:rPr>
                <w:b/>
              </w:rPr>
              <w:t xml:space="preserve">Embedded Transmission Systems </w:t>
            </w:r>
            <w:r w:rsidRPr="00287BD3">
              <w:t>the Set</w:t>
            </w:r>
            <w:r w:rsidR="002E1B04">
              <w:t>/</w:t>
            </w:r>
            <w:r w:rsidR="002E1B04" w:rsidRPr="00833591">
              <w:rPr>
                <w:b/>
              </w:rPr>
              <w:t>System</w:t>
            </w:r>
            <w:r w:rsidRPr="00287BD3">
              <w:t xml:space="preserve"> number and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90005">
              <w:t>/</w:t>
            </w:r>
            <w:r w:rsidR="007847C7">
              <w:rPr>
                <w:b/>
              </w:rPr>
              <w:t xml:space="preserve"> Embedded Transmission System</w:t>
            </w:r>
            <w:r w:rsidRPr="00287BD3">
              <w:t xml:space="preserve"> capacity.  Preferred outage dates earliest start date latest finish date.</w:t>
            </w:r>
          </w:p>
        </w:tc>
        <w:tc>
          <w:tcPr>
            <w:tcW w:w="993" w:type="dxa"/>
          </w:tcPr>
          <w:p w14:paraId="6E861E21" w14:textId="77777777" w:rsidR="00314B36" w:rsidRPr="00287BD3" w:rsidRDefault="00314B36">
            <w:pPr>
              <w:spacing w:before="60" w:after="0"/>
              <w:ind w:left="0" w:firstLine="0"/>
              <w:jc w:val="center"/>
            </w:pPr>
            <w:r w:rsidRPr="00287BD3">
              <w:t>MW</w:t>
            </w:r>
          </w:p>
          <w:p w14:paraId="6E861E22" w14:textId="77777777" w:rsidR="00314B36" w:rsidRPr="00287BD3" w:rsidRDefault="00314B36">
            <w:pPr>
              <w:spacing w:before="60" w:after="0"/>
              <w:ind w:left="0" w:firstLine="0"/>
              <w:jc w:val="center"/>
            </w:pPr>
            <w:r w:rsidRPr="00287BD3">
              <w:t>Date</w:t>
            </w:r>
          </w:p>
        </w:tc>
        <w:tc>
          <w:tcPr>
            <w:tcW w:w="1559" w:type="dxa"/>
          </w:tcPr>
          <w:p w14:paraId="6E861E23" w14:textId="77777777" w:rsidR="00314B36" w:rsidRPr="00287BD3" w:rsidRDefault="00314B36">
            <w:pPr>
              <w:spacing w:before="60"/>
              <w:ind w:left="0" w:firstLine="0"/>
              <w:jc w:val="center"/>
            </w:pPr>
            <w:r w:rsidRPr="00287BD3">
              <w:t>Years 3 ahead</w:t>
            </w:r>
          </w:p>
        </w:tc>
        <w:tc>
          <w:tcPr>
            <w:tcW w:w="1661" w:type="dxa"/>
          </w:tcPr>
          <w:p w14:paraId="6E861E24" w14:textId="77777777" w:rsidR="00314B36" w:rsidRPr="00287BD3" w:rsidRDefault="00314B36">
            <w:pPr>
              <w:spacing w:before="60"/>
              <w:ind w:left="0" w:firstLine="0"/>
              <w:jc w:val="center"/>
            </w:pPr>
            <w:r w:rsidRPr="00287BD3">
              <w:t>Week 2</w:t>
            </w:r>
          </w:p>
        </w:tc>
        <w:tc>
          <w:tcPr>
            <w:tcW w:w="1661" w:type="dxa"/>
          </w:tcPr>
          <w:p w14:paraId="6E861E25" w14:textId="3DED5D07"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2C" w14:textId="77777777">
        <w:trPr>
          <w:cantSplit/>
        </w:trPr>
        <w:tc>
          <w:tcPr>
            <w:tcW w:w="3969" w:type="dxa"/>
          </w:tcPr>
          <w:p w14:paraId="6E861E27" w14:textId="468DF35F" w:rsidR="00314B36" w:rsidRPr="00287BD3" w:rsidRDefault="00314B36">
            <w:pPr>
              <w:pStyle w:val="BodyText"/>
              <w:spacing w:before="6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advise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of:- </w:t>
            </w:r>
          </w:p>
        </w:tc>
        <w:tc>
          <w:tcPr>
            <w:tcW w:w="993" w:type="dxa"/>
          </w:tcPr>
          <w:p w14:paraId="6E861E28" w14:textId="77777777" w:rsidR="00314B36" w:rsidRPr="00287BD3" w:rsidRDefault="00314B36">
            <w:pPr>
              <w:pStyle w:val="BodyText"/>
              <w:spacing w:before="60" w:after="0"/>
              <w:ind w:left="0" w:firstLine="0"/>
              <w:jc w:val="center"/>
            </w:pPr>
          </w:p>
        </w:tc>
        <w:tc>
          <w:tcPr>
            <w:tcW w:w="1559" w:type="dxa"/>
          </w:tcPr>
          <w:p w14:paraId="6E861E29" w14:textId="77777777" w:rsidR="00314B36" w:rsidRPr="00287BD3" w:rsidRDefault="00314B36">
            <w:pPr>
              <w:pStyle w:val="BodyText"/>
              <w:spacing w:before="60"/>
              <w:ind w:left="0" w:firstLine="0"/>
              <w:jc w:val="right"/>
            </w:pPr>
          </w:p>
        </w:tc>
        <w:tc>
          <w:tcPr>
            <w:tcW w:w="1661" w:type="dxa"/>
          </w:tcPr>
          <w:p w14:paraId="6E861E2A" w14:textId="77777777" w:rsidR="00314B36" w:rsidRPr="00287BD3" w:rsidRDefault="00314B36">
            <w:pPr>
              <w:pStyle w:val="BodyText"/>
              <w:spacing w:before="60"/>
              <w:ind w:left="0" w:firstLine="0"/>
              <w:jc w:val="center"/>
            </w:pPr>
          </w:p>
        </w:tc>
        <w:tc>
          <w:tcPr>
            <w:tcW w:w="1661" w:type="dxa"/>
          </w:tcPr>
          <w:p w14:paraId="6E861E2B" w14:textId="77777777" w:rsidR="00314B36" w:rsidRPr="00287BD3" w:rsidRDefault="00314B36">
            <w:pPr>
              <w:pStyle w:val="BodyText"/>
              <w:spacing w:before="60"/>
              <w:ind w:left="0" w:firstLine="0"/>
              <w:jc w:val="center"/>
            </w:pPr>
          </w:p>
        </w:tc>
      </w:tr>
      <w:tr w:rsidR="00314B36" w:rsidRPr="00287BD3" w14:paraId="6E861E32" w14:textId="77777777">
        <w:trPr>
          <w:cantSplit/>
        </w:trPr>
        <w:tc>
          <w:tcPr>
            <w:tcW w:w="3969" w:type="dxa"/>
          </w:tcPr>
          <w:p w14:paraId="6E861E2D" w14:textId="12948BC8" w:rsidR="00314B36" w:rsidRPr="00287BD3" w:rsidRDefault="00314B36" w:rsidP="005640C4">
            <w:pPr>
              <w:pStyle w:val="BodyText"/>
              <w:spacing w:before="60"/>
              <w:ind w:left="360" w:hanging="360"/>
              <w:jc w:val="left"/>
            </w:pPr>
            <w:r w:rsidRPr="00287BD3">
              <w:t>(a)</w:t>
            </w:r>
            <w:r w:rsidRPr="00287BD3">
              <w:tab/>
              <w:t xml:space="preserve">details of </w:t>
            </w:r>
            <w:r w:rsid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90005">
              <w:t xml:space="preserve"> </w:t>
            </w:r>
            <w:r w:rsidR="00115D2D">
              <w:t>or</w:t>
            </w:r>
            <w:r w:rsidR="007E394F">
              <w:rPr>
                <w:b/>
              </w:rPr>
              <w:t xml:space="preserve"> </w:t>
            </w:r>
            <w:r w:rsidR="007847C7">
              <w:rPr>
                <w:b/>
              </w:rPr>
              <w:t>Embedded Transmission System</w:t>
            </w:r>
            <w:r w:rsidRPr="00287BD3">
              <w:t xml:space="preserve"> they may withdraw from service.</w:t>
            </w:r>
          </w:p>
        </w:tc>
        <w:tc>
          <w:tcPr>
            <w:tcW w:w="993" w:type="dxa"/>
          </w:tcPr>
          <w:p w14:paraId="6E861E2E" w14:textId="77777777" w:rsidR="00314B36" w:rsidRPr="00287BD3" w:rsidRDefault="00314B36">
            <w:pPr>
              <w:pStyle w:val="BodyText"/>
              <w:spacing w:before="60" w:after="0"/>
              <w:ind w:left="0" w:firstLine="0"/>
              <w:jc w:val="center"/>
            </w:pPr>
            <w:r w:rsidRPr="00287BD3">
              <w:t>Date</w:t>
            </w:r>
          </w:p>
        </w:tc>
        <w:tc>
          <w:tcPr>
            <w:tcW w:w="1559" w:type="dxa"/>
          </w:tcPr>
          <w:p w14:paraId="6E861E2F" w14:textId="77777777" w:rsidR="00314B36" w:rsidRPr="00287BD3" w:rsidRDefault="00314B36">
            <w:pPr>
              <w:pStyle w:val="BodyText"/>
              <w:spacing w:before="60"/>
              <w:ind w:left="0" w:firstLine="0"/>
              <w:jc w:val="center"/>
            </w:pPr>
            <w:r w:rsidRPr="00287BD3">
              <w:t>Years 3 ahead</w:t>
            </w:r>
          </w:p>
        </w:tc>
        <w:tc>
          <w:tcPr>
            <w:tcW w:w="1661" w:type="dxa"/>
          </w:tcPr>
          <w:p w14:paraId="6E861E30" w14:textId="77777777" w:rsidR="00314B36" w:rsidRPr="00287BD3" w:rsidRDefault="00314B36">
            <w:pPr>
              <w:pStyle w:val="BodyText"/>
              <w:spacing w:before="60"/>
              <w:ind w:left="0" w:firstLine="0"/>
              <w:jc w:val="center"/>
            </w:pPr>
            <w:r w:rsidRPr="00287BD3">
              <w:t>Week 12</w:t>
            </w:r>
          </w:p>
        </w:tc>
        <w:tc>
          <w:tcPr>
            <w:tcW w:w="1661" w:type="dxa"/>
          </w:tcPr>
          <w:p w14:paraId="6E861E31" w14:textId="35A79E70"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39" w14:textId="77777777">
        <w:trPr>
          <w:cantSplit/>
        </w:trPr>
        <w:tc>
          <w:tcPr>
            <w:tcW w:w="3969" w:type="dxa"/>
          </w:tcPr>
          <w:p w14:paraId="6E861E33" w14:textId="6B151909"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993" w:type="dxa"/>
          </w:tcPr>
          <w:p w14:paraId="6E861E34" w14:textId="77777777" w:rsidR="00314B36" w:rsidRPr="00287BD3" w:rsidRDefault="00314B36">
            <w:pPr>
              <w:spacing w:before="60" w:after="0"/>
              <w:ind w:left="0" w:firstLine="0"/>
              <w:jc w:val="center"/>
              <w:rPr>
                <w:spacing w:val="5"/>
              </w:rPr>
            </w:pPr>
            <w:r w:rsidRPr="00287BD3">
              <w:rPr>
                <w:spacing w:val="5"/>
              </w:rPr>
              <w:t>MW</w:t>
            </w:r>
          </w:p>
          <w:p w14:paraId="6E861E35"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36"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37" w14:textId="77777777" w:rsidR="00314B36" w:rsidRPr="00287BD3" w:rsidRDefault="00314B36">
            <w:pPr>
              <w:spacing w:before="60"/>
              <w:ind w:left="0" w:firstLine="0"/>
              <w:jc w:val="right"/>
              <w:rPr>
                <w:spacing w:val="5"/>
              </w:rPr>
            </w:pPr>
            <w:r w:rsidRPr="00287BD3">
              <w:rPr>
                <w:spacing w:val="5"/>
              </w:rPr>
              <w:t>Week 12</w:t>
            </w:r>
          </w:p>
        </w:tc>
        <w:tc>
          <w:tcPr>
            <w:tcW w:w="1661" w:type="dxa"/>
          </w:tcPr>
          <w:p w14:paraId="6E861E38" w14:textId="0301CF55" w:rsidR="00314B36" w:rsidRPr="00287BD3" w:rsidRDefault="008572B5">
            <w:pPr>
              <w:spacing w:before="60"/>
              <w:ind w:left="0" w:firstLine="0"/>
              <w:jc w:val="center"/>
              <w:rPr>
                <w:spacing w:val="5"/>
              </w:rP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3F" w14:textId="77777777">
        <w:trPr>
          <w:cantSplit/>
        </w:trPr>
        <w:tc>
          <w:tcPr>
            <w:tcW w:w="3969" w:type="dxa"/>
          </w:tcPr>
          <w:p w14:paraId="6E861E3A" w14:textId="7D41F0D7" w:rsidR="00314B36" w:rsidRPr="00287BD3" w:rsidRDefault="00314B36">
            <w:pPr>
              <w:pStyle w:val="BodyText"/>
              <w:spacing w:before="6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with</w:t>
            </w:r>
          </w:p>
        </w:tc>
        <w:tc>
          <w:tcPr>
            <w:tcW w:w="993" w:type="dxa"/>
          </w:tcPr>
          <w:p w14:paraId="6E861E3B" w14:textId="77777777" w:rsidR="00314B36" w:rsidRPr="00287BD3" w:rsidRDefault="00314B36">
            <w:pPr>
              <w:pStyle w:val="BodyText"/>
              <w:spacing w:before="60" w:after="0"/>
              <w:ind w:left="0" w:firstLine="0"/>
              <w:jc w:val="center"/>
            </w:pPr>
          </w:p>
        </w:tc>
        <w:tc>
          <w:tcPr>
            <w:tcW w:w="1559" w:type="dxa"/>
          </w:tcPr>
          <w:p w14:paraId="6E861E3C" w14:textId="77777777" w:rsidR="00314B36" w:rsidRPr="00287BD3" w:rsidRDefault="00314B36">
            <w:pPr>
              <w:pStyle w:val="BodyText"/>
              <w:spacing w:before="60"/>
              <w:ind w:left="0" w:firstLine="0"/>
              <w:jc w:val="right"/>
            </w:pPr>
          </w:p>
        </w:tc>
        <w:tc>
          <w:tcPr>
            <w:tcW w:w="1661" w:type="dxa"/>
          </w:tcPr>
          <w:p w14:paraId="6E861E3D" w14:textId="77777777" w:rsidR="00314B36" w:rsidRPr="00287BD3" w:rsidRDefault="00314B36">
            <w:pPr>
              <w:pStyle w:val="BodyText"/>
              <w:spacing w:before="60"/>
              <w:ind w:left="0" w:firstLine="0"/>
              <w:jc w:val="center"/>
            </w:pPr>
          </w:p>
        </w:tc>
        <w:tc>
          <w:tcPr>
            <w:tcW w:w="1661" w:type="dxa"/>
          </w:tcPr>
          <w:p w14:paraId="6E861E3E" w14:textId="77777777" w:rsidR="00314B36" w:rsidRPr="00287BD3" w:rsidRDefault="00314B36">
            <w:pPr>
              <w:pStyle w:val="BodyText"/>
              <w:spacing w:before="60"/>
              <w:ind w:left="0" w:firstLine="0"/>
              <w:jc w:val="center"/>
            </w:pPr>
          </w:p>
        </w:tc>
      </w:tr>
      <w:tr w:rsidR="00314B36" w:rsidRPr="00287BD3" w14:paraId="6E861E45" w14:textId="77777777">
        <w:trPr>
          <w:cantSplit/>
        </w:trPr>
        <w:tc>
          <w:tcPr>
            <w:tcW w:w="3969" w:type="dxa"/>
          </w:tcPr>
          <w:p w14:paraId="6E861E40" w14:textId="169D88FD" w:rsidR="00314B36" w:rsidRPr="00287BD3" w:rsidRDefault="00314B36" w:rsidP="005640C4">
            <w:pPr>
              <w:pStyle w:val="BodyText"/>
              <w:spacing w:before="60"/>
              <w:ind w:left="360" w:hanging="360"/>
              <w:jc w:val="left"/>
            </w:pPr>
            <w:r w:rsidRPr="00287BD3">
              <w:t>(a)</w:t>
            </w:r>
            <w:r w:rsidRPr="00287BD3">
              <w:tab/>
              <w:t xml:space="preserve">update of provisional </w:t>
            </w:r>
            <w:r w:rsidR="005640C4" w:rsidRPr="005640C4">
              <w:rPr>
                <w:b/>
              </w:rPr>
              <w:t>Embedded</w:t>
            </w:r>
            <w:r w:rsidR="005640C4">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90005">
              <w:t xml:space="preserve"> </w:t>
            </w:r>
            <w:r w:rsidR="007E394F">
              <w:t xml:space="preserve">or </w:t>
            </w:r>
            <w:r w:rsidR="007847C7">
              <w:rPr>
                <w:b/>
              </w:rPr>
              <w:t xml:space="preserve">Embedded Transmission System </w:t>
            </w:r>
            <w:r w:rsidRPr="00287BD3">
              <w:t>outage programme.</w:t>
            </w:r>
          </w:p>
        </w:tc>
        <w:tc>
          <w:tcPr>
            <w:tcW w:w="993" w:type="dxa"/>
          </w:tcPr>
          <w:p w14:paraId="6E861E41" w14:textId="77777777" w:rsidR="00314B36" w:rsidRPr="00287BD3" w:rsidRDefault="00314B36">
            <w:pPr>
              <w:pStyle w:val="BodyText"/>
              <w:spacing w:before="60" w:after="0"/>
              <w:ind w:left="0" w:firstLine="0"/>
              <w:jc w:val="center"/>
            </w:pPr>
            <w:r w:rsidRPr="00287BD3">
              <w:t>Date</w:t>
            </w:r>
          </w:p>
        </w:tc>
        <w:tc>
          <w:tcPr>
            <w:tcW w:w="1559" w:type="dxa"/>
          </w:tcPr>
          <w:p w14:paraId="6E861E42" w14:textId="77777777" w:rsidR="00314B36" w:rsidRPr="00287BD3" w:rsidRDefault="00314B36">
            <w:pPr>
              <w:pStyle w:val="BodyText"/>
              <w:spacing w:before="60"/>
              <w:ind w:left="0" w:firstLine="0"/>
              <w:jc w:val="center"/>
            </w:pPr>
            <w:r w:rsidRPr="00287BD3">
              <w:t>Years 3 ahead</w:t>
            </w:r>
          </w:p>
        </w:tc>
        <w:tc>
          <w:tcPr>
            <w:tcW w:w="1661" w:type="dxa"/>
          </w:tcPr>
          <w:p w14:paraId="6E861E43" w14:textId="77777777" w:rsidR="00314B36" w:rsidRPr="00287BD3" w:rsidRDefault="00314B36">
            <w:pPr>
              <w:pStyle w:val="BodyText"/>
              <w:spacing w:before="60"/>
              <w:ind w:left="0" w:firstLine="0"/>
              <w:jc w:val="center"/>
            </w:pPr>
            <w:r w:rsidRPr="00287BD3">
              <w:t>Week 12</w:t>
            </w:r>
          </w:p>
        </w:tc>
        <w:tc>
          <w:tcPr>
            <w:tcW w:w="1661" w:type="dxa"/>
          </w:tcPr>
          <w:p w14:paraId="6E861E44" w14:textId="72D62A92" w:rsidR="00314B36" w:rsidRPr="00287BD3" w:rsidRDefault="008572B5">
            <w:pPr>
              <w:pStyle w:val="BodyText"/>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4B" w14:textId="77777777">
        <w:trPr>
          <w:cantSplit/>
        </w:trPr>
        <w:tc>
          <w:tcPr>
            <w:tcW w:w="3969" w:type="dxa"/>
          </w:tcPr>
          <w:p w14:paraId="6E861E46" w14:textId="7C7E4D78" w:rsidR="00314B36" w:rsidRPr="00287BD3" w:rsidRDefault="00314B36">
            <w:pPr>
              <w:pStyle w:val="BodyText"/>
              <w:spacing w:before="60"/>
              <w:ind w:left="360" w:hanging="360"/>
              <w:jc w:val="left"/>
            </w:pPr>
            <w:r w:rsidRPr="00287BD3">
              <w:t>(b)</w:t>
            </w:r>
            <w:r w:rsidRPr="00287BD3">
              <w:tab/>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r w:rsidRPr="00287BD3">
              <w:t>.</w:t>
            </w:r>
          </w:p>
        </w:tc>
        <w:tc>
          <w:tcPr>
            <w:tcW w:w="993" w:type="dxa"/>
          </w:tcPr>
          <w:p w14:paraId="6E861E47" w14:textId="77777777" w:rsidR="00314B36" w:rsidRPr="00287BD3" w:rsidRDefault="00314B36">
            <w:pPr>
              <w:pStyle w:val="BodyText"/>
              <w:spacing w:before="60" w:after="0"/>
              <w:ind w:left="360" w:hanging="360"/>
              <w:jc w:val="center"/>
            </w:pPr>
            <w:r w:rsidRPr="00287BD3">
              <w:t>MW</w:t>
            </w:r>
          </w:p>
        </w:tc>
        <w:tc>
          <w:tcPr>
            <w:tcW w:w="1559" w:type="dxa"/>
          </w:tcPr>
          <w:p w14:paraId="6E861E48" w14:textId="77777777" w:rsidR="00314B36" w:rsidRPr="00287BD3" w:rsidRDefault="00314B36">
            <w:pPr>
              <w:pStyle w:val="BodyText"/>
              <w:spacing w:before="60"/>
              <w:ind w:left="360" w:hanging="360"/>
              <w:jc w:val="right"/>
            </w:pPr>
          </w:p>
        </w:tc>
        <w:tc>
          <w:tcPr>
            <w:tcW w:w="1661" w:type="dxa"/>
          </w:tcPr>
          <w:p w14:paraId="6E861E49" w14:textId="77777777" w:rsidR="00314B36" w:rsidRPr="00287BD3" w:rsidRDefault="00314B36">
            <w:pPr>
              <w:pStyle w:val="BodyText"/>
              <w:spacing w:before="60"/>
              <w:ind w:left="360" w:hanging="360"/>
              <w:jc w:val="center"/>
            </w:pPr>
          </w:p>
        </w:tc>
        <w:tc>
          <w:tcPr>
            <w:tcW w:w="1661" w:type="dxa"/>
          </w:tcPr>
          <w:p w14:paraId="6E861E4A" w14:textId="77777777" w:rsidR="00314B36" w:rsidRPr="00287BD3" w:rsidRDefault="00314B36">
            <w:pPr>
              <w:pStyle w:val="BodyText"/>
              <w:spacing w:before="60"/>
              <w:ind w:left="360" w:hanging="360"/>
              <w:jc w:val="center"/>
            </w:pPr>
          </w:p>
        </w:tc>
      </w:tr>
      <w:tr w:rsidR="00314B36" w:rsidRPr="00287BD3" w14:paraId="6E861E51" w14:textId="77777777">
        <w:trPr>
          <w:cantSplit/>
        </w:trPr>
        <w:tc>
          <w:tcPr>
            <w:tcW w:w="3969" w:type="dxa"/>
          </w:tcPr>
          <w:p w14:paraId="6E861E4C" w14:textId="20CC2219" w:rsidR="00314B36" w:rsidRPr="00287BD3" w:rsidRDefault="00314B36">
            <w:pPr>
              <w:pStyle w:val="BodyText"/>
              <w:spacing w:before="60"/>
              <w:ind w:left="360" w:hanging="360"/>
              <w:jc w:val="left"/>
            </w:pPr>
            <w:r w:rsidRPr="00287BD3">
              <w:t>(c)</w:t>
            </w:r>
            <w:r w:rsidRPr="00287BD3">
              <w:tab/>
              <w:t xml:space="preserve">Neutral weekly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forecasts.</w:t>
            </w:r>
          </w:p>
        </w:tc>
        <w:tc>
          <w:tcPr>
            <w:tcW w:w="993" w:type="dxa"/>
          </w:tcPr>
          <w:p w14:paraId="6E861E4D" w14:textId="77777777" w:rsidR="00314B36" w:rsidRPr="00287BD3" w:rsidRDefault="00314B36">
            <w:pPr>
              <w:spacing w:before="60" w:after="0"/>
              <w:ind w:left="0" w:firstLine="0"/>
              <w:jc w:val="center"/>
              <w:rPr>
                <w:spacing w:val="5"/>
              </w:rPr>
            </w:pPr>
            <w:r w:rsidRPr="00287BD3">
              <w:rPr>
                <w:spacing w:val="5"/>
              </w:rPr>
              <w:t>Date</w:t>
            </w:r>
          </w:p>
        </w:tc>
        <w:tc>
          <w:tcPr>
            <w:tcW w:w="1559" w:type="dxa"/>
          </w:tcPr>
          <w:p w14:paraId="6E861E4E" w14:textId="77777777" w:rsidR="00314B36" w:rsidRPr="00287BD3" w:rsidRDefault="00314B36">
            <w:pPr>
              <w:spacing w:before="60"/>
              <w:ind w:left="360"/>
              <w:jc w:val="right"/>
              <w:rPr>
                <w:spacing w:val="5"/>
              </w:rPr>
            </w:pPr>
          </w:p>
        </w:tc>
        <w:tc>
          <w:tcPr>
            <w:tcW w:w="1661" w:type="dxa"/>
          </w:tcPr>
          <w:p w14:paraId="6E861E4F" w14:textId="77777777" w:rsidR="00314B36" w:rsidRPr="00287BD3" w:rsidRDefault="00314B36">
            <w:pPr>
              <w:spacing w:before="60"/>
              <w:ind w:left="360"/>
              <w:jc w:val="center"/>
              <w:rPr>
                <w:spacing w:val="5"/>
              </w:rPr>
            </w:pPr>
          </w:p>
        </w:tc>
        <w:tc>
          <w:tcPr>
            <w:tcW w:w="1661" w:type="dxa"/>
          </w:tcPr>
          <w:p w14:paraId="6E861E50" w14:textId="77777777" w:rsidR="00314B36" w:rsidRPr="00287BD3" w:rsidRDefault="00314B36">
            <w:pPr>
              <w:spacing w:before="60"/>
              <w:ind w:left="360"/>
              <w:jc w:val="center"/>
              <w:rPr>
                <w:spacing w:val="5"/>
              </w:rPr>
            </w:pPr>
          </w:p>
        </w:tc>
      </w:tr>
      <w:tr w:rsidR="00314B36" w:rsidRPr="00287BD3" w14:paraId="6E861E57" w14:textId="77777777">
        <w:trPr>
          <w:cantSplit/>
        </w:trPr>
        <w:tc>
          <w:tcPr>
            <w:tcW w:w="3969" w:type="dxa"/>
          </w:tcPr>
          <w:p w14:paraId="6E861E52" w14:textId="0053867C" w:rsidR="00314B36" w:rsidRPr="00287BD3" w:rsidRDefault="00314B36" w:rsidP="005640C4">
            <w:pPr>
              <w:pStyle w:val="BodyText"/>
              <w:spacing w:before="60"/>
              <w:ind w:left="360" w:hanging="360"/>
              <w:jc w:val="left"/>
            </w:pPr>
            <w:r w:rsidRPr="00287BD3">
              <w:lastRenderedPageBreak/>
              <w:t>4.</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will notify, with reason, revision to the provisional</w:t>
            </w:r>
            <w:r w:rsidR="005640C4">
              <w:t xml:space="preserve"> </w:t>
            </w:r>
            <w:r w:rsid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53A94">
              <w:t xml:space="preserve"> </w:t>
            </w:r>
            <w:r w:rsidR="007E394F">
              <w:t xml:space="preserve">or  </w:t>
            </w:r>
            <w:r w:rsidR="007847C7">
              <w:rPr>
                <w:b/>
              </w:rPr>
              <w:t xml:space="preserve">Embedded Transmission System </w:t>
            </w:r>
            <w:r w:rsidRPr="00287BD3">
              <w:t>outage programme.</w:t>
            </w:r>
          </w:p>
        </w:tc>
        <w:tc>
          <w:tcPr>
            <w:tcW w:w="993" w:type="dxa"/>
          </w:tcPr>
          <w:p w14:paraId="6E861E53" w14:textId="77777777" w:rsidR="00314B36" w:rsidRPr="00287BD3" w:rsidRDefault="00314B36">
            <w:pPr>
              <w:spacing w:before="60" w:after="0"/>
              <w:jc w:val="center"/>
              <w:rPr>
                <w:spacing w:val="5"/>
              </w:rPr>
            </w:pPr>
            <w:r w:rsidRPr="00287BD3">
              <w:rPr>
                <w:spacing w:val="5"/>
              </w:rPr>
              <w:t>Date</w:t>
            </w:r>
          </w:p>
        </w:tc>
        <w:tc>
          <w:tcPr>
            <w:tcW w:w="1559" w:type="dxa"/>
          </w:tcPr>
          <w:p w14:paraId="6E861E54" w14:textId="77777777" w:rsidR="00314B36" w:rsidRPr="00287BD3" w:rsidRDefault="00314B36">
            <w:pPr>
              <w:spacing w:before="60"/>
              <w:ind w:left="0" w:firstLine="0"/>
              <w:jc w:val="center"/>
              <w:rPr>
                <w:spacing w:val="5"/>
              </w:rPr>
            </w:pPr>
            <w:r w:rsidRPr="00287BD3">
              <w:rPr>
                <w:spacing w:val="5"/>
              </w:rPr>
              <w:t>Years 3 ahead</w:t>
            </w:r>
          </w:p>
        </w:tc>
        <w:tc>
          <w:tcPr>
            <w:tcW w:w="1661" w:type="dxa"/>
          </w:tcPr>
          <w:p w14:paraId="6E861E55" w14:textId="77777777" w:rsidR="00314B36" w:rsidRPr="00287BD3" w:rsidRDefault="00314B36">
            <w:pPr>
              <w:spacing w:before="60"/>
              <w:jc w:val="center"/>
              <w:rPr>
                <w:spacing w:val="5"/>
              </w:rPr>
            </w:pPr>
            <w:r w:rsidRPr="00287BD3">
              <w:rPr>
                <w:spacing w:val="5"/>
              </w:rPr>
              <w:t>Week 28</w:t>
            </w:r>
          </w:p>
        </w:tc>
        <w:tc>
          <w:tcPr>
            <w:tcW w:w="1661" w:type="dxa"/>
          </w:tcPr>
          <w:p w14:paraId="6E861E56" w14:textId="0B57E447" w:rsidR="00314B36" w:rsidRPr="00287BD3" w:rsidRDefault="008572B5">
            <w:pPr>
              <w:spacing w:before="60"/>
              <w:jc w:val="center"/>
              <w:rPr>
                <w:spacing w:val="5"/>
              </w:rP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5D" w14:textId="77777777">
        <w:trPr>
          <w:cantSplit/>
        </w:trPr>
        <w:tc>
          <w:tcPr>
            <w:tcW w:w="3969" w:type="dxa"/>
          </w:tcPr>
          <w:p w14:paraId="6E861E58" w14:textId="1D23DA44" w:rsidR="00314B36" w:rsidRPr="00287BD3" w:rsidRDefault="00314B36" w:rsidP="005640C4">
            <w:pPr>
              <w:pStyle w:val="BodyText"/>
              <w:spacing w:before="60"/>
              <w:ind w:left="360" w:hanging="360"/>
              <w:jc w:val="left"/>
            </w:pPr>
            <w:r w:rsidRPr="00287BD3">
              <w:t>5.</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will notify, with reason, revisions to the provisional </w:t>
            </w:r>
            <w:r w:rsid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7E394F">
              <w:t xml:space="preserve"> or </w:t>
            </w:r>
            <w:r w:rsidR="007847C7">
              <w:rPr>
                <w:b/>
              </w:rPr>
              <w:t xml:space="preserve">Embedded Transmission System </w:t>
            </w:r>
            <w:r w:rsidRPr="00287BD3">
              <w:t xml:space="preserve">outage programme.  (This taking into account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outages received in Week 28).</w:t>
            </w:r>
          </w:p>
        </w:tc>
        <w:tc>
          <w:tcPr>
            <w:tcW w:w="993" w:type="dxa"/>
          </w:tcPr>
          <w:p w14:paraId="6E861E59" w14:textId="77777777" w:rsidR="00314B36" w:rsidRPr="00287BD3" w:rsidRDefault="00314B36">
            <w:pPr>
              <w:spacing w:before="60" w:after="0"/>
              <w:jc w:val="center"/>
            </w:pPr>
            <w:r w:rsidRPr="00287BD3">
              <w:t>Date</w:t>
            </w:r>
          </w:p>
        </w:tc>
        <w:tc>
          <w:tcPr>
            <w:tcW w:w="1559" w:type="dxa"/>
          </w:tcPr>
          <w:p w14:paraId="6E861E5A" w14:textId="77777777" w:rsidR="00314B36" w:rsidRPr="00287BD3" w:rsidRDefault="00314B36">
            <w:pPr>
              <w:spacing w:before="60"/>
              <w:ind w:left="0" w:firstLine="0"/>
              <w:jc w:val="center"/>
            </w:pPr>
            <w:r w:rsidRPr="00287BD3">
              <w:t>Years 3 ahead</w:t>
            </w:r>
          </w:p>
        </w:tc>
        <w:tc>
          <w:tcPr>
            <w:tcW w:w="1661" w:type="dxa"/>
          </w:tcPr>
          <w:p w14:paraId="6E861E5B" w14:textId="77777777" w:rsidR="00314B36" w:rsidRPr="00287BD3" w:rsidRDefault="00314B36">
            <w:pPr>
              <w:spacing w:before="60"/>
              <w:jc w:val="center"/>
            </w:pPr>
            <w:r w:rsidRPr="00287BD3">
              <w:t>Week 42</w:t>
            </w:r>
          </w:p>
        </w:tc>
        <w:tc>
          <w:tcPr>
            <w:tcW w:w="1661" w:type="dxa"/>
          </w:tcPr>
          <w:p w14:paraId="6E861E5C" w14:textId="72A94238"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64" w14:textId="77777777">
        <w:trPr>
          <w:cantSplit/>
        </w:trPr>
        <w:tc>
          <w:tcPr>
            <w:tcW w:w="3969" w:type="dxa"/>
          </w:tcPr>
          <w:p w14:paraId="6E861E5E" w14:textId="7139AEDD" w:rsidR="00314B36" w:rsidRPr="00287BD3" w:rsidRDefault="00314B36">
            <w:pPr>
              <w:pStyle w:val="BodyText"/>
              <w:spacing w:before="6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following discussion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s</w:t>
            </w:r>
            <w:r w:rsidRPr="00287BD3">
              <w:t xml:space="preserve"> agree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s</w:t>
            </w:r>
            <w:r w:rsidRPr="00287BD3">
              <w:t xml:space="preserve"> outages.</w:t>
            </w:r>
          </w:p>
        </w:tc>
        <w:tc>
          <w:tcPr>
            <w:tcW w:w="993" w:type="dxa"/>
          </w:tcPr>
          <w:p w14:paraId="6E861E5F" w14:textId="77777777" w:rsidR="00314B36" w:rsidRPr="00287BD3" w:rsidRDefault="00314B36">
            <w:pPr>
              <w:spacing w:before="60" w:after="0"/>
              <w:jc w:val="center"/>
            </w:pPr>
            <w:r w:rsidRPr="00287BD3">
              <w:t>Date</w:t>
            </w:r>
          </w:p>
        </w:tc>
        <w:tc>
          <w:tcPr>
            <w:tcW w:w="1559" w:type="dxa"/>
          </w:tcPr>
          <w:p w14:paraId="6E861E60" w14:textId="77777777" w:rsidR="00314B36" w:rsidRPr="00287BD3" w:rsidRDefault="00314B36">
            <w:pPr>
              <w:spacing w:before="60" w:after="0"/>
              <w:ind w:left="0" w:firstLine="0"/>
              <w:jc w:val="center"/>
            </w:pPr>
            <w:r w:rsidRPr="00287BD3">
              <w:t>Years 3</w:t>
            </w:r>
          </w:p>
          <w:p w14:paraId="6E861E61" w14:textId="77777777" w:rsidR="00314B36" w:rsidRPr="00287BD3" w:rsidRDefault="00314B36">
            <w:pPr>
              <w:spacing w:before="60" w:after="0"/>
              <w:ind w:left="0" w:firstLine="0"/>
              <w:jc w:val="center"/>
            </w:pPr>
            <w:r w:rsidRPr="00287BD3">
              <w:t>ahead</w:t>
            </w:r>
          </w:p>
        </w:tc>
        <w:tc>
          <w:tcPr>
            <w:tcW w:w="1661" w:type="dxa"/>
          </w:tcPr>
          <w:p w14:paraId="6E861E62" w14:textId="77777777" w:rsidR="00314B36" w:rsidRPr="00287BD3" w:rsidRDefault="00314B36">
            <w:pPr>
              <w:spacing w:before="60"/>
              <w:jc w:val="center"/>
            </w:pPr>
            <w:r w:rsidRPr="00287BD3">
              <w:t>Week 43</w:t>
            </w:r>
          </w:p>
        </w:tc>
        <w:tc>
          <w:tcPr>
            <w:tcW w:w="1661" w:type="dxa"/>
          </w:tcPr>
          <w:p w14:paraId="6E861E63" w14:textId="437AFF62"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bl>
    <w:p w14:paraId="6E861E65" w14:textId="77777777" w:rsidR="00314B36" w:rsidRPr="00287BD3" w:rsidRDefault="00314B36">
      <w:pPr>
        <w:pStyle w:val="Heading2"/>
      </w:pPr>
      <w:r w:rsidRPr="00287BD3">
        <w:br w:type="page"/>
      </w:r>
      <w:bookmarkStart w:id="586" w:name="Schedule7b"/>
      <w:bookmarkStart w:id="587" w:name="_Toc501209791"/>
      <w:r w:rsidRPr="00287BD3">
        <w:lastRenderedPageBreak/>
        <w:t>Schedule 7b</w:t>
      </w:r>
      <w:bookmarkEnd w:id="586"/>
      <w:bookmarkEnd w:id="587"/>
    </w:p>
    <w:p w14:paraId="6E861E66" w14:textId="73C28A52" w:rsidR="00314B36" w:rsidRPr="003B3441" w:rsidRDefault="008572B5">
      <w:pPr>
        <w:rPr>
          <w:b/>
          <w:caps/>
          <w:szCs w:val="24"/>
        </w:rPr>
      </w:pPr>
      <w:r>
        <w:fldChar w:fldCharType="begin"/>
      </w:r>
      <w:r>
        <w:instrText xml:space="preserve"> REF OperationalPlanning \h  \* MERGEFORMAT </w:instrText>
      </w:r>
      <w:r>
        <w:fldChar w:fldCharType="separate"/>
      </w:r>
      <w:r w:rsidR="0011775B" w:rsidRPr="0011775B">
        <w:rPr>
          <w:b/>
          <w:caps/>
          <w:szCs w:val="24"/>
        </w:rPr>
        <w:t>Operational Planning</w:t>
      </w:r>
      <w:r>
        <w:fldChar w:fldCharType="end"/>
      </w:r>
      <w:r w:rsidR="00314B36" w:rsidRPr="003B3441">
        <w:rPr>
          <w:b/>
          <w:caps/>
          <w:szCs w:val="24"/>
        </w:rPr>
        <w:t xml:space="preserve"> - MEDIUM TERM</w:t>
      </w:r>
    </w:p>
    <w:p w14:paraId="6E861E67" w14:textId="77777777" w:rsidR="00314B36" w:rsidRPr="00287BD3" w:rsidRDefault="00314B36">
      <w:pPr>
        <w:rPr>
          <w:b/>
          <w:caps/>
        </w:rPr>
      </w:pPr>
      <w:r w:rsidRPr="00287BD3">
        <w:rPr>
          <w:b/>
          <w:caps/>
        </w:rPr>
        <w:t>YEARS 1-2</w:t>
      </w:r>
    </w:p>
    <w:p w14:paraId="6E861E68" w14:textId="53331777" w:rsidR="00314B36" w:rsidRPr="003B3441" w:rsidRDefault="008572B5">
      <w:pPr>
        <w:ind w:left="0" w:firstLine="0"/>
        <w:jc w:val="left"/>
        <w:rPr>
          <w:b/>
          <w:caps/>
          <w:szCs w:val="24"/>
        </w:rPr>
      </w:pPr>
      <w:r>
        <w:fldChar w:fldCharType="begin"/>
      </w:r>
      <w:r>
        <w:instrText xml:space="preserve"> REF Embedded \h  \* MERGEFORMAT </w:instrText>
      </w:r>
      <w:r>
        <w:fldChar w:fldCharType="separate"/>
      </w:r>
      <w:r w:rsidR="0011775B" w:rsidRPr="0011775B">
        <w:rPr>
          <w:b/>
          <w:caps/>
          <w:szCs w:val="24"/>
        </w:rPr>
        <w:t>Embedded</w:t>
      </w:r>
      <w:r>
        <w:fldChar w:fldCharType="end"/>
      </w:r>
      <w:r w:rsidR="00314B36" w:rsidRPr="003B3441">
        <w:rPr>
          <w:b/>
          <w:caps/>
          <w:szCs w:val="24"/>
        </w:rPr>
        <w:t xml:space="preserve"> </w:t>
      </w:r>
      <w:r w:rsidR="002679EC">
        <w:rPr>
          <w:b/>
          <w:caps/>
          <w:szCs w:val="24"/>
        </w:rPr>
        <w:t xml:space="preserve">GENERATORS </w:t>
      </w:r>
      <w:r w:rsidR="00314B36" w:rsidRPr="003B3441">
        <w:rPr>
          <w:b/>
          <w:caps/>
          <w:szCs w:val="24"/>
        </w:rPr>
        <w:t xml:space="preserve">CONNECTED TO THE </w:t>
      </w:r>
      <w:r>
        <w:fldChar w:fldCharType="begin"/>
      </w:r>
      <w:r>
        <w:instrText xml:space="preserve"> REF DNO \h  \* MERGEFORMAT </w:instrText>
      </w:r>
      <w:r>
        <w:fldChar w:fldCharType="separate"/>
      </w:r>
      <w:r w:rsidR="0011775B" w:rsidRPr="0011775B">
        <w:rPr>
          <w:b/>
          <w:caps/>
          <w:szCs w:val="24"/>
        </w:rPr>
        <w:t>DNO</w:t>
      </w:r>
      <w:r>
        <w:fldChar w:fldCharType="end"/>
      </w:r>
      <w:r w:rsidR="00314B36" w:rsidRPr="003B3441">
        <w:rPr>
          <w:b/>
          <w:caps/>
          <w:szCs w:val="24"/>
        </w:rPr>
        <w:t xml:space="preserve">’s </w:t>
      </w:r>
      <w:r>
        <w:fldChar w:fldCharType="begin"/>
      </w:r>
      <w:r>
        <w:instrText xml:space="preserve"> REF DistributionSystem \h  \* MERGEFORMAT </w:instrText>
      </w:r>
      <w:r>
        <w:fldChar w:fldCharType="separate"/>
      </w:r>
      <w:r w:rsidR="0011775B" w:rsidRPr="0011775B">
        <w:rPr>
          <w:b/>
          <w:caps/>
          <w:szCs w:val="24"/>
        </w:rPr>
        <w:t>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11775B" w:rsidRPr="0011775B">
        <w:rPr>
          <w:b/>
          <w:caps/>
          <w:szCs w:val="24"/>
        </w:rPr>
        <w:t>DNO</w:t>
      </w:r>
      <w:r>
        <w:fldChar w:fldCharType="end"/>
      </w:r>
    </w:p>
    <w:p w14:paraId="6E861E69"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287BD3" w14:paraId="6E861E6F" w14:textId="77777777">
        <w:tc>
          <w:tcPr>
            <w:tcW w:w="3969" w:type="dxa"/>
          </w:tcPr>
          <w:p w14:paraId="6E861E6A" w14:textId="77777777" w:rsidR="00314B36" w:rsidRPr="00287BD3" w:rsidRDefault="00314B36">
            <w:pPr>
              <w:spacing w:before="60"/>
              <w:ind w:left="357" w:hanging="357"/>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992" w:type="dxa"/>
          </w:tcPr>
          <w:p w14:paraId="6E861E6B" w14:textId="77777777" w:rsidR="00314B36" w:rsidRPr="00287BD3" w:rsidRDefault="00314B36">
            <w:pPr>
              <w:spacing w:before="60" w:after="0"/>
              <w:ind w:left="-3" w:firstLine="3"/>
              <w:jc w:val="center"/>
              <w:rPr>
                <w:b/>
                <w:u w:val="single"/>
              </w:rPr>
            </w:pPr>
            <w:r w:rsidRPr="00287BD3">
              <w:rPr>
                <w:b/>
                <w:u w:val="single"/>
              </w:rPr>
              <w:t>UNITS</w:t>
            </w:r>
          </w:p>
        </w:tc>
        <w:tc>
          <w:tcPr>
            <w:tcW w:w="1559" w:type="dxa"/>
          </w:tcPr>
          <w:p w14:paraId="6E861E6C" w14:textId="77777777" w:rsidR="00314B36" w:rsidRPr="00287BD3" w:rsidRDefault="00314B36">
            <w:pPr>
              <w:spacing w:before="60"/>
              <w:ind w:left="0" w:firstLine="0"/>
              <w:jc w:val="center"/>
              <w:rPr>
                <w:b/>
                <w:u w:val="single"/>
              </w:rPr>
            </w:pPr>
            <w:r w:rsidRPr="00287BD3">
              <w:rPr>
                <w:b/>
                <w:u w:val="single"/>
              </w:rPr>
              <w:t>TIME PERIOD COVERED</w:t>
            </w:r>
          </w:p>
        </w:tc>
        <w:tc>
          <w:tcPr>
            <w:tcW w:w="1661" w:type="dxa"/>
          </w:tcPr>
          <w:p w14:paraId="6E861E6D" w14:textId="77777777" w:rsidR="00314B36" w:rsidRPr="00287BD3" w:rsidRDefault="00314B36">
            <w:pPr>
              <w:spacing w:before="60"/>
              <w:ind w:left="122" w:firstLine="0"/>
              <w:jc w:val="center"/>
              <w:rPr>
                <w:b/>
                <w:u w:val="single"/>
              </w:rPr>
            </w:pPr>
            <w:r w:rsidRPr="00287BD3">
              <w:rPr>
                <w:b/>
                <w:u w:val="single"/>
              </w:rPr>
              <w:t>UPDATE TIME</w:t>
            </w:r>
          </w:p>
        </w:tc>
        <w:tc>
          <w:tcPr>
            <w:tcW w:w="1661" w:type="dxa"/>
          </w:tcPr>
          <w:p w14:paraId="6E861E6E" w14:textId="77777777" w:rsidR="00314B36" w:rsidRPr="00287BD3" w:rsidRDefault="00314B36">
            <w:pPr>
              <w:spacing w:before="60"/>
              <w:ind w:left="29" w:firstLine="7"/>
              <w:jc w:val="center"/>
              <w:rPr>
                <w:b/>
                <w:u w:val="single"/>
              </w:rPr>
            </w:pPr>
            <w:smartTag w:uri="urn:schemas-microsoft-com:office:smarttags" w:element="stockticker">
              <w:r w:rsidRPr="00287BD3">
                <w:rPr>
                  <w:b/>
                  <w:u w:val="single"/>
                </w:rPr>
                <w:t>DATA</w:t>
              </w:r>
            </w:smartTag>
            <w:r w:rsidRPr="00287BD3">
              <w:rPr>
                <w:b/>
                <w:u w:val="single"/>
              </w:rPr>
              <w:t xml:space="preserve"> CATEGORY </w:t>
            </w:r>
          </w:p>
        </w:tc>
      </w:tr>
      <w:tr w:rsidR="00314B36" w:rsidRPr="00287BD3" w14:paraId="6E861E76" w14:textId="77777777">
        <w:tc>
          <w:tcPr>
            <w:tcW w:w="3969" w:type="dxa"/>
          </w:tcPr>
          <w:p w14:paraId="6E861E70" w14:textId="326DC804" w:rsidR="00314B36" w:rsidRPr="00287BD3" w:rsidRDefault="00314B36" w:rsidP="005640C4">
            <w:pPr>
              <w:spacing w:before="60" w:after="120"/>
              <w:ind w:left="357" w:hanging="357"/>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53A94">
              <w:t>s</w:t>
            </w:r>
            <w:r w:rsidRPr="00287BD3">
              <w:t xml:space="preserve"> </w:t>
            </w:r>
            <w:r w:rsidR="00097CB7">
              <w:t xml:space="preserve">or </w:t>
            </w:r>
            <w:r w:rsidR="007847C7">
              <w:rPr>
                <w:b/>
              </w:rPr>
              <w:t xml:space="preserve">Embedded Transmission System </w:t>
            </w:r>
            <w:r w:rsidRPr="00287BD3">
              <w:t>the Set</w:t>
            </w:r>
            <w:r w:rsidR="00097CB7">
              <w:t>/</w:t>
            </w:r>
            <w:r w:rsidR="00097CB7" w:rsidRPr="00833591">
              <w:rPr>
                <w:b/>
              </w:rPr>
              <w:t>System</w:t>
            </w:r>
            <w:r w:rsidRPr="00287BD3">
              <w:t xml:space="preserve"> numbers and </w:t>
            </w:r>
            <w:r w:rsidR="005640C4"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253A94">
              <w:t>/</w:t>
            </w:r>
            <w:r w:rsidR="007847C7">
              <w:rPr>
                <w:b/>
              </w:rPr>
              <w:t xml:space="preserve"> Embedded Transmission System</w:t>
            </w:r>
            <w:r w:rsidRPr="00287BD3">
              <w:t xml:space="preserve"> capacity.  Preferred outage dates earliest start date latest start date.</w:t>
            </w:r>
          </w:p>
        </w:tc>
        <w:tc>
          <w:tcPr>
            <w:tcW w:w="992" w:type="dxa"/>
          </w:tcPr>
          <w:p w14:paraId="6E861E71" w14:textId="77777777" w:rsidR="00314B36" w:rsidRPr="00287BD3" w:rsidRDefault="00314B36">
            <w:pPr>
              <w:spacing w:before="60" w:after="0"/>
              <w:jc w:val="center"/>
            </w:pPr>
            <w:r w:rsidRPr="00287BD3">
              <w:t>MW</w:t>
            </w:r>
          </w:p>
          <w:p w14:paraId="6E861E72" w14:textId="77777777" w:rsidR="00314B36" w:rsidRPr="00287BD3" w:rsidRDefault="00314B36">
            <w:pPr>
              <w:spacing w:before="60" w:after="0"/>
              <w:jc w:val="center"/>
            </w:pPr>
            <w:r w:rsidRPr="00287BD3">
              <w:t>Date</w:t>
            </w:r>
          </w:p>
        </w:tc>
        <w:tc>
          <w:tcPr>
            <w:tcW w:w="1559" w:type="dxa"/>
          </w:tcPr>
          <w:p w14:paraId="6E861E73" w14:textId="77777777" w:rsidR="00314B36" w:rsidRPr="00287BD3" w:rsidRDefault="00314B36">
            <w:pPr>
              <w:spacing w:before="60"/>
              <w:jc w:val="center"/>
            </w:pPr>
            <w:r w:rsidRPr="00287BD3">
              <w:t>Years 1 - 2</w:t>
            </w:r>
          </w:p>
        </w:tc>
        <w:tc>
          <w:tcPr>
            <w:tcW w:w="1661" w:type="dxa"/>
          </w:tcPr>
          <w:p w14:paraId="6E861E74" w14:textId="77777777" w:rsidR="00314B36" w:rsidRPr="00287BD3" w:rsidRDefault="00314B36">
            <w:pPr>
              <w:spacing w:before="60"/>
              <w:jc w:val="center"/>
            </w:pPr>
            <w:r w:rsidRPr="00287BD3">
              <w:t>Week 2</w:t>
            </w:r>
          </w:p>
        </w:tc>
        <w:tc>
          <w:tcPr>
            <w:tcW w:w="1661" w:type="dxa"/>
          </w:tcPr>
          <w:p w14:paraId="6E861E75" w14:textId="318F02F6"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7C" w14:textId="77777777">
        <w:tc>
          <w:tcPr>
            <w:tcW w:w="3969" w:type="dxa"/>
          </w:tcPr>
          <w:p w14:paraId="6E861E77" w14:textId="3D5EF2FA" w:rsidR="00314B36" w:rsidRPr="00287BD3" w:rsidRDefault="00314B36">
            <w:pPr>
              <w:spacing w:before="60"/>
              <w:ind w:left="357" w:hanging="357"/>
              <w:jc w:val="left"/>
            </w:pPr>
            <w:r w:rsidRPr="00287BD3">
              <w:t>2.</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provide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with estimates of:-</w:t>
            </w:r>
          </w:p>
        </w:tc>
        <w:tc>
          <w:tcPr>
            <w:tcW w:w="992" w:type="dxa"/>
          </w:tcPr>
          <w:p w14:paraId="6E861E78" w14:textId="77777777" w:rsidR="00314B36" w:rsidRPr="00287BD3" w:rsidRDefault="00314B36">
            <w:pPr>
              <w:spacing w:before="60" w:after="0"/>
              <w:jc w:val="center"/>
            </w:pPr>
          </w:p>
        </w:tc>
        <w:tc>
          <w:tcPr>
            <w:tcW w:w="1559" w:type="dxa"/>
          </w:tcPr>
          <w:p w14:paraId="6E861E79" w14:textId="77777777" w:rsidR="00314B36" w:rsidRPr="00287BD3" w:rsidRDefault="00314B36">
            <w:pPr>
              <w:spacing w:before="60"/>
              <w:jc w:val="center"/>
            </w:pPr>
          </w:p>
        </w:tc>
        <w:tc>
          <w:tcPr>
            <w:tcW w:w="1661" w:type="dxa"/>
          </w:tcPr>
          <w:p w14:paraId="6E861E7A" w14:textId="77777777" w:rsidR="00314B36" w:rsidRPr="00287BD3" w:rsidRDefault="00314B36">
            <w:pPr>
              <w:spacing w:before="60"/>
              <w:jc w:val="center"/>
            </w:pPr>
          </w:p>
        </w:tc>
        <w:tc>
          <w:tcPr>
            <w:tcW w:w="1661" w:type="dxa"/>
          </w:tcPr>
          <w:p w14:paraId="6E861E7B" w14:textId="77777777" w:rsidR="00314B36" w:rsidRPr="00287BD3" w:rsidRDefault="00314B36">
            <w:pPr>
              <w:spacing w:before="60"/>
              <w:jc w:val="center"/>
            </w:pPr>
          </w:p>
        </w:tc>
      </w:tr>
      <w:tr w:rsidR="00314B36" w:rsidRPr="00287BD3" w14:paraId="6E861E83" w14:textId="77777777">
        <w:tc>
          <w:tcPr>
            <w:tcW w:w="3969" w:type="dxa"/>
          </w:tcPr>
          <w:p w14:paraId="6E861E7D" w14:textId="76ADE5B1" w:rsidR="00314B36" w:rsidRPr="00287BD3" w:rsidRDefault="00314B36">
            <w:pPr>
              <w:spacing w:before="60"/>
              <w:ind w:left="357" w:hanging="357"/>
              <w:jc w:val="left"/>
            </w:pPr>
            <w:r w:rsidRPr="00287BD3">
              <w:t>(a)</w:t>
            </w:r>
            <w:r w:rsidRPr="00287BD3">
              <w:tab/>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p>
        </w:tc>
        <w:tc>
          <w:tcPr>
            <w:tcW w:w="992" w:type="dxa"/>
          </w:tcPr>
          <w:p w14:paraId="6E861E7E" w14:textId="77777777" w:rsidR="00314B36" w:rsidRPr="00287BD3" w:rsidRDefault="00314B36">
            <w:pPr>
              <w:spacing w:before="60" w:after="0"/>
              <w:jc w:val="center"/>
            </w:pPr>
            <w:r w:rsidRPr="00287BD3">
              <w:t>MW</w:t>
            </w:r>
          </w:p>
          <w:p w14:paraId="6E861E7F" w14:textId="77777777" w:rsidR="00314B36" w:rsidRPr="00287BD3" w:rsidRDefault="00314B36">
            <w:pPr>
              <w:spacing w:before="60" w:after="0"/>
              <w:jc w:val="center"/>
            </w:pPr>
            <w:r w:rsidRPr="00287BD3">
              <w:t>Date</w:t>
            </w:r>
          </w:p>
        </w:tc>
        <w:tc>
          <w:tcPr>
            <w:tcW w:w="1559" w:type="dxa"/>
          </w:tcPr>
          <w:p w14:paraId="6E861E80" w14:textId="77777777" w:rsidR="00314B36" w:rsidRPr="00287BD3" w:rsidRDefault="00314B36">
            <w:pPr>
              <w:spacing w:before="60"/>
              <w:jc w:val="center"/>
            </w:pPr>
            <w:r w:rsidRPr="00287BD3">
              <w:t>Years 1 - 2</w:t>
            </w:r>
          </w:p>
        </w:tc>
        <w:tc>
          <w:tcPr>
            <w:tcW w:w="1661" w:type="dxa"/>
          </w:tcPr>
          <w:p w14:paraId="6E861E81" w14:textId="77777777" w:rsidR="00314B36" w:rsidRPr="00287BD3" w:rsidRDefault="00314B36">
            <w:pPr>
              <w:spacing w:before="60"/>
              <w:jc w:val="center"/>
            </w:pPr>
            <w:r w:rsidRPr="00287BD3">
              <w:t>Week 10</w:t>
            </w:r>
          </w:p>
        </w:tc>
        <w:tc>
          <w:tcPr>
            <w:tcW w:w="1661" w:type="dxa"/>
          </w:tcPr>
          <w:p w14:paraId="6E861E82" w14:textId="6953793D"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89" w14:textId="77777777">
        <w:tc>
          <w:tcPr>
            <w:tcW w:w="3969" w:type="dxa"/>
          </w:tcPr>
          <w:p w14:paraId="6E861E84" w14:textId="77777777" w:rsidR="00314B36" w:rsidRPr="00287BD3" w:rsidRDefault="00314B36">
            <w:pPr>
              <w:spacing w:before="60" w:after="120"/>
              <w:ind w:left="357" w:hanging="357"/>
              <w:jc w:val="left"/>
            </w:pPr>
            <w:r w:rsidRPr="00287BD3">
              <w:t>(b)</w:t>
            </w:r>
            <w:r w:rsidRPr="00287BD3">
              <w:tab/>
              <w:t>outage programme</w:t>
            </w:r>
          </w:p>
        </w:tc>
        <w:tc>
          <w:tcPr>
            <w:tcW w:w="992" w:type="dxa"/>
          </w:tcPr>
          <w:p w14:paraId="6E861E85" w14:textId="77777777" w:rsidR="00314B36" w:rsidRPr="00287BD3" w:rsidRDefault="00314B36">
            <w:pPr>
              <w:spacing w:before="60" w:after="0"/>
              <w:jc w:val="center"/>
            </w:pPr>
            <w:r w:rsidRPr="00287BD3">
              <w:t>Date</w:t>
            </w:r>
          </w:p>
        </w:tc>
        <w:tc>
          <w:tcPr>
            <w:tcW w:w="1559" w:type="dxa"/>
          </w:tcPr>
          <w:p w14:paraId="6E861E86" w14:textId="77777777" w:rsidR="00314B36" w:rsidRPr="00287BD3" w:rsidRDefault="00314B36">
            <w:pPr>
              <w:spacing w:before="60" w:after="120"/>
              <w:jc w:val="center"/>
            </w:pPr>
            <w:r w:rsidRPr="00287BD3">
              <w:t>Year 1</w:t>
            </w:r>
          </w:p>
        </w:tc>
        <w:tc>
          <w:tcPr>
            <w:tcW w:w="1661" w:type="dxa"/>
          </w:tcPr>
          <w:p w14:paraId="6E861E87" w14:textId="77777777" w:rsidR="00314B36" w:rsidRPr="00287BD3" w:rsidRDefault="00314B36">
            <w:pPr>
              <w:spacing w:before="60" w:after="120"/>
              <w:jc w:val="center"/>
            </w:pPr>
          </w:p>
        </w:tc>
        <w:tc>
          <w:tcPr>
            <w:tcW w:w="1661" w:type="dxa"/>
          </w:tcPr>
          <w:p w14:paraId="6E861E88" w14:textId="77777777" w:rsidR="00314B36" w:rsidRPr="00287BD3" w:rsidRDefault="00314B36">
            <w:pPr>
              <w:spacing w:before="60" w:after="120"/>
              <w:jc w:val="center"/>
            </w:pPr>
          </w:p>
        </w:tc>
      </w:tr>
      <w:tr w:rsidR="00314B36" w:rsidRPr="00287BD3" w14:paraId="6E861E8F" w14:textId="77777777">
        <w:tc>
          <w:tcPr>
            <w:tcW w:w="3969" w:type="dxa"/>
          </w:tcPr>
          <w:p w14:paraId="6E861E8A" w14:textId="130B45A6" w:rsidR="00314B36" w:rsidRPr="00287BD3" w:rsidRDefault="00314B36">
            <w:pPr>
              <w:spacing w:before="60"/>
              <w:ind w:left="357" w:hanging="357"/>
              <w:jc w:val="left"/>
            </w:pPr>
            <w:r w:rsidRPr="00287BD3">
              <w:t>3.</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following discussion with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provide:-</w:t>
            </w:r>
          </w:p>
        </w:tc>
        <w:tc>
          <w:tcPr>
            <w:tcW w:w="992" w:type="dxa"/>
          </w:tcPr>
          <w:p w14:paraId="6E861E8B" w14:textId="77777777" w:rsidR="00314B36" w:rsidRPr="00287BD3" w:rsidRDefault="00314B36">
            <w:pPr>
              <w:spacing w:before="60" w:after="0"/>
              <w:jc w:val="center"/>
            </w:pPr>
            <w:r w:rsidRPr="00287BD3">
              <w:t>Date</w:t>
            </w:r>
          </w:p>
        </w:tc>
        <w:tc>
          <w:tcPr>
            <w:tcW w:w="1559" w:type="dxa"/>
          </w:tcPr>
          <w:p w14:paraId="6E861E8C" w14:textId="77777777" w:rsidR="00314B36" w:rsidRPr="00287BD3" w:rsidRDefault="00314B36">
            <w:pPr>
              <w:spacing w:before="60"/>
              <w:jc w:val="center"/>
            </w:pPr>
            <w:r w:rsidRPr="00287BD3">
              <w:t>Years 1 - 2</w:t>
            </w:r>
          </w:p>
        </w:tc>
        <w:tc>
          <w:tcPr>
            <w:tcW w:w="1661" w:type="dxa"/>
          </w:tcPr>
          <w:p w14:paraId="6E861E8D" w14:textId="77777777" w:rsidR="00314B36" w:rsidRPr="00287BD3" w:rsidRDefault="00314B36">
            <w:pPr>
              <w:spacing w:before="60"/>
              <w:jc w:val="center"/>
            </w:pPr>
            <w:r w:rsidRPr="00287BD3">
              <w:t>Week 12</w:t>
            </w:r>
          </w:p>
        </w:tc>
        <w:tc>
          <w:tcPr>
            <w:tcW w:w="1661" w:type="dxa"/>
          </w:tcPr>
          <w:p w14:paraId="6E861E8E" w14:textId="52FC9723"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95" w14:textId="77777777">
        <w:tc>
          <w:tcPr>
            <w:tcW w:w="3969" w:type="dxa"/>
          </w:tcPr>
          <w:p w14:paraId="6E861E90" w14:textId="2F323581" w:rsidR="00314B36" w:rsidRPr="00287BD3" w:rsidRDefault="00314B36" w:rsidP="005640C4">
            <w:pPr>
              <w:spacing w:before="60"/>
              <w:ind w:left="357" w:hanging="357"/>
              <w:jc w:val="left"/>
            </w:pPr>
            <w:r w:rsidRPr="00287BD3">
              <w:t>(a)</w:t>
            </w:r>
            <w:r w:rsidRPr="00287BD3">
              <w:tab/>
              <w:t xml:space="preserve">Details of </w:t>
            </w:r>
            <w:r w:rsidR="005640C4"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984DC8">
              <w:t xml:space="preserve"> </w:t>
            </w:r>
            <w:r w:rsidR="00685AF1">
              <w:t xml:space="preserve">or </w:t>
            </w:r>
            <w:r w:rsidR="007847C7">
              <w:rPr>
                <w:b/>
              </w:rPr>
              <w:t xml:space="preserve">Embedded Transmission System </w:t>
            </w:r>
            <w:r w:rsidRPr="00287BD3">
              <w:t>they may withdraw from service for an outage</w:t>
            </w:r>
          </w:p>
        </w:tc>
        <w:tc>
          <w:tcPr>
            <w:tcW w:w="992" w:type="dxa"/>
          </w:tcPr>
          <w:p w14:paraId="6E861E91" w14:textId="77777777" w:rsidR="00314B36" w:rsidRPr="00287BD3" w:rsidRDefault="00314B36">
            <w:pPr>
              <w:spacing w:before="60" w:after="0"/>
              <w:jc w:val="center"/>
            </w:pPr>
          </w:p>
        </w:tc>
        <w:tc>
          <w:tcPr>
            <w:tcW w:w="1559" w:type="dxa"/>
          </w:tcPr>
          <w:p w14:paraId="6E861E92" w14:textId="77777777" w:rsidR="00314B36" w:rsidRPr="00287BD3" w:rsidRDefault="00314B36">
            <w:pPr>
              <w:spacing w:before="60"/>
              <w:jc w:val="center"/>
            </w:pPr>
          </w:p>
        </w:tc>
        <w:tc>
          <w:tcPr>
            <w:tcW w:w="1661" w:type="dxa"/>
          </w:tcPr>
          <w:p w14:paraId="6E861E93" w14:textId="77777777" w:rsidR="00314B36" w:rsidRPr="00287BD3" w:rsidRDefault="00314B36">
            <w:pPr>
              <w:spacing w:before="60"/>
              <w:jc w:val="center"/>
            </w:pPr>
          </w:p>
        </w:tc>
        <w:tc>
          <w:tcPr>
            <w:tcW w:w="1661" w:type="dxa"/>
          </w:tcPr>
          <w:p w14:paraId="6E861E94" w14:textId="77777777" w:rsidR="00314B36" w:rsidRPr="00287BD3" w:rsidRDefault="00314B36">
            <w:pPr>
              <w:spacing w:before="60"/>
              <w:jc w:val="center"/>
            </w:pPr>
          </w:p>
        </w:tc>
      </w:tr>
      <w:tr w:rsidR="00314B36" w:rsidRPr="00287BD3" w14:paraId="6E861E9B" w14:textId="77777777">
        <w:tc>
          <w:tcPr>
            <w:tcW w:w="3969" w:type="dxa"/>
          </w:tcPr>
          <w:p w14:paraId="6E861E96" w14:textId="608C5BE7" w:rsidR="00314B36" w:rsidRPr="00287BD3" w:rsidRDefault="00314B36">
            <w:pPr>
              <w:spacing w:before="60" w:after="120"/>
              <w:ind w:left="357" w:hanging="357"/>
              <w:jc w:val="left"/>
            </w:pPr>
            <w:r w:rsidRPr="00287BD3">
              <w:t>(b)</w:t>
            </w:r>
            <w:r w:rsidRPr="00287BD3">
              <w:tab/>
              <w:t xml:space="preserve">Update of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outage programme.</w:t>
            </w:r>
          </w:p>
        </w:tc>
        <w:tc>
          <w:tcPr>
            <w:tcW w:w="992" w:type="dxa"/>
          </w:tcPr>
          <w:p w14:paraId="6E861E97" w14:textId="77777777" w:rsidR="00314B36" w:rsidRPr="00287BD3" w:rsidRDefault="00314B36">
            <w:pPr>
              <w:spacing w:before="60" w:after="0"/>
              <w:jc w:val="center"/>
            </w:pPr>
          </w:p>
        </w:tc>
        <w:tc>
          <w:tcPr>
            <w:tcW w:w="1559" w:type="dxa"/>
          </w:tcPr>
          <w:p w14:paraId="6E861E98" w14:textId="77777777" w:rsidR="00314B36" w:rsidRPr="00287BD3" w:rsidRDefault="00314B36">
            <w:pPr>
              <w:spacing w:before="60" w:after="120"/>
              <w:jc w:val="center"/>
            </w:pPr>
          </w:p>
        </w:tc>
        <w:tc>
          <w:tcPr>
            <w:tcW w:w="1661" w:type="dxa"/>
          </w:tcPr>
          <w:p w14:paraId="6E861E99" w14:textId="77777777" w:rsidR="00314B36" w:rsidRPr="00287BD3" w:rsidRDefault="00314B36">
            <w:pPr>
              <w:spacing w:before="60" w:after="120"/>
              <w:jc w:val="center"/>
            </w:pPr>
          </w:p>
        </w:tc>
        <w:tc>
          <w:tcPr>
            <w:tcW w:w="1661" w:type="dxa"/>
          </w:tcPr>
          <w:p w14:paraId="6E861E9A" w14:textId="77777777" w:rsidR="00314B36" w:rsidRPr="00287BD3" w:rsidRDefault="00314B36">
            <w:pPr>
              <w:spacing w:before="60" w:after="120"/>
              <w:jc w:val="center"/>
            </w:pPr>
          </w:p>
        </w:tc>
      </w:tr>
      <w:tr w:rsidR="00314B36" w:rsidRPr="00287BD3" w14:paraId="6E861EA2" w14:textId="77777777">
        <w:tc>
          <w:tcPr>
            <w:tcW w:w="3969" w:type="dxa"/>
          </w:tcPr>
          <w:p w14:paraId="6E861E9C" w14:textId="35F36388" w:rsidR="00314B36" w:rsidRPr="00287BD3" w:rsidRDefault="00314B36">
            <w:pPr>
              <w:spacing w:before="60" w:after="120"/>
              <w:ind w:left="357" w:hanging="357"/>
              <w:jc w:val="left"/>
            </w:pPr>
            <w:r w:rsidRPr="00287BD3">
              <w:t>4.</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notify each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992" w:type="dxa"/>
          </w:tcPr>
          <w:p w14:paraId="6E861E9D" w14:textId="77777777" w:rsidR="00314B36" w:rsidRPr="00287BD3" w:rsidRDefault="00314B36">
            <w:pPr>
              <w:spacing w:before="60" w:after="0"/>
              <w:jc w:val="center"/>
            </w:pPr>
            <w:r w:rsidRPr="00287BD3">
              <w:t>MW</w:t>
            </w:r>
          </w:p>
          <w:p w14:paraId="6E861E9E" w14:textId="77777777" w:rsidR="00314B36" w:rsidRPr="00287BD3" w:rsidRDefault="00314B36">
            <w:pPr>
              <w:spacing w:before="60" w:after="0"/>
              <w:jc w:val="center"/>
            </w:pPr>
            <w:r w:rsidRPr="00287BD3">
              <w:t>Date</w:t>
            </w:r>
          </w:p>
        </w:tc>
        <w:tc>
          <w:tcPr>
            <w:tcW w:w="1559" w:type="dxa"/>
          </w:tcPr>
          <w:p w14:paraId="6E861E9F" w14:textId="77777777" w:rsidR="00314B36" w:rsidRPr="00287BD3" w:rsidRDefault="00314B36">
            <w:pPr>
              <w:spacing w:before="60" w:after="120"/>
              <w:jc w:val="center"/>
            </w:pPr>
            <w:r w:rsidRPr="00287BD3">
              <w:t>Years 1 - 2</w:t>
            </w:r>
          </w:p>
        </w:tc>
        <w:tc>
          <w:tcPr>
            <w:tcW w:w="1661" w:type="dxa"/>
          </w:tcPr>
          <w:p w14:paraId="6E861EA0" w14:textId="77777777" w:rsidR="00314B36" w:rsidRPr="00287BD3" w:rsidRDefault="00314B36">
            <w:pPr>
              <w:spacing w:before="60" w:after="120"/>
              <w:jc w:val="center"/>
            </w:pPr>
            <w:r w:rsidRPr="00287BD3">
              <w:t>Week 12</w:t>
            </w:r>
          </w:p>
        </w:tc>
        <w:tc>
          <w:tcPr>
            <w:tcW w:w="1661" w:type="dxa"/>
          </w:tcPr>
          <w:p w14:paraId="6E861EA1" w14:textId="4971EC61" w:rsidR="00314B36" w:rsidRPr="00287BD3" w:rsidRDefault="008572B5">
            <w:pPr>
              <w:spacing w:before="60" w:after="120"/>
              <w:jc w:val="center"/>
              <w:rPr>
                <w:b/>
              </w:rP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A9" w14:textId="77777777">
        <w:tc>
          <w:tcPr>
            <w:tcW w:w="3969" w:type="dxa"/>
          </w:tcPr>
          <w:p w14:paraId="6E861EA3" w14:textId="3179D6EE" w:rsidR="00314B36" w:rsidRPr="00287BD3" w:rsidRDefault="00314B36" w:rsidP="005640C4">
            <w:pPr>
              <w:spacing w:before="60"/>
              <w:ind w:left="357" w:hanging="357"/>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t xml:space="preserve"> provides estimates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of each </w:t>
            </w:r>
            <w:r w:rsidR="005640C4"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984DC8">
              <w:t xml:space="preserve"> </w:t>
            </w:r>
            <w:r w:rsidR="00685AF1">
              <w:t xml:space="preserve">or </w:t>
            </w:r>
            <w:r w:rsidR="007847C7">
              <w:rPr>
                <w:b/>
              </w:rPr>
              <w:lastRenderedPageBreak/>
              <w:t>Embedded Transmission System</w:t>
            </w:r>
          </w:p>
        </w:tc>
        <w:tc>
          <w:tcPr>
            <w:tcW w:w="992" w:type="dxa"/>
          </w:tcPr>
          <w:p w14:paraId="6E861EA4" w14:textId="77777777" w:rsidR="00314B36" w:rsidRPr="00287BD3" w:rsidRDefault="00314B36">
            <w:pPr>
              <w:spacing w:before="60" w:after="0"/>
              <w:jc w:val="center"/>
            </w:pPr>
            <w:r w:rsidRPr="00287BD3">
              <w:lastRenderedPageBreak/>
              <w:t>MW</w:t>
            </w:r>
          </w:p>
          <w:p w14:paraId="6E861EA5" w14:textId="77777777" w:rsidR="00314B36" w:rsidRPr="00287BD3" w:rsidRDefault="00314B36">
            <w:pPr>
              <w:spacing w:before="60" w:after="0"/>
              <w:jc w:val="center"/>
            </w:pPr>
            <w:r w:rsidRPr="00287BD3">
              <w:t>Date</w:t>
            </w:r>
          </w:p>
        </w:tc>
        <w:tc>
          <w:tcPr>
            <w:tcW w:w="1559" w:type="dxa"/>
          </w:tcPr>
          <w:p w14:paraId="6E861EA6" w14:textId="77777777" w:rsidR="00314B36" w:rsidRPr="00287BD3" w:rsidRDefault="00314B36">
            <w:pPr>
              <w:spacing w:before="60"/>
              <w:jc w:val="center"/>
            </w:pPr>
            <w:r w:rsidRPr="00287BD3">
              <w:t>Years 1 - 2</w:t>
            </w:r>
          </w:p>
        </w:tc>
        <w:tc>
          <w:tcPr>
            <w:tcW w:w="1661" w:type="dxa"/>
          </w:tcPr>
          <w:p w14:paraId="6E861EA7" w14:textId="77777777" w:rsidR="00314B36" w:rsidRPr="00287BD3" w:rsidRDefault="00314B36">
            <w:pPr>
              <w:spacing w:before="60"/>
              <w:jc w:val="center"/>
            </w:pPr>
            <w:r w:rsidRPr="00287BD3">
              <w:t>Week 41</w:t>
            </w:r>
          </w:p>
        </w:tc>
        <w:tc>
          <w:tcPr>
            <w:tcW w:w="1661" w:type="dxa"/>
          </w:tcPr>
          <w:p w14:paraId="6E861EA8" w14:textId="5238C414" w:rsidR="00314B36" w:rsidRPr="00287BD3" w:rsidRDefault="008572B5">
            <w:pPr>
              <w:spacing w:before="60"/>
              <w:jc w:val="center"/>
            </w:pPr>
            <w:r>
              <w:fldChar w:fldCharType="begin"/>
            </w:r>
            <w:r>
              <w:instrText xml:space="preserve"> REF OD \h  \* MERGEFORMAT </w:instrText>
            </w:r>
            <w:r>
              <w:fldChar w:fldCharType="separate"/>
            </w:r>
            <w:r w:rsidR="0011775B" w:rsidRPr="0076424C">
              <w:rPr>
                <w:b/>
              </w:rPr>
              <w:t>OD</w:t>
            </w:r>
            <w:r>
              <w:fldChar w:fldCharType="end"/>
            </w:r>
          </w:p>
        </w:tc>
      </w:tr>
    </w:tbl>
    <w:p w14:paraId="6E861EAA" w14:textId="77777777" w:rsidR="00314B36" w:rsidRPr="00287BD3" w:rsidRDefault="00314B36">
      <w:pPr>
        <w:pStyle w:val="BodyText"/>
      </w:pPr>
    </w:p>
    <w:p w14:paraId="6E861EAB" w14:textId="77777777" w:rsidR="00314B36" w:rsidRPr="00287BD3" w:rsidRDefault="00314B36">
      <w:pPr>
        <w:pStyle w:val="Heading2"/>
      </w:pPr>
      <w:r w:rsidRPr="00287BD3">
        <w:br w:type="page"/>
      </w:r>
      <w:bookmarkStart w:id="588" w:name="Schedule7c"/>
      <w:bookmarkStart w:id="589" w:name="_Toc501209792"/>
      <w:r w:rsidRPr="00287BD3">
        <w:lastRenderedPageBreak/>
        <w:t>Schedule 7c</w:t>
      </w:r>
      <w:bookmarkEnd w:id="588"/>
      <w:bookmarkEnd w:id="589"/>
    </w:p>
    <w:p w14:paraId="6E861EAC" w14:textId="5CC6732C" w:rsidR="00314B36" w:rsidRPr="003B3441" w:rsidRDefault="008572B5">
      <w:pPr>
        <w:rPr>
          <w:b/>
          <w:caps/>
          <w:szCs w:val="24"/>
        </w:rPr>
      </w:pPr>
      <w:r>
        <w:fldChar w:fldCharType="begin"/>
      </w:r>
      <w:r>
        <w:instrText xml:space="preserve"> REF OperationalPlanning \h  \* MERGEFORMAT </w:instrText>
      </w:r>
      <w:r>
        <w:fldChar w:fldCharType="separate"/>
      </w:r>
      <w:r w:rsidR="0011775B" w:rsidRPr="0011775B">
        <w:rPr>
          <w:b/>
          <w:caps/>
          <w:szCs w:val="24"/>
        </w:rPr>
        <w:t>Operational Planning</w:t>
      </w:r>
      <w:r>
        <w:fldChar w:fldCharType="end"/>
      </w:r>
      <w:r w:rsidR="00314B36" w:rsidRPr="003B3441">
        <w:rPr>
          <w:b/>
          <w:caps/>
          <w:szCs w:val="24"/>
        </w:rPr>
        <w:t xml:space="preserve"> - SHORT TERM</w:t>
      </w:r>
    </w:p>
    <w:p w14:paraId="6E861EAD" w14:textId="6C9F104F" w:rsidR="00314B36" w:rsidRPr="003B3441" w:rsidRDefault="008572B5">
      <w:pPr>
        <w:ind w:left="0" w:firstLine="0"/>
        <w:rPr>
          <w:b/>
          <w:caps/>
          <w:szCs w:val="24"/>
        </w:rPr>
      </w:pPr>
      <w:r>
        <w:fldChar w:fldCharType="begin"/>
      </w:r>
      <w:r>
        <w:instrText xml:space="preserve"> REF Embedded \h  \* MERGEFORMAT </w:instrText>
      </w:r>
      <w:r>
        <w:fldChar w:fldCharType="separate"/>
      </w:r>
      <w:r w:rsidR="0011775B" w:rsidRPr="0011775B">
        <w:rPr>
          <w:b/>
          <w:caps/>
          <w:szCs w:val="24"/>
        </w:rPr>
        <w:t>Embedded</w:t>
      </w:r>
      <w:r>
        <w:fldChar w:fldCharType="end"/>
      </w:r>
      <w:r w:rsidR="00314B36" w:rsidRPr="003B3441">
        <w:rPr>
          <w:b/>
          <w:caps/>
          <w:szCs w:val="24"/>
        </w:rPr>
        <w:t xml:space="preserve"> </w:t>
      </w:r>
      <w:r w:rsidR="00CD262E">
        <w:rPr>
          <w:b/>
          <w:caps/>
          <w:szCs w:val="24"/>
        </w:rPr>
        <w:t xml:space="preserve">GENERATORS </w:t>
      </w:r>
      <w:r w:rsidR="00314B36" w:rsidRPr="003B3441">
        <w:rPr>
          <w:b/>
          <w:caps/>
          <w:szCs w:val="24"/>
        </w:rPr>
        <w:t xml:space="preserve">CONNECTED TO THE </w:t>
      </w:r>
      <w:r>
        <w:fldChar w:fldCharType="begin"/>
      </w:r>
      <w:r>
        <w:instrText xml:space="preserve"> REF DNOsSystem \h  \* MERGEFORMAT </w:instrText>
      </w:r>
      <w:r>
        <w:fldChar w:fldCharType="separate"/>
      </w:r>
      <w:r w:rsidR="0011775B" w:rsidRPr="0011775B">
        <w:rPr>
          <w:b/>
          <w:caps/>
          <w:szCs w:val="24"/>
        </w:rPr>
        <w:t>DNO’s Distribution System</w:t>
      </w:r>
      <w:r>
        <w:fldChar w:fldCharType="end"/>
      </w:r>
      <w:r w:rsidR="00314B36" w:rsidRPr="003B3441">
        <w:rPr>
          <w:b/>
          <w:caps/>
          <w:szCs w:val="24"/>
        </w:rPr>
        <w:t xml:space="preserve"> </w:t>
      </w:r>
      <w:smartTag w:uri="urn:schemas-microsoft-com:office:smarttags" w:element="State">
        <w:r w:rsidR="00314B36" w:rsidRPr="003B3441">
          <w:rPr>
            <w:b/>
            <w:caps/>
            <w:szCs w:val="24"/>
          </w:rPr>
          <w:t>AS</w:t>
        </w:r>
      </w:smartTag>
      <w:r w:rsidR="00314B36" w:rsidRPr="003B3441">
        <w:rPr>
          <w:b/>
          <w:caps/>
          <w:szCs w:val="24"/>
        </w:rPr>
        <w:t xml:space="preserve"> SPECIFIED BY THE </w:t>
      </w:r>
      <w:r>
        <w:fldChar w:fldCharType="begin"/>
      </w:r>
      <w:r>
        <w:instrText xml:space="preserve"> REF DNO \h  \* MERGEFORMAT </w:instrText>
      </w:r>
      <w:r>
        <w:fldChar w:fldCharType="separate"/>
      </w:r>
      <w:r w:rsidR="0011775B" w:rsidRPr="0011775B">
        <w:rPr>
          <w:b/>
          <w:caps/>
          <w:szCs w:val="24"/>
        </w:rPr>
        <w:t>DNO</w:t>
      </w:r>
      <w:r>
        <w:fldChar w:fldCharType="end"/>
      </w:r>
    </w:p>
    <w:p w14:paraId="6E861EAE" w14:textId="77777777" w:rsidR="00314B36" w:rsidRPr="00287BD3"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287BD3" w14:paraId="6E861EB5" w14:textId="77777777">
        <w:trPr>
          <w:cantSplit/>
        </w:trPr>
        <w:tc>
          <w:tcPr>
            <w:tcW w:w="3420" w:type="dxa"/>
          </w:tcPr>
          <w:p w14:paraId="6E861EAF" w14:textId="77777777" w:rsidR="00314B36" w:rsidRPr="00287BD3" w:rsidRDefault="00314B36">
            <w:pPr>
              <w:spacing w:before="60" w:after="0"/>
              <w:ind w:left="360" w:hanging="360"/>
              <w:jc w:val="center"/>
              <w:rPr>
                <w:b/>
                <w:u w:val="single"/>
              </w:rPr>
            </w:pPr>
            <w:smartTag w:uri="urn:schemas-microsoft-com:office:smarttags" w:element="stockticker">
              <w:r w:rsidRPr="00287BD3">
                <w:rPr>
                  <w:b/>
                  <w:u w:val="single"/>
                </w:rPr>
                <w:t>DATA</w:t>
              </w:r>
            </w:smartTag>
            <w:r w:rsidRPr="00287BD3">
              <w:rPr>
                <w:b/>
                <w:u w:val="single"/>
              </w:rPr>
              <w:t xml:space="preserve"> DESCRIPTION</w:t>
            </w:r>
          </w:p>
        </w:tc>
        <w:tc>
          <w:tcPr>
            <w:tcW w:w="1080" w:type="dxa"/>
          </w:tcPr>
          <w:p w14:paraId="6E861EB0" w14:textId="77777777" w:rsidR="00314B36" w:rsidRPr="00287BD3" w:rsidRDefault="00314B36">
            <w:pPr>
              <w:spacing w:before="60" w:after="0"/>
              <w:jc w:val="center"/>
              <w:rPr>
                <w:b/>
                <w:u w:val="single"/>
              </w:rPr>
            </w:pPr>
            <w:r w:rsidRPr="00287BD3">
              <w:rPr>
                <w:b/>
                <w:u w:val="single"/>
              </w:rPr>
              <w:t>UNITS</w:t>
            </w:r>
          </w:p>
        </w:tc>
        <w:tc>
          <w:tcPr>
            <w:tcW w:w="1644" w:type="dxa"/>
          </w:tcPr>
          <w:p w14:paraId="6E861EB1" w14:textId="77777777" w:rsidR="00314B36" w:rsidRPr="00287BD3" w:rsidRDefault="00314B36">
            <w:pPr>
              <w:spacing w:before="60" w:after="0"/>
              <w:ind w:left="0" w:firstLine="0"/>
              <w:jc w:val="center"/>
              <w:rPr>
                <w:b/>
                <w:u w:val="single"/>
              </w:rPr>
            </w:pPr>
            <w:r w:rsidRPr="00287BD3">
              <w:rPr>
                <w:b/>
                <w:u w:val="single"/>
              </w:rPr>
              <w:t>TIME PERIOD COVERED</w:t>
            </w:r>
          </w:p>
        </w:tc>
        <w:tc>
          <w:tcPr>
            <w:tcW w:w="1661" w:type="dxa"/>
          </w:tcPr>
          <w:p w14:paraId="6E861EB2" w14:textId="77777777" w:rsidR="00314B36" w:rsidRPr="00287BD3" w:rsidRDefault="00314B36">
            <w:pPr>
              <w:spacing w:before="60" w:after="0"/>
              <w:ind w:left="42" w:right="128" w:firstLine="0"/>
              <w:jc w:val="center"/>
              <w:rPr>
                <w:b/>
                <w:u w:val="single"/>
              </w:rPr>
            </w:pPr>
            <w:r w:rsidRPr="00287BD3">
              <w:rPr>
                <w:b/>
                <w:u w:val="single"/>
              </w:rPr>
              <w:t>UPDATE TIME</w:t>
            </w:r>
          </w:p>
        </w:tc>
        <w:tc>
          <w:tcPr>
            <w:tcW w:w="1661" w:type="dxa"/>
          </w:tcPr>
          <w:p w14:paraId="6E861EB3" w14:textId="77777777" w:rsidR="00314B36" w:rsidRPr="00287BD3" w:rsidRDefault="00314B36">
            <w:pPr>
              <w:spacing w:before="60" w:after="0"/>
              <w:ind w:left="42" w:firstLine="0"/>
              <w:jc w:val="center"/>
              <w:rPr>
                <w:b/>
                <w:u w:val="single"/>
              </w:rPr>
            </w:pPr>
            <w:smartTag w:uri="urn:schemas-microsoft-com:office:smarttags" w:element="stockticker">
              <w:r w:rsidRPr="00287BD3">
                <w:rPr>
                  <w:b/>
                  <w:u w:val="single"/>
                </w:rPr>
                <w:t>DATA</w:t>
              </w:r>
            </w:smartTag>
            <w:r w:rsidRPr="00287BD3">
              <w:rPr>
                <w:b/>
                <w:u w:val="single"/>
              </w:rPr>
              <w:t xml:space="preserve"> </w:t>
            </w:r>
          </w:p>
          <w:p w14:paraId="6E861EB4" w14:textId="77777777" w:rsidR="00314B36" w:rsidRPr="00287BD3" w:rsidRDefault="00314B36">
            <w:pPr>
              <w:spacing w:before="60" w:after="0"/>
              <w:jc w:val="center"/>
              <w:rPr>
                <w:b/>
                <w:u w:val="single"/>
              </w:rPr>
            </w:pPr>
            <w:r w:rsidRPr="00287BD3">
              <w:rPr>
                <w:b/>
                <w:u w:val="single"/>
              </w:rPr>
              <w:t xml:space="preserve">CATEGORY </w:t>
            </w:r>
          </w:p>
        </w:tc>
      </w:tr>
      <w:tr w:rsidR="00314B36" w:rsidRPr="00287BD3" w14:paraId="6E861EBD" w14:textId="77777777">
        <w:trPr>
          <w:cantSplit/>
        </w:trPr>
        <w:tc>
          <w:tcPr>
            <w:tcW w:w="3420" w:type="dxa"/>
          </w:tcPr>
          <w:p w14:paraId="6E861EB6" w14:textId="69B66509" w:rsidR="00314B36" w:rsidRPr="00287BD3" w:rsidRDefault="00314B36" w:rsidP="005640C4">
            <w:pPr>
              <w:spacing w:after="120"/>
              <w:ind w:left="360" w:hanging="360"/>
              <w:jc w:val="left"/>
            </w:pPr>
            <w:r w:rsidRPr="00287BD3">
              <w:t>1.</w:t>
            </w:r>
            <w:r w:rsidRPr="00287BD3">
              <w:tab/>
              <w:t>For individual</w:t>
            </w:r>
            <w:r w:rsidR="005640C4">
              <w:t xml:space="preserve">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984DC8">
              <w:t>s</w:t>
            </w:r>
            <w:r w:rsidRPr="00287BD3">
              <w:t xml:space="preserve"> </w:t>
            </w:r>
            <w:r w:rsidR="00B525CD">
              <w:t xml:space="preserve">or </w:t>
            </w:r>
            <w:r w:rsidR="007847C7">
              <w:rPr>
                <w:b/>
              </w:rPr>
              <w:t xml:space="preserve">Embedded Transmission Systems </w:t>
            </w:r>
            <w:r w:rsidRPr="00287BD3">
              <w:t xml:space="preserve">the </w:t>
            </w:r>
            <w:r w:rsidR="00B525CD" w:rsidRPr="00287BD3">
              <w:t>Set</w:t>
            </w:r>
            <w:r w:rsidR="00B525CD">
              <w:t>/</w:t>
            </w:r>
            <w:r w:rsidR="00B525CD" w:rsidRPr="00833591">
              <w:rPr>
                <w:b/>
              </w:rPr>
              <w:t>System</w:t>
            </w:r>
            <w:r w:rsidR="00B525CD">
              <w:t xml:space="preserve"> </w:t>
            </w:r>
            <w:r w:rsidRPr="00287BD3">
              <w:t>number and</w:t>
            </w:r>
            <w:r w:rsidR="00B525CD">
              <w:rPr>
                <w:b/>
              </w:rPr>
              <w:t xml:space="preserve"> </w:t>
            </w:r>
            <w:r w:rsidR="005640C4"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984DC8">
              <w:t>/</w:t>
            </w:r>
            <w:r w:rsidR="007847C7">
              <w:rPr>
                <w:b/>
              </w:rPr>
              <w:t xml:space="preserve"> Embedded Transmission System </w:t>
            </w:r>
            <w:r w:rsidRPr="00287BD3">
              <w:t>capacity.  Duration of outage earliest start date latest finishing date.</w:t>
            </w:r>
          </w:p>
        </w:tc>
        <w:tc>
          <w:tcPr>
            <w:tcW w:w="1080" w:type="dxa"/>
          </w:tcPr>
          <w:p w14:paraId="6E861EB7" w14:textId="77777777" w:rsidR="00314B36" w:rsidRPr="00287BD3" w:rsidRDefault="00314B36">
            <w:pPr>
              <w:spacing w:after="0"/>
              <w:ind w:left="0" w:firstLine="0"/>
              <w:jc w:val="center"/>
            </w:pPr>
            <w:r w:rsidRPr="00287BD3">
              <w:t xml:space="preserve">MW </w:t>
            </w:r>
          </w:p>
          <w:p w14:paraId="6E861EB8" w14:textId="77777777" w:rsidR="00314B36" w:rsidRPr="00287BD3" w:rsidRDefault="00314B36">
            <w:pPr>
              <w:spacing w:after="0"/>
              <w:ind w:left="0" w:firstLine="0"/>
              <w:jc w:val="center"/>
            </w:pPr>
            <w:r w:rsidRPr="00287BD3">
              <w:t>Date</w:t>
            </w:r>
          </w:p>
        </w:tc>
        <w:tc>
          <w:tcPr>
            <w:tcW w:w="1644" w:type="dxa"/>
          </w:tcPr>
          <w:p w14:paraId="6E861EB9" w14:textId="77777777" w:rsidR="00314B36" w:rsidRPr="00287BD3" w:rsidRDefault="00314B36">
            <w:pPr>
              <w:spacing w:before="60"/>
              <w:ind w:left="0" w:firstLine="0"/>
              <w:jc w:val="center"/>
            </w:pPr>
          </w:p>
          <w:p w14:paraId="6E861EBA" w14:textId="77777777" w:rsidR="00314B36" w:rsidRPr="00287BD3" w:rsidRDefault="00314B36">
            <w:pPr>
              <w:spacing w:before="60"/>
              <w:ind w:left="0" w:firstLine="0"/>
              <w:jc w:val="center"/>
            </w:pPr>
            <w:r w:rsidRPr="00287BD3">
              <w:t>Weeks 9 - 52</w:t>
            </w:r>
          </w:p>
        </w:tc>
        <w:tc>
          <w:tcPr>
            <w:tcW w:w="1661" w:type="dxa"/>
          </w:tcPr>
          <w:p w14:paraId="6E861EBB" w14:textId="77777777" w:rsidR="00314B36" w:rsidRPr="00287BD3" w:rsidRDefault="00314B36">
            <w:pPr>
              <w:spacing w:before="60"/>
              <w:ind w:left="0" w:firstLine="0"/>
              <w:jc w:val="center"/>
            </w:pPr>
          </w:p>
        </w:tc>
        <w:tc>
          <w:tcPr>
            <w:tcW w:w="1661" w:type="dxa"/>
          </w:tcPr>
          <w:p w14:paraId="6E861EBC" w14:textId="77777777" w:rsidR="00314B36" w:rsidRPr="00287BD3" w:rsidRDefault="00314B36">
            <w:pPr>
              <w:spacing w:before="60"/>
              <w:ind w:left="0" w:firstLine="0"/>
              <w:jc w:val="center"/>
            </w:pPr>
          </w:p>
        </w:tc>
      </w:tr>
      <w:tr w:rsidR="00314B36" w:rsidRPr="00287BD3" w14:paraId="6E861EC4" w14:textId="77777777">
        <w:trPr>
          <w:cantSplit/>
        </w:trPr>
        <w:tc>
          <w:tcPr>
            <w:tcW w:w="3420" w:type="dxa"/>
          </w:tcPr>
          <w:p w14:paraId="6E861EBE" w14:textId="6362826A" w:rsidR="00314B36" w:rsidRPr="00287BD3" w:rsidRDefault="00314B36">
            <w:pPr>
              <w:spacing w:after="120"/>
              <w:ind w:left="360" w:hanging="360"/>
              <w:jc w:val="left"/>
            </w:pPr>
            <w:r w:rsidRPr="00287BD3">
              <w:tab/>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estimates.</w:t>
            </w:r>
          </w:p>
        </w:tc>
        <w:tc>
          <w:tcPr>
            <w:tcW w:w="1080" w:type="dxa"/>
          </w:tcPr>
          <w:p w14:paraId="6E861EBF" w14:textId="77777777" w:rsidR="00314B36" w:rsidRPr="00287BD3" w:rsidRDefault="00314B36">
            <w:pPr>
              <w:spacing w:after="0"/>
              <w:ind w:left="0" w:firstLine="0"/>
              <w:jc w:val="center"/>
            </w:pPr>
            <w:r w:rsidRPr="00287BD3">
              <w:t xml:space="preserve">MW </w:t>
            </w:r>
          </w:p>
          <w:p w14:paraId="6E861EC0" w14:textId="77777777" w:rsidR="00314B36" w:rsidRPr="00287BD3" w:rsidRDefault="00314B36">
            <w:pPr>
              <w:spacing w:after="0"/>
              <w:ind w:left="0" w:firstLine="0"/>
              <w:jc w:val="center"/>
            </w:pPr>
            <w:r w:rsidRPr="00287BD3">
              <w:t>Date</w:t>
            </w:r>
          </w:p>
        </w:tc>
        <w:tc>
          <w:tcPr>
            <w:tcW w:w="1644" w:type="dxa"/>
          </w:tcPr>
          <w:p w14:paraId="6E861EC1" w14:textId="77777777" w:rsidR="00314B36" w:rsidRPr="00287BD3" w:rsidRDefault="00314B36">
            <w:pPr>
              <w:spacing w:before="60" w:after="120"/>
              <w:ind w:left="0" w:firstLine="0"/>
              <w:jc w:val="center"/>
            </w:pPr>
            <w:r w:rsidRPr="00287BD3">
              <w:t>Weeks 9 - 52</w:t>
            </w:r>
          </w:p>
        </w:tc>
        <w:tc>
          <w:tcPr>
            <w:tcW w:w="1661" w:type="dxa"/>
          </w:tcPr>
          <w:p w14:paraId="6E861EC2" w14:textId="77777777" w:rsidR="00314B36" w:rsidRPr="00287BD3" w:rsidRDefault="00314B36">
            <w:pPr>
              <w:spacing w:before="60" w:after="120"/>
              <w:ind w:left="0" w:firstLine="0"/>
              <w:jc w:val="center"/>
            </w:pPr>
            <w:r w:rsidRPr="00287BD3">
              <w:t>Week 2</w:t>
            </w:r>
          </w:p>
        </w:tc>
        <w:tc>
          <w:tcPr>
            <w:tcW w:w="1661" w:type="dxa"/>
          </w:tcPr>
          <w:p w14:paraId="6E861EC3" w14:textId="0926AFDC" w:rsidR="00314B36" w:rsidRPr="00287BD3" w:rsidRDefault="008572B5">
            <w:pPr>
              <w:spacing w:before="60" w:after="12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CB" w14:textId="77777777">
        <w:trPr>
          <w:cantSplit/>
        </w:trPr>
        <w:tc>
          <w:tcPr>
            <w:tcW w:w="3420" w:type="dxa"/>
          </w:tcPr>
          <w:p w14:paraId="6E861EC5" w14:textId="1B305CA2" w:rsidR="00314B36" w:rsidRPr="00287BD3" w:rsidRDefault="00314B36">
            <w:pPr>
              <w:spacing w:after="120"/>
              <w:ind w:left="360" w:hanging="360"/>
              <w:jc w:val="left"/>
            </w:pPr>
            <w:r w:rsidRPr="00287BD3">
              <w:t>2.</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of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1080" w:type="dxa"/>
          </w:tcPr>
          <w:p w14:paraId="6E861EC6" w14:textId="77777777" w:rsidR="00314B36" w:rsidRPr="00287BD3" w:rsidRDefault="00314B36">
            <w:pPr>
              <w:spacing w:after="0"/>
              <w:ind w:left="0" w:firstLine="0"/>
              <w:jc w:val="center"/>
            </w:pPr>
            <w:r w:rsidRPr="00287BD3">
              <w:t xml:space="preserve">MW </w:t>
            </w:r>
          </w:p>
          <w:p w14:paraId="6E861EC7" w14:textId="77777777" w:rsidR="00314B36" w:rsidRPr="00287BD3" w:rsidRDefault="00314B36">
            <w:pPr>
              <w:spacing w:after="0"/>
              <w:ind w:left="0" w:firstLine="0"/>
              <w:jc w:val="center"/>
            </w:pPr>
            <w:r w:rsidRPr="00287BD3">
              <w:t>Date</w:t>
            </w:r>
          </w:p>
        </w:tc>
        <w:tc>
          <w:tcPr>
            <w:tcW w:w="1644" w:type="dxa"/>
          </w:tcPr>
          <w:p w14:paraId="6E861EC8" w14:textId="77777777" w:rsidR="00314B36" w:rsidRPr="00287BD3" w:rsidRDefault="00314B36">
            <w:pPr>
              <w:spacing w:before="60"/>
              <w:ind w:left="0" w:firstLine="0"/>
              <w:jc w:val="center"/>
            </w:pPr>
            <w:r w:rsidRPr="00287BD3">
              <w:t>Weeks 9 - 52</w:t>
            </w:r>
          </w:p>
        </w:tc>
        <w:tc>
          <w:tcPr>
            <w:tcW w:w="1661" w:type="dxa"/>
          </w:tcPr>
          <w:p w14:paraId="6E861EC9" w14:textId="77777777" w:rsidR="00314B36" w:rsidRPr="00287BD3" w:rsidRDefault="00314B36">
            <w:pPr>
              <w:spacing w:before="60"/>
              <w:ind w:left="0" w:firstLine="0"/>
              <w:jc w:val="center"/>
            </w:pPr>
            <w:r w:rsidRPr="00287BD3">
              <w:t>Week 4</w:t>
            </w:r>
          </w:p>
        </w:tc>
        <w:tc>
          <w:tcPr>
            <w:tcW w:w="1661" w:type="dxa"/>
          </w:tcPr>
          <w:p w14:paraId="6E861ECA" w14:textId="7A19F04A"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D2" w14:textId="77777777">
        <w:trPr>
          <w:cantSplit/>
        </w:trPr>
        <w:tc>
          <w:tcPr>
            <w:tcW w:w="3420" w:type="dxa"/>
          </w:tcPr>
          <w:p w14:paraId="6E861ECC" w14:textId="401150D2" w:rsidR="00314B36" w:rsidRPr="00287BD3" w:rsidRDefault="00314B36">
            <w:pPr>
              <w:spacing w:after="120"/>
              <w:ind w:left="360" w:hanging="360"/>
              <w:jc w:val="left"/>
            </w:pPr>
            <w:r w:rsidRPr="00287BD3">
              <w:t>3.</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with </w:t>
            </w:r>
            <w:r w:rsidR="001C36ED" w:rsidRPr="001C36ED">
              <w:rPr>
                <w:b/>
              </w:rPr>
              <w:t>Embedded</w:t>
            </w:r>
            <w:r w:rsidR="001C36ED">
              <w:t xml:space="preserve"> </w:t>
            </w:r>
            <w:r w:rsidR="00DF0D68">
              <w:rPr>
                <w:szCs w:val="24"/>
              </w:rPr>
              <w:fldChar w:fldCharType="begin"/>
            </w:r>
            <w:r w:rsidR="00DF0D68">
              <w:rPr>
                <w:szCs w:val="24"/>
              </w:rPr>
              <w:instrText xml:space="preserve"> REF pgm \h </w:instrText>
            </w:r>
            <w:r w:rsidR="00DF0D68">
              <w:rPr>
                <w:szCs w:val="24"/>
              </w:rPr>
            </w:r>
            <w:r w:rsidR="00DF0D68">
              <w:rPr>
                <w:szCs w:val="24"/>
              </w:rPr>
              <w:fldChar w:fldCharType="separate"/>
            </w:r>
            <w:r w:rsidR="0011775B">
              <w:rPr>
                <w:b/>
              </w:rPr>
              <w:t>Power Generating Module</w:t>
            </w:r>
            <w:r w:rsidR="00DF0D68">
              <w:rPr>
                <w:szCs w:val="24"/>
              </w:rPr>
              <w:fldChar w:fldCharType="end"/>
            </w:r>
            <w:r w:rsidR="00C10C33">
              <w:rPr>
                <w:szCs w:val="24"/>
              </w:rPr>
              <w:t xml:space="preserve"> </w:t>
            </w:r>
            <w:r w:rsidR="007F1C6E">
              <w:t xml:space="preserve">or </w:t>
            </w:r>
            <w:r w:rsidR="007847C7">
              <w:rPr>
                <w:b/>
              </w:rPr>
              <w:t xml:space="preserve">Embedded Transmission System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estimates.</w:t>
            </w:r>
          </w:p>
        </w:tc>
        <w:tc>
          <w:tcPr>
            <w:tcW w:w="1080" w:type="dxa"/>
          </w:tcPr>
          <w:p w14:paraId="6E861ECD" w14:textId="77777777" w:rsidR="00314B36" w:rsidRPr="00287BD3" w:rsidRDefault="00314B36">
            <w:pPr>
              <w:spacing w:after="0"/>
              <w:ind w:left="0" w:firstLine="0"/>
              <w:jc w:val="center"/>
            </w:pPr>
            <w:r w:rsidRPr="00287BD3">
              <w:t xml:space="preserve">MW </w:t>
            </w:r>
          </w:p>
          <w:p w14:paraId="6E861ECE" w14:textId="77777777" w:rsidR="00314B36" w:rsidRPr="00287BD3" w:rsidRDefault="00314B36">
            <w:pPr>
              <w:spacing w:after="0"/>
              <w:ind w:left="0" w:firstLine="0"/>
              <w:jc w:val="center"/>
            </w:pPr>
            <w:r w:rsidRPr="00287BD3">
              <w:t>Date</w:t>
            </w:r>
          </w:p>
        </w:tc>
        <w:tc>
          <w:tcPr>
            <w:tcW w:w="1644" w:type="dxa"/>
          </w:tcPr>
          <w:p w14:paraId="6E861ECF" w14:textId="77777777" w:rsidR="00314B36" w:rsidRPr="00287BD3" w:rsidRDefault="00314B36">
            <w:pPr>
              <w:spacing w:before="60"/>
              <w:ind w:left="0" w:firstLine="0"/>
              <w:jc w:val="center"/>
            </w:pPr>
            <w:r w:rsidRPr="00287BD3">
              <w:t>Weeks 18 - 52</w:t>
            </w:r>
          </w:p>
        </w:tc>
        <w:tc>
          <w:tcPr>
            <w:tcW w:w="1661" w:type="dxa"/>
          </w:tcPr>
          <w:p w14:paraId="6E861ED0" w14:textId="77777777" w:rsidR="00314B36" w:rsidRPr="00287BD3" w:rsidRDefault="00314B36">
            <w:pPr>
              <w:spacing w:before="60"/>
              <w:ind w:left="0" w:firstLine="0"/>
              <w:jc w:val="center"/>
            </w:pPr>
            <w:r w:rsidRPr="00287BD3">
              <w:t>Week 10</w:t>
            </w:r>
          </w:p>
        </w:tc>
        <w:tc>
          <w:tcPr>
            <w:tcW w:w="1661" w:type="dxa"/>
          </w:tcPr>
          <w:p w14:paraId="6E861ED1" w14:textId="2FB4A187"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D9" w14:textId="77777777">
        <w:trPr>
          <w:cantSplit/>
        </w:trPr>
        <w:tc>
          <w:tcPr>
            <w:tcW w:w="3420" w:type="dxa"/>
          </w:tcPr>
          <w:p w14:paraId="6E861ED3" w14:textId="79790015" w:rsidR="00314B36" w:rsidRPr="00287BD3" w:rsidRDefault="00314B36">
            <w:pPr>
              <w:spacing w:after="120"/>
              <w:ind w:left="360" w:hanging="360"/>
              <w:jc w:val="left"/>
            </w:pPr>
            <w:r w:rsidRPr="00287BD3">
              <w:t>4.</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of change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1080" w:type="dxa"/>
          </w:tcPr>
          <w:p w14:paraId="6E861ED4" w14:textId="77777777" w:rsidR="00314B36" w:rsidRPr="00287BD3" w:rsidRDefault="00314B36">
            <w:pPr>
              <w:spacing w:after="0"/>
              <w:ind w:left="0" w:firstLine="0"/>
              <w:jc w:val="center"/>
            </w:pPr>
            <w:r w:rsidRPr="00287BD3">
              <w:t xml:space="preserve">MW </w:t>
            </w:r>
          </w:p>
          <w:p w14:paraId="6E861ED5" w14:textId="77777777" w:rsidR="00314B36" w:rsidRPr="00287BD3" w:rsidRDefault="00314B36">
            <w:pPr>
              <w:spacing w:after="0"/>
              <w:ind w:left="0" w:firstLine="0"/>
              <w:jc w:val="center"/>
            </w:pPr>
            <w:r w:rsidRPr="00287BD3">
              <w:t>Date</w:t>
            </w:r>
          </w:p>
        </w:tc>
        <w:tc>
          <w:tcPr>
            <w:tcW w:w="1644" w:type="dxa"/>
          </w:tcPr>
          <w:p w14:paraId="6E861ED6" w14:textId="77777777" w:rsidR="00314B36" w:rsidRPr="00287BD3" w:rsidRDefault="00314B36">
            <w:pPr>
              <w:spacing w:before="60"/>
              <w:ind w:left="0" w:firstLine="0"/>
              <w:jc w:val="center"/>
            </w:pPr>
            <w:r w:rsidRPr="00287BD3">
              <w:t>Weeks 18 - 52</w:t>
            </w:r>
          </w:p>
        </w:tc>
        <w:tc>
          <w:tcPr>
            <w:tcW w:w="1661" w:type="dxa"/>
          </w:tcPr>
          <w:p w14:paraId="6E861ED7" w14:textId="77777777" w:rsidR="00314B36" w:rsidRPr="00287BD3" w:rsidRDefault="00314B36">
            <w:pPr>
              <w:spacing w:before="60"/>
              <w:ind w:left="0" w:firstLine="0"/>
              <w:jc w:val="center"/>
            </w:pPr>
            <w:r w:rsidRPr="00287BD3">
              <w:t>Week 12</w:t>
            </w:r>
          </w:p>
        </w:tc>
        <w:tc>
          <w:tcPr>
            <w:tcW w:w="1661" w:type="dxa"/>
          </w:tcPr>
          <w:p w14:paraId="6E861ED8" w14:textId="5AB1460D"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E0" w14:textId="77777777">
        <w:trPr>
          <w:cantSplit/>
        </w:trPr>
        <w:tc>
          <w:tcPr>
            <w:tcW w:w="3420" w:type="dxa"/>
          </w:tcPr>
          <w:p w14:paraId="6E861EDA" w14:textId="12F00E3B" w:rsidR="00314B36" w:rsidRPr="00287BD3" w:rsidRDefault="00314B36" w:rsidP="005640C4">
            <w:pPr>
              <w:spacing w:after="120"/>
              <w:ind w:left="360" w:hanging="360"/>
              <w:jc w:val="left"/>
            </w:pPr>
            <w:r w:rsidRPr="00287BD3">
              <w:t>5.</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provide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with </w:t>
            </w:r>
            <w:r w:rsidR="005640C4"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984DC8">
              <w:t xml:space="preserve"> </w:t>
            </w:r>
            <w:r w:rsidR="009611C7" w:rsidRPr="009611C7">
              <w:t>or</w:t>
            </w:r>
            <w:r w:rsidR="009611C7">
              <w:rPr>
                <w:b/>
              </w:rPr>
              <w:t xml:space="preserve">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estimates.</w:t>
            </w:r>
          </w:p>
        </w:tc>
        <w:tc>
          <w:tcPr>
            <w:tcW w:w="1080" w:type="dxa"/>
          </w:tcPr>
          <w:p w14:paraId="6E861EDB" w14:textId="77777777" w:rsidR="00314B36" w:rsidRPr="00287BD3" w:rsidRDefault="00314B36">
            <w:pPr>
              <w:spacing w:after="0"/>
              <w:ind w:left="0" w:firstLine="0"/>
              <w:jc w:val="center"/>
            </w:pPr>
            <w:r w:rsidRPr="00287BD3">
              <w:t xml:space="preserve">MW </w:t>
            </w:r>
          </w:p>
          <w:p w14:paraId="6E861EDC" w14:textId="77777777" w:rsidR="00314B36" w:rsidRPr="00287BD3" w:rsidRDefault="00314B36">
            <w:pPr>
              <w:spacing w:after="0"/>
              <w:ind w:left="0" w:firstLine="0"/>
              <w:jc w:val="center"/>
            </w:pPr>
            <w:r w:rsidRPr="00287BD3">
              <w:t>Date</w:t>
            </w:r>
          </w:p>
        </w:tc>
        <w:tc>
          <w:tcPr>
            <w:tcW w:w="1644" w:type="dxa"/>
          </w:tcPr>
          <w:p w14:paraId="6E861EDD" w14:textId="77777777" w:rsidR="00314B36" w:rsidRPr="00287BD3" w:rsidRDefault="00314B36">
            <w:pPr>
              <w:spacing w:before="60"/>
              <w:ind w:left="0" w:firstLine="0"/>
              <w:jc w:val="center"/>
            </w:pPr>
            <w:r w:rsidRPr="00287BD3">
              <w:t>Weeks 28 - 52</w:t>
            </w:r>
          </w:p>
        </w:tc>
        <w:tc>
          <w:tcPr>
            <w:tcW w:w="1661" w:type="dxa"/>
          </w:tcPr>
          <w:p w14:paraId="6E861EDE" w14:textId="77777777" w:rsidR="00314B36" w:rsidRPr="00287BD3" w:rsidRDefault="00314B36">
            <w:pPr>
              <w:spacing w:before="60"/>
              <w:ind w:left="0" w:firstLine="0"/>
              <w:jc w:val="center"/>
            </w:pPr>
            <w:r w:rsidRPr="00287BD3">
              <w:t>Week 25</w:t>
            </w:r>
          </w:p>
        </w:tc>
        <w:tc>
          <w:tcPr>
            <w:tcW w:w="1661" w:type="dxa"/>
          </w:tcPr>
          <w:p w14:paraId="6E861EDF" w14:textId="61A3C6FD"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E7" w14:textId="77777777">
        <w:trPr>
          <w:cantSplit/>
        </w:trPr>
        <w:tc>
          <w:tcPr>
            <w:tcW w:w="3420" w:type="dxa"/>
          </w:tcPr>
          <w:p w14:paraId="6E861EE1" w14:textId="01A9B235" w:rsidR="00314B36" w:rsidRPr="00287BD3" w:rsidRDefault="00314B36">
            <w:pPr>
              <w:spacing w:after="120"/>
              <w:ind w:left="360" w:hanging="360"/>
              <w:jc w:val="left"/>
            </w:pPr>
            <w:r w:rsidRPr="00287BD3">
              <w:t>6.</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informs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1080" w:type="dxa"/>
          </w:tcPr>
          <w:p w14:paraId="6E861EE2" w14:textId="77777777" w:rsidR="00314B36" w:rsidRPr="00287BD3" w:rsidRDefault="00314B36">
            <w:pPr>
              <w:spacing w:after="0"/>
              <w:ind w:left="0" w:firstLine="0"/>
              <w:jc w:val="center"/>
            </w:pPr>
            <w:r w:rsidRPr="00287BD3">
              <w:t xml:space="preserve">MW </w:t>
            </w:r>
          </w:p>
          <w:p w14:paraId="6E861EE3" w14:textId="77777777" w:rsidR="00314B36" w:rsidRPr="00287BD3" w:rsidRDefault="00314B36">
            <w:pPr>
              <w:spacing w:after="0"/>
              <w:ind w:left="0" w:firstLine="0"/>
              <w:jc w:val="center"/>
            </w:pPr>
            <w:r w:rsidRPr="00287BD3">
              <w:t>Date</w:t>
            </w:r>
          </w:p>
        </w:tc>
        <w:tc>
          <w:tcPr>
            <w:tcW w:w="1644" w:type="dxa"/>
          </w:tcPr>
          <w:p w14:paraId="6E861EE4" w14:textId="77777777" w:rsidR="00314B36" w:rsidRPr="00287BD3" w:rsidRDefault="00314B36">
            <w:pPr>
              <w:spacing w:before="60"/>
              <w:ind w:left="0" w:firstLine="0"/>
              <w:jc w:val="center"/>
            </w:pPr>
            <w:r w:rsidRPr="00287BD3">
              <w:t>Weeks 31 - 52</w:t>
            </w:r>
          </w:p>
        </w:tc>
        <w:tc>
          <w:tcPr>
            <w:tcW w:w="1661" w:type="dxa"/>
          </w:tcPr>
          <w:p w14:paraId="6E861EE5" w14:textId="77777777" w:rsidR="00314B36" w:rsidRPr="00287BD3" w:rsidRDefault="00314B36">
            <w:pPr>
              <w:spacing w:before="60"/>
              <w:ind w:left="0" w:firstLine="0"/>
              <w:jc w:val="center"/>
            </w:pPr>
            <w:r w:rsidRPr="00287BD3">
              <w:t>Week 27</w:t>
            </w:r>
          </w:p>
        </w:tc>
        <w:tc>
          <w:tcPr>
            <w:tcW w:w="1661" w:type="dxa"/>
          </w:tcPr>
          <w:p w14:paraId="6E861EE6" w14:textId="2D9DB59D"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EE" w14:textId="77777777">
        <w:trPr>
          <w:cantSplit/>
        </w:trPr>
        <w:tc>
          <w:tcPr>
            <w:tcW w:w="3420" w:type="dxa"/>
          </w:tcPr>
          <w:p w14:paraId="6E861EE8" w14:textId="7A15BB18" w:rsidR="00314B36" w:rsidRPr="00287BD3" w:rsidRDefault="00314B36" w:rsidP="00422DA8">
            <w:pPr>
              <w:spacing w:after="120"/>
              <w:ind w:left="360" w:hanging="360"/>
              <w:jc w:val="left"/>
            </w:pPr>
            <w:r w:rsidRPr="00287BD3">
              <w:lastRenderedPageBreak/>
              <w:t>7.</w:t>
            </w:r>
            <w:r w:rsidRPr="00287BD3">
              <w:tab/>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will provide estimates of </w:t>
            </w:r>
            <w:r w:rsidR="00422DA8" w:rsidRPr="005640C4">
              <w:rPr>
                <w:b/>
              </w:rPr>
              <w:t xml:space="preserve">Embedded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A44C57">
              <w:t xml:space="preserve"> </w:t>
            </w:r>
            <w:r w:rsidR="00891566">
              <w:rPr>
                <w:b/>
              </w:rPr>
              <w:t xml:space="preserve">or </w:t>
            </w:r>
            <w:r w:rsidR="007847C7">
              <w:rPr>
                <w:b/>
              </w:rPr>
              <w:t>Embedded Transmission System</w:t>
            </w:r>
            <w:r w:rsidRPr="00287BD3">
              <w:t xml:space="preserve">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w:t>
            </w:r>
          </w:p>
        </w:tc>
        <w:tc>
          <w:tcPr>
            <w:tcW w:w="1080" w:type="dxa"/>
          </w:tcPr>
          <w:p w14:paraId="6E861EE9" w14:textId="77777777" w:rsidR="00314B36" w:rsidRPr="00287BD3" w:rsidRDefault="00314B36">
            <w:pPr>
              <w:spacing w:after="0"/>
              <w:ind w:left="0" w:firstLine="0"/>
              <w:jc w:val="center"/>
            </w:pPr>
            <w:r w:rsidRPr="00287BD3">
              <w:t xml:space="preserve">MW </w:t>
            </w:r>
          </w:p>
          <w:p w14:paraId="6E861EEA" w14:textId="77777777" w:rsidR="00314B36" w:rsidRPr="00287BD3" w:rsidRDefault="00314B36">
            <w:pPr>
              <w:spacing w:after="0"/>
              <w:ind w:left="0" w:firstLine="0"/>
              <w:jc w:val="center"/>
            </w:pPr>
            <w:r w:rsidRPr="00287BD3">
              <w:t>Date</w:t>
            </w:r>
          </w:p>
        </w:tc>
        <w:tc>
          <w:tcPr>
            <w:tcW w:w="1644" w:type="dxa"/>
          </w:tcPr>
          <w:p w14:paraId="6E861EEB" w14:textId="77777777" w:rsidR="00314B36" w:rsidRPr="00287BD3" w:rsidRDefault="00314B36">
            <w:pPr>
              <w:spacing w:before="60"/>
              <w:ind w:left="0" w:firstLine="0"/>
              <w:jc w:val="center"/>
            </w:pPr>
            <w:r w:rsidRPr="00287BD3">
              <w:t>Weeks 44 - 52</w:t>
            </w:r>
          </w:p>
        </w:tc>
        <w:tc>
          <w:tcPr>
            <w:tcW w:w="1661" w:type="dxa"/>
          </w:tcPr>
          <w:p w14:paraId="6E861EEC" w14:textId="77777777" w:rsidR="00314B36" w:rsidRPr="00287BD3" w:rsidRDefault="00314B36">
            <w:pPr>
              <w:spacing w:before="60"/>
              <w:ind w:left="0" w:firstLine="0"/>
              <w:jc w:val="center"/>
            </w:pPr>
            <w:r w:rsidRPr="00287BD3">
              <w:t>Week 41</w:t>
            </w:r>
          </w:p>
        </w:tc>
        <w:tc>
          <w:tcPr>
            <w:tcW w:w="1661" w:type="dxa"/>
          </w:tcPr>
          <w:p w14:paraId="6E861EED" w14:textId="27C217D2"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EF5" w14:textId="77777777">
        <w:trPr>
          <w:cantSplit/>
        </w:trPr>
        <w:tc>
          <w:tcPr>
            <w:tcW w:w="3420" w:type="dxa"/>
          </w:tcPr>
          <w:p w14:paraId="6E861EEF" w14:textId="62B24313" w:rsidR="00314B36" w:rsidRPr="00287BD3" w:rsidRDefault="00314B36">
            <w:pPr>
              <w:spacing w:after="120"/>
              <w:ind w:left="360" w:hanging="360"/>
              <w:jc w:val="left"/>
            </w:pPr>
            <w:r w:rsidRPr="00287BD3">
              <w:t>8.</w:t>
            </w:r>
            <w:r w:rsidRPr="00287BD3">
              <w:tab/>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inform contracted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b/>
              </w:rPr>
              <w:t>s</w:t>
            </w:r>
            <w:r w:rsidRPr="00287BD3">
              <w:t xml:space="preserve"> of changes to </w:t>
            </w:r>
            <w:r w:rsidR="008572B5">
              <w:fldChar w:fldCharType="begin"/>
            </w:r>
            <w:r w:rsidR="008572B5">
              <w:instrText xml:space="preserve"> REF OutputUsable \h  \* MERGEFORMAT </w:instrText>
            </w:r>
            <w:r w:rsidR="008572B5">
              <w:fldChar w:fldCharType="separate"/>
            </w:r>
            <w:r w:rsidR="0011775B" w:rsidRPr="0076424C">
              <w:rPr>
                <w:b/>
              </w:rPr>
              <w:t xml:space="preserve">Output Usable </w:t>
            </w:r>
            <w:r w:rsidR="008572B5">
              <w:fldChar w:fldCharType="end"/>
            </w:r>
            <w:r w:rsidRPr="00287BD3">
              <w:t xml:space="preserve"> requirements.</w:t>
            </w:r>
          </w:p>
        </w:tc>
        <w:tc>
          <w:tcPr>
            <w:tcW w:w="1080" w:type="dxa"/>
          </w:tcPr>
          <w:p w14:paraId="6E861EF0" w14:textId="77777777" w:rsidR="00314B36" w:rsidRPr="00287BD3" w:rsidRDefault="00314B36">
            <w:pPr>
              <w:spacing w:after="0"/>
              <w:ind w:left="0" w:firstLine="0"/>
              <w:jc w:val="center"/>
            </w:pPr>
            <w:r w:rsidRPr="00287BD3">
              <w:t xml:space="preserve">MW </w:t>
            </w:r>
          </w:p>
          <w:p w14:paraId="6E861EF1" w14:textId="77777777" w:rsidR="00314B36" w:rsidRPr="00287BD3" w:rsidRDefault="00314B36">
            <w:pPr>
              <w:spacing w:after="0"/>
              <w:ind w:left="0" w:firstLine="0"/>
              <w:jc w:val="center"/>
            </w:pPr>
            <w:r w:rsidRPr="00287BD3">
              <w:t>Date</w:t>
            </w:r>
          </w:p>
        </w:tc>
        <w:tc>
          <w:tcPr>
            <w:tcW w:w="1644" w:type="dxa"/>
          </w:tcPr>
          <w:p w14:paraId="6E861EF2" w14:textId="77777777" w:rsidR="00314B36" w:rsidRPr="00287BD3" w:rsidRDefault="00314B36">
            <w:pPr>
              <w:spacing w:before="60"/>
              <w:ind w:left="0" w:firstLine="0"/>
              <w:jc w:val="center"/>
            </w:pPr>
            <w:r w:rsidRPr="00287BD3">
              <w:t>Weeks 44 - 52</w:t>
            </w:r>
          </w:p>
        </w:tc>
        <w:tc>
          <w:tcPr>
            <w:tcW w:w="1661" w:type="dxa"/>
          </w:tcPr>
          <w:p w14:paraId="6E861EF3" w14:textId="77777777" w:rsidR="00314B36" w:rsidRPr="00287BD3" w:rsidRDefault="00314B36">
            <w:pPr>
              <w:spacing w:before="60"/>
              <w:ind w:left="0" w:firstLine="0"/>
              <w:jc w:val="center"/>
            </w:pPr>
            <w:r w:rsidRPr="00287BD3">
              <w:t>Week 43</w:t>
            </w:r>
          </w:p>
        </w:tc>
        <w:tc>
          <w:tcPr>
            <w:tcW w:w="1661" w:type="dxa"/>
          </w:tcPr>
          <w:p w14:paraId="6E861EF4" w14:textId="7EC7EAF2" w:rsidR="00314B36" w:rsidRPr="00287BD3" w:rsidRDefault="008572B5">
            <w:pPr>
              <w:spacing w:before="6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bl>
    <w:p w14:paraId="6E861EF6" w14:textId="77777777" w:rsidR="00314B36" w:rsidRPr="00287BD3" w:rsidRDefault="00314B36">
      <w:pPr>
        <w:pStyle w:val="BodyText"/>
      </w:pPr>
    </w:p>
    <w:p w14:paraId="6E861EF7" w14:textId="77777777" w:rsidR="00314B36" w:rsidRPr="00287BD3" w:rsidRDefault="00314B36">
      <w:pPr>
        <w:pStyle w:val="Heading2"/>
      </w:pPr>
      <w:r w:rsidRPr="00287BD3">
        <w:br w:type="page"/>
      </w:r>
      <w:bookmarkStart w:id="590" w:name="Schedule7d"/>
      <w:bookmarkStart w:id="591" w:name="_Toc501209793"/>
      <w:r w:rsidRPr="00287BD3">
        <w:lastRenderedPageBreak/>
        <w:t>Schedule 7d</w:t>
      </w:r>
      <w:bookmarkEnd w:id="590"/>
      <w:bookmarkEnd w:id="591"/>
    </w:p>
    <w:p w14:paraId="6E861EF8" w14:textId="77777777" w:rsidR="00314B36" w:rsidRPr="00287BD3" w:rsidRDefault="00314B36">
      <w:pPr>
        <w:pStyle w:val="IndexHeading"/>
        <w:rPr>
          <w:b/>
          <w:caps/>
        </w:rPr>
      </w:pPr>
      <w:smartTag w:uri="urn:schemas-microsoft-com:office:smarttags" w:element="stockticker">
        <w:r w:rsidRPr="00287BD3">
          <w:rPr>
            <w:b/>
            <w:caps/>
          </w:rPr>
          <w:t>DATA</w:t>
        </w:r>
      </w:smartTag>
      <w:r w:rsidRPr="00287BD3">
        <w:rPr>
          <w:b/>
          <w:caps/>
        </w:rPr>
        <w:t xml:space="preserve"> REGISTRATION CODE</w:t>
      </w:r>
    </w:p>
    <w:p w14:paraId="6E861EF9" w14:textId="6F0DCDEF" w:rsidR="00314B36" w:rsidRPr="003B3441" w:rsidRDefault="00314B36">
      <w:pPr>
        <w:rPr>
          <w:b/>
          <w:caps/>
          <w:szCs w:val="24"/>
        </w:rPr>
      </w:pPr>
      <w:r w:rsidRPr="003B3441">
        <w:rPr>
          <w:b/>
          <w:caps/>
          <w:szCs w:val="24"/>
        </w:rPr>
        <w:t>OPERATIONAL PLANNING</w:t>
      </w:r>
      <w:r w:rsidR="00A23B1E">
        <w:rPr>
          <w:b/>
          <w:caps/>
          <w:szCs w:val="24"/>
        </w:rPr>
        <w:t xml:space="preserve"> - </w:t>
      </w:r>
      <w:r w:rsidRPr="003B3441">
        <w:rPr>
          <w:b/>
          <w:caps/>
          <w:szCs w:val="24"/>
        </w:rPr>
        <w:t xml:space="preserve"> </w:t>
      </w:r>
      <w:r w:rsidR="008572B5">
        <w:fldChar w:fldCharType="begin"/>
      </w:r>
      <w:r w:rsidR="008572B5">
        <w:instrText xml:space="preserve"> REF User \h  \* MERGEFORMAT </w:instrText>
      </w:r>
      <w:r w:rsidR="008572B5">
        <w:fldChar w:fldCharType="separate"/>
      </w:r>
      <w:r w:rsidR="0011775B" w:rsidRPr="0011775B">
        <w:rPr>
          <w:b/>
          <w:caps/>
          <w:szCs w:val="24"/>
        </w:rPr>
        <w:t>User</w:t>
      </w:r>
      <w:r w:rsidR="008572B5">
        <w:fldChar w:fldCharType="end"/>
      </w:r>
      <w:r w:rsidRPr="003B3441">
        <w:rPr>
          <w:b/>
          <w:caps/>
          <w:szCs w:val="24"/>
        </w:rPr>
        <w:t xml:space="preserve"> </w:t>
      </w:r>
      <w:r w:rsidR="008572B5">
        <w:fldChar w:fldCharType="begin"/>
      </w:r>
      <w:r w:rsidR="008572B5">
        <w:instrText xml:space="preserve"> REF Plant \h  \* MERGEFORMAT </w:instrText>
      </w:r>
      <w:r w:rsidR="008572B5">
        <w:fldChar w:fldCharType="separate"/>
      </w:r>
      <w:r w:rsidR="0011775B" w:rsidRPr="0011775B">
        <w:rPr>
          <w:b/>
          <w:caps/>
          <w:szCs w:val="24"/>
        </w:rPr>
        <w:t>Plant</w:t>
      </w:r>
      <w:r w:rsidR="008572B5">
        <w:fldChar w:fldCharType="end"/>
      </w:r>
      <w:r w:rsidR="00A23B1E">
        <w:rPr>
          <w:b/>
          <w:caps/>
          <w:szCs w:val="24"/>
        </w:rPr>
        <w:t>,</w:t>
      </w:r>
      <w:r w:rsidRPr="003B3441">
        <w:rPr>
          <w:b/>
          <w:caps/>
          <w:szCs w:val="24"/>
        </w:rPr>
        <w:t xml:space="preserve"> </w:t>
      </w:r>
      <w:r w:rsidR="008572B5">
        <w:fldChar w:fldCharType="begin"/>
      </w:r>
      <w:r w:rsidR="008572B5">
        <w:instrText xml:space="preserve"> REF Apparatus \h  \* MERGEFORMAT </w:instrText>
      </w:r>
      <w:r w:rsidR="008572B5">
        <w:fldChar w:fldCharType="separate"/>
      </w:r>
      <w:r w:rsidR="0011775B" w:rsidRPr="0011775B">
        <w:rPr>
          <w:b/>
          <w:caps/>
          <w:szCs w:val="24"/>
        </w:rPr>
        <w:t>Apparatus</w:t>
      </w:r>
      <w:r w:rsidR="008572B5">
        <w:fldChar w:fldCharType="end"/>
      </w:r>
      <w:r w:rsidR="00A23B1E">
        <w:rPr>
          <w:b/>
          <w:caps/>
          <w:szCs w:val="24"/>
        </w:rPr>
        <w:t xml:space="preserve"> </w:t>
      </w:r>
      <w:smartTag w:uri="urn:schemas-microsoft-com:office:smarttags" w:element="stockticker">
        <w:r w:rsidR="00A23B1E">
          <w:rPr>
            <w:b/>
            <w:caps/>
            <w:szCs w:val="24"/>
          </w:rPr>
          <w:t>and</w:t>
        </w:r>
      </w:smartTag>
      <w:r w:rsidR="00A23B1E">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287BD3" w14:paraId="6E861EFF" w14:textId="77777777">
        <w:tc>
          <w:tcPr>
            <w:tcW w:w="2790" w:type="dxa"/>
          </w:tcPr>
          <w:p w14:paraId="6E861EFA" w14:textId="77777777" w:rsidR="00314B36" w:rsidRPr="00287BD3" w:rsidRDefault="00314B36">
            <w:pPr>
              <w:spacing w:before="6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710" w:type="dxa"/>
          </w:tcPr>
          <w:p w14:paraId="6E861EFB" w14:textId="77777777" w:rsidR="00314B36" w:rsidRPr="00287BD3" w:rsidRDefault="00314B36">
            <w:pPr>
              <w:spacing w:before="60"/>
              <w:jc w:val="center"/>
              <w:rPr>
                <w:b/>
                <w:caps/>
                <w:u w:val="single"/>
              </w:rPr>
            </w:pPr>
            <w:r w:rsidRPr="00287BD3">
              <w:rPr>
                <w:b/>
                <w:caps/>
                <w:u w:val="single"/>
              </w:rPr>
              <w:t>UNITS</w:t>
            </w:r>
          </w:p>
        </w:tc>
        <w:tc>
          <w:tcPr>
            <w:tcW w:w="1710" w:type="dxa"/>
          </w:tcPr>
          <w:p w14:paraId="6E861EFC" w14:textId="77777777" w:rsidR="00314B36" w:rsidRPr="00287BD3" w:rsidRDefault="00314B36">
            <w:pPr>
              <w:spacing w:before="60"/>
              <w:ind w:left="0" w:firstLine="0"/>
              <w:jc w:val="center"/>
              <w:rPr>
                <w:b/>
                <w:caps/>
                <w:u w:val="single"/>
              </w:rPr>
            </w:pPr>
            <w:r w:rsidRPr="00287BD3">
              <w:rPr>
                <w:b/>
                <w:caps/>
                <w:u w:val="single"/>
              </w:rPr>
              <w:t>TIME PERIOD COVERED</w:t>
            </w:r>
          </w:p>
        </w:tc>
        <w:tc>
          <w:tcPr>
            <w:tcW w:w="1684" w:type="dxa"/>
          </w:tcPr>
          <w:p w14:paraId="6E861EFD" w14:textId="77777777" w:rsidR="00314B36" w:rsidRPr="00287BD3" w:rsidRDefault="00314B36">
            <w:pPr>
              <w:spacing w:before="60"/>
              <w:ind w:left="0" w:firstLine="0"/>
              <w:jc w:val="center"/>
              <w:rPr>
                <w:b/>
                <w:caps/>
                <w:u w:val="single"/>
              </w:rPr>
            </w:pPr>
            <w:r w:rsidRPr="00287BD3">
              <w:rPr>
                <w:b/>
                <w:caps/>
                <w:u w:val="single"/>
              </w:rPr>
              <w:t>UPDATE TIME</w:t>
            </w:r>
          </w:p>
        </w:tc>
        <w:tc>
          <w:tcPr>
            <w:tcW w:w="1684" w:type="dxa"/>
          </w:tcPr>
          <w:p w14:paraId="6E861EFE" w14:textId="77777777" w:rsidR="00314B36" w:rsidRPr="00287BD3" w:rsidRDefault="00314B36">
            <w:pPr>
              <w:spacing w:before="60"/>
              <w:ind w:left="42" w:hanging="42"/>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 </w:t>
            </w:r>
          </w:p>
        </w:tc>
      </w:tr>
      <w:tr w:rsidR="00314B36" w:rsidRPr="00287BD3" w14:paraId="6E861F05" w14:textId="77777777">
        <w:tc>
          <w:tcPr>
            <w:tcW w:w="2790" w:type="dxa"/>
          </w:tcPr>
          <w:p w14:paraId="6E861F00" w14:textId="7A4483AB" w:rsidR="00314B36" w:rsidRPr="00287BD3" w:rsidRDefault="008572B5">
            <w:pPr>
              <w:ind w:left="0" w:firstLine="0"/>
              <w:jc w:val="left"/>
            </w:pPr>
            <w:r>
              <w:fldChar w:fldCharType="begin"/>
            </w:r>
            <w:r>
              <w:instrText xml:space="preserve"> REF User \h  \* MERGEFORMAT </w:instrText>
            </w:r>
            <w:r>
              <w:fldChar w:fldCharType="separate"/>
            </w:r>
            <w:r w:rsidR="0011775B" w:rsidRPr="0076424C">
              <w:rPr>
                <w:b/>
              </w:rPr>
              <w:t>User</w:t>
            </w:r>
            <w:r>
              <w:fldChar w:fldCharType="end"/>
            </w:r>
            <w:r w:rsidR="00314B36" w:rsidRPr="00287BD3">
              <w:rPr>
                <w:b/>
              </w:rPr>
              <w:t>s</w:t>
            </w:r>
            <w:r w:rsidR="00314B36" w:rsidRPr="00287BD3">
              <w:t xml:space="preserve"> provide the </w:t>
            </w:r>
            <w:r>
              <w:fldChar w:fldCharType="begin"/>
            </w:r>
            <w:r>
              <w:instrText xml:space="preserve"> REF DNO \h  \* MERGEFORMAT </w:instrText>
            </w:r>
            <w:r>
              <w:fldChar w:fldCharType="separate"/>
            </w:r>
            <w:r w:rsidR="0011775B" w:rsidRPr="0076424C">
              <w:rPr>
                <w:b/>
              </w:rPr>
              <w:t>DNO</w:t>
            </w:r>
            <w:r>
              <w:fldChar w:fldCharType="end"/>
            </w:r>
            <w:r w:rsidR="00314B36" w:rsidRPr="00287BD3">
              <w:t xml:space="preserve"> with details of proposed outages which may affect the performance of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287BD3">
              <w:t xml:space="preserve">.  Details of trip testing, risks of trip and other information where known which may affect the security and stability of the </w:t>
            </w:r>
            <w:r>
              <w:fldChar w:fldCharType="begin"/>
            </w:r>
            <w:r>
              <w:instrText xml:space="preserve"> REF DNOsSystem \h  \* MERGEFORMAT </w:instrText>
            </w:r>
            <w:r>
              <w:fldChar w:fldCharType="separate"/>
            </w:r>
            <w:r w:rsidR="0011775B" w:rsidRPr="0076424C">
              <w:rPr>
                <w:b/>
              </w:rPr>
              <w:t>DNO’s Distribution System</w:t>
            </w:r>
            <w:r>
              <w:fldChar w:fldCharType="end"/>
            </w:r>
            <w:r w:rsidR="00314B36" w:rsidRPr="00287BD3">
              <w:t xml:space="preserve"> shall also be included.</w:t>
            </w:r>
          </w:p>
        </w:tc>
        <w:tc>
          <w:tcPr>
            <w:tcW w:w="1710" w:type="dxa"/>
          </w:tcPr>
          <w:p w14:paraId="6E861F01" w14:textId="77777777" w:rsidR="00314B36" w:rsidRPr="00287BD3" w:rsidRDefault="00314B36">
            <w:pPr>
              <w:spacing w:before="60" w:after="0"/>
              <w:ind w:left="0" w:firstLine="0"/>
              <w:jc w:val="center"/>
            </w:pPr>
            <w:r w:rsidRPr="00287BD3">
              <w:t>Dates</w:t>
            </w:r>
          </w:p>
        </w:tc>
        <w:tc>
          <w:tcPr>
            <w:tcW w:w="1710" w:type="dxa"/>
          </w:tcPr>
          <w:p w14:paraId="6E861F02" w14:textId="77777777" w:rsidR="00314B36" w:rsidRPr="00287BD3" w:rsidRDefault="00314B36">
            <w:pPr>
              <w:spacing w:before="60" w:after="0"/>
              <w:ind w:left="0" w:firstLine="0"/>
              <w:jc w:val="center"/>
            </w:pPr>
            <w:r w:rsidRPr="00287BD3">
              <w:t>Years 1 - 2 and Years 3 ahead</w:t>
            </w:r>
          </w:p>
        </w:tc>
        <w:tc>
          <w:tcPr>
            <w:tcW w:w="1684" w:type="dxa"/>
          </w:tcPr>
          <w:p w14:paraId="6E861F03" w14:textId="77777777" w:rsidR="00314B36" w:rsidRPr="00287BD3" w:rsidRDefault="00314B36">
            <w:pPr>
              <w:spacing w:before="60" w:after="0"/>
              <w:ind w:left="0" w:firstLine="0"/>
              <w:jc w:val="center"/>
            </w:pPr>
            <w:r w:rsidRPr="00287BD3">
              <w:t>Week 28</w:t>
            </w:r>
          </w:p>
        </w:tc>
        <w:tc>
          <w:tcPr>
            <w:tcW w:w="1684" w:type="dxa"/>
          </w:tcPr>
          <w:p w14:paraId="6E861F04" w14:textId="34D4DC64" w:rsidR="00314B36" w:rsidRPr="00287BD3" w:rsidRDefault="008572B5">
            <w:pPr>
              <w:spacing w:before="60" w:after="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F0B" w14:textId="77777777">
        <w:tc>
          <w:tcPr>
            <w:tcW w:w="2790" w:type="dxa"/>
          </w:tcPr>
          <w:p w14:paraId="6E861F06" w14:textId="77777777" w:rsidR="00314B36" w:rsidRPr="00287BD3" w:rsidRDefault="00314B36">
            <w:pPr>
              <w:ind w:left="0" w:firstLine="0"/>
              <w:jc w:val="left"/>
            </w:pPr>
            <w:r w:rsidRPr="00287BD3">
              <w:t>Update of previously submitted data for year 3 ahead.</w:t>
            </w:r>
          </w:p>
        </w:tc>
        <w:tc>
          <w:tcPr>
            <w:tcW w:w="1710" w:type="dxa"/>
          </w:tcPr>
          <w:p w14:paraId="6E861F07" w14:textId="77777777" w:rsidR="00314B36" w:rsidRPr="00287BD3" w:rsidRDefault="00314B36">
            <w:pPr>
              <w:spacing w:before="60" w:after="0"/>
              <w:ind w:left="0" w:firstLine="0"/>
              <w:jc w:val="center"/>
            </w:pPr>
          </w:p>
        </w:tc>
        <w:tc>
          <w:tcPr>
            <w:tcW w:w="1710" w:type="dxa"/>
          </w:tcPr>
          <w:p w14:paraId="6E861F08" w14:textId="77777777" w:rsidR="00314B36" w:rsidRPr="00287BD3" w:rsidRDefault="00314B36">
            <w:pPr>
              <w:spacing w:before="60" w:after="0"/>
              <w:ind w:left="0" w:firstLine="0"/>
              <w:jc w:val="center"/>
            </w:pPr>
          </w:p>
        </w:tc>
        <w:tc>
          <w:tcPr>
            <w:tcW w:w="1684" w:type="dxa"/>
          </w:tcPr>
          <w:p w14:paraId="6E861F09" w14:textId="77777777" w:rsidR="00314B36" w:rsidRPr="00287BD3" w:rsidRDefault="00314B36">
            <w:pPr>
              <w:spacing w:before="60" w:after="0"/>
              <w:ind w:left="0" w:firstLine="0"/>
              <w:jc w:val="center"/>
            </w:pPr>
          </w:p>
        </w:tc>
        <w:tc>
          <w:tcPr>
            <w:tcW w:w="1684" w:type="dxa"/>
          </w:tcPr>
          <w:p w14:paraId="6E861F0A" w14:textId="77777777" w:rsidR="00314B36" w:rsidRPr="00287BD3" w:rsidRDefault="00314B36">
            <w:pPr>
              <w:spacing w:before="60" w:after="0"/>
              <w:ind w:left="0" w:firstLine="0"/>
              <w:jc w:val="center"/>
            </w:pPr>
          </w:p>
        </w:tc>
      </w:tr>
      <w:tr w:rsidR="00314B36" w:rsidRPr="00287BD3" w14:paraId="6E861F14" w14:textId="77777777">
        <w:tc>
          <w:tcPr>
            <w:tcW w:w="2790" w:type="dxa"/>
          </w:tcPr>
          <w:p w14:paraId="6E861F0C" w14:textId="048CC7EF" w:rsidR="00314B36" w:rsidRPr="00287BD3" w:rsidRDefault="00314B36">
            <w:pPr>
              <w:ind w:left="0" w:firstLine="0"/>
              <w:jc w:val="left"/>
            </w:pPr>
            <w:r w:rsidRPr="00287BD3">
              <w:t xml:space="preserve">Following consultation with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s</w:t>
            </w:r>
            <w:r w:rsidRPr="00287BD3">
              <w:t xml:space="preserve"> and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will include agreed outage proposals in the programme.</w:t>
            </w:r>
          </w:p>
        </w:tc>
        <w:tc>
          <w:tcPr>
            <w:tcW w:w="1710" w:type="dxa"/>
          </w:tcPr>
          <w:p w14:paraId="6E861F0D" w14:textId="77777777" w:rsidR="00314B36" w:rsidRPr="00287BD3" w:rsidRDefault="00314B36">
            <w:pPr>
              <w:spacing w:before="60" w:after="0"/>
              <w:ind w:left="0" w:firstLine="0"/>
              <w:jc w:val="center"/>
            </w:pPr>
            <w:r w:rsidRPr="00287BD3">
              <w:t>Date</w:t>
            </w:r>
          </w:p>
        </w:tc>
        <w:tc>
          <w:tcPr>
            <w:tcW w:w="1710" w:type="dxa"/>
          </w:tcPr>
          <w:p w14:paraId="6E861F0E" w14:textId="77777777" w:rsidR="00314B36" w:rsidRPr="00287BD3" w:rsidRDefault="00314B36">
            <w:pPr>
              <w:spacing w:before="60" w:after="0"/>
              <w:ind w:left="0" w:firstLine="0"/>
              <w:jc w:val="center"/>
            </w:pPr>
            <w:r w:rsidRPr="00287BD3">
              <w:t>Years 3 ahead</w:t>
            </w:r>
          </w:p>
          <w:p w14:paraId="6E861F0F" w14:textId="77777777" w:rsidR="00314B36" w:rsidRPr="00287BD3" w:rsidRDefault="00314B36">
            <w:pPr>
              <w:spacing w:before="60" w:after="0"/>
              <w:ind w:left="0" w:firstLine="0"/>
              <w:jc w:val="center"/>
            </w:pPr>
            <w:r w:rsidRPr="00287BD3">
              <w:t>Years1 - 2</w:t>
            </w:r>
          </w:p>
        </w:tc>
        <w:tc>
          <w:tcPr>
            <w:tcW w:w="1684" w:type="dxa"/>
          </w:tcPr>
          <w:p w14:paraId="6E861F10" w14:textId="77777777" w:rsidR="00314B36" w:rsidRPr="00287BD3" w:rsidRDefault="00314B36">
            <w:pPr>
              <w:spacing w:before="60" w:after="0"/>
              <w:ind w:left="0" w:firstLine="0"/>
              <w:jc w:val="center"/>
            </w:pPr>
            <w:r w:rsidRPr="00287BD3">
              <w:t xml:space="preserve">Week 43 </w:t>
            </w:r>
          </w:p>
          <w:p w14:paraId="6E861F11" w14:textId="77777777" w:rsidR="00314B36" w:rsidRPr="00287BD3" w:rsidRDefault="00314B36">
            <w:pPr>
              <w:spacing w:before="60" w:after="0"/>
              <w:ind w:left="0" w:firstLine="0"/>
              <w:jc w:val="center"/>
            </w:pPr>
            <w:r w:rsidRPr="00287BD3">
              <w:t>Week 48</w:t>
            </w:r>
          </w:p>
        </w:tc>
        <w:tc>
          <w:tcPr>
            <w:tcW w:w="1684" w:type="dxa"/>
          </w:tcPr>
          <w:p w14:paraId="6E861F12" w14:textId="27523833" w:rsidR="00314B36" w:rsidRPr="00287BD3" w:rsidRDefault="008572B5">
            <w:pPr>
              <w:spacing w:before="60" w:after="0"/>
              <w:ind w:left="0" w:firstLine="0"/>
              <w:jc w:val="center"/>
            </w:pPr>
            <w:r>
              <w:fldChar w:fldCharType="begin"/>
            </w:r>
            <w:r>
              <w:instrText xml:space="preserve"> REF OD \h  \* MERGEFORMAT </w:instrText>
            </w:r>
            <w:r>
              <w:fldChar w:fldCharType="separate"/>
            </w:r>
            <w:r w:rsidR="0011775B" w:rsidRPr="0076424C">
              <w:rPr>
                <w:b/>
              </w:rPr>
              <w:t>OD</w:t>
            </w:r>
            <w:r>
              <w:fldChar w:fldCharType="end"/>
            </w:r>
          </w:p>
          <w:p w14:paraId="6E861F13" w14:textId="0C8517E7" w:rsidR="00314B36" w:rsidRPr="00287BD3" w:rsidRDefault="008572B5">
            <w:pPr>
              <w:spacing w:before="60" w:after="0"/>
              <w:ind w:left="0" w:firstLine="0"/>
              <w:jc w:val="center"/>
            </w:pPr>
            <w:r>
              <w:fldChar w:fldCharType="begin"/>
            </w:r>
            <w:r>
              <w:instrText xml:space="preserve"> REF OD \h  \* MERGEFORMAT </w:instrText>
            </w:r>
            <w:r>
              <w:fldChar w:fldCharType="separate"/>
            </w:r>
            <w:r w:rsidR="0011775B" w:rsidRPr="0076424C">
              <w:rPr>
                <w:b/>
              </w:rPr>
              <w:t>OD</w:t>
            </w:r>
            <w:r>
              <w:fldChar w:fldCharType="end"/>
            </w:r>
          </w:p>
        </w:tc>
      </w:tr>
      <w:tr w:rsidR="00314B36" w:rsidRPr="00287BD3" w14:paraId="6E861F1A" w14:textId="77777777">
        <w:tc>
          <w:tcPr>
            <w:tcW w:w="2790" w:type="dxa"/>
          </w:tcPr>
          <w:p w14:paraId="6E861F15" w14:textId="77777777" w:rsidR="00314B36" w:rsidRPr="00287BD3" w:rsidRDefault="00314B36">
            <w:pPr>
              <w:ind w:left="0" w:firstLine="0"/>
            </w:pPr>
            <w:r w:rsidRPr="00287BD3">
              <w:t>As changes occur.</w:t>
            </w:r>
          </w:p>
        </w:tc>
        <w:tc>
          <w:tcPr>
            <w:tcW w:w="1710" w:type="dxa"/>
          </w:tcPr>
          <w:p w14:paraId="6E861F16" w14:textId="54865921" w:rsidR="00314B36" w:rsidRPr="00287BD3" w:rsidRDefault="00314B36">
            <w:pPr>
              <w:spacing w:before="60" w:after="0"/>
              <w:ind w:left="0" w:firstLine="0"/>
              <w:jc w:val="center"/>
            </w:pPr>
            <w:r w:rsidRPr="00287BD3">
              <w:t xml:space="preserve">Update of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 xml:space="preserve">s </w:t>
            </w:r>
            <w:r w:rsidRPr="00287BD3">
              <w:t>proposals agreed in the Medium Term Plan.</w:t>
            </w:r>
          </w:p>
        </w:tc>
        <w:tc>
          <w:tcPr>
            <w:tcW w:w="1710" w:type="dxa"/>
          </w:tcPr>
          <w:p w14:paraId="6E861F17" w14:textId="77777777" w:rsidR="00314B36" w:rsidRPr="00287BD3" w:rsidRDefault="00314B36">
            <w:pPr>
              <w:spacing w:before="60" w:after="0"/>
              <w:ind w:left="0" w:firstLine="0"/>
              <w:jc w:val="center"/>
            </w:pPr>
          </w:p>
        </w:tc>
        <w:tc>
          <w:tcPr>
            <w:tcW w:w="1684" w:type="dxa"/>
          </w:tcPr>
          <w:p w14:paraId="6E861F18" w14:textId="77777777" w:rsidR="00314B36" w:rsidRPr="00287BD3" w:rsidRDefault="00314B36">
            <w:pPr>
              <w:spacing w:before="60" w:after="0"/>
              <w:ind w:left="0" w:firstLine="0"/>
              <w:jc w:val="center"/>
            </w:pPr>
          </w:p>
        </w:tc>
        <w:tc>
          <w:tcPr>
            <w:tcW w:w="1684" w:type="dxa"/>
          </w:tcPr>
          <w:p w14:paraId="6E861F19" w14:textId="77777777" w:rsidR="00314B36" w:rsidRPr="00287BD3" w:rsidRDefault="00314B36">
            <w:pPr>
              <w:spacing w:before="60" w:after="0"/>
              <w:ind w:left="0" w:firstLine="0"/>
              <w:jc w:val="center"/>
            </w:pPr>
          </w:p>
        </w:tc>
      </w:tr>
    </w:tbl>
    <w:p w14:paraId="6E861F1B" w14:textId="77777777" w:rsidR="00314B36" w:rsidRPr="00287BD3" w:rsidRDefault="00314B36">
      <w:pPr>
        <w:pStyle w:val="BodyText"/>
      </w:pPr>
    </w:p>
    <w:p w14:paraId="6E861F1C" w14:textId="77777777" w:rsidR="00314B36" w:rsidRPr="00287BD3" w:rsidRDefault="00314B36">
      <w:pPr>
        <w:pStyle w:val="Heading2"/>
      </w:pPr>
      <w:r w:rsidRPr="00287BD3">
        <w:br w:type="page"/>
      </w:r>
      <w:bookmarkStart w:id="592" w:name="Schedule8"/>
      <w:bookmarkStart w:id="593" w:name="_Toc501209794"/>
      <w:r w:rsidRPr="00287BD3">
        <w:lastRenderedPageBreak/>
        <w:t>Schedule 8</w:t>
      </w:r>
      <w:bookmarkEnd w:id="592"/>
      <w:bookmarkEnd w:id="593"/>
    </w:p>
    <w:p w14:paraId="6E861F1D"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1E" w14:textId="0F5291A0" w:rsidR="00314B36" w:rsidRPr="003B3441" w:rsidRDefault="008572B5">
      <w:pPr>
        <w:rPr>
          <w:b/>
          <w:caps/>
          <w:szCs w:val="24"/>
        </w:rPr>
      </w:pPr>
      <w:r>
        <w:fldChar w:fldCharType="begin"/>
      </w:r>
      <w:r>
        <w:instrText xml:space="preserve"> REF System \h  \* MERGEFORMAT </w:instrText>
      </w:r>
      <w:r>
        <w:fldChar w:fldCharType="separate"/>
      </w:r>
      <w:r w:rsidR="0011775B" w:rsidRPr="0011775B">
        <w:rPr>
          <w:b/>
          <w:caps/>
          <w:szCs w:val="24"/>
        </w:rPr>
        <w:t>System</w:t>
      </w:r>
      <w:r>
        <w:fldChar w:fldCharType="end"/>
      </w:r>
      <w:r w:rsidR="00314B36" w:rsidRPr="003B3441">
        <w:rPr>
          <w:b/>
          <w:caps/>
          <w:szCs w:val="24"/>
        </w:rPr>
        <w:t xml:space="preserve"> DESIGN INFORMATION</w:t>
      </w:r>
    </w:p>
    <w:p w14:paraId="6E861F1F"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287BD3" w14:paraId="6E861F23" w14:textId="77777777">
        <w:trPr>
          <w:cantSplit/>
          <w:tblHeader/>
        </w:trPr>
        <w:tc>
          <w:tcPr>
            <w:tcW w:w="6237" w:type="dxa"/>
          </w:tcPr>
          <w:p w14:paraId="6E861F20"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DESCRIPTION</w:t>
            </w:r>
          </w:p>
        </w:tc>
        <w:tc>
          <w:tcPr>
            <w:tcW w:w="1418" w:type="dxa"/>
          </w:tcPr>
          <w:p w14:paraId="6E861F21" w14:textId="77777777" w:rsidR="00314B36" w:rsidRPr="00287BD3" w:rsidRDefault="00314B36">
            <w:pPr>
              <w:pStyle w:val="BodyText"/>
              <w:spacing w:before="60"/>
              <w:ind w:left="0" w:firstLine="0"/>
              <w:jc w:val="center"/>
              <w:rPr>
                <w:b/>
                <w:caps/>
                <w:u w:val="single"/>
              </w:rPr>
            </w:pPr>
            <w:r w:rsidRPr="00287BD3">
              <w:rPr>
                <w:b/>
                <w:caps/>
                <w:u w:val="single"/>
              </w:rPr>
              <w:t>UNITS</w:t>
            </w:r>
          </w:p>
        </w:tc>
        <w:tc>
          <w:tcPr>
            <w:tcW w:w="1701" w:type="dxa"/>
          </w:tcPr>
          <w:p w14:paraId="6E861F22" w14:textId="77777777" w:rsidR="00314B36" w:rsidRPr="00287BD3" w:rsidRDefault="00314B36">
            <w:pPr>
              <w:pStyle w:val="BodyText"/>
              <w:spacing w:before="60"/>
              <w:ind w:left="0" w:firstLine="0"/>
              <w:jc w:val="center"/>
              <w:rPr>
                <w:b/>
                <w:caps/>
                <w:u w:val="single"/>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27" w14:textId="77777777">
        <w:trPr>
          <w:cantSplit/>
        </w:trPr>
        <w:tc>
          <w:tcPr>
            <w:tcW w:w="6237" w:type="dxa"/>
          </w:tcPr>
          <w:p w14:paraId="6E861F24" w14:textId="77777777" w:rsidR="00314B36" w:rsidRPr="00287BD3" w:rsidRDefault="00314B36">
            <w:pPr>
              <w:pStyle w:val="BodyText"/>
              <w:ind w:left="0" w:firstLine="0"/>
            </w:pPr>
          </w:p>
        </w:tc>
        <w:tc>
          <w:tcPr>
            <w:tcW w:w="1418" w:type="dxa"/>
          </w:tcPr>
          <w:p w14:paraId="6E861F25" w14:textId="77777777" w:rsidR="00314B36" w:rsidRPr="00287BD3" w:rsidRDefault="00314B36">
            <w:pPr>
              <w:pStyle w:val="BodyText"/>
              <w:spacing w:before="60"/>
              <w:ind w:left="0" w:firstLine="0"/>
              <w:jc w:val="center"/>
            </w:pPr>
          </w:p>
        </w:tc>
        <w:tc>
          <w:tcPr>
            <w:tcW w:w="1701" w:type="dxa"/>
          </w:tcPr>
          <w:p w14:paraId="6E861F26" w14:textId="77777777" w:rsidR="00314B36" w:rsidRPr="00287BD3" w:rsidRDefault="00314B36">
            <w:pPr>
              <w:pStyle w:val="BodyText"/>
              <w:spacing w:before="60"/>
              <w:ind w:left="0" w:firstLine="0"/>
              <w:jc w:val="center"/>
            </w:pPr>
          </w:p>
        </w:tc>
      </w:tr>
      <w:tr w:rsidR="00314B36" w:rsidRPr="00287BD3" w14:paraId="6E861F2D" w14:textId="77777777">
        <w:trPr>
          <w:cantSplit/>
        </w:trPr>
        <w:tc>
          <w:tcPr>
            <w:tcW w:w="6237" w:type="dxa"/>
          </w:tcPr>
          <w:p w14:paraId="6E861F28" w14:textId="77777777" w:rsidR="00314B36" w:rsidRPr="00287BD3" w:rsidRDefault="00314B36">
            <w:pPr>
              <w:spacing w:after="120"/>
              <w:ind w:left="0" w:firstLine="0"/>
              <w:rPr>
                <w:u w:val="single"/>
              </w:rPr>
            </w:pPr>
            <w:r w:rsidRPr="00287BD3">
              <w:rPr>
                <w:u w:val="single"/>
              </w:rPr>
              <w:t>General Information:</w:t>
            </w:r>
          </w:p>
          <w:p w14:paraId="6E861F29" w14:textId="77777777" w:rsidR="00314B36" w:rsidRPr="00287BD3" w:rsidRDefault="00314B36">
            <w:pPr>
              <w:spacing w:after="120"/>
              <w:ind w:left="0" w:firstLine="0"/>
              <w:rPr>
                <w:u w:val="single"/>
              </w:rPr>
            </w:pPr>
            <w:r w:rsidRPr="00287BD3">
              <w:rPr>
                <w:u w:val="single"/>
              </w:rPr>
              <w:t>Type of load and control arrangements</w:t>
            </w:r>
          </w:p>
          <w:p w14:paraId="6E861F2A" w14:textId="03F275E2" w:rsidR="00314B36" w:rsidRPr="00287BD3" w:rsidRDefault="00314B36">
            <w:pPr>
              <w:ind w:left="0" w:firstLine="0"/>
              <w:rPr>
                <w:u w:val="single"/>
              </w:rPr>
            </w:pPr>
            <w:r w:rsidRPr="00287BD3">
              <w:rPr>
                <w:u w:val="single"/>
              </w:rPr>
              <w:t xml:space="preserve">Maximum load on each phase at time of </w:t>
            </w:r>
            <w:r w:rsidR="008572B5">
              <w:fldChar w:fldCharType="begin"/>
            </w:r>
            <w:r w:rsidR="008572B5">
              <w:instrText xml:space="preserve"> REF PeakDemand \h  \* MERGEFORMAT </w:instrText>
            </w:r>
            <w:r w:rsidR="008572B5">
              <w:fldChar w:fldCharType="separate"/>
            </w:r>
            <w:r w:rsidR="0011775B" w:rsidRPr="0076424C">
              <w:rPr>
                <w:b/>
                <w:spacing w:val="5"/>
              </w:rPr>
              <w:t>Peak Demand</w:t>
            </w:r>
            <w:r w:rsidR="008572B5">
              <w:fldChar w:fldCharType="end"/>
            </w:r>
          </w:p>
        </w:tc>
        <w:tc>
          <w:tcPr>
            <w:tcW w:w="1418" w:type="dxa"/>
          </w:tcPr>
          <w:p w14:paraId="6E861F2B" w14:textId="77777777" w:rsidR="00314B36" w:rsidRPr="00287BD3" w:rsidRDefault="00314B36">
            <w:pPr>
              <w:pStyle w:val="BodyText"/>
              <w:spacing w:before="60"/>
              <w:ind w:left="0" w:firstLine="0"/>
              <w:jc w:val="center"/>
            </w:pPr>
          </w:p>
        </w:tc>
        <w:bookmarkStart w:id="594" w:name="_Hlt41030869"/>
        <w:tc>
          <w:tcPr>
            <w:tcW w:w="1701" w:type="dxa"/>
          </w:tcPr>
          <w:p w14:paraId="6E861F2C" w14:textId="3261B20A" w:rsidR="00314B36" w:rsidRPr="00287BD3" w:rsidRDefault="00786E2C">
            <w:pPr>
              <w:pStyle w:val="BodyText"/>
              <w:spacing w:before="60"/>
              <w:ind w:left="0" w:firstLine="0"/>
              <w:jc w:val="center"/>
            </w:pPr>
            <w:r w:rsidRPr="00287BD3">
              <w:fldChar w:fldCharType="begin"/>
            </w:r>
            <w:r w:rsidR="00314B36" w:rsidRPr="00287BD3">
              <w:instrText xml:space="preserve"> REF DPDa \h </w:instrText>
            </w:r>
            <w:r w:rsidR="00287BD3">
              <w:instrText xml:space="preserve"> \* MERGEFORMAT </w:instrText>
            </w:r>
            <w:r w:rsidRPr="00287BD3">
              <w:fldChar w:fldCharType="separate"/>
            </w:r>
            <w:r w:rsidR="0011775B" w:rsidRPr="0076424C">
              <w:rPr>
                <w:b/>
              </w:rPr>
              <w:t>DPD</w:t>
            </w:r>
            <w:r w:rsidRPr="00287BD3">
              <w:fldChar w:fldCharType="end"/>
            </w:r>
            <w:bookmarkEnd w:id="594"/>
          </w:p>
        </w:tc>
      </w:tr>
      <w:tr w:rsidR="00314B36" w:rsidRPr="00287BD3" w14:paraId="6E861F31" w14:textId="77777777">
        <w:trPr>
          <w:cantSplit/>
        </w:trPr>
        <w:tc>
          <w:tcPr>
            <w:tcW w:w="6237" w:type="dxa"/>
          </w:tcPr>
          <w:p w14:paraId="6E861F2E" w14:textId="77777777" w:rsidR="00314B36" w:rsidRPr="00287BD3" w:rsidRDefault="00314B36">
            <w:pPr>
              <w:ind w:left="0" w:firstLine="0"/>
              <w:rPr>
                <w:u w:val="single"/>
              </w:rPr>
            </w:pPr>
            <w:r w:rsidRPr="00287BD3">
              <w:rPr>
                <w:u w:val="single"/>
              </w:rPr>
              <w:t>Fluctuating Loads:</w:t>
            </w:r>
          </w:p>
        </w:tc>
        <w:tc>
          <w:tcPr>
            <w:tcW w:w="1418" w:type="dxa"/>
          </w:tcPr>
          <w:p w14:paraId="6E861F2F" w14:textId="77777777" w:rsidR="00314B36" w:rsidRPr="00287BD3" w:rsidRDefault="00314B36">
            <w:pPr>
              <w:pStyle w:val="BodyText"/>
              <w:spacing w:before="60"/>
              <w:ind w:left="0" w:firstLine="0"/>
              <w:jc w:val="center"/>
            </w:pPr>
          </w:p>
        </w:tc>
        <w:tc>
          <w:tcPr>
            <w:tcW w:w="1701" w:type="dxa"/>
          </w:tcPr>
          <w:p w14:paraId="6E861F30" w14:textId="77777777" w:rsidR="00314B36" w:rsidRPr="00287BD3" w:rsidRDefault="00314B36">
            <w:pPr>
              <w:pStyle w:val="BodyText"/>
              <w:spacing w:before="60"/>
              <w:ind w:left="0" w:firstLine="0"/>
              <w:jc w:val="center"/>
            </w:pPr>
          </w:p>
        </w:tc>
      </w:tr>
      <w:tr w:rsidR="00314B36" w:rsidRPr="00287BD3" w14:paraId="6E861F36" w14:textId="77777777">
        <w:trPr>
          <w:cantSplit/>
        </w:trPr>
        <w:tc>
          <w:tcPr>
            <w:tcW w:w="6237" w:type="dxa"/>
          </w:tcPr>
          <w:p w14:paraId="6E861F32" w14:textId="58929208" w:rsidR="00314B36" w:rsidRPr="00287BD3" w:rsidRDefault="00314B36">
            <w:pPr>
              <w:ind w:left="0" w:firstLine="0"/>
            </w:pPr>
            <w:r w:rsidRPr="00287BD3">
              <w:t xml:space="preserve">Rate of change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287BD3">
              <w:rPr>
                <w:b/>
              </w:rPr>
              <w:t xml:space="preserve"> </w:t>
            </w:r>
            <w:r w:rsidRPr="00287BD3">
              <w:t>increasing and decreasing</w:t>
            </w:r>
          </w:p>
        </w:tc>
        <w:tc>
          <w:tcPr>
            <w:tcW w:w="1418" w:type="dxa"/>
          </w:tcPr>
          <w:p w14:paraId="6E861F33" w14:textId="77777777" w:rsidR="00314B36" w:rsidRPr="00287BD3" w:rsidRDefault="00314B36">
            <w:pPr>
              <w:pStyle w:val="BodyText"/>
              <w:spacing w:before="60"/>
              <w:ind w:left="0" w:firstLine="0"/>
              <w:jc w:val="center"/>
            </w:pPr>
            <w:r w:rsidRPr="00287BD3">
              <w:t>MW/s</w:t>
            </w:r>
          </w:p>
          <w:p w14:paraId="6E861F34" w14:textId="77777777" w:rsidR="00314B36" w:rsidRPr="00287BD3" w:rsidRDefault="00314B36">
            <w:pPr>
              <w:pStyle w:val="BodyText"/>
              <w:spacing w:before="60"/>
              <w:ind w:left="0" w:firstLine="0"/>
              <w:jc w:val="center"/>
            </w:pPr>
            <w:r w:rsidRPr="00287BD3">
              <w:t>MVAr/s</w:t>
            </w:r>
          </w:p>
        </w:tc>
        <w:tc>
          <w:tcPr>
            <w:tcW w:w="1701" w:type="dxa"/>
          </w:tcPr>
          <w:p w14:paraId="6E861F35" w14:textId="25A4DA0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3A" w14:textId="77777777">
        <w:trPr>
          <w:cantSplit/>
        </w:trPr>
        <w:tc>
          <w:tcPr>
            <w:tcW w:w="6237" w:type="dxa"/>
          </w:tcPr>
          <w:p w14:paraId="6E861F37" w14:textId="54F24B9B" w:rsidR="00314B36" w:rsidRPr="00287BD3" w:rsidRDefault="00314B36">
            <w:pPr>
              <w:ind w:left="0" w:firstLine="0"/>
            </w:pPr>
            <w:r w:rsidRPr="00287BD3">
              <w:t xml:space="preserve">Shortest repetitive time intervals between fluctuations in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rPr>
                <w:b/>
              </w:rPr>
              <w:t xml:space="preserv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p>
        </w:tc>
        <w:tc>
          <w:tcPr>
            <w:tcW w:w="1418" w:type="dxa"/>
          </w:tcPr>
          <w:p w14:paraId="6E861F38" w14:textId="77777777" w:rsidR="00314B36" w:rsidRPr="00287BD3" w:rsidRDefault="00314B36">
            <w:pPr>
              <w:pStyle w:val="BodyText"/>
              <w:spacing w:before="60"/>
              <w:ind w:left="0" w:firstLine="0"/>
              <w:jc w:val="center"/>
            </w:pPr>
            <w:r w:rsidRPr="00287BD3">
              <w:t>s</w:t>
            </w:r>
          </w:p>
        </w:tc>
        <w:tc>
          <w:tcPr>
            <w:tcW w:w="1701" w:type="dxa"/>
          </w:tcPr>
          <w:p w14:paraId="6E861F39" w14:textId="6225B61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3F" w14:textId="77777777">
        <w:trPr>
          <w:cantSplit/>
        </w:trPr>
        <w:tc>
          <w:tcPr>
            <w:tcW w:w="6237" w:type="dxa"/>
          </w:tcPr>
          <w:p w14:paraId="6E861F3B" w14:textId="7C9AF14A" w:rsidR="00314B36" w:rsidRPr="00287BD3" w:rsidRDefault="00314B36">
            <w:pPr>
              <w:ind w:left="0" w:firstLine="0"/>
            </w:pPr>
            <w:r w:rsidRPr="00287BD3">
              <w:t xml:space="preserve">Largest step change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and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287BD3">
              <w:t xml:space="preserve"> increasing and decreasing</w:t>
            </w:r>
          </w:p>
        </w:tc>
        <w:tc>
          <w:tcPr>
            <w:tcW w:w="1418" w:type="dxa"/>
          </w:tcPr>
          <w:p w14:paraId="6E861F3C" w14:textId="77777777" w:rsidR="00314B36" w:rsidRPr="00287BD3" w:rsidRDefault="00314B36">
            <w:pPr>
              <w:pStyle w:val="BodyText"/>
              <w:spacing w:before="60"/>
              <w:ind w:left="0" w:firstLine="0"/>
              <w:jc w:val="center"/>
            </w:pPr>
            <w:r w:rsidRPr="00287BD3">
              <w:t>MW/s</w:t>
            </w:r>
          </w:p>
          <w:p w14:paraId="6E861F3D" w14:textId="77777777" w:rsidR="00314B36" w:rsidRPr="00287BD3" w:rsidRDefault="00314B36">
            <w:pPr>
              <w:pStyle w:val="BodyText"/>
              <w:spacing w:before="60"/>
              <w:ind w:left="0" w:firstLine="0"/>
              <w:jc w:val="center"/>
            </w:pPr>
            <w:r w:rsidRPr="00287BD3">
              <w:t>MVAr/s</w:t>
            </w:r>
          </w:p>
        </w:tc>
        <w:tc>
          <w:tcPr>
            <w:tcW w:w="1701" w:type="dxa"/>
          </w:tcPr>
          <w:p w14:paraId="6E861F3E" w14:textId="08A1ABF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43" w14:textId="77777777">
        <w:trPr>
          <w:cantSplit/>
        </w:trPr>
        <w:tc>
          <w:tcPr>
            <w:tcW w:w="6237" w:type="dxa"/>
          </w:tcPr>
          <w:p w14:paraId="6E861F40" w14:textId="3231A873" w:rsidR="00314B36" w:rsidRPr="00287BD3" w:rsidRDefault="00314B36">
            <w:pPr>
              <w:ind w:left="0" w:firstLine="0"/>
            </w:pPr>
            <w:r w:rsidRPr="00287BD3">
              <w:t xml:space="preserve">Maximum energy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rPr>
                <w:b/>
              </w:rPr>
              <w:t xml:space="preserve"> </w:t>
            </w:r>
            <w:r w:rsidRPr="00287BD3">
              <w:t>per half hour</w:t>
            </w:r>
          </w:p>
        </w:tc>
        <w:tc>
          <w:tcPr>
            <w:tcW w:w="1418" w:type="dxa"/>
          </w:tcPr>
          <w:p w14:paraId="6E861F41" w14:textId="77777777" w:rsidR="00314B36" w:rsidRPr="00287BD3" w:rsidRDefault="00314B36">
            <w:pPr>
              <w:pStyle w:val="BodyText"/>
              <w:spacing w:before="60"/>
              <w:ind w:left="0" w:firstLine="0"/>
              <w:jc w:val="center"/>
            </w:pPr>
            <w:r w:rsidRPr="00287BD3">
              <w:t>MWh</w:t>
            </w:r>
          </w:p>
        </w:tc>
        <w:tc>
          <w:tcPr>
            <w:tcW w:w="1701" w:type="dxa"/>
          </w:tcPr>
          <w:p w14:paraId="6E861F42" w14:textId="4A4270FD"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47" w14:textId="77777777">
        <w:trPr>
          <w:cantSplit/>
        </w:trPr>
        <w:tc>
          <w:tcPr>
            <w:tcW w:w="6237" w:type="dxa"/>
          </w:tcPr>
          <w:p w14:paraId="6E861F44" w14:textId="4B64B0E6" w:rsidR="00314B36" w:rsidRPr="00287BD3" w:rsidRDefault="00314B36">
            <w:pPr>
              <w:ind w:left="0" w:firstLine="0"/>
            </w:pPr>
            <w:r w:rsidRPr="00287BD3">
              <w:t xml:space="preserve">Steady state residual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(MW) between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fluctuations</w:t>
            </w:r>
          </w:p>
        </w:tc>
        <w:tc>
          <w:tcPr>
            <w:tcW w:w="1418" w:type="dxa"/>
          </w:tcPr>
          <w:p w14:paraId="6E861F45" w14:textId="77777777" w:rsidR="00314B36" w:rsidRPr="00287BD3" w:rsidRDefault="00314B36">
            <w:pPr>
              <w:pStyle w:val="BodyText"/>
              <w:spacing w:before="60"/>
              <w:ind w:left="0" w:firstLine="0"/>
              <w:jc w:val="center"/>
            </w:pPr>
            <w:r w:rsidRPr="00287BD3">
              <w:t>MW</w:t>
            </w:r>
          </w:p>
        </w:tc>
        <w:tc>
          <w:tcPr>
            <w:tcW w:w="1701" w:type="dxa"/>
          </w:tcPr>
          <w:p w14:paraId="6E861F46" w14:textId="1F9FA93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4B" w14:textId="77777777">
        <w:trPr>
          <w:cantSplit/>
        </w:trPr>
        <w:tc>
          <w:tcPr>
            <w:tcW w:w="6237" w:type="dxa"/>
          </w:tcPr>
          <w:p w14:paraId="6E861F48" w14:textId="77777777" w:rsidR="00314B36" w:rsidRPr="00287BD3" w:rsidRDefault="00314B36">
            <w:pPr>
              <w:ind w:left="0" w:firstLine="0"/>
              <w:rPr>
                <w:b/>
                <w:u w:val="single"/>
              </w:rPr>
            </w:pPr>
            <w:r w:rsidRPr="00287BD3">
              <w:rPr>
                <w:b/>
                <w:u w:val="single"/>
              </w:rPr>
              <w:t>Reactive Compensation</w:t>
            </w:r>
          </w:p>
        </w:tc>
        <w:tc>
          <w:tcPr>
            <w:tcW w:w="1418" w:type="dxa"/>
          </w:tcPr>
          <w:p w14:paraId="6E861F49" w14:textId="77777777" w:rsidR="00314B36" w:rsidRPr="00287BD3" w:rsidRDefault="00314B36">
            <w:pPr>
              <w:pStyle w:val="BodyText"/>
              <w:spacing w:before="60"/>
              <w:ind w:left="0" w:firstLine="0"/>
              <w:jc w:val="center"/>
            </w:pPr>
          </w:p>
        </w:tc>
        <w:tc>
          <w:tcPr>
            <w:tcW w:w="1701" w:type="dxa"/>
          </w:tcPr>
          <w:p w14:paraId="6E861F4A" w14:textId="77777777" w:rsidR="00314B36" w:rsidRPr="00287BD3" w:rsidRDefault="00314B36">
            <w:pPr>
              <w:pStyle w:val="BodyText"/>
              <w:spacing w:before="60"/>
              <w:ind w:left="0" w:firstLine="0"/>
              <w:jc w:val="center"/>
            </w:pPr>
          </w:p>
        </w:tc>
      </w:tr>
      <w:tr w:rsidR="00314B36" w:rsidRPr="00287BD3" w14:paraId="6E861F4F" w14:textId="77777777">
        <w:trPr>
          <w:cantSplit/>
        </w:trPr>
        <w:tc>
          <w:tcPr>
            <w:tcW w:w="6237" w:type="dxa"/>
          </w:tcPr>
          <w:p w14:paraId="6E861F4C" w14:textId="77777777" w:rsidR="00314B36" w:rsidRPr="00287BD3" w:rsidRDefault="00314B36">
            <w:pPr>
              <w:ind w:left="0" w:firstLine="0"/>
            </w:pPr>
            <w:r w:rsidRPr="00287BD3">
              <w:t>Rating of individual shunt reactors (not associated with cables)</w:t>
            </w:r>
          </w:p>
        </w:tc>
        <w:tc>
          <w:tcPr>
            <w:tcW w:w="1418" w:type="dxa"/>
          </w:tcPr>
          <w:p w14:paraId="6E861F4D" w14:textId="77777777" w:rsidR="00314B36" w:rsidRPr="00287BD3" w:rsidRDefault="00314B36">
            <w:pPr>
              <w:pStyle w:val="BodyText"/>
              <w:spacing w:before="60"/>
              <w:ind w:left="0" w:firstLine="0"/>
              <w:jc w:val="center"/>
            </w:pPr>
            <w:r w:rsidRPr="00287BD3">
              <w:t>MVAr</w:t>
            </w:r>
          </w:p>
        </w:tc>
        <w:tc>
          <w:tcPr>
            <w:tcW w:w="1701" w:type="dxa"/>
          </w:tcPr>
          <w:p w14:paraId="6E861F4E" w14:textId="79748E21"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53" w14:textId="77777777">
        <w:trPr>
          <w:cantSplit/>
        </w:trPr>
        <w:tc>
          <w:tcPr>
            <w:tcW w:w="6237" w:type="dxa"/>
          </w:tcPr>
          <w:p w14:paraId="6E861F50" w14:textId="77777777" w:rsidR="00314B36" w:rsidRPr="00287BD3" w:rsidRDefault="00314B36">
            <w:pPr>
              <w:ind w:left="0" w:firstLine="0"/>
            </w:pPr>
            <w:r w:rsidRPr="00287BD3">
              <w:t>Rating of individual capacitor banks</w:t>
            </w:r>
          </w:p>
        </w:tc>
        <w:tc>
          <w:tcPr>
            <w:tcW w:w="1418" w:type="dxa"/>
          </w:tcPr>
          <w:p w14:paraId="6E861F51" w14:textId="77777777" w:rsidR="00314B36" w:rsidRPr="00287BD3" w:rsidRDefault="00314B36">
            <w:pPr>
              <w:pStyle w:val="BodyText"/>
              <w:spacing w:before="60"/>
              <w:ind w:left="0" w:firstLine="0"/>
              <w:jc w:val="center"/>
            </w:pPr>
            <w:r w:rsidRPr="00287BD3">
              <w:t>MVAr</w:t>
            </w:r>
          </w:p>
        </w:tc>
        <w:tc>
          <w:tcPr>
            <w:tcW w:w="1701" w:type="dxa"/>
          </w:tcPr>
          <w:p w14:paraId="6E861F52" w14:textId="6CE26C7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57" w14:textId="77777777">
        <w:trPr>
          <w:cantSplit/>
        </w:trPr>
        <w:tc>
          <w:tcPr>
            <w:tcW w:w="6237" w:type="dxa"/>
          </w:tcPr>
          <w:p w14:paraId="6E861F54" w14:textId="77777777" w:rsidR="00314B36" w:rsidRPr="00287BD3" w:rsidRDefault="00314B36">
            <w:pPr>
              <w:ind w:left="0" w:firstLine="0"/>
            </w:pPr>
            <w:r w:rsidRPr="00287BD3">
              <w:t>Details of any automatic control logic such that operating characteristics can be determined.</w:t>
            </w:r>
          </w:p>
        </w:tc>
        <w:tc>
          <w:tcPr>
            <w:tcW w:w="1418" w:type="dxa"/>
          </w:tcPr>
          <w:p w14:paraId="6E861F55" w14:textId="77777777" w:rsidR="00314B36" w:rsidRPr="00287BD3" w:rsidRDefault="00314B36">
            <w:pPr>
              <w:pStyle w:val="BodyText"/>
              <w:spacing w:before="60"/>
              <w:ind w:left="0" w:firstLine="0"/>
              <w:jc w:val="center"/>
            </w:pPr>
            <w:r w:rsidRPr="00287BD3">
              <w:t>Text/ Diagrams</w:t>
            </w:r>
          </w:p>
        </w:tc>
        <w:tc>
          <w:tcPr>
            <w:tcW w:w="1701" w:type="dxa"/>
          </w:tcPr>
          <w:p w14:paraId="6E861F56" w14:textId="4A499542"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5B" w14:textId="77777777">
        <w:trPr>
          <w:cantSplit/>
        </w:trPr>
        <w:tc>
          <w:tcPr>
            <w:tcW w:w="6237" w:type="dxa"/>
          </w:tcPr>
          <w:p w14:paraId="6E861F58" w14:textId="1E16A41E" w:rsidR="00314B36" w:rsidRPr="00287BD3" w:rsidRDefault="00314B36">
            <w:pPr>
              <w:ind w:left="0" w:firstLine="0"/>
            </w:pPr>
            <w:r w:rsidRPr="00287BD3">
              <w:t xml:space="preserve">Point of connection to the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p>
        </w:tc>
        <w:tc>
          <w:tcPr>
            <w:tcW w:w="1418" w:type="dxa"/>
          </w:tcPr>
          <w:p w14:paraId="6E861F59" w14:textId="77777777" w:rsidR="00314B36" w:rsidRPr="00287BD3" w:rsidRDefault="00314B36">
            <w:pPr>
              <w:pStyle w:val="BodyText"/>
              <w:spacing w:before="60"/>
              <w:ind w:left="0" w:firstLine="0"/>
              <w:jc w:val="center"/>
            </w:pPr>
            <w:r w:rsidRPr="00287BD3">
              <w:t>Diagram</w:t>
            </w:r>
          </w:p>
        </w:tc>
        <w:tc>
          <w:tcPr>
            <w:tcW w:w="1701" w:type="dxa"/>
          </w:tcPr>
          <w:p w14:paraId="6E861F5A" w14:textId="78527A5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5F" w14:textId="77777777">
        <w:trPr>
          <w:cantSplit/>
        </w:trPr>
        <w:tc>
          <w:tcPr>
            <w:tcW w:w="6237" w:type="dxa"/>
          </w:tcPr>
          <w:p w14:paraId="6E861F5C" w14:textId="77777777" w:rsidR="00314B36" w:rsidRPr="00287BD3" w:rsidRDefault="00314B36">
            <w:pPr>
              <w:ind w:left="0" w:firstLine="0"/>
              <w:rPr>
                <w:b/>
                <w:u w:val="single"/>
              </w:rPr>
            </w:pPr>
            <w:r w:rsidRPr="00287BD3">
              <w:rPr>
                <w:b/>
                <w:u w:val="single"/>
              </w:rPr>
              <w:t>Lumped Network Susceptance</w:t>
            </w:r>
          </w:p>
        </w:tc>
        <w:tc>
          <w:tcPr>
            <w:tcW w:w="1418" w:type="dxa"/>
          </w:tcPr>
          <w:p w14:paraId="6E861F5D" w14:textId="77777777" w:rsidR="00314B36" w:rsidRPr="00287BD3" w:rsidRDefault="00314B36">
            <w:pPr>
              <w:pStyle w:val="BodyText"/>
              <w:spacing w:before="60"/>
              <w:ind w:left="0" w:firstLine="0"/>
              <w:jc w:val="center"/>
            </w:pPr>
          </w:p>
        </w:tc>
        <w:tc>
          <w:tcPr>
            <w:tcW w:w="1701" w:type="dxa"/>
          </w:tcPr>
          <w:p w14:paraId="6E861F5E" w14:textId="77777777" w:rsidR="00314B36" w:rsidRPr="00287BD3" w:rsidRDefault="00314B36">
            <w:pPr>
              <w:pStyle w:val="BodyText"/>
              <w:spacing w:before="60"/>
              <w:ind w:left="0" w:firstLine="0"/>
              <w:jc w:val="center"/>
            </w:pPr>
          </w:p>
        </w:tc>
      </w:tr>
      <w:tr w:rsidR="00314B36" w:rsidRPr="00287BD3" w14:paraId="6E861F63" w14:textId="77777777">
        <w:trPr>
          <w:cantSplit/>
        </w:trPr>
        <w:tc>
          <w:tcPr>
            <w:tcW w:w="6237" w:type="dxa"/>
          </w:tcPr>
          <w:p w14:paraId="6E861F60" w14:textId="37D22128" w:rsidR="00314B36" w:rsidRPr="00287BD3" w:rsidRDefault="00314B36">
            <w:pPr>
              <w:ind w:left="0" w:firstLine="0"/>
              <w:jc w:val="left"/>
            </w:pPr>
            <w:r w:rsidRPr="00287BD3">
              <w:t xml:space="preserve">Details of the equivalent lumped network susceptance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referred back to the connection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w:t>
            </w:r>
          </w:p>
        </w:tc>
        <w:tc>
          <w:tcPr>
            <w:tcW w:w="1418" w:type="dxa"/>
          </w:tcPr>
          <w:p w14:paraId="6E861F61" w14:textId="77777777" w:rsidR="00314B36" w:rsidRPr="00287BD3" w:rsidRDefault="00314B36">
            <w:pPr>
              <w:pStyle w:val="BodyText"/>
              <w:spacing w:before="60"/>
              <w:ind w:left="0" w:firstLine="0"/>
              <w:jc w:val="center"/>
            </w:pPr>
            <w:r w:rsidRPr="00287BD3">
              <w:t>MVAr</w:t>
            </w:r>
          </w:p>
        </w:tc>
        <w:tc>
          <w:tcPr>
            <w:tcW w:w="1701" w:type="dxa"/>
          </w:tcPr>
          <w:p w14:paraId="6E861F62" w14:textId="42891171"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6C" w14:textId="77777777">
        <w:trPr>
          <w:cantSplit/>
        </w:trPr>
        <w:tc>
          <w:tcPr>
            <w:tcW w:w="6237" w:type="dxa"/>
          </w:tcPr>
          <w:p w14:paraId="6E861F64" w14:textId="77777777" w:rsidR="00314B36" w:rsidRPr="00287BD3" w:rsidRDefault="00314B36">
            <w:pPr>
              <w:pStyle w:val="BodyText"/>
              <w:spacing w:after="0"/>
              <w:ind w:left="0" w:firstLine="0"/>
              <w:jc w:val="left"/>
            </w:pPr>
            <w:r w:rsidRPr="00287BD3">
              <w:lastRenderedPageBreak/>
              <w:t>Including</w:t>
            </w:r>
          </w:p>
          <w:p w14:paraId="6E861F65" w14:textId="77777777" w:rsidR="00314B36" w:rsidRPr="00287BD3" w:rsidRDefault="00314B36">
            <w:pPr>
              <w:pStyle w:val="BodyText"/>
              <w:ind w:left="0" w:firstLine="0"/>
              <w:jc w:val="left"/>
            </w:pPr>
            <w:r w:rsidRPr="00287BD3">
              <w:t>shunt reactors which are an integrated part of a cable system and which are not normally in or out of service independent of the cable.</w:t>
            </w:r>
          </w:p>
          <w:p w14:paraId="6E861F66" w14:textId="77777777" w:rsidR="00314B36" w:rsidRPr="00287BD3" w:rsidRDefault="00314B36">
            <w:pPr>
              <w:pStyle w:val="BodyText"/>
              <w:spacing w:after="0"/>
              <w:ind w:left="0" w:firstLine="0"/>
              <w:jc w:val="left"/>
            </w:pPr>
            <w:r w:rsidRPr="00287BD3">
              <w:t>Excluding</w:t>
            </w:r>
          </w:p>
          <w:p w14:paraId="6E861F67" w14:textId="6E36EA38" w:rsidR="00314B36" w:rsidRPr="00287BD3" w:rsidRDefault="00314B36">
            <w:pPr>
              <w:pStyle w:val="BodyText"/>
              <w:ind w:left="0" w:firstLine="0"/>
              <w:jc w:val="left"/>
            </w:pPr>
            <w:r w:rsidRPr="00287BD3">
              <w:t xml:space="preserve">independently switched reactive compensation connected to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p>
          <w:p w14:paraId="6E861F68" w14:textId="77777777" w:rsidR="00314B36" w:rsidRPr="00287BD3" w:rsidRDefault="00314B36">
            <w:pPr>
              <w:pStyle w:val="BodyText"/>
              <w:spacing w:after="0"/>
              <w:ind w:left="0" w:firstLine="0"/>
              <w:jc w:val="left"/>
            </w:pPr>
            <w:r w:rsidRPr="00287BD3">
              <w:t>and</w:t>
            </w:r>
          </w:p>
          <w:p w14:paraId="6E861F69" w14:textId="1F19DF78" w:rsidR="00314B36" w:rsidRPr="00287BD3" w:rsidRDefault="00314B36">
            <w:pPr>
              <w:pStyle w:val="BodyText"/>
              <w:ind w:left="0" w:firstLine="0"/>
              <w:jc w:val="left"/>
            </w:pPr>
            <w:r w:rsidRPr="00287BD3">
              <w:t xml:space="preserve">any susceptance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inherent in the active and reactive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w:t>
            </w:r>
          </w:p>
        </w:tc>
        <w:tc>
          <w:tcPr>
            <w:tcW w:w="1418" w:type="dxa"/>
          </w:tcPr>
          <w:p w14:paraId="6E861F6A" w14:textId="77777777" w:rsidR="00314B36" w:rsidRPr="00287BD3" w:rsidRDefault="00314B36">
            <w:pPr>
              <w:pStyle w:val="BodyText"/>
              <w:spacing w:before="60"/>
              <w:ind w:left="0" w:firstLine="0"/>
              <w:jc w:val="center"/>
            </w:pPr>
          </w:p>
        </w:tc>
        <w:tc>
          <w:tcPr>
            <w:tcW w:w="1701" w:type="dxa"/>
          </w:tcPr>
          <w:p w14:paraId="6E861F6B" w14:textId="6725299E"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71" w14:textId="77777777">
        <w:trPr>
          <w:cantSplit/>
        </w:trPr>
        <w:tc>
          <w:tcPr>
            <w:tcW w:w="6237" w:type="dxa"/>
          </w:tcPr>
          <w:p w14:paraId="6E861F6D" w14:textId="77777777" w:rsidR="00314B36" w:rsidRPr="00287BD3" w:rsidRDefault="00314B36">
            <w:pPr>
              <w:pStyle w:val="BodyText"/>
              <w:spacing w:after="0"/>
              <w:ind w:left="0" w:firstLine="0"/>
              <w:jc w:val="left"/>
              <w:rPr>
                <w:b/>
                <w:u w:val="single"/>
              </w:rPr>
            </w:pPr>
            <w:r w:rsidRPr="00287BD3">
              <w:rPr>
                <w:b/>
                <w:u w:val="single"/>
              </w:rPr>
              <w:t>Fault Infeeds</w:t>
            </w:r>
          </w:p>
          <w:p w14:paraId="6E861F6E" w14:textId="77777777" w:rsidR="00314B36" w:rsidRPr="00287BD3" w:rsidRDefault="00314B36">
            <w:pPr>
              <w:pStyle w:val="BodyText"/>
              <w:spacing w:after="0"/>
              <w:ind w:left="0" w:firstLine="0"/>
              <w:jc w:val="left"/>
              <w:rPr>
                <w:b/>
                <w:u w:val="single"/>
              </w:rPr>
            </w:pPr>
          </w:p>
        </w:tc>
        <w:tc>
          <w:tcPr>
            <w:tcW w:w="1418" w:type="dxa"/>
          </w:tcPr>
          <w:p w14:paraId="6E861F6F" w14:textId="77777777" w:rsidR="00314B36" w:rsidRPr="00287BD3" w:rsidRDefault="00314B36">
            <w:pPr>
              <w:pStyle w:val="BodyText"/>
              <w:spacing w:before="60" w:after="0"/>
              <w:ind w:left="0" w:firstLine="0"/>
              <w:jc w:val="center"/>
            </w:pPr>
          </w:p>
        </w:tc>
        <w:tc>
          <w:tcPr>
            <w:tcW w:w="1701" w:type="dxa"/>
          </w:tcPr>
          <w:p w14:paraId="6E861F70" w14:textId="77777777" w:rsidR="00314B36" w:rsidRPr="00287BD3" w:rsidRDefault="00314B36">
            <w:pPr>
              <w:pStyle w:val="BodyText"/>
              <w:spacing w:before="60" w:after="0"/>
              <w:ind w:left="0" w:firstLine="0"/>
              <w:jc w:val="center"/>
            </w:pPr>
          </w:p>
        </w:tc>
      </w:tr>
      <w:tr w:rsidR="00314B36" w:rsidRPr="00287BD3" w14:paraId="6E861F75" w14:textId="77777777">
        <w:trPr>
          <w:cantSplit/>
        </w:trPr>
        <w:tc>
          <w:tcPr>
            <w:tcW w:w="6237" w:type="dxa"/>
          </w:tcPr>
          <w:p w14:paraId="6E861F72" w14:textId="51D8DC6C" w:rsidR="00314B36" w:rsidRPr="00287BD3" w:rsidRDefault="00314B36">
            <w:pPr>
              <w:pStyle w:val="BodyText"/>
              <w:ind w:left="0" w:firstLine="0"/>
              <w:jc w:val="left"/>
            </w:pPr>
            <w:r w:rsidRPr="00287BD3">
              <w:t xml:space="preserve">Maximum and minimum short circuit infeeds into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p>
        </w:tc>
        <w:tc>
          <w:tcPr>
            <w:tcW w:w="1418" w:type="dxa"/>
          </w:tcPr>
          <w:p w14:paraId="6E861F73" w14:textId="77777777" w:rsidR="00314B36" w:rsidRPr="00287BD3" w:rsidRDefault="00314B36">
            <w:pPr>
              <w:pStyle w:val="BodyText"/>
              <w:spacing w:before="60"/>
              <w:ind w:left="0" w:firstLine="0"/>
              <w:jc w:val="center"/>
            </w:pPr>
            <w:r w:rsidRPr="00287BD3">
              <w:t>MVA</w:t>
            </w:r>
          </w:p>
        </w:tc>
        <w:tc>
          <w:tcPr>
            <w:tcW w:w="1701" w:type="dxa"/>
          </w:tcPr>
          <w:p w14:paraId="6E861F74" w14:textId="14F8D5B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79" w14:textId="77777777">
        <w:trPr>
          <w:cantSplit/>
        </w:trPr>
        <w:tc>
          <w:tcPr>
            <w:tcW w:w="6237" w:type="dxa"/>
          </w:tcPr>
          <w:p w14:paraId="6E861F76" w14:textId="77777777" w:rsidR="00314B36" w:rsidRPr="00287BD3" w:rsidRDefault="00314B36">
            <w:pPr>
              <w:pStyle w:val="BodyText"/>
              <w:ind w:left="0" w:firstLine="0"/>
              <w:jc w:val="left"/>
            </w:pPr>
            <w:r w:rsidRPr="00287BD3">
              <w:t>X/R ratio under maximum and minimum short circuit conditions</w:t>
            </w:r>
          </w:p>
        </w:tc>
        <w:tc>
          <w:tcPr>
            <w:tcW w:w="1418" w:type="dxa"/>
          </w:tcPr>
          <w:p w14:paraId="6E861F77" w14:textId="77777777" w:rsidR="00314B36" w:rsidRPr="00287BD3" w:rsidRDefault="00314B36">
            <w:pPr>
              <w:pStyle w:val="BodyText"/>
              <w:spacing w:before="60"/>
              <w:ind w:left="0" w:firstLine="0"/>
              <w:jc w:val="center"/>
            </w:pPr>
          </w:p>
        </w:tc>
        <w:tc>
          <w:tcPr>
            <w:tcW w:w="1701" w:type="dxa"/>
          </w:tcPr>
          <w:p w14:paraId="6E861F78" w14:textId="7BEFEA81"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7D" w14:textId="77777777">
        <w:trPr>
          <w:cantSplit/>
        </w:trPr>
        <w:tc>
          <w:tcPr>
            <w:tcW w:w="6237" w:type="dxa"/>
          </w:tcPr>
          <w:p w14:paraId="6E861F7A" w14:textId="77777777" w:rsidR="00314B36" w:rsidRPr="00287BD3" w:rsidRDefault="00314B36">
            <w:pPr>
              <w:pStyle w:val="BodyText"/>
              <w:ind w:left="0" w:firstLine="0"/>
              <w:jc w:val="left"/>
            </w:pPr>
            <w:r w:rsidRPr="00287BD3">
              <w:t>[Contribution from rotating plant]</w:t>
            </w:r>
          </w:p>
        </w:tc>
        <w:tc>
          <w:tcPr>
            <w:tcW w:w="1418" w:type="dxa"/>
          </w:tcPr>
          <w:p w14:paraId="6E861F7B" w14:textId="77777777" w:rsidR="00314B36" w:rsidRPr="00287BD3" w:rsidRDefault="00314B36">
            <w:pPr>
              <w:pStyle w:val="BodyText"/>
              <w:spacing w:before="60"/>
              <w:ind w:left="0" w:firstLine="0"/>
              <w:jc w:val="center"/>
            </w:pPr>
          </w:p>
        </w:tc>
        <w:tc>
          <w:tcPr>
            <w:tcW w:w="1701" w:type="dxa"/>
          </w:tcPr>
          <w:p w14:paraId="6E861F7C" w14:textId="20E690DF"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81" w14:textId="77777777">
        <w:trPr>
          <w:cantSplit/>
        </w:trPr>
        <w:tc>
          <w:tcPr>
            <w:tcW w:w="6237" w:type="dxa"/>
          </w:tcPr>
          <w:p w14:paraId="6E861F7E" w14:textId="66A9AA08" w:rsidR="00314B36" w:rsidRPr="00287BD3" w:rsidRDefault="00314B36">
            <w:pPr>
              <w:pStyle w:val="BodyText"/>
              <w:ind w:left="0" w:firstLine="0"/>
              <w:jc w:val="left"/>
            </w:pPr>
            <w:r w:rsidRPr="00287BD3">
              <w:t xml:space="preserve">Equivalent network information at the request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p>
        </w:tc>
        <w:tc>
          <w:tcPr>
            <w:tcW w:w="1418" w:type="dxa"/>
          </w:tcPr>
          <w:p w14:paraId="6E861F7F" w14:textId="77777777" w:rsidR="00314B36" w:rsidRPr="00287BD3" w:rsidRDefault="00314B36">
            <w:pPr>
              <w:pStyle w:val="BodyText"/>
              <w:spacing w:before="60"/>
              <w:ind w:left="0" w:firstLine="0"/>
              <w:jc w:val="center"/>
            </w:pPr>
          </w:p>
        </w:tc>
        <w:tc>
          <w:tcPr>
            <w:tcW w:w="1701" w:type="dxa"/>
          </w:tcPr>
          <w:p w14:paraId="6E861F80" w14:textId="195B6C5B"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85" w14:textId="77777777">
        <w:trPr>
          <w:cantSplit/>
        </w:trPr>
        <w:tc>
          <w:tcPr>
            <w:tcW w:w="6237" w:type="dxa"/>
          </w:tcPr>
          <w:p w14:paraId="6E861F82" w14:textId="77777777" w:rsidR="00314B36" w:rsidRPr="00287BD3" w:rsidRDefault="00314B36">
            <w:pPr>
              <w:pStyle w:val="BodyText"/>
              <w:ind w:left="0" w:firstLine="0"/>
            </w:pPr>
            <w:r w:rsidRPr="00287BD3">
              <w:t>Interconnection Impedance</w:t>
            </w:r>
          </w:p>
        </w:tc>
        <w:tc>
          <w:tcPr>
            <w:tcW w:w="1418" w:type="dxa"/>
          </w:tcPr>
          <w:p w14:paraId="6E861F83" w14:textId="77777777" w:rsidR="00314B36" w:rsidRPr="00287BD3" w:rsidRDefault="00314B36">
            <w:pPr>
              <w:pStyle w:val="BodyText"/>
              <w:spacing w:before="60"/>
              <w:ind w:left="0" w:firstLine="0"/>
              <w:jc w:val="center"/>
            </w:pPr>
          </w:p>
        </w:tc>
        <w:tc>
          <w:tcPr>
            <w:tcW w:w="1701" w:type="dxa"/>
          </w:tcPr>
          <w:p w14:paraId="6E861F84" w14:textId="0D086D50"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441643" w14:paraId="6E861F9E" w14:textId="77777777">
        <w:trPr>
          <w:cantSplit/>
        </w:trPr>
        <w:tc>
          <w:tcPr>
            <w:tcW w:w="6237" w:type="dxa"/>
          </w:tcPr>
          <w:p w14:paraId="6E861F86" w14:textId="2E19F11B" w:rsidR="00314B36" w:rsidRPr="00287BD3" w:rsidRDefault="00314B36">
            <w:pPr>
              <w:pStyle w:val="BodyText"/>
              <w:ind w:left="0" w:firstLine="0"/>
              <w:jc w:val="left"/>
            </w:pPr>
            <w:r w:rsidRPr="00287BD3">
              <w:t xml:space="preserve">For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interconnections that operate in parallel with the </w:t>
            </w:r>
            <w:r w:rsidR="008572B5">
              <w:fldChar w:fldCharType="begin"/>
            </w:r>
            <w:r w:rsidR="008572B5">
              <w:instrText xml:space="preserve"> REF DNOsSystem \h  \* MERGEFORMAT </w:instrText>
            </w:r>
            <w:r w:rsidR="008572B5">
              <w:fldChar w:fldCharType="separate"/>
            </w:r>
            <w:r w:rsidR="0011775B" w:rsidRPr="0076424C">
              <w:rPr>
                <w:b/>
              </w:rPr>
              <w:t>DNO’s Distribution System</w:t>
            </w:r>
            <w:r w:rsidR="008572B5">
              <w:fldChar w:fldCharType="end"/>
            </w:r>
            <w:r w:rsidRPr="00287BD3">
              <w:t xml:space="preserve"> details of the interconnection impedance shall be exchanged between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and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including </w:t>
            </w:r>
          </w:p>
          <w:p w14:paraId="6E861F87" w14:textId="77777777" w:rsidR="00314B36" w:rsidRPr="00160676" w:rsidRDefault="00314B36">
            <w:pPr>
              <w:pStyle w:val="BodyText"/>
              <w:spacing w:after="0"/>
              <w:ind w:left="0" w:firstLine="0"/>
              <w:jc w:val="right"/>
              <w:rPr>
                <w:lang w:val="pt-BR"/>
              </w:rPr>
            </w:pPr>
            <w:r w:rsidRPr="00160676">
              <w:rPr>
                <w:lang w:val="pt-BR"/>
              </w:rPr>
              <w:t xml:space="preserve">Positive Sequence Resistance </w:t>
            </w:r>
          </w:p>
          <w:p w14:paraId="6E861F88" w14:textId="77777777" w:rsidR="00314B36" w:rsidRPr="00160676" w:rsidRDefault="00314B36">
            <w:pPr>
              <w:pStyle w:val="BodyText"/>
              <w:spacing w:after="0"/>
              <w:ind w:left="0" w:firstLine="0"/>
              <w:jc w:val="right"/>
              <w:rPr>
                <w:lang w:val="pt-BR"/>
              </w:rPr>
            </w:pPr>
            <w:r w:rsidRPr="00160676">
              <w:rPr>
                <w:lang w:val="pt-BR"/>
              </w:rPr>
              <w:t xml:space="preserve">Zero Sequence Resistance </w:t>
            </w:r>
          </w:p>
          <w:p w14:paraId="6E861F89" w14:textId="77777777" w:rsidR="00314B36" w:rsidRPr="00160676" w:rsidRDefault="00314B36">
            <w:pPr>
              <w:pStyle w:val="BodyText"/>
              <w:spacing w:after="0"/>
              <w:ind w:left="0" w:firstLine="0"/>
              <w:jc w:val="right"/>
              <w:rPr>
                <w:lang w:val="pt-BR"/>
              </w:rPr>
            </w:pPr>
            <w:r w:rsidRPr="00160676">
              <w:rPr>
                <w:lang w:val="pt-BR"/>
              </w:rPr>
              <w:t xml:space="preserve">Positive Sequence Reactance </w:t>
            </w:r>
          </w:p>
          <w:p w14:paraId="6E861F8A" w14:textId="77777777" w:rsidR="00314B36" w:rsidRPr="00160676" w:rsidRDefault="00314B36">
            <w:pPr>
              <w:pStyle w:val="BodyText"/>
              <w:spacing w:after="0"/>
              <w:ind w:left="0" w:firstLine="0"/>
              <w:jc w:val="right"/>
              <w:rPr>
                <w:lang w:val="pt-BR"/>
              </w:rPr>
            </w:pPr>
            <w:r w:rsidRPr="00160676">
              <w:rPr>
                <w:lang w:val="pt-BR"/>
              </w:rPr>
              <w:t xml:space="preserve">Zero Sequence Reactance </w:t>
            </w:r>
          </w:p>
          <w:p w14:paraId="6E861F8B" w14:textId="77777777" w:rsidR="00314B36" w:rsidRPr="00287BD3" w:rsidRDefault="00314B36">
            <w:pPr>
              <w:pStyle w:val="BodyText"/>
              <w:spacing w:after="0"/>
              <w:ind w:left="0" w:firstLine="0"/>
              <w:jc w:val="right"/>
            </w:pPr>
            <w:r w:rsidRPr="00287BD3">
              <w:t>Susceptance</w:t>
            </w:r>
          </w:p>
        </w:tc>
        <w:tc>
          <w:tcPr>
            <w:tcW w:w="1418" w:type="dxa"/>
          </w:tcPr>
          <w:p w14:paraId="6E861F8C" w14:textId="77777777" w:rsidR="00314B36" w:rsidRPr="00287BD3" w:rsidRDefault="00314B36">
            <w:pPr>
              <w:pStyle w:val="BodyText"/>
              <w:spacing w:before="60"/>
              <w:ind w:left="0" w:firstLine="0"/>
              <w:jc w:val="center"/>
            </w:pPr>
          </w:p>
          <w:p w14:paraId="6E861F8D" w14:textId="77777777" w:rsidR="00314B36" w:rsidRPr="00287BD3" w:rsidRDefault="00314B36">
            <w:pPr>
              <w:pStyle w:val="BodyText"/>
              <w:spacing w:before="60" w:after="0"/>
              <w:ind w:left="0" w:firstLine="0"/>
              <w:jc w:val="center"/>
              <w:rPr>
                <w:sz w:val="20"/>
              </w:rPr>
            </w:pPr>
          </w:p>
          <w:p w14:paraId="6E861F8E" w14:textId="77777777" w:rsidR="00314B36" w:rsidRPr="00287BD3" w:rsidRDefault="00314B36">
            <w:pPr>
              <w:pStyle w:val="BodyText"/>
              <w:spacing w:before="60" w:after="60"/>
              <w:ind w:left="0" w:firstLine="0"/>
              <w:jc w:val="center"/>
              <w:rPr>
                <w:sz w:val="20"/>
              </w:rPr>
            </w:pPr>
          </w:p>
          <w:p w14:paraId="6E861F8F" w14:textId="77777777" w:rsidR="00314B36" w:rsidRPr="00287BD3" w:rsidRDefault="00314B36">
            <w:pPr>
              <w:pStyle w:val="BodyText"/>
              <w:spacing w:before="60" w:after="60"/>
              <w:ind w:left="0" w:firstLine="0"/>
              <w:jc w:val="center"/>
            </w:pPr>
          </w:p>
          <w:p w14:paraId="6E861F90" w14:textId="77777777" w:rsidR="00314B36" w:rsidRPr="00287BD3" w:rsidRDefault="00314B36">
            <w:pPr>
              <w:pStyle w:val="BodyText"/>
              <w:spacing w:before="60" w:after="0"/>
              <w:ind w:left="0" w:firstLine="0"/>
              <w:jc w:val="center"/>
            </w:pPr>
            <w:r w:rsidRPr="00287BD3">
              <w:t>% on 100</w:t>
            </w:r>
          </w:p>
          <w:p w14:paraId="6E861F91" w14:textId="77777777" w:rsidR="00314B36" w:rsidRPr="00287BD3" w:rsidRDefault="00314B36">
            <w:pPr>
              <w:pStyle w:val="BodyText"/>
              <w:spacing w:before="60" w:after="0"/>
              <w:ind w:left="0" w:firstLine="0"/>
              <w:jc w:val="center"/>
            </w:pPr>
            <w:r w:rsidRPr="00287BD3">
              <w:t>% on 100</w:t>
            </w:r>
          </w:p>
          <w:p w14:paraId="6E861F92" w14:textId="77777777" w:rsidR="00314B36" w:rsidRPr="00287BD3" w:rsidRDefault="00314B36">
            <w:pPr>
              <w:pStyle w:val="BodyText"/>
              <w:spacing w:before="60" w:after="0"/>
              <w:ind w:left="0" w:firstLine="0"/>
              <w:jc w:val="center"/>
            </w:pPr>
            <w:r w:rsidRPr="00287BD3">
              <w:t>% on 100</w:t>
            </w:r>
          </w:p>
          <w:p w14:paraId="6E861F93" w14:textId="77777777" w:rsidR="00314B36" w:rsidRPr="00287BD3" w:rsidRDefault="00314B36">
            <w:pPr>
              <w:pStyle w:val="BodyText"/>
              <w:spacing w:before="60" w:after="0"/>
              <w:ind w:left="0" w:firstLine="0"/>
              <w:jc w:val="center"/>
            </w:pPr>
            <w:r w:rsidRPr="00287BD3">
              <w:t>% on 100</w:t>
            </w:r>
          </w:p>
          <w:p w14:paraId="6E861F94" w14:textId="77777777" w:rsidR="00314B36" w:rsidRPr="00287BD3" w:rsidRDefault="00314B36">
            <w:pPr>
              <w:pStyle w:val="BodyText"/>
              <w:spacing w:before="60" w:after="0"/>
              <w:ind w:left="0" w:firstLine="0"/>
              <w:jc w:val="center"/>
            </w:pPr>
            <w:r w:rsidRPr="00287BD3">
              <w:t>% on 100</w:t>
            </w:r>
          </w:p>
        </w:tc>
        <w:tc>
          <w:tcPr>
            <w:tcW w:w="1701" w:type="dxa"/>
          </w:tcPr>
          <w:p w14:paraId="6E861F95" w14:textId="77777777" w:rsidR="00314B36" w:rsidRPr="00F62B29" w:rsidRDefault="00314B36">
            <w:pPr>
              <w:pStyle w:val="BodyText"/>
              <w:spacing w:before="60"/>
              <w:ind w:left="0" w:firstLine="0"/>
              <w:jc w:val="center"/>
            </w:pPr>
          </w:p>
          <w:p w14:paraId="6E861F96" w14:textId="77777777" w:rsidR="00314B36" w:rsidRPr="00F62B29" w:rsidRDefault="00314B36">
            <w:pPr>
              <w:pStyle w:val="BodyText"/>
              <w:spacing w:before="60" w:after="0"/>
              <w:ind w:left="0" w:firstLine="0"/>
              <w:jc w:val="center"/>
              <w:rPr>
                <w:sz w:val="20"/>
              </w:rPr>
            </w:pPr>
          </w:p>
          <w:p w14:paraId="6E861F97" w14:textId="77777777" w:rsidR="00314B36" w:rsidRPr="00F62B29" w:rsidRDefault="00314B36">
            <w:pPr>
              <w:pStyle w:val="BodyText"/>
              <w:spacing w:before="60" w:after="0"/>
              <w:ind w:left="0" w:firstLine="0"/>
              <w:jc w:val="center"/>
            </w:pPr>
          </w:p>
          <w:p w14:paraId="6E861F98" w14:textId="77777777" w:rsidR="00314B36" w:rsidRPr="00F62B29" w:rsidRDefault="00314B36">
            <w:pPr>
              <w:pStyle w:val="BodyText"/>
              <w:spacing w:before="60" w:after="60"/>
              <w:ind w:left="0" w:firstLine="0"/>
              <w:jc w:val="center"/>
            </w:pPr>
          </w:p>
          <w:p w14:paraId="6E861F99" w14:textId="3B8B879C"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11775B" w:rsidRPr="0011775B">
              <w:rPr>
                <w:b/>
                <w:lang w:val="sv-SE"/>
              </w:rPr>
              <w:t>DPD</w:t>
            </w:r>
            <w:r>
              <w:fldChar w:fldCharType="end"/>
            </w:r>
          </w:p>
          <w:p w14:paraId="6E861F9A" w14:textId="70A8446D"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11775B" w:rsidRPr="0011775B">
              <w:rPr>
                <w:b/>
                <w:lang w:val="sv-SE"/>
              </w:rPr>
              <w:t>DPD</w:t>
            </w:r>
            <w:r>
              <w:fldChar w:fldCharType="end"/>
            </w:r>
          </w:p>
          <w:p w14:paraId="6E861F9B" w14:textId="1419DB2E"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11775B" w:rsidRPr="0011775B">
              <w:rPr>
                <w:b/>
                <w:lang w:val="sv-SE"/>
              </w:rPr>
              <w:t>DPD</w:t>
            </w:r>
            <w:r>
              <w:fldChar w:fldCharType="end"/>
            </w:r>
          </w:p>
          <w:p w14:paraId="6E861F9C" w14:textId="77332E81"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11775B" w:rsidRPr="0011775B">
              <w:rPr>
                <w:b/>
                <w:lang w:val="sv-SE"/>
              </w:rPr>
              <w:t>DPD</w:t>
            </w:r>
            <w:r>
              <w:fldChar w:fldCharType="end"/>
            </w:r>
          </w:p>
          <w:p w14:paraId="6E861F9D" w14:textId="4BAEEC3B" w:rsidR="00314B36" w:rsidRPr="003A59E7" w:rsidRDefault="008572B5">
            <w:pPr>
              <w:pStyle w:val="BodyText"/>
              <w:spacing w:before="60" w:after="0"/>
              <w:ind w:left="0" w:firstLine="0"/>
              <w:jc w:val="center"/>
              <w:rPr>
                <w:lang w:val="de-DE"/>
              </w:rPr>
            </w:pPr>
            <w:r>
              <w:fldChar w:fldCharType="begin"/>
            </w:r>
            <w:r w:rsidRPr="008572B5">
              <w:rPr>
                <w:lang w:val="de-LU"/>
              </w:rPr>
              <w:instrText xml:space="preserve"> REF DPDa \h  \* MERGEFORMAT </w:instrText>
            </w:r>
            <w:r>
              <w:fldChar w:fldCharType="separate"/>
            </w:r>
            <w:r w:rsidR="0011775B" w:rsidRPr="0011775B">
              <w:rPr>
                <w:b/>
                <w:lang w:val="sv-SE"/>
              </w:rPr>
              <w:t>DPD</w:t>
            </w:r>
            <w:r>
              <w:fldChar w:fldCharType="end"/>
            </w:r>
          </w:p>
        </w:tc>
      </w:tr>
      <w:tr w:rsidR="00314B36" w:rsidRPr="00287BD3" w14:paraId="6E861FA2" w14:textId="77777777">
        <w:trPr>
          <w:cantSplit/>
        </w:trPr>
        <w:tc>
          <w:tcPr>
            <w:tcW w:w="6237" w:type="dxa"/>
          </w:tcPr>
          <w:p w14:paraId="6E861F9F" w14:textId="669AAD9E" w:rsidR="00314B36" w:rsidRPr="00287BD3" w:rsidRDefault="00314B36">
            <w:pPr>
              <w:pStyle w:val="BodyText"/>
              <w:ind w:left="0" w:firstLine="0"/>
              <w:jc w:val="left"/>
            </w:pPr>
            <w:r w:rsidRPr="00287BD3">
              <w:t xml:space="preserve">If the impedance in the view of 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is low then more detailed information will be requested.</w:t>
            </w:r>
          </w:p>
        </w:tc>
        <w:tc>
          <w:tcPr>
            <w:tcW w:w="1418" w:type="dxa"/>
          </w:tcPr>
          <w:p w14:paraId="6E861FA0" w14:textId="77777777" w:rsidR="00314B36" w:rsidRPr="00287BD3" w:rsidRDefault="00314B36">
            <w:pPr>
              <w:pStyle w:val="BodyText"/>
              <w:spacing w:before="60"/>
              <w:ind w:left="0" w:firstLine="0"/>
              <w:jc w:val="center"/>
            </w:pPr>
          </w:p>
        </w:tc>
        <w:tc>
          <w:tcPr>
            <w:tcW w:w="1701" w:type="dxa"/>
          </w:tcPr>
          <w:p w14:paraId="6E861FA1" w14:textId="77777777" w:rsidR="00314B36" w:rsidRPr="00287BD3" w:rsidRDefault="00314B36">
            <w:pPr>
              <w:pStyle w:val="BodyText"/>
              <w:spacing w:before="60"/>
              <w:ind w:left="0" w:firstLine="0"/>
              <w:jc w:val="center"/>
            </w:pPr>
          </w:p>
        </w:tc>
      </w:tr>
      <w:tr w:rsidR="00314B36" w:rsidRPr="00287BD3" w14:paraId="6E861FA6" w14:textId="77777777">
        <w:trPr>
          <w:cantSplit/>
        </w:trPr>
        <w:tc>
          <w:tcPr>
            <w:tcW w:w="6237" w:type="dxa"/>
          </w:tcPr>
          <w:p w14:paraId="6E861FA3" w14:textId="40F27B14" w:rsidR="00314B36" w:rsidRPr="00287BD3" w:rsidRDefault="008572B5">
            <w:pPr>
              <w:pStyle w:val="BodyText"/>
              <w:ind w:left="0" w:firstLine="0"/>
            </w:pPr>
            <w:r>
              <w:fldChar w:fldCharType="begin"/>
            </w:r>
            <w:r>
              <w:instrText xml:space="preserve"> REF Demand \h  \* MERGEFORMAT </w:instrText>
            </w:r>
            <w:r>
              <w:fldChar w:fldCharType="separate"/>
            </w:r>
            <w:r w:rsidR="0011775B" w:rsidRPr="0076424C">
              <w:rPr>
                <w:b/>
              </w:rPr>
              <w:t>Demand</w:t>
            </w:r>
            <w:r>
              <w:fldChar w:fldCharType="end"/>
            </w:r>
            <w:r w:rsidR="00314B36" w:rsidRPr="00287BD3">
              <w:t xml:space="preserve"> Transfer Capability</w:t>
            </w:r>
          </w:p>
        </w:tc>
        <w:tc>
          <w:tcPr>
            <w:tcW w:w="1418" w:type="dxa"/>
          </w:tcPr>
          <w:p w14:paraId="6E861FA4" w14:textId="77777777" w:rsidR="00314B36" w:rsidRPr="00287BD3" w:rsidRDefault="00314B36">
            <w:pPr>
              <w:pStyle w:val="BodyText"/>
              <w:spacing w:before="60"/>
              <w:ind w:left="0" w:firstLine="0"/>
              <w:jc w:val="center"/>
            </w:pPr>
          </w:p>
        </w:tc>
        <w:tc>
          <w:tcPr>
            <w:tcW w:w="1701" w:type="dxa"/>
          </w:tcPr>
          <w:p w14:paraId="6E861FA5" w14:textId="059C263C"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AA" w14:textId="77777777">
        <w:trPr>
          <w:cantSplit/>
        </w:trPr>
        <w:tc>
          <w:tcPr>
            <w:tcW w:w="6237" w:type="dxa"/>
          </w:tcPr>
          <w:p w14:paraId="6E861FA7" w14:textId="6D69D361" w:rsidR="00314B36" w:rsidRPr="00287BD3" w:rsidRDefault="00314B36">
            <w:pPr>
              <w:pStyle w:val="BodyText"/>
              <w:ind w:left="0" w:firstLine="0"/>
              <w:jc w:val="left"/>
            </w:pPr>
            <w:r w:rsidRPr="00287BD3">
              <w:t xml:space="preserve">Information shall be exchanged on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transfer capability where the same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may be supplied from alternative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or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t xml:space="preserve"> points of supply including the proportion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normally fed from each point of supply</w:t>
            </w:r>
          </w:p>
        </w:tc>
        <w:tc>
          <w:tcPr>
            <w:tcW w:w="1418" w:type="dxa"/>
          </w:tcPr>
          <w:p w14:paraId="6E861FA8" w14:textId="77777777" w:rsidR="00314B36" w:rsidRPr="00287BD3" w:rsidRDefault="00314B36">
            <w:pPr>
              <w:pStyle w:val="BodyText"/>
              <w:spacing w:before="60"/>
              <w:ind w:left="0" w:firstLine="0"/>
              <w:jc w:val="center"/>
            </w:pPr>
            <w:r w:rsidRPr="00287BD3">
              <w:t>MW</w:t>
            </w:r>
          </w:p>
        </w:tc>
        <w:tc>
          <w:tcPr>
            <w:tcW w:w="1701" w:type="dxa"/>
          </w:tcPr>
          <w:p w14:paraId="6E861FA9" w14:textId="6262C954"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AE" w14:textId="77777777">
        <w:trPr>
          <w:cantSplit/>
        </w:trPr>
        <w:tc>
          <w:tcPr>
            <w:tcW w:w="6237" w:type="dxa"/>
          </w:tcPr>
          <w:p w14:paraId="6E861FAB" w14:textId="77777777" w:rsidR="00314B36" w:rsidRPr="00287BD3" w:rsidRDefault="00314B36">
            <w:pPr>
              <w:pStyle w:val="BodyText"/>
              <w:ind w:left="0" w:firstLine="0"/>
            </w:pPr>
            <w:r w:rsidRPr="00287BD3">
              <w:lastRenderedPageBreak/>
              <w:t>The arrangements for manual/automatic transfer under planned/outage conditions should be provided</w:t>
            </w:r>
          </w:p>
        </w:tc>
        <w:tc>
          <w:tcPr>
            <w:tcW w:w="1418" w:type="dxa"/>
          </w:tcPr>
          <w:p w14:paraId="6E861FAC" w14:textId="77777777" w:rsidR="00314B36" w:rsidRPr="00287BD3" w:rsidRDefault="00314B36">
            <w:pPr>
              <w:pStyle w:val="BodyText"/>
              <w:spacing w:before="60"/>
              <w:ind w:left="0" w:firstLine="0"/>
              <w:jc w:val="center"/>
            </w:pPr>
          </w:p>
        </w:tc>
        <w:tc>
          <w:tcPr>
            <w:tcW w:w="1701" w:type="dxa"/>
          </w:tcPr>
          <w:p w14:paraId="6E861FAD" w14:textId="3AA4D369"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B2" w14:textId="77777777">
        <w:trPr>
          <w:cantSplit/>
        </w:trPr>
        <w:tc>
          <w:tcPr>
            <w:tcW w:w="6237" w:type="dxa"/>
          </w:tcPr>
          <w:p w14:paraId="6E861FAF" w14:textId="4A6B4975" w:rsidR="00314B36" w:rsidRPr="00287BD3" w:rsidRDefault="00314B36">
            <w:pPr>
              <w:pStyle w:val="BodyText"/>
              <w:ind w:left="0" w:firstLine="0"/>
            </w:pPr>
            <w:r w:rsidRPr="00287BD3">
              <w:t xml:space="preserve">Non -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Data </w:t>
            </w:r>
          </w:p>
        </w:tc>
        <w:tc>
          <w:tcPr>
            <w:tcW w:w="1418" w:type="dxa"/>
          </w:tcPr>
          <w:p w14:paraId="6E861FB0" w14:textId="77777777" w:rsidR="00314B36" w:rsidRPr="00287BD3" w:rsidRDefault="00314B36">
            <w:pPr>
              <w:pStyle w:val="BodyText"/>
              <w:spacing w:before="60"/>
              <w:ind w:left="0" w:firstLine="0"/>
              <w:jc w:val="center"/>
            </w:pPr>
          </w:p>
        </w:tc>
        <w:tc>
          <w:tcPr>
            <w:tcW w:w="1701" w:type="dxa"/>
          </w:tcPr>
          <w:p w14:paraId="6E861FB1" w14:textId="77777777" w:rsidR="00314B36" w:rsidRPr="00287BD3" w:rsidRDefault="00314B36">
            <w:pPr>
              <w:pStyle w:val="BodyText"/>
              <w:spacing w:before="60"/>
              <w:ind w:left="0" w:firstLine="0"/>
              <w:jc w:val="center"/>
            </w:pPr>
          </w:p>
        </w:tc>
      </w:tr>
      <w:tr w:rsidR="00314B36" w:rsidRPr="00287BD3" w14:paraId="6E861FB6" w14:textId="77777777">
        <w:trPr>
          <w:cantSplit/>
        </w:trPr>
        <w:tc>
          <w:tcPr>
            <w:tcW w:w="6237" w:type="dxa"/>
          </w:tcPr>
          <w:p w14:paraId="6E861FB3" w14:textId="0855848D" w:rsidR="00314B36" w:rsidRPr="00287BD3" w:rsidRDefault="00314B36">
            <w:pPr>
              <w:pStyle w:val="BodyText"/>
              <w:ind w:left="0" w:firstLine="0"/>
            </w:pPr>
            <w:r w:rsidRPr="00287BD3">
              <w:t xml:space="preserve">The </w:t>
            </w:r>
            <w:r w:rsidR="008572B5">
              <w:fldChar w:fldCharType="begin"/>
            </w:r>
            <w:r w:rsidR="008572B5">
              <w:instrText xml:space="preserve"> REF DNO \h  \* MERGEFORMAT </w:instrText>
            </w:r>
            <w:r w:rsidR="008572B5">
              <w:fldChar w:fldCharType="separate"/>
            </w:r>
            <w:r w:rsidR="0011775B" w:rsidRPr="0076424C">
              <w:rPr>
                <w:b/>
              </w:rPr>
              <w:t>DNO</w:t>
            </w:r>
            <w:r w:rsidR="008572B5">
              <w:fldChar w:fldCharType="end"/>
            </w:r>
            <w:r w:rsidRPr="00287BD3">
              <w:t xml:space="preserve"> will request information on circuit parameters, switchgear and </w:t>
            </w:r>
            <w:r w:rsidR="008572B5">
              <w:fldChar w:fldCharType="begin"/>
            </w:r>
            <w:r w:rsidR="008572B5">
              <w:instrText xml:space="preserve"> REF Protection \h  \* MERGEFORMAT </w:instrText>
            </w:r>
            <w:r w:rsidR="008572B5">
              <w:fldChar w:fldCharType="separate"/>
            </w:r>
            <w:r w:rsidR="0011775B" w:rsidRPr="0076424C">
              <w:rPr>
                <w:b/>
              </w:rPr>
              <w:t>Protection</w:t>
            </w:r>
            <w:r w:rsidR="008572B5">
              <w:fldChar w:fldCharType="end"/>
            </w:r>
            <w:r w:rsidRPr="00287BD3">
              <w:t xml:space="preserve"> arrangements</w:t>
            </w:r>
          </w:p>
        </w:tc>
        <w:tc>
          <w:tcPr>
            <w:tcW w:w="1418" w:type="dxa"/>
          </w:tcPr>
          <w:p w14:paraId="6E861FB4" w14:textId="77777777" w:rsidR="00314B36" w:rsidRPr="00287BD3" w:rsidRDefault="00314B36">
            <w:pPr>
              <w:pStyle w:val="BodyText"/>
              <w:spacing w:before="60"/>
              <w:ind w:left="0" w:firstLine="0"/>
              <w:jc w:val="center"/>
            </w:pPr>
            <w:r w:rsidRPr="00287BD3">
              <w:t>Text/ Diagrams</w:t>
            </w:r>
          </w:p>
        </w:tc>
        <w:tc>
          <w:tcPr>
            <w:tcW w:w="1701" w:type="dxa"/>
          </w:tcPr>
          <w:p w14:paraId="6E861FB5" w14:textId="00DE3485"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BA" w14:textId="77777777">
        <w:trPr>
          <w:cantSplit/>
        </w:trPr>
        <w:tc>
          <w:tcPr>
            <w:tcW w:w="6237" w:type="dxa"/>
          </w:tcPr>
          <w:p w14:paraId="6E861FB7" w14:textId="77777777" w:rsidR="00314B36" w:rsidRPr="00287BD3" w:rsidRDefault="00314B36">
            <w:pPr>
              <w:pStyle w:val="BodyText"/>
              <w:ind w:left="0" w:firstLine="0"/>
            </w:pPr>
            <w:r w:rsidRPr="00287BD3">
              <w:t>Transient Overvoltages</w:t>
            </w:r>
          </w:p>
        </w:tc>
        <w:tc>
          <w:tcPr>
            <w:tcW w:w="1418" w:type="dxa"/>
          </w:tcPr>
          <w:p w14:paraId="6E861FB8" w14:textId="77777777" w:rsidR="00314B36" w:rsidRPr="00287BD3" w:rsidRDefault="00314B36">
            <w:pPr>
              <w:pStyle w:val="BodyText"/>
              <w:spacing w:before="60"/>
              <w:ind w:left="0" w:firstLine="0"/>
              <w:jc w:val="center"/>
            </w:pPr>
          </w:p>
        </w:tc>
        <w:tc>
          <w:tcPr>
            <w:tcW w:w="1701" w:type="dxa"/>
          </w:tcPr>
          <w:p w14:paraId="6E861FB9" w14:textId="40DDD373"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BE" w14:textId="77777777">
        <w:trPr>
          <w:cantSplit/>
        </w:trPr>
        <w:tc>
          <w:tcPr>
            <w:tcW w:w="6237" w:type="dxa"/>
          </w:tcPr>
          <w:p w14:paraId="6E861FBB" w14:textId="3C9F7BB5" w:rsidR="00314B36" w:rsidRPr="00287BD3" w:rsidRDefault="008572B5">
            <w:pPr>
              <w:pStyle w:val="BodyText"/>
              <w:ind w:left="0" w:firstLine="0"/>
            </w:pPr>
            <w:r>
              <w:fldChar w:fldCharType="begin"/>
            </w:r>
            <w:r>
              <w:instrText xml:space="preserve"> REF Demand \h  \* MERGEFORMAT </w:instrText>
            </w:r>
            <w:r>
              <w:fldChar w:fldCharType="separate"/>
            </w:r>
            <w:r w:rsidR="0011775B" w:rsidRPr="0076424C">
              <w:rPr>
                <w:b/>
              </w:rPr>
              <w:t>Demand</w:t>
            </w:r>
            <w:r>
              <w:fldChar w:fldCharType="end"/>
            </w:r>
            <w:r w:rsidR="00314B36" w:rsidRPr="00287BD3">
              <w:rPr>
                <w:spacing w:val="-2"/>
              </w:rPr>
              <w:t xml:space="preserve"> Profile For Day Of </w:t>
            </w:r>
            <w:r>
              <w:fldChar w:fldCharType="begin"/>
            </w:r>
            <w:r>
              <w:instrText xml:space="preserve"> REF ExitPoint \h  \* MERGEFORMAT </w:instrText>
            </w:r>
            <w:r>
              <w:fldChar w:fldCharType="separate"/>
            </w:r>
            <w:r w:rsidR="0011775B" w:rsidRPr="0076424C">
              <w:rPr>
                <w:b/>
              </w:rPr>
              <w:t>Exit Point</w:t>
            </w:r>
            <w:r>
              <w:fldChar w:fldCharType="end"/>
            </w:r>
            <w:r w:rsidR="00314B36" w:rsidRPr="00287BD3">
              <w:rPr>
                <w:b/>
                <w:spacing w:val="-2"/>
              </w:rPr>
              <w:t xml:space="preserve"> </w:t>
            </w:r>
            <w:r>
              <w:fldChar w:fldCharType="begin"/>
            </w:r>
            <w:r>
              <w:instrText xml:space="preserve"> REF PeakDemand \h  \* MERGEFORMAT </w:instrText>
            </w:r>
            <w:r>
              <w:fldChar w:fldCharType="separate"/>
            </w:r>
            <w:r w:rsidR="0011775B" w:rsidRPr="0076424C">
              <w:rPr>
                <w:b/>
              </w:rPr>
              <w:t>Peak Demand</w:t>
            </w:r>
            <w:r>
              <w:fldChar w:fldCharType="end"/>
            </w:r>
          </w:p>
        </w:tc>
        <w:tc>
          <w:tcPr>
            <w:tcW w:w="1418" w:type="dxa"/>
          </w:tcPr>
          <w:p w14:paraId="6E861FBC" w14:textId="77777777" w:rsidR="00314B36" w:rsidRPr="00287BD3" w:rsidRDefault="00314B36">
            <w:pPr>
              <w:pStyle w:val="BodyText"/>
              <w:spacing w:before="60"/>
              <w:ind w:left="0" w:firstLine="0"/>
              <w:jc w:val="center"/>
            </w:pPr>
          </w:p>
        </w:tc>
        <w:tc>
          <w:tcPr>
            <w:tcW w:w="1701" w:type="dxa"/>
          </w:tcPr>
          <w:p w14:paraId="6E861FBD" w14:textId="0305C69C"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r w:rsidR="00314B36" w:rsidRPr="00287BD3" w14:paraId="6E861FC2" w14:textId="77777777">
        <w:trPr>
          <w:cantSplit/>
        </w:trPr>
        <w:tc>
          <w:tcPr>
            <w:tcW w:w="6237" w:type="dxa"/>
          </w:tcPr>
          <w:p w14:paraId="6E861FBF" w14:textId="38E841BC" w:rsidR="00314B36" w:rsidRPr="00287BD3" w:rsidRDefault="008572B5">
            <w:pPr>
              <w:pStyle w:val="BodyText"/>
            </w:pPr>
            <w:r>
              <w:fldChar w:fldCharType="begin"/>
            </w:r>
            <w:r>
              <w:instrText xml:space="preserve"> REF Demand \h  \* MERGEFORMAT </w:instrText>
            </w:r>
            <w:r>
              <w:fldChar w:fldCharType="separate"/>
            </w:r>
            <w:r w:rsidR="0011775B" w:rsidRPr="0076424C">
              <w:rPr>
                <w:b/>
              </w:rPr>
              <w:t>Demand</w:t>
            </w:r>
            <w:r>
              <w:fldChar w:fldCharType="end"/>
            </w:r>
            <w:r w:rsidR="00314B36" w:rsidRPr="00287BD3">
              <w:rPr>
                <w:b/>
              </w:rPr>
              <w:t xml:space="preserve"> </w:t>
            </w:r>
            <w:r w:rsidR="00314B36" w:rsidRPr="00287BD3">
              <w:rPr>
                <w:spacing w:val="-2"/>
              </w:rPr>
              <w:t xml:space="preserve">Profile For Day Of </w:t>
            </w:r>
            <w:r>
              <w:fldChar w:fldCharType="begin"/>
            </w:r>
            <w:r>
              <w:instrText xml:space="preserve"> REF ExitPoint \h  \* MERGEFORMAT </w:instrText>
            </w:r>
            <w:r>
              <w:fldChar w:fldCharType="separate"/>
            </w:r>
            <w:r w:rsidR="0011775B" w:rsidRPr="0076424C">
              <w:rPr>
                <w:b/>
              </w:rPr>
              <w:t>Exit Point</w:t>
            </w:r>
            <w:r>
              <w:fldChar w:fldCharType="end"/>
            </w:r>
            <w:r w:rsidR="00314B36" w:rsidRPr="00287BD3">
              <w:rPr>
                <w:spacing w:val="-2"/>
              </w:rPr>
              <w:t xml:space="preserve"> Minimum </w:t>
            </w:r>
            <w:r>
              <w:fldChar w:fldCharType="begin"/>
            </w:r>
            <w:r>
              <w:instrText xml:space="preserve"> REF Demand \h  \* MERGEFORMAT </w:instrText>
            </w:r>
            <w:r>
              <w:fldChar w:fldCharType="separate"/>
            </w:r>
            <w:r w:rsidR="0011775B" w:rsidRPr="0076424C">
              <w:rPr>
                <w:b/>
              </w:rPr>
              <w:t>Demand</w:t>
            </w:r>
            <w:r>
              <w:fldChar w:fldCharType="end"/>
            </w:r>
          </w:p>
        </w:tc>
        <w:tc>
          <w:tcPr>
            <w:tcW w:w="1418" w:type="dxa"/>
          </w:tcPr>
          <w:p w14:paraId="6E861FC0" w14:textId="77777777" w:rsidR="00314B36" w:rsidRPr="00287BD3" w:rsidRDefault="00314B36">
            <w:pPr>
              <w:pStyle w:val="BodyText"/>
              <w:spacing w:before="60"/>
              <w:ind w:left="0" w:firstLine="0"/>
              <w:jc w:val="center"/>
            </w:pPr>
          </w:p>
        </w:tc>
        <w:tc>
          <w:tcPr>
            <w:tcW w:w="1701" w:type="dxa"/>
          </w:tcPr>
          <w:p w14:paraId="6E861FC1" w14:textId="51AE7E66" w:rsidR="00314B36" w:rsidRPr="00287BD3" w:rsidRDefault="008572B5">
            <w:pPr>
              <w:pStyle w:val="BodyText"/>
              <w:spacing w:before="60"/>
              <w:ind w:left="0" w:firstLine="0"/>
              <w:jc w:val="center"/>
            </w:pPr>
            <w:r>
              <w:fldChar w:fldCharType="begin"/>
            </w:r>
            <w:r>
              <w:instrText xml:space="preserve"> REF DPDa \h  \* MERGEFORMAT </w:instrText>
            </w:r>
            <w:r>
              <w:fldChar w:fldCharType="separate"/>
            </w:r>
            <w:r w:rsidR="0011775B" w:rsidRPr="0076424C">
              <w:rPr>
                <w:b/>
              </w:rPr>
              <w:t>DPD</w:t>
            </w:r>
            <w:r>
              <w:fldChar w:fldCharType="end"/>
            </w:r>
          </w:p>
        </w:tc>
      </w:tr>
    </w:tbl>
    <w:p w14:paraId="6E861FC3" w14:textId="77777777" w:rsidR="00314B36" w:rsidRPr="00287BD3" w:rsidRDefault="00314B36">
      <w:pPr>
        <w:pStyle w:val="BodyText"/>
      </w:pPr>
    </w:p>
    <w:p w14:paraId="6E861FC4" w14:textId="77777777" w:rsidR="00314B36" w:rsidRPr="00287BD3" w:rsidRDefault="00314B36">
      <w:pPr>
        <w:pStyle w:val="Heading2"/>
      </w:pPr>
      <w:r w:rsidRPr="00287BD3">
        <w:br w:type="page"/>
      </w:r>
      <w:bookmarkStart w:id="595" w:name="_Hlt1813053"/>
      <w:bookmarkStart w:id="596" w:name="Schedule9"/>
      <w:bookmarkStart w:id="597" w:name="_Toc501209795"/>
      <w:bookmarkEnd w:id="595"/>
      <w:r w:rsidRPr="00287BD3">
        <w:lastRenderedPageBreak/>
        <w:t>Schedule 9</w:t>
      </w:r>
      <w:bookmarkEnd w:id="596"/>
      <w:bookmarkEnd w:id="597"/>
    </w:p>
    <w:p w14:paraId="6E861FC5" w14:textId="77777777" w:rsidR="00314B36" w:rsidRPr="00287BD3" w:rsidRDefault="00314B36">
      <w:pPr>
        <w:rPr>
          <w:b/>
          <w:caps/>
        </w:rPr>
      </w:pPr>
      <w:smartTag w:uri="urn:schemas-microsoft-com:office:smarttags" w:element="stockticker">
        <w:r w:rsidRPr="00287BD3">
          <w:rPr>
            <w:b/>
            <w:caps/>
          </w:rPr>
          <w:t>DATA</w:t>
        </w:r>
      </w:smartTag>
      <w:r w:rsidRPr="00287BD3">
        <w:rPr>
          <w:b/>
          <w:caps/>
        </w:rPr>
        <w:t xml:space="preserve"> REGISTRATION CODE</w:t>
      </w:r>
    </w:p>
    <w:p w14:paraId="6E861FC6" w14:textId="77777777" w:rsidR="00314B36" w:rsidRPr="00287BD3" w:rsidRDefault="00314B36">
      <w:pPr>
        <w:rPr>
          <w:b/>
          <w:caps/>
        </w:rPr>
      </w:pPr>
      <w:r w:rsidRPr="00287BD3">
        <w:rPr>
          <w:b/>
          <w:caps/>
        </w:rPr>
        <w:t>LOAD CHARACTERISTICS</w:t>
      </w:r>
    </w:p>
    <w:p w14:paraId="6E861FC7" w14:textId="77777777" w:rsidR="00314B36" w:rsidRPr="00287BD3"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287BD3" w14:paraId="6E861FCB" w14:textId="77777777">
        <w:tc>
          <w:tcPr>
            <w:tcW w:w="4320" w:type="dxa"/>
          </w:tcPr>
          <w:p w14:paraId="6E861FC8"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DESCRIPTION</w:t>
            </w:r>
          </w:p>
        </w:tc>
        <w:tc>
          <w:tcPr>
            <w:tcW w:w="2546" w:type="dxa"/>
          </w:tcPr>
          <w:p w14:paraId="6E861FC9" w14:textId="77777777" w:rsidR="00314B36" w:rsidRPr="00287BD3" w:rsidRDefault="00314B36">
            <w:pPr>
              <w:pStyle w:val="BodyText"/>
              <w:spacing w:before="60" w:after="0"/>
              <w:ind w:left="0" w:firstLine="0"/>
              <w:jc w:val="center"/>
              <w:rPr>
                <w:b/>
                <w:caps/>
              </w:rPr>
            </w:pPr>
            <w:r w:rsidRPr="00287BD3">
              <w:rPr>
                <w:b/>
                <w:caps/>
                <w:u w:val="single"/>
              </w:rPr>
              <w:t>UNITS</w:t>
            </w:r>
          </w:p>
        </w:tc>
        <w:tc>
          <w:tcPr>
            <w:tcW w:w="1911" w:type="dxa"/>
          </w:tcPr>
          <w:p w14:paraId="6E861FCA" w14:textId="77777777" w:rsidR="00314B36" w:rsidRPr="00287BD3" w:rsidRDefault="00314B36">
            <w:pPr>
              <w:pStyle w:val="BodyText"/>
              <w:spacing w:before="60" w:after="0"/>
              <w:ind w:left="0" w:firstLine="0"/>
              <w:jc w:val="center"/>
              <w:rPr>
                <w:b/>
                <w:caps/>
              </w:rPr>
            </w:pPr>
            <w:smartTag w:uri="urn:schemas-microsoft-com:office:smarttags" w:element="stockticker">
              <w:r w:rsidRPr="00287BD3">
                <w:rPr>
                  <w:b/>
                  <w:caps/>
                  <w:u w:val="single"/>
                </w:rPr>
                <w:t>DATA</w:t>
              </w:r>
            </w:smartTag>
            <w:r w:rsidRPr="00287BD3">
              <w:rPr>
                <w:b/>
                <w:caps/>
                <w:u w:val="single"/>
              </w:rPr>
              <w:t xml:space="preserve"> CATEGORY</w:t>
            </w:r>
          </w:p>
        </w:tc>
      </w:tr>
      <w:tr w:rsidR="00314B36" w:rsidRPr="00287BD3" w14:paraId="6E861FD1" w14:textId="77777777">
        <w:tc>
          <w:tcPr>
            <w:tcW w:w="4320" w:type="dxa"/>
          </w:tcPr>
          <w:p w14:paraId="6E861FCC" w14:textId="77777777" w:rsidR="00314B36" w:rsidRPr="00287BD3" w:rsidRDefault="00314B36">
            <w:pPr>
              <w:pStyle w:val="BodyText"/>
              <w:ind w:left="0" w:firstLine="0"/>
              <w:jc w:val="left"/>
            </w:pPr>
            <w:r w:rsidRPr="00287BD3">
              <w:t xml:space="preserve">Geographical and electrical point of connection and date connection required </w:t>
            </w:r>
          </w:p>
          <w:p w14:paraId="6E861FCD" w14:textId="77777777" w:rsidR="00314B36" w:rsidRPr="00287BD3" w:rsidRDefault="00314B36">
            <w:pPr>
              <w:pStyle w:val="BodyText"/>
              <w:ind w:left="0" w:firstLine="0"/>
              <w:jc w:val="left"/>
              <w:rPr>
                <w:u w:val="single"/>
              </w:rPr>
            </w:pPr>
            <w:r w:rsidRPr="00287BD3">
              <w:t>Diagrams existing and proposed connections</w:t>
            </w:r>
            <w:r w:rsidRPr="00287BD3">
              <w:rPr>
                <w:u w:val="single"/>
              </w:rPr>
              <w:t xml:space="preserve"> </w:t>
            </w:r>
          </w:p>
        </w:tc>
        <w:tc>
          <w:tcPr>
            <w:tcW w:w="2546" w:type="dxa"/>
          </w:tcPr>
          <w:p w14:paraId="6E861FCE" w14:textId="77777777" w:rsidR="00314B36" w:rsidRPr="00287BD3" w:rsidRDefault="00314B36">
            <w:pPr>
              <w:pStyle w:val="BodyText"/>
              <w:spacing w:before="60" w:after="60"/>
              <w:ind w:left="0" w:firstLine="0"/>
              <w:jc w:val="center"/>
            </w:pPr>
            <w:r w:rsidRPr="00287BD3">
              <w:t>Text</w:t>
            </w:r>
          </w:p>
        </w:tc>
        <w:tc>
          <w:tcPr>
            <w:tcW w:w="1911" w:type="dxa"/>
          </w:tcPr>
          <w:p w14:paraId="6E861FCF" w14:textId="77777777" w:rsidR="00314B36" w:rsidRPr="00287BD3" w:rsidRDefault="00314B36">
            <w:pPr>
              <w:pStyle w:val="BodyText"/>
              <w:spacing w:before="60" w:after="60"/>
              <w:ind w:left="0" w:firstLine="0"/>
              <w:jc w:val="center"/>
              <w:rPr>
                <w:u w:val="single"/>
              </w:rPr>
            </w:pPr>
          </w:p>
          <w:p w14:paraId="6E861FD0" w14:textId="13991967"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D5" w14:textId="77777777">
        <w:tc>
          <w:tcPr>
            <w:tcW w:w="4320" w:type="dxa"/>
          </w:tcPr>
          <w:p w14:paraId="6E861FD2" w14:textId="4C0065CD" w:rsidR="00314B36" w:rsidRPr="00287BD3" w:rsidRDefault="00314B36">
            <w:pPr>
              <w:pStyle w:val="BodyText"/>
              <w:ind w:left="0" w:firstLine="0"/>
              <w:jc w:val="left"/>
            </w:pPr>
            <w:r w:rsidRPr="00287BD3">
              <w:t xml:space="preserve">Types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w:t>
            </w:r>
          </w:p>
        </w:tc>
        <w:tc>
          <w:tcPr>
            <w:tcW w:w="2546" w:type="dxa"/>
          </w:tcPr>
          <w:p w14:paraId="6E861FD3" w14:textId="77777777" w:rsidR="00314B36" w:rsidRPr="00287BD3" w:rsidRDefault="00314B36">
            <w:pPr>
              <w:pStyle w:val="BodyText"/>
              <w:spacing w:before="60" w:after="60"/>
              <w:ind w:left="0" w:firstLine="0"/>
              <w:jc w:val="center"/>
            </w:pPr>
          </w:p>
        </w:tc>
        <w:tc>
          <w:tcPr>
            <w:tcW w:w="1911" w:type="dxa"/>
          </w:tcPr>
          <w:p w14:paraId="6E861FD4" w14:textId="77777777" w:rsidR="00314B36" w:rsidRPr="00287BD3" w:rsidRDefault="00314B36">
            <w:pPr>
              <w:pStyle w:val="BodyText"/>
              <w:spacing w:before="60" w:after="60"/>
              <w:ind w:left="0" w:firstLine="0"/>
              <w:jc w:val="center"/>
            </w:pPr>
          </w:p>
        </w:tc>
      </w:tr>
      <w:tr w:rsidR="00314B36" w:rsidRPr="00287BD3" w14:paraId="6E861FD9" w14:textId="77777777">
        <w:tc>
          <w:tcPr>
            <w:tcW w:w="4320" w:type="dxa"/>
          </w:tcPr>
          <w:p w14:paraId="6E861FD6" w14:textId="462A00EF" w:rsidR="00314B36" w:rsidRPr="00287BD3" w:rsidRDefault="00314B36">
            <w:pPr>
              <w:pStyle w:val="BodyText"/>
              <w:ind w:left="0" w:firstLine="0"/>
              <w:jc w:val="left"/>
            </w:pPr>
            <w:r w:rsidRPr="00287BD3">
              <w:t xml:space="preserve">Maximum </w:t>
            </w:r>
            <w:hyperlink w:anchor="ActivePower" w:history="1">
              <w:r w:rsidR="008572B5">
                <w:fldChar w:fldCharType="begin"/>
              </w:r>
              <w:r w:rsidR="008572B5">
                <w:instrText xml:space="preserve"> REF ActivePower \h  \* MERGEFORMAT </w:instrText>
              </w:r>
              <w:r w:rsidR="008572B5">
                <w:fldChar w:fldCharType="separate"/>
              </w:r>
              <w:r w:rsidR="0011775B" w:rsidRPr="0076424C">
                <w:rPr>
                  <w:b/>
                </w:rPr>
                <w:t>Active Power</w:t>
              </w:r>
              <w:r w:rsidR="008572B5">
                <w:fldChar w:fldCharType="end"/>
              </w:r>
            </w:hyperlink>
            <w:r w:rsidRPr="00287BD3">
              <w:t xml:space="preserve">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rPr>
                <w:b/>
              </w:rPr>
              <w:t xml:space="preserve"> </w:t>
            </w:r>
            <w:r w:rsidR="008572B5">
              <w:fldChar w:fldCharType="begin"/>
            </w:r>
            <w:r w:rsidR="008572B5">
              <w:instrText xml:space="preserve"> REF RegisteredCapacity \h  \* MERGEFORMAT </w:instrText>
            </w:r>
            <w:r w:rsidR="008572B5">
              <w:fldChar w:fldCharType="separate"/>
            </w:r>
            <w:r w:rsidR="0011775B" w:rsidRPr="0076424C">
              <w:rPr>
                <w:b/>
              </w:rPr>
              <w:t>Registered Capacity</w:t>
            </w:r>
            <w:r w:rsidR="008572B5">
              <w:fldChar w:fldCharType="end"/>
            </w:r>
          </w:p>
        </w:tc>
        <w:tc>
          <w:tcPr>
            <w:tcW w:w="2546" w:type="dxa"/>
          </w:tcPr>
          <w:p w14:paraId="6E861FD7" w14:textId="77777777" w:rsidR="00314B36" w:rsidRPr="00287BD3" w:rsidRDefault="00314B36">
            <w:pPr>
              <w:pStyle w:val="BodyText"/>
              <w:spacing w:before="60" w:after="60"/>
              <w:ind w:left="0" w:firstLine="0"/>
              <w:jc w:val="center"/>
            </w:pPr>
            <w:r w:rsidRPr="00287BD3">
              <w:t>MW</w:t>
            </w:r>
          </w:p>
        </w:tc>
        <w:tc>
          <w:tcPr>
            <w:tcW w:w="1911" w:type="dxa"/>
          </w:tcPr>
          <w:p w14:paraId="6E861FD8" w14:textId="29583868"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DD" w14:textId="77777777">
        <w:tc>
          <w:tcPr>
            <w:tcW w:w="4320" w:type="dxa"/>
          </w:tcPr>
          <w:p w14:paraId="6E861FDA" w14:textId="68704494" w:rsidR="00314B36" w:rsidRPr="00287BD3" w:rsidRDefault="00314B36">
            <w:pPr>
              <w:pStyle w:val="BodyText"/>
              <w:ind w:left="0" w:firstLine="0"/>
              <w:jc w:val="left"/>
            </w:pPr>
            <w:r w:rsidRPr="00287BD3">
              <w:t xml:space="preserve">Maximum and minimum </w:t>
            </w:r>
            <w:r w:rsidR="008572B5">
              <w:fldChar w:fldCharType="begin"/>
            </w:r>
            <w:r w:rsidR="008572B5">
              <w:instrText xml:space="preserve"> REF ReactivePower \h  \* MERGEFORMAT </w:instrText>
            </w:r>
            <w:r w:rsidR="008572B5">
              <w:fldChar w:fldCharType="separate"/>
            </w:r>
            <w:r w:rsidR="0011775B" w:rsidRPr="0076424C">
              <w:rPr>
                <w:b/>
              </w:rPr>
              <w:t>Reactive Power</w:t>
            </w:r>
            <w:r w:rsidR="008572B5">
              <w:fldChar w:fldCharType="end"/>
            </w:r>
            <w:r w:rsidRPr="00287BD3">
              <w:t xml:space="preserve"> requirement</w:t>
            </w:r>
          </w:p>
        </w:tc>
        <w:tc>
          <w:tcPr>
            <w:tcW w:w="2546" w:type="dxa"/>
          </w:tcPr>
          <w:p w14:paraId="6E861FDB" w14:textId="77777777" w:rsidR="00314B36" w:rsidRPr="00287BD3" w:rsidRDefault="00314B36">
            <w:pPr>
              <w:pStyle w:val="BodyText"/>
              <w:spacing w:before="60" w:after="60"/>
              <w:ind w:left="0" w:firstLine="0"/>
              <w:jc w:val="center"/>
            </w:pPr>
            <w:r w:rsidRPr="00287BD3">
              <w:t>MVAr</w:t>
            </w:r>
          </w:p>
        </w:tc>
        <w:tc>
          <w:tcPr>
            <w:tcW w:w="1911" w:type="dxa"/>
          </w:tcPr>
          <w:p w14:paraId="6E861FDC" w14:textId="35E7A499"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E1" w14:textId="77777777">
        <w:tc>
          <w:tcPr>
            <w:tcW w:w="4320" w:type="dxa"/>
          </w:tcPr>
          <w:p w14:paraId="6E861FDE" w14:textId="77777777" w:rsidR="00314B36" w:rsidRPr="00287BD3" w:rsidRDefault="00314B36">
            <w:pPr>
              <w:pStyle w:val="BodyText"/>
              <w:ind w:left="0" w:firstLine="0"/>
              <w:jc w:val="left"/>
            </w:pPr>
            <w:r w:rsidRPr="00287BD3">
              <w:t>Type of load and control arrangements. Eg  variable speed motor type of starter employed</w:t>
            </w:r>
          </w:p>
        </w:tc>
        <w:tc>
          <w:tcPr>
            <w:tcW w:w="2546" w:type="dxa"/>
          </w:tcPr>
          <w:p w14:paraId="6E861FDF" w14:textId="77777777" w:rsidR="00314B36" w:rsidRPr="00287BD3" w:rsidRDefault="00314B36">
            <w:pPr>
              <w:pStyle w:val="BodyText"/>
              <w:spacing w:before="60" w:after="60"/>
              <w:ind w:left="0" w:firstLine="0"/>
              <w:jc w:val="center"/>
            </w:pPr>
            <w:r w:rsidRPr="00287BD3">
              <w:t>Text</w:t>
            </w:r>
          </w:p>
        </w:tc>
        <w:tc>
          <w:tcPr>
            <w:tcW w:w="1911" w:type="dxa"/>
          </w:tcPr>
          <w:p w14:paraId="6E861FE0" w14:textId="2F11D148"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E5" w14:textId="77777777">
        <w:tc>
          <w:tcPr>
            <w:tcW w:w="4320" w:type="dxa"/>
          </w:tcPr>
          <w:p w14:paraId="6E861FE2" w14:textId="77777777" w:rsidR="00314B36" w:rsidRPr="00287BD3" w:rsidRDefault="00314B36">
            <w:pPr>
              <w:pStyle w:val="BodyText"/>
              <w:ind w:left="0" w:firstLine="0"/>
              <w:jc w:val="left"/>
            </w:pPr>
            <w:r w:rsidRPr="00287BD3">
              <w:t xml:space="preserve">Maximum  </w:t>
            </w:r>
            <w:r w:rsidRPr="00287BD3">
              <w:rPr>
                <w:b/>
                <w:bCs/>
              </w:rPr>
              <w:t>Phase Voltage Unbalance</w:t>
            </w:r>
          </w:p>
        </w:tc>
        <w:tc>
          <w:tcPr>
            <w:tcW w:w="2546" w:type="dxa"/>
          </w:tcPr>
          <w:p w14:paraId="6E861FE3" w14:textId="77777777" w:rsidR="00314B36" w:rsidRPr="00287BD3" w:rsidRDefault="00314B36">
            <w:pPr>
              <w:pStyle w:val="BodyText"/>
              <w:spacing w:before="60" w:after="60"/>
              <w:ind w:left="0" w:firstLine="0"/>
              <w:jc w:val="center"/>
            </w:pPr>
            <w:r w:rsidRPr="00287BD3">
              <w:t>Ratio/ Phase at the time</w:t>
            </w:r>
          </w:p>
        </w:tc>
        <w:tc>
          <w:tcPr>
            <w:tcW w:w="1911" w:type="dxa"/>
          </w:tcPr>
          <w:p w14:paraId="6E861FE4" w14:textId="0A8B462C"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E9" w14:textId="77777777">
        <w:tc>
          <w:tcPr>
            <w:tcW w:w="4320" w:type="dxa"/>
          </w:tcPr>
          <w:p w14:paraId="6E861FE6" w14:textId="77777777" w:rsidR="00314B36" w:rsidRPr="00287BD3" w:rsidRDefault="00314B36">
            <w:pPr>
              <w:pStyle w:val="BodyText"/>
              <w:ind w:left="0" w:firstLine="0"/>
              <w:jc w:val="left"/>
            </w:pPr>
            <w:r w:rsidRPr="00287BD3">
              <w:t>Maximum harmonic content</w:t>
            </w:r>
          </w:p>
        </w:tc>
        <w:tc>
          <w:tcPr>
            <w:tcW w:w="2546" w:type="dxa"/>
          </w:tcPr>
          <w:p w14:paraId="6E861FE7" w14:textId="77777777" w:rsidR="00314B36" w:rsidRPr="00287BD3" w:rsidRDefault="00314B36">
            <w:pPr>
              <w:pStyle w:val="BodyText"/>
              <w:spacing w:before="60" w:after="60"/>
              <w:ind w:left="0" w:firstLine="0"/>
              <w:jc w:val="center"/>
            </w:pPr>
            <w:r w:rsidRPr="00287BD3">
              <w:t>% THVD</w:t>
            </w:r>
          </w:p>
        </w:tc>
        <w:tc>
          <w:tcPr>
            <w:tcW w:w="1911" w:type="dxa"/>
          </w:tcPr>
          <w:p w14:paraId="6E861FE8" w14:textId="1E3EF433"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F0" w14:textId="77777777">
        <w:tc>
          <w:tcPr>
            <w:tcW w:w="4320" w:type="dxa"/>
          </w:tcPr>
          <w:p w14:paraId="6E861FEA" w14:textId="77777777" w:rsidR="00314B36" w:rsidRPr="00287BD3" w:rsidRDefault="00314B36">
            <w:pPr>
              <w:pStyle w:val="BodyText"/>
              <w:ind w:left="0" w:firstLine="0"/>
              <w:jc w:val="left"/>
            </w:pPr>
            <w:r w:rsidRPr="00287BD3">
              <w:t>Fluctuating Loads:-</w:t>
            </w:r>
          </w:p>
          <w:p w14:paraId="6E861FEB" w14:textId="4B9FE670" w:rsidR="00314B36" w:rsidRPr="00287BD3" w:rsidRDefault="00314B36">
            <w:pPr>
              <w:pStyle w:val="BodyText"/>
              <w:ind w:left="0" w:firstLine="0"/>
              <w:jc w:val="left"/>
            </w:pPr>
            <w:r w:rsidRPr="00287BD3">
              <w:t xml:space="preserve">Graphical indication of typical cycle variation of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(Active / Reactive)</w:t>
            </w:r>
          </w:p>
        </w:tc>
        <w:tc>
          <w:tcPr>
            <w:tcW w:w="2546" w:type="dxa"/>
          </w:tcPr>
          <w:p w14:paraId="6E861FEC" w14:textId="77777777" w:rsidR="00314B36" w:rsidRPr="00287BD3" w:rsidRDefault="00314B36">
            <w:pPr>
              <w:pStyle w:val="BodyText"/>
              <w:spacing w:before="60" w:after="60"/>
              <w:ind w:left="0" w:firstLine="0"/>
            </w:pPr>
          </w:p>
          <w:p w14:paraId="6E861FED" w14:textId="77777777" w:rsidR="00314B36" w:rsidRPr="00287BD3" w:rsidRDefault="00314B36">
            <w:pPr>
              <w:pStyle w:val="BodyText"/>
              <w:spacing w:before="60" w:after="60"/>
              <w:ind w:left="0" w:firstLine="0"/>
              <w:jc w:val="center"/>
            </w:pPr>
            <w:r w:rsidRPr="00287BD3">
              <w:t>Graphical</w:t>
            </w:r>
          </w:p>
        </w:tc>
        <w:tc>
          <w:tcPr>
            <w:tcW w:w="1911" w:type="dxa"/>
          </w:tcPr>
          <w:p w14:paraId="6E861FEE" w14:textId="77777777" w:rsidR="00314B36" w:rsidRPr="00287BD3" w:rsidRDefault="00314B36">
            <w:pPr>
              <w:pStyle w:val="BodyText"/>
              <w:spacing w:before="60" w:after="60"/>
              <w:ind w:left="0" w:firstLine="0"/>
              <w:jc w:val="center"/>
            </w:pPr>
          </w:p>
          <w:p w14:paraId="6E861FEF" w14:textId="24D5F5B0"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F4" w14:textId="77777777">
        <w:tc>
          <w:tcPr>
            <w:tcW w:w="4320" w:type="dxa"/>
          </w:tcPr>
          <w:p w14:paraId="6E861FF1" w14:textId="77777777" w:rsidR="00314B36" w:rsidRPr="00287BD3" w:rsidRDefault="00314B36">
            <w:pPr>
              <w:pStyle w:val="BodyText"/>
              <w:ind w:left="0" w:firstLine="0"/>
              <w:jc w:val="left"/>
            </w:pPr>
            <w:r w:rsidRPr="00287BD3">
              <w:t>Load Management Data</w:t>
            </w:r>
          </w:p>
        </w:tc>
        <w:tc>
          <w:tcPr>
            <w:tcW w:w="2546" w:type="dxa"/>
          </w:tcPr>
          <w:p w14:paraId="6E861FF2" w14:textId="77777777" w:rsidR="00314B36" w:rsidRPr="00287BD3" w:rsidRDefault="00314B36">
            <w:pPr>
              <w:pStyle w:val="BodyText"/>
              <w:spacing w:before="60" w:after="60"/>
              <w:ind w:left="0" w:firstLine="0"/>
              <w:jc w:val="center"/>
            </w:pPr>
            <w:r w:rsidRPr="00287BD3">
              <w:t>Text</w:t>
            </w:r>
          </w:p>
        </w:tc>
        <w:tc>
          <w:tcPr>
            <w:tcW w:w="1911" w:type="dxa"/>
          </w:tcPr>
          <w:p w14:paraId="6E861FF3" w14:textId="77777777" w:rsidR="00314B36" w:rsidRPr="00287BD3" w:rsidRDefault="00314B36">
            <w:pPr>
              <w:pStyle w:val="BodyText"/>
              <w:spacing w:before="60" w:after="60"/>
              <w:ind w:left="0" w:firstLine="0"/>
              <w:jc w:val="center"/>
            </w:pPr>
          </w:p>
        </w:tc>
      </w:tr>
      <w:tr w:rsidR="00314B36" w:rsidRPr="00287BD3" w14:paraId="6E861FF8" w14:textId="77777777">
        <w:tc>
          <w:tcPr>
            <w:tcW w:w="4320" w:type="dxa"/>
          </w:tcPr>
          <w:p w14:paraId="6E861FF5" w14:textId="26F9E190" w:rsidR="00314B36" w:rsidRPr="00287BD3" w:rsidRDefault="00314B36">
            <w:pPr>
              <w:pStyle w:val="BodyText"/>
              <w:ind w:left="0" w:firstLine="0"/>
              <w:jc w:val="left"/>
            </w:pPr>
            <w:r w:rsidRPr="00287BD3">
              <w:t xml:space="preserve">Maximum short circuit infeed based on </w:t>
            </w:r>
            <w:r w:rsidR="00C10C33">
              <w:fldChar w:fldCharType="begin"/>
            </w:r>
            <w:r w:rsidR="00C10C33">
              <w:instrText xml:space="preserve"> REF pgm \h </w:instrText>
            </w:r>
            <w:r w:rsidR="00C10C33">
              <w:fldChar w:fldCharType="separate"/>
            </w:r>
            <w:r w:rsidR="0011775B">
              <w:rPr>
                <w:b/>
              </w:rPr>
              <w:t>Power Generating Module</w:t>
            </w:r>
            <w:r w:rsidR="00C10C33">
              <w:fldChar w:fldCharType="end"/>
            </w:r>
            <w:r w:rsidR="001C2C46">
              <w:t xml:space="preserve"> </w:t>
            </w:r>
            <w:r w:rsidRPr="00287BD3">
              <w:t>subtransient reactance</w:t>
            </w:r>
          </w:p>
        </w:tc>
        <w:tc>
          <w:tcPr>
            <w:tcW w:w="2546" w:type="dxa"/>
          </w:tcPr>
          <w:p w14:paraId="6E861FF6" w14:textId="77777777" w:rsidR="00314B36" w:rsidRPr="00287BD3" w:rsidRDefault="00314B36">
            <w:pPr>
              <w:pStyle w:val="BodyText"/>
              <w:spacing w:before="60" w:after="60"/>
              <w:ind w:left="0" w:firstLine="0"/>
              <w:jc w:val="center"/>
            </w:pPr>
            <w:r w:rsidRPr="00287BD3">
              <w:t>MVA</w:t>
            </w:r>
          </w:p>
        </w:tc>
        <w:tc>
          <w:tcPr>
            <w:tcW w:w="1911" w:type="dxa"/>
          </w:tcPr>
          <w:p w14:paraId="6E861FF7" w14:textId="191D67AD"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1FFE" w14:textId="77777777">
        <w:tc>
          <w:tcPr>
            <w:tcW w:w="4320" w:type="dxa"/>
          </w:tcPr>
          <w:p w14:paraId="6E861FF9" w14:textId="58D874AA" w:rsidR="00314B36" w:rsidRPr="00287BD3" w:rsidRDefault="00314B36">
            <w:pPr>
              <w:pStyle w:val="BodyText"/>
              <w:ind w:left="0" w:firstLine="0"/>
              <w:jc w:val="left"/>
            </w:pPr>
            <w:r w:rsidRPr="00287BD3">
              <w:t xml:space="preserve">Maximum zero phase sequence impedance of the </w:t>
            </w:r>
            <w:r w:rsidR="008572B5">
              <w:fldChar w:fldCharType="begin"/>
            </w:r>
            <w:r w:rsidR="008572B5">
              <w:instrText xml:space="preserve"> REF User \h  \* MERGEFORMAT </w:instrText>
            </w:r>
            <w:r w:rsidR="008572B5">
              <w:fldChar w:fldCharType="separate"/>
            </w:r>
            <w:r w:rsidR="0011775B" w:rsidRPr="0076424C">
              <w:rPr>
                <w:b/>
              </w:rPr>
              <w:t>User</w:t>
            </w:r>
            <w:r w:rsidR="008572B5">
              <w:fldChar w:fldCharType="end"/>
            </w:r>
            <w:r w:rsidRPr="00287BD3">
              <w:rPr>
                <w:b/>
              </w:rPr>
              <w:t>’s</w:t>
            </w:r>
            <w:r w:rsidRPr="00287BD3">
              <w:t xml:space="preserve"> </w:t>
            </w:r>
            <w:r w:rsidR="008572B5">
              <w:fldChar w:fldCharType="begin"/>
            </w:r>
            <w:r w:rsidR="008572B5">
              <w:instrText xml:space="preserve"> REF System \h  \* MERGEFORMAT </w:instrText>
            </w:r>
            <w:r w:rsidR="008572B5">
              <w:fldChar w:fldCharType="separate"/>
            </w:r>
            <w:r w:rsidR="0011775B" w:rsidRPr="0076424C">
              <w:rPr>
                <w:b/>
              </w:rPr>
              <w:t>System</w:t>
            </w:r>
            <w:r w:rsidR="008572B5">
              <w:fldChar w:fldCharType="end"/>
            </w:r>
            <w:r w:rsidRPr="00287BD3">
              <w:t xml:space="preserve"> at the connection point</w:t>
            </w:r>
          </w:p>
        </w:tc>
        <w:tc>
          <w:tcPr>
            <w:tcW w:w="2546" w:type="dxa"/>
          </w:tcPr>
          <w:p w14:paraId="6E861FFA" w14:textId="77777777" w:rsidR="00314B36" w:rsidRPr="00287BD3" w:rsidRDefault="00314B36">
            <w:pPr>
              <w:pStyle w:val="BodyText"/>
              <w:spacing w:before="60" w:after="60"/>
              <w:ind w:left="0" w:firstLine="0"/>
              <w:jc w:val="center"/>
            </w:pPr>
          </w:p>
          <w:p w14:paraId="6E861FFB" w14:textId="77777777" w:rsidR="00314B36" w:rsidRPr="00287BD3" w:rsidRDefault="00314B36">
            <w:pPr>
              <w:pStyle w:val="BodyText"/>
              <w:spacing w:before="60" w:after="60"/>
              <w:ind w:left="0" w:firstLine="0"/>
              <w:jc w:val="center"/>
            </w:pPr>
            <w:r w:rsidRPr="00287BD3">
              <w:t>% on 100 MVA</w:t>
            </w:r>
          </w:p>
        </w:tc>
        <w:tc>
          <w:tcPr>
            <w:tcW w:w="1911" w:type="dxa"/>
          </w:tcPr>
          <w:p w14:paraId="6E861FFC" w14:textId="77777777" w:rsidR="00314B36" w:rsidRPr="00287BD3" w:rsidRDefault="00314B36">
            <w:pPr>
              <w:pStyle w:val="BodyText"/>
              <w:spacing w:before="60" w:after="60"/>
              <w:ind w:left="0" w:firstLine="0"/>
              <w:jc w:val="center"/>
            </w:pPr>
          </w:p>
          <w:p w14:paraId="6E861FFD" w14:textId="7E176F0F"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2002" w14:textId="77777777">
        <w:tc>
          <w:tcPr>
            <w:tcW w:w="4320" w:type="dxa"/>
          </w:tcPr>
          <w:p w14:paraId="6E861FFF" w14:textId="39E3432E" w:rsidR="00314B36" w:rsidRPr="00287BD3" w:rsidRDefault="00314B36">
            <w:pPr>
              <w:pStyle w:val="BodyText"/>
              <w:ind w:left="0" w:firstLine="0"/>
              <w:jc w:val="left"/>
            </w:pPr>
            <w:r w:rsidRPr="00287BD3">
              <w:t xml:space="preserve">2 hour </w:t>
            </w:r>
            <w:r w:rsidR="008572B5">
              <w:fldChar w:fldCharType="begin"/>
            </w:r>
            <w:r w:rsidR="008572B5">
              <w:instrText xml:space="preserve"> REF Demand \h  \* MERGEFORMAT </w:instrText>
            </w:r>
            <w:r w:rsidR="008572B5">
              <w:fldChar w:fldCharType="separate"/>
            </w:r>
            <w:r w:rsidR="0011775B" w:rsidRPr="0076424C">
              <w:rPr>
                <w:b/>
              </w:rPr>
              <w:t>Demand</w:t>
            </w:r>
            <w:r w:rsidR="008572B5">
              <w:fldChar w:fldCharType="end"/>
            </w:r>
            <w:r w:rsidRPr="00287BD3">
              <w:t xml:space="preserve"> profiles for </w:t>
            </w:r>
            <w:r w:rsidR="008572B5">
              <w:fldChar w:fldCharType="begin"/>
            </w:r>
            <w:r w:rsidR="008572B5">
              <w:instrText xml:space="preserve"> REF PeakDemand \h  \* MERGEFORMAT </w:instrText>
            </w:r>
            <w:r w:rsidR="008572B5">
              <w:fldChar w:fldCharType="separate"/>
            </w:r>
            <w:r w:rsidR="0011775B" w:rsidRPr="0076424C">
              <w:rPr>
                <w:b/>
              </w:rPr>
              <w:t>Peak Demand</w:t>
            </w:r>
            <w:r w:rsidR="008572B5">
              <w:fldChar w:fldCharType="end"/>
            </w:r>
            <w:r w:rsidRPr="00287BD3">
              <w:rPr>
                <w:b/>
              </w:rPr>
              <w:t xml:space="preserve"> </w:t>
            </w:r>
          </w:p>
        </w:tc>
        <w:tc>
          <w:tcPr>
            <w:tcW w:w="2546" w:type="dxa"/>
          </w:tcPr>
          <w:p w14:paraId="6E862000" w14:textId="77777777" w:rsidR="00314B36" w:rsidRPr="00287BD3" w:rsidRDefault="00314B36">
            <w:pPr>
              <w:pStyle w:val="BodyText"/>
              <w:spacing w:before="60" w:after="60"/>
              <w:ind w:left="0" w:firstLine="0"/>
              <w:jc w:val="center"/>
            </w:pPr>
            <w:r w:rsidRPr="00287BD3">
              <w:t>MW and MVAr</w:t>
            </w:r>
          </w:p>
        </w:tc>
        <w:tc>
          <w:tcPr>
            <w:tcW w:w="1911" w:type="dxa"/>
          </w:tcPr>
          <w:p w14:paraId="6E862001" w14:textId="103D4F65"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r w:rsidR="00314B36" w:rsidRPr="00287BD3" w14:paraId="6E862006" w14:textId="77777777">
        <w:tc>
          <w:tcPr>
            <w:tcW w:w="4320" w:type="dxa"/>
          </w:tcPr>
          <w:p w14:paraId="6E862003" w14:textId="4CFE2ED2" w:rsidR="00314B36" w:rsidRPr="00287BD3" w:rsidRDefault="00314B36">
            <w:pPr>
              <w:pStyle w:val="BodyText"/>
              <w:ind w:left="0" w:firstLine="0"/>
              <w:jc w:val="left"/>
            </w:pPr>
            <w:r w:rsidRPr="00287BD3">
              <w:t xml:space="preserve">Monthly </w:t>
            </w:r>
            <w:r w:rsidR="008572B5">
              <w:fldChar w:fldCharType="begin"/>
            </w:r>
            <w:r w:rsidR="008572B5">
              <w:instrText xml:space="preserve"> REF PeakDemand \h  \* MERGEFORMAT </w:instrText>
            </w:r>
            <w:r w:rsidR="008572B5">
              <w:fldChar w:fldCharType="separate"/>
            </w:r>
            <w:r w:rsidR="0011775B" w:rsidRPr="0076424C">
              <w:rPr>
                <w:b/>
              </w:rPr>
              <w:t>Peak Demand</w:t>
            </w:r>
            <w:r w:rsidR="008572B5">
              <w:fldChar w:fldCharType="end"/>
            </w:r>
            <w:r w:rsidRPr="00287BD3">
              <w:t xml:space="preserve"> variation</w:t>
            </w:r>
          </w:p>
        </w:tc>
        <w:tc>
          <w:tcPr>
            <w:tcW w:w="2546" w:type="dxa"/>
          </w:tcPr>
          <w:p w14:paraId="6E862004" w14:textId="77777777" w:rsidR="00314B36" w:rsidRPr="00287BD3" w:rsidRDefault="00314B36">
            <w:pPr>
              <w:pStyle w:val="BodyText"/>
              <w:spacing w:before="60" w:after="60"/>
              <w:ind w:left="0" w:firstLine="0"/>
              <w:jc w:val="center"/>
            </w:pPr>
            <w:r w:rsidRPr="00287BD3">
              <w:t>MW and MVAr</w:t>
            </w:r>
          </w:p>
        </w:tc>
        <w:tc>
          <w:tcPr>
            <w:tcW w:w="1911" w:type="dxa"/>
          </w:tcPr>
          <w:p w14:paraId="6E862005" w14:textId="651147EE" w:rsidR="00314B36" w:rsidRPr="00287BD3" w:rsidRDefault="008572B5">
            <w:pPr>
              <w:pStyle w:val="BodyText"/>
              <w:spacing w:before="60" w:after="60"/>
              <w:ind w:left="0" w:firstLine="0"/>
              <w:jc w:val="center"/>
            </w:pPr>
            <w:r>
              <w:fldChar w:fldCharType="begin"/>
            </w:r>
            <w:r>
              <w:instrText xml:space="preserve"> REF SPD \h  \* MERGEFORMAT </w:instrText>
            </w:r>
            <w:r>
              <w:fldChar w:fldCharType="separate"/>
            </w:r>
            <w:r w:rsidR="0011775B" w:rsidRPr="0076424C">
              <w:rPr>
                <w:b/>
              </w:rPr>
              <w:t>SPD</w:t>
            </w:r>
            <w:r>
              <w:fldChar w:fldCharType="end"/>
            </w:r>
          </w:p>
        </w:tc>
      </w:tr>
    </w:tbl>
    <w:p w14:paraId="6E862007" w14:textId="77777777" w:rsidR="00CF16BB" w:rsidRDefault="00CF16BB" w:rsidP="00256E55">
      <w:pPr>
        <w:pStyle w:val="Header"/>
        <w:ind w:left="0" w:firstLine="0"/>
        <w:sectPr w:rsidR="00CF16BB">
          <w:headerReference w:type="even" r:id="rId67"/>
          <w:headerReference w:type="default" r:id="rId68"/>
          <w:headerReference w:type="first" r:id="rId69"/>
          <w:pgSz w:w="11907" w:h="16840" w:code="9"/>
          <w:pgMar w:top="1134" w:right="1134" w:bottom="1134" w:left="1418" w:header="567" w:footer="340" w:gutter="0"/>
          <w:cols w:space="720"/>
        </w:sectPr>
      </w:pPr>
    </w:p>
    <w:p w14:paraId="6E862008" w14:textId="77777777" w:rsidR="00F60EFA" w:rsidRDefault="00F60EFA">
      <w:pPr>
        <w:pStyle w:val="Header"/>
        <w:ind w:left="0" w:firstLine="0"/>
      </w:pPr>
    </w:p>
    <w:p w14:paraId="6E862009" w14:textId="77777777" w:rsidR="00712C39" w:rsidRPr="00295E3A" w:rsidRDefault="00712C39" w:rsidP="00712C39">
      <w:pPr>
        <w:pStyle w:val="Heading1"/>
        <w:rPr>
          <w:sz w:val="28"/>
          <w:szCs w:val="28"/>
        </w:rPr>
      </w:pPr>
      <w:bookmarkStart w:id="598" w:name="_Hlt8546720"/>
      <w:bookmarkStart w:id="599" w:name="_Hlt1806864"/>
      <w:bookmarkStart w:id="600" w:name="_Hlt2396347"/>
      <w:bookmarkStart w:id="601" w:name="Categories_of_Users"/>
      <w:bookmarkStart w:id="602" w:name="_Hlt2396345"/>
      <w:bookmarkStart w:id="603" w:name="_Toc501209796"/>
      <w:bookmarkEnd w:id="598"/>
      <w:bookmarkEnd w:id="599"/>
      <w:bookmarkEnd w:id="600"/>
      <w:bookmarkEnd w:id="601"/>
      <w:bookmarkEnd w:id="602"/>
      <w:r>
        <w:rPr>
          <w:sz w:val="28"/>
          <w:szCs w:val="28"/>
        </w:rPr>
        <w:t>ANNEX 2 - Qualifying Standards</w:t>
      </w:r>
      <w:bookmarkEnd w:id="603"/>
    </w:p>
    <w:p w14:paraId="6E86200A" w14:textId="731BDF00" w:rsidR="00E563D3" w:rsidRPr="004D0EBF" w:rsidRDefault="00E563D3" w:rsidP="00E563D3">
      <w:pPr>
        <w:ind w:left="0" w:firstLine="0"/>
        <w:rPr>
          <w:b/>
        </w:rPr>
      </w:pPr>
      <w:r>
        <w:t>This Annex prescribes the Electricity Supply Industry Standards that have</w:t>
      </w:r>
      <w:r w:rsidRPr="0076424C">
        <w:t xml:space="preserve"> a material effect on </w:t>
      </w:r>
      <w:r>
        <w:fldChar w:fldCharType="begin"/>
      </w:r>
      <w:r>
        <w:instrText xml:space="preserve"> REF User \h  \* MERGEFORMAT </w:instrText>
      </w:r>
      <w:r>
        <w:fldChar w:fldCharType="separate"/>
      </w:r>
      <w:r w:rsidR="0011775B" w:rsidRPr="0076424C">
        <w:rPr>
          <w:b/>
        </w:rPr>
        <w:t>User</w:t>
      </w:r>
      <w:r>
        <w:fldChar w:fldCharType="end"/>
      </w:r>
      <w:r w:rsidRPr="0076424C">
        <w:rPr>
          <w:b/>
        </w:rPr>
        <w:t xml:space="preserve">s </w:t>
      </w:r>
      <w:r w:rsidR="00712C39">
        <w:t>but do</w:t>
      </w:r>
      <w:r w:rsidRPr="0076424C">
        <w:t xml:space="preserve"> not implement any </w:t>
      </w:r>
      <w:r>
        <w:fldChar w:fldCharType="begin"/>
      </w:r>
      <w:r>
        <w:instrText xml:space="preserve"> REF DistributionCode \h  \* MERGEFORMAT </w:instrText>
      </w:r>
      <w:r>
        <w:fldChar w:fldCharType="separate"/>
      </w:r>
      <w:r w:rsidR="0011775B" w:rsidRPr="0076424C">
        <w:rPr>
          <w:b/>
        </w:rPr>
        <w:t>Distribution Code</w:t>
      </w:r>
      <w:r>
        <w:fldChar w:fldCharType="end"/>
      </w:r>
      <w:r w:rsidRPr="0076424C">
        <w:rPr>
          <w:b/>
        </w:rPr>
        <w:t xml:space="preserve"> </w:t>
      </w:r>
      <w:r w:rsidRPr="0076424C">
        <w:t>requirements</w:t>
      </w:r>
      <w:r w:rsidRPr="0076424C">
        <w:rPr>
          <w:b/>
        </w:rPr>
        <w:t xml:space="preserve"> </w:t>
      </w:r>
      <w:r w:rsidR="00712C39">
        <w:t>and do</w:t>
      </w:r>
      <w:r w:rsidRPr="0076424C">
        <w:t xml:space="preserve"> not form part of the </w:t>
      </w:r>
      <w:r>
        <w:fldChar w:fldCharType="begin"/>
      </w:r>
      <w:r>
        <w:instrText xml:space="preserve"> REF DistributionCode \h  \* MERGEFORMAT </w:instrText>
      </w:r>
      <w:r>
        <w:fldChar w:fldCharType="separate"/>
      </w:r>
      <w:r w:rsidR="0011775B" w:rsidRPr="0076424C">
        <w:rPr>
          <w:b/>
        </w:rPr>
        <w:t>Distribution Code</w:t>
      </w:r>
      <w:r>
        <w:fldChar w:fldCharType="end"/>
      </w:r>
      <w:r w:rsidRPr="0076424C">
        <w:rPr>
          <w:b/>
        </w:rPr>
        <w:t xml:space="preserve"> </w:t>
      </w:r>
      <w:r w:rsidRPr="0076424C">
        <w:t>technical requirements</w:t>
      </w:r>
      <w:r>
        <w:t>.</w:t>
      </w:r>
    </w:p>
    <w:p w14:paraId="6E86200B" w14:textId="13596F48" w:rsidR="003F60B5" w:rsidRPr="003F60B5" w:rsidRDefault="003F60B5" w:rsidP="003F60B5">
      <w:pPr>
        <w:ind w:left="0" w:firstLine="0"/>
      </w:pPr>
      <w:r w:rsidRPr="0076424C">
        <w:t xml:space="preserve">Copies of the </w:t>
      </w:r>
      <w:r>
        <w:t xml:space="preserve">following </w:t>
      </w:r>
      <w:r w:rsidRPr="0076424C">
        <w:t>Engineering Recommendations and Technic</w:t>
      </w:r>
      <w:r>
        <w:t xml:space="preserve">al Specifications are freely available </w:t>
      </w:r>
      <w:r w:rsidRPr="0076424C">
        <w:t xml:space="preserve">from the </w:t>
      </w:r>
      <w:r w:rsidRPr="00E563D3">
        <w:rPr>
          <w:b/>
        </w:rPr>
        <w:t>Distribution Code</w:t>
      </w:r>
      <w:r>
        <w:t xml:space="preserve"> website at </w:t>
      </w:r>
      <w:hyperlink r:id="rId70" w:history="1">
        <w:r w:rsidRPr="007D6A50">
          <w:rPr>
            <w:rStyle w:val="Hyperlink"/>
          </w:rPr>
          <w:t>http://www.dcode.org.uk/</w:t>
        </w:r>
      </w:hyperlink>
      <w:r>
        <w:t xml:space="preserve"> or from </w:t>
      </w:r>
      <w:r w:rsidRPr="0076424C">
        <w:t>Energy Networks Association, 6th Floor, Dean Bradley House, 52 Horseferry Road, London SW1P 2AF,</w:t>
      </w:r>
      <w:r w:rsidRPr="004D0EBF">
        <w:t xml:space="preserve"> http://</w:t>
      </w:r>
      <w:hyperlink r:id="rId71" w:history="1">
        <w:r w:rsidRPr="004D0EBF">
          <w:rPr>
            <w:rStyle w:val="Hyperlink"/>
          </w:rPr>
          <w:t>www.energynetworks.org</w:t>
        </w:r>
      </w:hyperlink>
      <w:r w:rsidRPr="004D0EBF">
        <w:t>/</w:t>
      </w:r>
      <w:r w:rsidRPr="0076424C">
        <w:t xml:space="preserve">.  </w:t>
      </w:r>
    </w:p>
    <w:p w14:paraId="1FBC5EC9" w14:textId="77777777" w:rsidR="00585B3F" w:rsidRPr="00287BD3" w:rsidRDefault="00585B3F" w:rsidP="00585B3F">
      <w:pPr>
        <w:pStyle w:val="BodyText"/>
        <w:keepLines w:val="0"/>
        <w:tabs>
          <w:tab w:val="right" w:pos="10032"/>
        </w:tabs>
        <w:spacing w:after="200" w:line="240" w:lineRule="atLeast"/>
        <w:ind w:left="600" w:hanging="600"/>
      </w:pPr>
      <w:r>
        <w:t>1</w:t>
      </w:r>
      <w:r>
        <w:tab/>
      </w:r>
      <w:r w:rsidRPr="00287BD3">
        <w:rPr>
          <w:b/>
        </w:rPr>
        <w:t>Engineering Recommendation G81</w:t>
      </w:r>
      <w:r w:rsidRPr="00287BD3">
        <w:t xml:space="preserve"> Framework for design and planning, materials specification and installation and record for </w:t>
      </w:r>
      <w:smartTag w:uri="urn:schemas-microsoft-com:office:smarttags" w:element="place">
        <w:smartTag w:uri="urn:schemas-microsoft-com:office:smarttags" w:element="City">
          <w:r w:rsidRPr="00287BD3">
            <w:t>Greenfield</w:t>
          </w:r>
        </w:smartTag>
      </w:smartTag>
      <w:r w:rsidRPr="00287BD3">
        <w:t xml:space="preserve"> low voltage housing estate installations and associated, new, HV/LV distribution substations.</w:t>
      </w:r>
    </w:p>
    <w:p w14:paraId="188D17D1" w14:textId="77777777" w:rsidR="00585B3F" w:rsidRDefault="00585B3F" w:rsidP="00585B3F">
      <w:pPr>
        <w:pStyle w:val="NoSpacing"/>
        <w:keepLines w:val="0"/>
        <w:spacing w:after="200"/>
        <w:ind w:left="600" w:hanging="600"/>
      </w:pPr>
      <w:r>
        <w:t>2</w:t>
      </w:r>
      <w:r>
        <w:tab/>
      </w:r>
      <w:r w:rsidRPr="00E563D3">
        <w:rPr>
          <w:b/>
        </w:rPr>
        <w:t>Distributed Generation Connection Guides</w:t>
      </w:r>
      <w:r>
        <w:t xml:space="preserve"> (published by Energy Networks Association)</w:t>
      </w:r>
    </w:p>
    <w:p w14:paraId="77D77BBF" w14:textId="77777777" w:rsidR="00585B3F" w:rsidRDefault="00585B3F" w:rsidP="00585B3F">
      <w:pPr>
        <w:pStyle w:val="NoSpacing"/>
        <w:keepLines w:val="0"/>
        <w:tabs>
          <w:tab w:val="left" w:pos="567"/>
        </w:tabs>
        <w:spacing w:after="200"/>
        <w:ind w:left="600" w:hanging="600"/>
        <w:rPr>
          <w:b/>
          <w:bCs/>
        </w:rPr>
      </w:pPr>
      <w:r w:rsidRPr="00B9465B">
        <w:rPr>
          <w:bCs/>
        </w:rPr>
        <w:t>3</w:t>
      </w:r>
      <w:r>
        <w:rPr>
          <w:b/>
          <w:bCs/>
        </w:rPr>
        <w:tab/>
        <w:t>Engineering Technical Report 130-1</w:t>
      </w:r>
    </w:p>
    <w:p w14:paraId="20B351E3" w14:textId="77777777" w:rsidR="00585B3F" w:rsidRDefault="00585B3F" w:rsidP="00585B3F">
      <w:pPr>
        <w:pStyle w:val="BodyText"/>
        <w:keepLines w:val="0"/>
        <w:tabs>
          <w:tab w:val="left" w:pos="685"/>
          <w:tab w:val="right" w:pos="10032"/>
        </w:tabs>
        <w:spacing w:after="200" w:line="240" w:lineRule="atLeast"/>
        <w:ind w:left="600" w:hanging="600"/>
      </w:pPr>
      <w:r>
        <w:tab/>
        <w:t>Application Guide for assessing the Capacity of Networks Containing Distributed Generation</w:t>
      </w:r>
    </w:p>
    <w:p w14:paraId="1A5942EA" w14:textId="77777777" w:rsidR="00585B3F" w:rsidRDefault="00585B3F" w:rsidP="00585B3F">
      <w:pPr>
        <w:pStyle w:val="BodyText"/>
        <w:keepLines w:val="0"/>
        <w:tabs>
          <w:tab w:val="left" w:pos="685"/>
          <w:tab w:val="right" w:pos="10032"/>
        </w:tabs>
        <w:spacing w:after="200" w:line="240" w:lineRule="atLeast"/>
        <w:ind w:left="600" w:hanging="600"/>
        <w:rPr>
          <w:b/>
          <w:bCs/>
        </w:rPr>
      </w:pPr>
      <w:r>
        <w:t>4</w:t>
      </w:r>
      <w:r>
        <w:tab/>
      </w:r>
      <w:r>
        <w:rPr>
          <w:b/>
          <w:bCs/>
        </w:rPr>
        <w:t>Engineering Technical Report 131</w:t>
      </w:r>
    </w:p>
    <w:p w14:paraId="6D68CF7D" w14:textId="77777777" w:rsidR="00585B3F" w:rsidRDefault="00585B3F" w:rsidP="00585B3F">
      <w:pPr>
        <w:pStyle w:val="BodyText"/>
        <w:keepLines w:val="0"/>
        <w:tabs>
          <w:tab w:val="left" w:pos="685"/>
          <w:tab w:val="right" w:pos="10032"/>
        </w:tabs>
        <w:spacing w:after="200" w:line="240" w:lineRule="atLeast"/>
        <w:ind w:left="600" w:hanging="600"/>
      </w:pPr>
      <w:r>
        <w:tab/>
        <w:t>Analysis Package for Assessing Generation Security Capability – Users’ Guide</w:t>
      </w:r>
    </w:p>
    <w:p w14:paraId="68ECEF5C" w14:textId="77777777" w:rsidR="00585B3F" w:rsidRPr="00287BD3" w:rsidRDefault="00585B3F" w:rsidP="00585B3F">
      <w:pPr>
        <w:pStyle w:val="BodyText"/>
        <w:keepLines w:val="0"/>
        <w:tabs>
          <w:tab w:val="left" w:pos="0"/>
          <w:tab w:val="left" w:pos="685"/>
          <w:tab w:val="left" w:pos="720"/>
        </w:tabs>
        <w:spacing w:after="200" w:line="240" w:lineRule="atLeast"/>
        <w:ind w:left="600" w:hanging="600"/>
      </w:pPr>
      <w:r>
        <w:t>5</w:t>
      </w:r>
      <w:r>
        <w:tab/>
      </w:r>
      <w:r w:rsidRPr="00287BD3">
        <w:rPr>
          <w:b/>
        </w:rPr>
        <w:t xml:space="preserve">Engineering Recommendation </w:t>
      </w:r>
      <w:r>
        <w:rPr>
          <w:b/>
        </w:rPr>
        <w:t>P18</w:t>
      </w:r>
    </w:p>
    <w:p w14:paraId="64A78D7D" w14:textId="77777777" w:rsidR="00585B3F" w:rsidRPr="00287BD3" w:rsidRDefault="00585B3F" w:rsidP="00585B3F">
      <w:pPr>
        <w:pStyle w:val="BodyText"/>
        <w:keepLines w:val="0"/>
        <w:tabs>
          <w:tab w:val="left" w:pos="0"/>
          <w:tab w:val="left" w:pos="720"/>
        </w:tabs>
        <w:spacing w:after="200" w:line="240" w:lineRule="atLeast"/>
        <w:ind w:left="600" w:hanging="600"/>
      </w:pPr>
      <w:r w:rsidRPr="00287BD3">
        <w:tab/>
      </w:r>
      <w:r>
        <w:t>Complexities of 132kV circuits</w:t>
      </w:r>
      <w:r w:rsidRPr="00287BD3">
        <w:t>.</w:t>
      </w:r>
    </w:p>
    <w:p w14:paraId="0AEBD1ED" w14:textId="77777777" w:rsidR="00585B3F" w:rsidRDefault="00585B3F" w:rsidP="00585B3F">
      <w:pPr>
        <w:pStyle w:val="BodyText"/>
        <w:keepLines w:val="0"/>
        <w:tabs>
          <w:tab w:val="left" w:pos="685"/>
          <w:tab w:val="right" w:pos="10032"/>
        </w:tabs>
        <w:spacing w:after="200" w:line="240" w:lineRule="atLeast"/>
        <w:ind w:left="600" w:hanging="600"/>
        <w:rPr>
          <w:b/>
          <w:bCs/>
        </w:rPr>
      </w:pPr>
      <w:r>
        <w:t>6</w:t>
      </w:r>
      <w:r>
        <w:tab/>
      </w:r>
      <w:r>
        <w:rPr>
          <w:b/>
          <w:bCs/>
        </w:rPr>
        <w:t>Engineering Recommendation G87</w:t>
      </w:r>
    </w:p>
    <w:p w14:paraId="13E11896" w14:textId="77777777" w:rsidR="00585B3F" w:rsidRDefault="00585B3F" w:rsidP="00585B3F">
      <w:pPr>
        <w:keepLines w:val="0"/>
        <w:autoSpaceDE w:val="0"/>
        <w:autoSpaceDN w:val="0"/>
        <w:adjustRightInd w:val="0"/>
        <w:spacing w:after="200"/>
        <w:ind w:left="600" w:hanging="600"/>
        <w:jc w:val="left"/>
      </w:pPr>
      <w:r>
        <w:rPr>
          <w:lang w:eastAsia="en-GB"/>
        </w:rPr>
        <w:tab/>
        <w:t>Guidelines for the Provision of Low Voltage Connections to Multiple Occupancy Buildings</w:t>
      </w:r>
    </w:p>
    <w:p w14:paraId="6E862017" w14:textId="77777777" w:rsidR="00770684" w:rsidRDefault="00770684" w:rsidP="00CF16BB">
      <w:pPr>
        <w:pStyle w:val="BodyText"/>
        <w:keepLines w:val="0"/>
        <w:tabs>
          <w:tab w:val="left" w:pos="685"/>
          <w:tab w:val="right" w:pos="10032"/>
        </w:tabs>
        <w:spacing w:after="200" w:line="240" w:lineRule="atLeast"/>
        <w:ind w:left="686" w:hanging="686"/>
      </w:pPr>
    </w:p>
    <w:p w14:paraId="6E862018" w14:textId="77777777" w:rsidR="00CF16BB" w:rsidRPr="00287BD3" w:rsidRDefault="00CF16BB" w:rsidP="00CF16BB">
      <w:pPr>
        <w:pStyle w:val="BodyText"/>
        <w:ind w:left="600" w:hanging="600"/>
      </w:pPr>
    </w:p>
    <w:p w14:paraId="6E862019" w14:textId="77777777" w:rsidR="00CF16BB" w:rsidRPr="00287BD3" w:rsidRDefault="00CF16BB" w:rsidP="00CF16BB">
      <w:pPr>
        <w:pStyle w:val="Header"/>
        <w:sectPr w:rsidR="00CF16BB" w:rsidRPr="00287BD3">
          <w:headerReference w:type="even" r:id="rId72"/>
          <w:headerReference w:type="default" r:id="rId73"/>
          <w:headerReference w:type="first" r:id="rId74"/>
          <w:pgSz w:w="11907" w:h="16840" w:code="9"/>
          <w:pgMar w:top="1134" w:right="1134" w:bottom="1134" w:left="1418" w:header="567" w:footer="340" w:gutter="0"/>
          <w:cols w:space="720"/>
        </w:sectPr>
      </w:pPr>
    </w:p>
    <w:p w14:paraId="6E86201A" w14:textId="77777777" w:rsidR="00CF16BB" w:rsidRPr="00712C39" w:rsidRDefault="00CF16BB" w:rsidP="00712C39">
      <w:pPr>
        <w:pStyle w:val="Heading1"/>
        <w:rPr>
          <w:sz w:val="28"/>
          <w:szCs w:val="28"/>
        </w:rPr>
      </w:pPr>
      <w:bookmarkStart w:id="604" w:name="_Toc501209797"/>
      <w:r w:rsidRPr="00712C39">
        <w:rPr>
          <w:sz w:val="28"/>
          <w:szCs w:val="28"/>
        </w:rPr>
        <w:lastRenderedPageBreak/>
        <w:t>Issue summary</w:t>
      </w:r>
      <w:bookmarkEnd w:id="6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1E" w14:textId="77777777" w:rsidTr="00960BEB">
        <w:trPr>
          <w:cantSplit/>
        </w:trPr>
        <w:tc>
          <w:tcPr>
            <w:tcW w:w="959" w:type="dxa"/>
          </w:tcPr>
          <w:p w14:paraId="6E86201B" w14:textId="77777777" w:rsidR="00CF16BB" w:rsidRPr="00287BD3" w:rsidRDefault="00CF16BB" w:rsidP="00960BEB">
            <w:pPr>
              <w:spacing w:before="40" w:after="40"/>
              <w:ind w:left="0" w:firstLine="0"/>
              <w:jc w:val="center"/>
              <w:rPr>
                <w:b/>
              </w:rPr>
            </w:pPr>
            <w:r w:rsidRPr="00287BD3">
              <w:rPr>
                <w:b/>
              </w:rPr>
              <w:t>No.</w:t>
            </w:r>
          </w:p>
        </w:tc>
        <w:tc>
          <w:tcPr>
            <w:tcW w:w="1483" w:type="dxa"/>
          </w:tcPr>
          <w:p w14:paraId="6E86201C" w14:textId="77777777" w:rsidR="00CF16BB" w:rsidRPr="00287BD3" w:rsidRDefault="00CF16BB" w:rsidP="00960BEB">
            <w:pPr>
              <w:spacing w:before="40" w:after="40"/>
              <w:ind w:left="0" w:firstLine="0"/>
              <w:jc w:val="center"/>
              <w:rPr>
                <w:b/>
              </w:rPr>
            </w:pPr>
            <w:r w:rsidRPr="00287BD3">
              <w:rPr>
                <w:b/>
              </w:rPr>
              <w:t>Date</w:t>
            </w:r>
          </w:p>
        </w:tc>
        <w:tc>
          <w:tcPr>
            <w:tcW w:w="6880" w:type="dxa"/>
          </w:tcPr>
          <w:p w14:paraId="6E86201D" w14:textId="77777777" w:rsidR="00CF16BB" w:rsidRPr="00287BD3" w:rsidRDefault="00CF16BB" w:rsidP="00960BEB">
            <w:pPr>
              <w:spacing w:before="40" w:after="40"/>
              <w:ind w:left="0" w:firstLine="0"/>
              <w:jc w:val="center"/>
              <w:rPr>
                <w:b/>
              </w:rPr>
            </w:pPr>
            <w:r w:rsidRPr="00287BD3">
              <w:rPr>
                <w:b/>
              </w:rPr>
              <w:t>Details of Change</w:t>
            </w:r>
          </w:p>
        </w:tc>
      </w:tr>
      <w:tr w:rsidR="00CF16BB" w:rsidRPr="00287BD3" w14:paraId="6E862024" w14:textId="77777777" w:rsidTr="00960BEB">
        <w:tc>
          <w:tcPr>
            <w:tcW w:w="959" w:type="dxa"/>
          </w:tcPr>
          <w:p w14:paraId="6E86201F" w14:textId="77777777" w:rsidR="00CF16BB" w:rsidRPr="00287BD3" w:rsidRDefault="00CF16BB" w:rsidP="00960BEB">
            <w:pPr>
              <w:spacing w:before="40" w:after="40"/>
              <w:ind w:left="0" w:firstLine="0"/>
              <w:jc w:val="center"/>
            </w:pPr>
            <w:r w:rsidRPr="00287BD3">
              <w:t>1</w:t>
            </w:r>
          </w:p>
        </w:tc>
        <w:tc>
          <w:tcPr>
            <w:tcW w:w="1483" w:type="dxa"/>
          </w:tcPr>
          <w:p w14:paraId="6E862020" w14:textId="77777777" w:rsidR="00CF16BB" w:rsidRPr="00287BD3" w:rsidRDefault="00CF16BB" w:rsidP="00960BEB">
            <w:pPr>
              <w:spacing w:before="40" w:after="40"/>
              <w:ind w:left="0" w:firstLine="0"/>
              <w:jc w:val="center"/>
            </w:pPr>
            <w:r w:rsidRPr="00287BD3">
              <w:t>01/10/02</w:t>
            </w:r>
          </w:p>
        </w:tc>
        <w:tc>
          <w:tcPr>
            <w:tcW w:w="6880" w:type="dxa"/>
          </w:tcPr>
          <w:p w14:paraId="6E862021" w14:textId="77777777" w:rsidR="00CF16BB" w:rsidRPr="00287BD3" w:rsidRDefault="00CF16BB" w:rsidP="00960BEB">
            <w:pPr>
              <w:keepLines w:val="0"/>
              <w:spacing w:before="40" w:after="40"/>
              <w:ind w:left="0" w:firstLine="0"/>
              <w:jc w:val="left"/>
              <w:rPr>
                <w:sz w:val="22"/>
              </w:rPr>
            </w:pPr>
            <w:r w:rsidRPr="00287BD3">
              <w:rPr>
                <w:sz w:val="22"/>
              </w:rPr>
              <w:t xml:space="preserve">This is the </w:t>
            </w:r>
            <w:r w:rsidRPr="00287BD3">
              <w:rPr>
                <w:b/>
                <w:sz w:val="22"/>
              </w:rPr>
              <w:t>first issue</w:t>
            </w:r>
            <w:r w:rsidRPr="00287BD3">
              <w:rPr>
                <w:sz w:val="22"/>
              </w:rPr>
              <w:t xml:space="preserve"> of the Distribution Code for </w:t>
            </w:r>
            <w:smartTag w:uri="urn:schemas-microsoft-com:office:smarttags" w:element="place">
              <w:smartTag w:uri="urn:schemas-microsoft-com:office:smarttags" w:element="country-region">
                <w:r w:rsidRPr="00287BD3">
                  <w:rPr>
                    <w:sz w:val="22"/>
                  </w:rPr>
                  <w:t>Great Britain</w:t>
                </w:r>
              </w:smartTag>
            </w:smartTag>
            <w:r w:rsidRPr="00287BD3">
              <w:rPr>
                <w:sz w:val="22"/>
              </w:rPr>
              <w:t xml:space="preserve">.  The D Code has been formed from an amalgamation of the pre-existing Scottish (Issue 4),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(Modification 13) D Codes.</w:t>
            </w:r>
          </w:p>
          <w:p w14:paraId="6E862022" w14:textId="77777777" w:rsidR="00CF16BB" w:rsidRPr="00287BD3" w:rsidRDefault="00CF16BB" w:rsidP="00960BEB">
            <w:pPr>
              <w:keepLines w:val="0"/>
              <w:spacing w:before="40" w:after="40"/>
              <w:ind w:left="0" w:firstLine="0"/>
              <w:jc w:val="left"/>
              <w:rPr>
                <w:snapToGrid w:val="0"/>
                <w:sz w:val="22"/>
                <w:lang w:val="en-US"/>
              </w:rPr>
            </w:pPr>
            <w:r w:rsidRPr="00287BD3">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287BD3">
              <w:rPr>
                <w:snapToGrid w:val="0"/>
                <w:sz w:val="22"/>
                <w:lang w:val="en-US"/>
              </w:rPr>
              <w:t xml:space="preserve">minimum consistent with developing a common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 xml:space="preserve">.  The detail of these changes from the forerunner codes was publicly consulted on as part of the process of introducing the Distribution Code for </w:t>
            </w:r>
            <w:smartTag w:uri="urn:schemas-microsoft-com:office:smarttags" w:element="place">
              <w:smartTag w:uri="urn:schemas-microsoft-com:office:smarttags" w:element="country-region">
                <w:r w:rsidRPr="00287BD3">
                  <w:rPr>
                    <w:snapToGrid w:val="0"/>
                    <w:sz w:val="22"/>
                    <w:lang w:val="en-US"/>
                  </w:rPr>
                  <w:t>Great Britain</w:t>
                </w:r>
              </w:smartTag>
            </w:smartTag>
            <w:r w:rsidRPr="00287BD3">
              <w:rPr>
                <w:snapToGrid w:val="0"/>
                <w:sz w:val="22"/>
                <w:lang w:val="en-US"/>
              </w:rPr>
              <w:t>.</w:t>
            </w:r>
          </w:p>
          <w:p w14:paraId="6E862023" w14:textId="77777777" w:rsidR="00CF16BB" w:rsidRPr="00287BD3" w:rsidRDefault="00CF16BB" w:rsidP="00960BEB">
            <w:pPr>
              <w:spacing w:before="40" w:after="40"/>
              <w:ind w:left="0" w:firstLine="0"/>
              <w:rPr>
                <w:sz w:val="22"/>
              </w:rPr>
            </w:pPr>
            <w:r w:rsidRPr="00287BD3">
              <w:rPr>
                <w:sz w:val="22"/>
              </w:rPr>
              <w:t xml:space="preserve">Where there are technical, regulatory or institutional differences between </w:t>
            </w:r>
            <w:smartTag w:uri="urn:schemas-microsoft-com:office:smarttags" w:element="country-region">
              <w:r w:rsidRPr="00287BD3">
                <w:rPr>
                  <w:sz w:val="22"/>
                </w:rPr>
                <w:t>Scotland</w:t>
              </w:r>
            </w:smartTag>
            <w:r w:rsidRPr="00287BD3">
              <w:rPr>
                <w:sz w:val="22"/>
              </w:rPr>
              <w:t xml:space="preserve"> and </w:t>
            </w:r>
            <w:smartTag w:uri="urn:schemas-microsoft-com:office:smarttags" w:element="country-region">
              <w:r w:rsidRPr="00287BD3">
                <w:rPr>
                  <w:sz w:val="22"/>
                </w:rPr>
                <w:t>England</w:t>
              </w:r>
            </w:smartTag>
            <w:r w:rsidRPr="00287BD3">
              <w:rPr>
                <w:sz w:val="22"/>
              </w:rPr>
              <w:t xml:space="preserve"> &amp; </w:t>
            </w:r>
            <w:smartTag w:uri="urn:schemas-microsoft-com:office:smarttags" w:element="place">
              <w:smartTag w:uri="urn:schemas-microsoft-com:office:smarttags" w:element="country-region">
                <w:r w:rsidRPr="00287BD3">
                  <w:rPr>
                    <w:sz w:val="22"/>
                  </w:rPr>
                  <w:t>Wales</w:t>
                </w:r>
              </w:smartTag>
            </w:smartTag>
            <w:r w:rsidRPr="00287BD3">
              <w:rPr>
                <w:sz w:val="22"/>
              </w:rPr>
              <w:t xml:space="preserve"> the drafting has preserved these differences in the combined code where necessary.</w:t>
            </w:r>
          </w:p>
        </w:tc>
      </w:tr>
      <w:tr w:rsidR="00CF16BB" w:rsidRPr="00287BD3" w14:paraId="6E862028" w14:textId="77777777" w:rsidTr="00960BEB">
        <w:tc>
          <w:tcPr>
            <w:tcW w:w="959" w:type="dxa"/>
          </w:tcPr>
          <w:p w14:paraId="6E862025" w14:textId="77777777" w:rsidR="00CF16BB" w:rsidRPr="00287BD3" w:rsidRDefault="00CF16BB" w:rsidP="00960BEB">
            <w:pPr>
              <w:spacing w:before="40" w:after="40"/>
              <w:ind w:left="0" w:firstLine="0"/>
              <w:jc w:val="center"/>
            </w:pPr>
            <w:r w:rsidRPr="00287BD3">
              <w:t>2</w:t>
            </w:r>
          </w:p>
        </w:tc>
        <w:tc>
          <w:tcPr>
            <w:tcW w:w="1483" w:type="dxa"/>
          </w:tcPr>
          <w:p w14:paraId="6E862026" w14:textId="77777777" w:rsidR="00CF16BB" w:rsidRPr="00287BD3" w:rsidRDefault="00CF16BB" w:rsidP="00960BEB">
            <w:pPr>
              <w:spacing w:before="40" w:after="40"/>
              <w:ind w:left="0" w:firstLine="0"/>
              <w:jc w:val="center"/>
            </w:pPr>
            <w:r w:rsidRPr="00287BD3">
              <w:t>01/03/03</w:t>
            </w:r>
          </w:p>
        </w:tc>
        <w:tc>
          <w:tcPr>
            <w:tcW w:w="6880" w:type="dxa"/>
          </w:tcPr>
          <w:p w14:paraId="6E862027" w14:textId="77777777" w:rsidR="00CF16BB" w:rsidRPr="00287BD3" w:rsidRDefault="00CF16BB" w:rsidP="00960BEB">
            <w:pPr>
              <w:spacing w:before="40" w:after="40"/>
              <w:ind w:left="0" w:firstLine="0"/>
            </w:pPr>
            <w:r w:rsidRPr="00287BD3">
              <w:t>Annex 1 amended to recognize that ER G75 has been re-issued as ER G75/1.</w:t>
            </w:r>
          </w:p>
        </w:tc>
      </w:tr>
      <w:tr w:rsidR="00CF16BB" w:rsidRPr="00287BD3" w14:paraId="6E862031" w14:textId="77777777" w:rsidTr="00960BEB">
        <w:tc>
          <w:tcPr>
            <w:tcW w:w="959" w:type="dxa"/>
          </w:tcPr>
          <w:p w14:paraId="6E862029" w14:textId="77777777" w:rsidR="00CF16BB" w:rsidRPr="00287BD3" w:rsidRDefault="00CF16BB" w:rsidP="00960BEB">
            <w:pPr>
              <w:spacing w:before="40" w:after="40"/>
              <w:ind w:left="0" w:firstLine="0"/>
              <w:jc w:val="center"/>
            </w:pPr>
            <w:r w:rsidRPr="00287BD3">
              <w:t>3</w:t>
            </w:r>
          </w:p>
        </w:tc>
        <w:tc>
          <w:tcPr>
            <w:tcW w:w="1483" w:type="dxa"/>
          </w:tcPr>
          <w:p w14:paraId="6E86202A" w14:textId="77777777" w:rsidR="00CF16BB" w:rsidRPr="00287BD3" w:rsidRDefault="00CF16BB" w:rsidP="00960BEB">
            <w:pPr>
              <w:spacing w:before="40" w:after="40"/>
              <w:ind w:left="0" w:firstLine="0"/>
              <w:jc w:val="center"/>
            </w:pPr>
            <w:r w:rsidRPr="00287BD3">
              <w:t>01/09/03</w:t>
            </w:r>
          </w:p>
        </w:tc>
        <w:tc>
          <w:tcPr>
            <w:tcW w:w="6880" w:type="dxa"/>
          </w:tcPr>
          <w:p w14:paraId="6E86202B" w14:textId="583B5230" w:rsidR="00CF16BB" w:rsidRPr="00287BD3" w:rsidRDefault="00CF16BB" w:rsidP="00960BEB">
            <w:pPr>
              <w:framePr w:hSpace="180" w:wrap="around" w:vAnchor="page" w:hAnchor="page" w:x="1426" w:y="2071"/>
              <w:spacing w:before="40" w:after="40"/>
              <w:ind w:left="0" w:firstLine="0"/>
              <w:rPr>
                <w:lang w:val="en-US"/>
              </w:rPr>
            </w:pPr>
            <w:r w:rsidRPr="00287BD3">
              <w:rPr>
                <w:lang w:val="en-US"/>
              </w:rPr>
              <w:t xml:space="preserve">Modifications in respect of data requirements for </w:t>
            </w:r>
            <w:r w:rsidR="008572B5">
              <w:fldChar w:fldCharType="begin"/>
            </w:r>
            <w:r w:rsidR="008572B5">
              <w:instrText xml:space="preserve"> REF EmbeddedGenerator \h  \* MERGEFORMAT </w:instrText>
            </w:r>
            <w:r w:rsidR="008572B5">
              <w:fldChar w:fldCharType="separate"/>
            </w:r>
            <w:r w:rsidR="0011775B" w:rsidRPr="0076424C">
              <w:rPr>
                <w:b/>
              </w:rPr>
              <w:t>Embedded Generator</w:t>
            </w:r>
            <w:r w:rsidR="008572B5">
              <w:fldChar w:fldCharType="end"/>
            </w:r>
            <w:r w:rsidRPr="00287BD3">
              <w:rPr>
                <w:lang w:val="en-US"/>
              </w:rPr>
              <w:t>s – particularly:</w:t>
            </w:r>
          </w:p>
          <w:p w14:paraId="6E86202C"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the addition of new DPC1.6 and DPC1.7; </w:t>
            </w:r>
          </w:p>
          <w:p w14:paraId="6E86202D"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 xml:space="preserve">additions to DPC4.5.1; </w:t>
            </w:r>
          </w:p>
          <w:p w14:paraId="6E86202E"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new DPC5.1.2;</w:t>
            </w:r>
          </w:p>
          <w:p w14:paraId="6E86202F" w14:textId="77777777" w:rsidR="00CF16BB" w:rsidRPr="00287BD3" w:rsidRDefault="00CF16BB" w:rsidP="00960BEB">
            <w:pPr>
              <w:framePr w:hSpace="180" w:wrap="around" w:vAnchor="page" w:hAnchor="page" w:x="1426" w:y="2071"/>
              <w:numPr>
                <w:ilvl w:val="0"/>
                <w:numId w:val="38"/>
              </w:numPr>
              <w:spacing w:before="40" w:after="40"/>
              <w:rPr>
                <w:lang w:val="en-US"/>
              </w:rPr>
            </w:pPr>
            <w:r w:rsidRPr="00287BD3">
              <w:rPr>
                <w:lang w:val="en-US"/>
              </w:rPr>
              <w:t>modified DPC7.3 and new DPC7.3.4</w:t>
            </w:r>
          </w:p>
          <w:p w14:paraId="6E862030" w14:textId="1583DA3B" w:rsidR="00CF16BB" w:rsidRPr="00287BD3" w:rsidRDefault="00CF16BB" w:rsidP="00960BEB">
            <w:pPr>
              <w:spacing w:before="40" w:after="40"/>
              <w:ind w:left="0" w:firstLine="0"/>
            </w:pPr>
            <w:r w:rsidRPr="00287BD3">
              <w:rPr>
                <w:lang w:val="en-US"/>
              </w:rPr>
              <w:t xml:space="preserve">Modifications to the </w:t>
            </w:r>
            <w:r w:rsidR="008572B5">
              <w:fldChar w:fldCharType="begin"/>
            </w:r>
            <w:r w:rsidR="008572B5">
              <w:instrText xml:space="preserve"> REF DDRC \h  \* MERGEFORMAT </w:instrText>
            </w:r>
            <w:r w:rsidR="008572B5">
              <w:fldChar w:fldCharType="separate"/>
            </w:r>
            <w:r w:rsidR="0011775B" w:rsidRPr="0076424C">
              <w:rPr>
                <w:b/>
              </w:rPr>
              <w:t>Distribution Data Registration Code</w:t>
            </w:r>
            <w:r w:rsidR="008572B5">
              <w:fldChar w:fldCharType="end"/>
            </w:r>
          </w:p>
        </w:tc>
      </w:tr>
      <w:tr w:rsidR="00CF16BB" w:rsidRPr="00287BD3" w14:paraId="6E862039" w14:textId="77777777" w:rsidTr="00960BEB">
        <w:tc>
          <w:tcPr>
            <w:tcW w:w="959" w:type="dxa"/>
          </w:tcPr>
          <w:p w14:paraId="6E862032" w14:textId="77777777" w:rsidR="00CF16BB" w:rsidRPr="00287BD3" w:rsidRDefault="00CF16BB" w:rsidP="00960BEB">
            <w:pPr>
              <w:spacing w:before="40" w:after="40"/>
              <w:ind w:left="0" w:firstLine="0"/>
              <w:jc w:val="center"/>
            </w:pPr>
            <w:r w:rsidRPr="00287BD3">
              <w:t>4</w:t>
            </w:r>
          </w:p>
        </w:tc>
        <w:tc>
          <w:tcPr>
            <w:tcW w:w="1483" w:type="dxa"/>
          </w:tcPr>
          <w:p w14:paraId="6E862033" w14:textId="77777777" w:rsidR="00CF16BB" w:rsidRPr="00287BD3" w:rsidRDefault="00CF16BB" w:rsidP="00960BEB">
            <w:pPr>
              <w:spacing w:before="40" w:after="40"/>
              <w:ind w:left="0" w:firstLine="0"/>
              <w:jc w:val="center"/>
            </w:pPr>
            <w:r w:rsidRPr="00287BD3">
              <w:t>01/03/04</w:t>
            </w:r>
          </w:p>
        </w:tc>
        <w:tc>
          <w:tcPr>
            <w:tcW w:w="6880" w:type="dxa"/>
          </w:tcPr>
          <w:p w14:paraId="6E862034" w14:textId="0B854203" w:rsidR="00CF16BB" w:rsidRPr="00287BD3" w:rsidRDefault="00CF16BB" w:rsidP="00960BEB">
            <w:pPr>
              <w:framePr w:hSpace="180" w:wrap="around" w:vAnchor="page" w:hAnchor="page" w:x="1426" w:y="2071"/>
              <w:spacing w:before="40" w:after="40"/>
              <w:ind w:left="0" w:firstLine="0"/>
              <w:jc w:val="left"/>
            </w:pPr>
            <w:r w:rsidRPr="00287BD3">
              <w:t xml:space="preserve">Introduction of ER G83/1 governing the </w:t>
            </w:r>
            <w:r w:rsidR="00955502">
              <w:t>connection</w:t>
            </w:r>
            <w:r w:rsidRPr="00287BD3">
              <w:t xml:space="preserve"> of small scale generation.  Minor changes to definitions of </w:t>
            </w:r>
            <w:r w:rsidRPr="00287BD3">
              <w:rPr>
                <w:b/>
              </w:rPr>
              <w:t>Embedded Generator</w:t>
            </w:r>
            <w:r w:rsidRPr="00287BD3">
              <w:t xml:space="preserve"> and </w:t>
            </w:r>
            <w:r w:rsidRPr="00287BD3">
              <w:rPr>
                <w:b/>
              </w:rPr>
              <w:t>Generator</w:t>
            </w:r>
            <w:r w:rsidRPr="00287BD3">
              <w:t xml:space="preserve">, plus new note in DPC7.1.3 and minor explanatory notes in 5.4.5 and Appendix 1 of the Guide.  Rationalization of use of </w:t>
            </w:r>
            <w:r w:rsidRPr="00287BD3">
              <w:rPr>
                <w:b/>
              </w:rPr>
              <w:t>Embedded Generator</w:t>
            </w:r>
            <w:r w:rsidRPr="00287BD3">
              <w:t xml:space="preserve"> and </w:t>
            </w:r>
            <w:r w:rsidRPr="00287BD3">
              <w:rPr>
                <w:b/>
              </w:rPr>
              <w:t>Generator</w:t>
            </w:r>
            <w:r w:rsidRPr="00287BD3">
              <w:t xml:space="preserve"> throughout the text.</w:t>
            </w:r>
          </w:p>
          <w:p w14:paraId="6E862035" w14:textId="77777777" w:rsidR="00CF16BB" w:rsidRPr="00287BD3" w:rsidRDefault="00CF16BB" w:rsidP="00960BEB">
            <w:pPr>
              <w:framePr w:hSpace="180" w:wrap="around" w:vAnchor="page" w:hAnchor="page" w:x="1426" w:y="2071"/>
              <w:spacing w:before="40" w:after="40"/>
              <w:ind w:left="0" w:firstLine="0"/>
              <w:jc w:val="left"/>
            </w:pPr>
          </w:p>
          <w:p w14:paraId="6E862036" w14:textId="77777777" w:rsidR="00CF16BB" w:rsidRPr="00287BD3" w:rsidRDefault="00CF16BB" w:rsidP="00960BEB">
            <w:pPr>
              <w:framePr w:hSpace="180" w:wrap="around" w:vAnchor="page" w:hAnchor="page" w:x="1426" w:y="2071"/>
              <w:spacing w:before="40" w:after="40"/>
              <w:ind w:left="0" w:firstLine="0"/>
              <w:jc w:val="left"/>
            </w:pPr>
            <w:r w:rsidRPr="00287BD3">
              <w:t>Modification to the following clauses for the consequential changes attendant on the replacement of the Electricity Supply Regulations with the Electricity Safety, Quality and Continuity Regulations:</w:t>
            </w:r>
          </w:p>
          <w:p w14:paraId="6E862037" w14:textId="77777777" w:rsidR="00CF16BB" w:rsidRPr="00287BD3" w:rsidRDefault="00CF16BB" w:rsidP="00960BEB">
            <w:pPr>
              <w:framePr w:hSpace="180" w:wrap="around" w:vAnchor="page" w:hAnchor="page" w:x="1426" w:y="2071"/>
              <w:spacing w:before="40" w:after="40"/>
              <w:ind w:left="0" w:firstLine="0"/>
              <w:jc w:val="left"/>
            </w:pPr>
            <w:r w:rsidRPr="00287BD3">
              <w:t>DPC4.2.2.1; DPC4.2.2.2; DPC4.4.2; DPC4.4.4; DPC5.2.1; DPC5.3.4; DPC5.4.3; DOC5.4.8; DOC10.1.1; DOC10.4.5.1</w:t>
            </w:r>
          </w:p>
          <w:p w14:paraId="6E862038" w14:textId="77777777" w:rsidR="00CF16BB" w:rsidRPr="00287BD3" w:rsidRDefault="00CF16BB" w:rsidP="00960BEB">
            <w:pPr>
              <w:framePr w:hSpace="180" w:wrap="around" w:vAnchor="page" w:hAnchor="page" w:x="1426" w:y="2071"/>
              <w:spacing w:before="40" w:after="40"/>
              <w:ind w:left="0" w:firstLine="0"/>
              <w:rPr>
                <w:lang w:val="en-US"/>
              </w:rPr>
            </w:pPr>
          </w:p>
        </w:tc>
      </w:tr>
      <w:tr w:rsidR="00CF16BB" w:rsidRPr="00287BD3" w14:paraId="6E862044" w14:textId="77777777" w:rsidTr="00960BEB">
        <w:tc>
          <w:tcPr>
            <w:tcW w:w="959" w:type="dxa"/>
          </w:tcPr>
          <w:p w14:paraId="6E86203A" w14:textId="77777777" w:rsidR="00CF16BB" w:rsidRPr="00287BD3" w:rsidRDefault="00CF16BB" w:rsidP="00960BEB">
            <w:pPr>
              <w:spacing w:before="40" w:after="40"/>
              <w:ind w:left="0" w:firstLine="0"/>
              <w:jc w:val="center"/>
            </w:pPr>
            <w:r w:rsidRPr="00287BD3">
              <w:t>5</w:t>
            </w:r>
          </w:p>
        </w:tc>
        <w:tc>
          <w:tcPr>
            <w:tcW w:w="1483" w:type="dxa"/>
          </w:tcPr>
          <w:p w14:paraId="6E86203B" w14:textId="77777777" w:rsidR="00CF16BB" w:rsidRPr="00287BD3" w:rsidRDefault="00CF16BB" w:rsidP="00960BEB">
            <w:pPr>
              <w:spacing w:before="40" w:after="40"/>
              <w:ind w:left="0" w:firstLine="0"/>
              <w:jc w:val="center"/>
            </w:pPr>
            <w:r w:rsidRPr="00287BD3">
              <w:t>01/08/04</w:t>
            </w:r>
          </w:p>
        </w:tc>
        <w:tc>
          <w:tcPr>
            <w:tcW w:w="6880" w:type="dxa"/>
          </w:tcPr>
          <w:p w14:paraId="6E86203C" w14:textId="77777777" w:rsidR="00CF16BB" w:rsidRPr="00287BD3" w:rsidRDefault="00CF16BB" w:rsidP="00960BEB">
            <w:pPr>
              <w:framePr w:hSpace="180" w:wrap="around" w:vAnchor="page" w:hAnchor="page" w:x="1426" w:y="2071"/>
              <w:spacing w:before="40" w:after="40"/>
              <w:ind w:left="0" w:firstLine="0"/>
              <w:jc w:val="left"/>
            </w:pPr>
            <w:r w:rsidRPr="00287BD3">
              <w:t>Governance of Standards</w:t>
            </w:r>
          </w:p>
          <w:p w14:paraId="6E86203D" w14:textId="77777777" w:rsidR="00CF16BB" w:rsidRPr="00287BD3" w:rsidRDefault="00CF16BB" w:rsidP="00960BEB">
            <w:pPr>
              <w:framePr w:hSpace="180" w:wrap="around" w:vAnchor="page" w:hAnchor="page" w:x="1426" w:y="2071"/>
              <w:spacing w:before="40" w:after="40"/>
              <w:ind w:left="0" w:firstLine="0"/>
              <w:jc w:val="left"/>
            </w:pPr>
            <w:r w:rsidRPr="00287BD3">
              <w:t>Modification to:</w:t>
            </w:r>
          </w:p>
          <w:p w14:paraId="6E86203E" w14:textId="77777777" w:rsidR="00CF16BB" w:rsidRPr="00287BD3" w:rsidRDefault="00CF16BB" w:rsidP="00960BEB">
            <w:pPr>
              <w:framePr w:hSpace="180" w:wrap="around" w:vAnchor="page" w:hAnchor="page" w:x="1426" w:y="2071"/>
              <w:spacing w:before="40" w:after="40"/>
              <w:ind w:left="317" w:firstLine="0"/>
              <w:jc w:val="left"/>
            </w:pPr>
            <w:r w:rsidRPr="00287BD3">
              <w:t>Glossary and Definitions: addition of Annex 1 Standard; Appendix 1 Standard; Individual DNO Standard; Qualifying Standard.</w:t>
            </w:r>
          </w:p>
          <w:p w14:paraId="6E86203F" w14:textId="77777777" w:rsidR="00CF16BB" w:rsidRPr="00287BD3" w:rsidRDefault="00CF16BB" w:rsidP="00960BEB">
            <w:pPr>
              <w:framePr w:hSpace="180" w:wrap="around" w:vAnchor="page" w:hAnchor="page" w:x="1426" w:y="2071"/>
              <w:spacing w:before="40" w:after="40"/>
              <w:ind w:left="317" w:firstLine="0"/>
              <w:jc w:val="left"/>
            </w:pPr>
            <w:r w:rsidRPr="00287BD3">
              <w:t>new DGC 4.2 (g) &amp; (h)</w:t>
            </w:r>
          </w:p>
          <w:p w14:paraId="6E862040" w14:textId="77777777" w:rsidR="00CF16BB" w:rsidRPr="00287BD3" w:rsidRDefault="00CF16BB" w:rsidP="00960BEB">
            <w:pPr>
              <w:framePr w:hSpace="180" w:wrap="around" w:vAnchor="page" w:hAnchor="page" w:x="1426" w:y="2071"/>
              <w:spacing w:before="40" w:after="40"/>
              <w:ind w:left="317" w:firstLine="0"/>
              <w:jc w:val="left"/>
            </w:pPr>
            <w:r w:rsidRPr="00287BD3">
              <w:t>DGC 4.4</w:t>
            </w:r>
          </w:p>
          <w:p w14:paraId="6E862041" w14:textId="77777777" w:rsidR="00CF16BB" w:rsidRPr="00287BD3" w:rsidRDefault="00CF16BB" w:rsidP="00960BEB">
            <w:pPr>
              <w:keepNext/>
              <w:framePr w:hSpace="180" w:wrap="around" w:vAnchor="page" w:hAnchor="page" w:x="1426" w:y="2071"/>
              <w:spacing w:before="40" w:after="40"/>
              <w:ind w:left="0" w:firstLine="0"/>
              <w:jc w:val="left"/>
            </w:pPr>
            <w:r>
              <w:tab/>
            </w:r>
          </w:p>
          <w:p w14:paraId="6E862042" w14:textId="77777777" w:rsidR="00CF16BB" w:rsidRPr="00287BD3" w:rsidRDefault="00CF16BB" w:rsidP="00960BEB">
            <w:pPr>
              <w:keepNext/>
              <w:framePr w:hSpace="180" w:wrap="around" w:vAnchor="page" w:hAnchor="page" w:x="1426" w:y="2071"/>
              <w:spacing w:before="40" w:after="40"/>
              <w:ind w:left="0" w:firstLine="0"/>
              <w:jc w:val="left"/>
            </w:pPr>
            <w:r w:rsidRPr="00287BD3">
              <w:t>House keeping Changes to:</w:t>
            </w:r>
          </w:p>
          <w:p w14:paraId="6E862043" w14:textId="77777777" w:rsidR="00CF16BB" w:rsidRPr="00287BD3" w:rsidRDefault="00CF16BB" w:rsidP="00960BEB">
            <w:pPr>
              <w:framePr w:hSpace="180" w:wrap="around" w:vAnchor="page" w:hAnchor="page" w:x="1426" w:y="2071"/>
              <w:spacing w:before="40" w:after="40"/>
              <w:ind w:left="0" w:firstLine="0"/>
              <w:rPr>
                <w:lang w:val="en-US"/>
              </w:rPr>
            </w:pPr>
            <w:r w:rsidRPr="00287BD3">
              <w:t>DPC 5.4.1 (and Guide 2(e)) and DPC 5.4.3</w:t>
            </w:r>
          </w:p>
        </w:tc>
      </w:tr>
    </w:tbl>
    <w:p w14:paraId="6E862045" w14:textId="77777777" w:rsidR="00CF16BB" w:rsidRPr="00287BD3"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287BD3" w14:paraId="6E86204F" w14:textId="77777777" w:rsidTr="00960BEB">
        <w:tc>
          <w:tcPr>
            <w:tcW w:w="959" w:type="dxa"/>
          </w:tcPr>
          <w:p w14:paraId="6E862046" w14:textId="77777777" w:rsidR="00CF16BB" w:rsidRPr="00287BD3" w:rsidRDefault="00CF16BB" w:rsidP="00960BEB">
            <w:pPr>
              <w:spacing w:before="40" w:after="40"/>
              <w:ind w:left="0" w:firstLine="0"/>
              <w:jc w:val="center"/>
            </w:pPr>
            <w:r w:rsidRPr="00287BD3">
              <w:lastRenderedPageBreak/>
              <w:t>6</w:t>
            </w:r>
          </w:p>
        </w:tc>
        <w:tc>
          <w:tcPr>
            <w:tcW w:w="1483" w:type="dxa"/>
          </w:tcPr>
          <w:p w14:paraId="6E862047" w14:textId="77777777" w:rsidR="00CF16BB" w:rsidRPr="00287BD3" w:rsidRDefault="00CF16BB" w:rsidP="00960BEB">
            <w:pPr>
              <w:spacing w:before="40" w:after="40"/>
              <w:ind w:left="0" w:firstLine="0"/>
              <w:jc w:val="center"/>
            </w:pPr>
            <w:r w:rsidRPr="00287BD3">
              <w:t>01/04/06o</w:t>
            </w:r>
          </w:p>
        </w:tc>
        <w:tc>
          <w:tcPr>
            <w:tcW w:w="6880" w:type="dxa"/>
          </w:tcPr>
          <w:p w14:paraId="6E862048" w14:textId="77777777" w:rsidR="00CF16BB" w:rsidRPr="00287BD3" w:rsidRDefault="00CF16BB" w:rsidP="00960BEB">
            <w:pPr>
              <w:framePr w:hSpace="180" w:wrap="around" w:vAnchor="page" w:hAnchor="page" w:x="1426" w:y="2071"/>
              <w:spacing w:before="40" w:after="40"/>
              <w:ind w:left="0" w:firstLine="0"/>
              <w:jc w:val="left"/>
            </w:pPr>
            <w:r w:rsidRPr="00287BD3">
              <w:t>Modifications for BETTA and LEEMPS</w:t>
            </w:r>
          </w:p>
          <w:p w14:paraId="6E862049" w14:textId="77777777" w:rsidR="00CF16BB" w:rsidRPr="00287BD3" w:rsidRDefault="00CF16BB" w:rsidP="00960BEB">
            <w:pPr>
              <w:framePr w:hSpace="180" w:wrap="around" w:vAnchor="page" w:hAnchor="page" w:x="1426" w:y="2071"/>
              <w:spacing w:before="40" w:after="40"/>
              <w:ind w:left="0" w:firstLine="0"/>
              <w:jc w:val="left"/>
            </w:pPr>
            <w:r w:rsidRPr="00287BD3">
              <w:t>Significant definitional and consequential changes to harmonize with BETTA and GB Grid Code drafting.</w:t>
            </w:r>
          </w:p>
          <w:p w14:paraId="6E86204A" w14:textId="77777777" w:rsidR="00CF16BB" w:rsidRPr="00287BD3" w:rsidRDefault="00CF16BB" w:rsidP="00960BEB">
            <w:pPr>
              <w:framePr w:hSpace="180" w:wrap="around" w:vAnchor="page" w:hAnchor="page" w:x="1426" w:y="2071"/>
              <w:spacing w:before="40" w:after="40"/>
              <w:ind w:left="0" w:firstLine="0"/>
              <w:jc w:val="left"/>
            </w:pPr>
            <w:r w:rsidRPr="00287BD3">
              <w:t>Licence Exempt Embedded Medium Power Station drafting including:</w:t>
            </w:r>
          </w:p>
          <w:p w14:paraId="6E86204B" w14:textId="77777777" w:rsidR="00CF16BB" w:rsidRPr="00287BD3" w:rsidRDefault="00CF16BB" w:rsidP="00960BEB">
            <w:pPr>
              <w:framePr w:hSpace="180" w:wrap="around" w:vAnchor="page" w:hAnchor="page" w:x="1426" w:y="2071"/>
              <w:numPr>
                <w:ilvl w:val="0"/>
                <w:numId w:val="50"/>
              </w:numPr>
              <w:spacing w:before="40" w:after="40"/>
              <w:jc w:val="left"/>
            </w:pPr>
            <w:r w:rsidRPr="00287BD3">
              <w:t>New definition of a DC Converter</w:t>
            </w:r>
          </w:p>
          <w:p w14:paraId="6E86204C" w14:textId="77777777" w:rsidR="00CF16BB" w:rsidRPr="00287BD3" w:rsidRDefault="00CF16BB" w:rsidP="00960BEB">
            <w:pPr>
              <w:framePr w:hSpace="180" w:wrap="around" w:vAnchor="page" w:hAnchor="page" w:x="1426" w:y="2071"/>
              <w:numPr>
                <w:ilvl w:val="0"/>
                <w:numId w:val="50"/>
              </w:numPr>
              <w:spacing w:before="40" w:after="40"/>
              <w:jc w:val="left"/>
            </w:pPr>
            <w:r w:rsidRPr="00287BD3">
              <w:t>Modifications to DPC7.3.3 in relation to data requirements</w:t>
            </w:r>
          </w:p>
          <w:p w14:paraId="6E86204D" w14:textId="124229EF" w:rsidR="00CF16BB" w:rsidRPr="00287BD3" w:rsidRDefault="00CF16BB" w:rsidP="00960BEB">
            <w:pPr>
              <w:framePr w:hSpace="180" w:wrap="around" w:vAnchor="page" w:hAnchor="page" w:x="1426" w:y="2071"/>
              <w:numPr>
                <w:ilvl w:val="0"/>
                <w:numId w:val="50"/>
              </w:numPr>
              <w:spacing w:before="40" w:after="40"/>
              <w:jc w:val="left"/>
            </w:pPr>
            <w:r w:rsidRPr="00287BD3">
              <w:t xml:space="preserve">Addition of new section DPC7.5 relating to data and </w:t>
            </w:r>
            <w:r w:rsidR="00955502">
              <w:t>connection</w:t>
            </w:r>
            <w:r w:rsidRPr="00287BD3">
              <w:t xml:space="preserve"> requirements</w:t>
            </w:r>
          </w:p>
          <w:p w14:paraId="6E86204E" w14:textId="77777777" w:rsidR="00CF16BB" w:rsidRPr="00287BD3" w:rsidRDefault="00CF16BB" w:rsidP="00960BEB">
            <w:pPr>
              <w:framePr w:hSpace="180" w:wrap="around" w:vAnchor="page" w:hAnchor="page" w:x="1426" w:y="2071"/>
              <w:numPr>
                <w:ilvl w:val="0"/>
                <w:numId w:val="50"/>
              </w:numPr>
              <w:spacing w:before="40" w:after="40"/>
              <w:jc w:val="left"/>
            </w:pPr>
            <w:r w:rsidRPr="00287BD3">
              <w:t>Addition of new Section DOC 5.6 in relation to compliance testing of Medium Power Stations</w:t>
            </w:r>
          </w:p>
        </w:tc>
      </w:tr>
      <w:tr w:rsidR="00CF16BB"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Default="00CF16BB" w:rsidP="00960BEB">
            <w:pPr>
              <w:spacing w:before="40" w:after="40"/>
              <w:ind w:left="0" w:firstLine="0"/>
              <w:jc w:val="center"/>
            </w:pPr>
            <w:r>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Default="00CF16BB" w:rsidP="00960BEB">
            <w:pPr>
              <w:spacing w:before="40" w:after="40"/>
              <w:ind w:left="0" w:firstLine="0"/>
              <w:jc w:val="center"/>
            </w:pPr>
            <w:r>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Default="00CF16BB" w:rsidP="00960BEB">
            <w:pPr>
              <w:framePr w:hSpace="180" w:wrap="around" w:vAnchor="page" w:hAnchor="page" w:x="1426" w:y="2071"/>
              <w:spacing w:before="40" w:after="40"/>
              <w:ind w:left="0" w:firstLine="0"/>
              <w:jc w:val="left"/>
            </w:pPr>
            <w:r>
              <w:t>Replace ER P2/5 with ER P2/6 and the following consequential changes:</w:t>
            </w:r>
          </w:p>
          <w:p w14:paraId="6E862053" w14:textId="77777777" w:rsidR="00CF16BB" w:rsidRDefault="00CF16BB" w:rsidP="00960BEB">
            <w:pPr>
              <w:framePr w:hSpace="180" w:wrap="around" w:vAnchor="page" w:hAnchor="page" w:x="1426" w:y="2071"/>
              <w:numPr>
                <w:ilvl w:val="0"/>
                <w:numId w:val="49"/>
              </w:numPr>
              <w:tabs>
                <w:tab w:val="left" w:pos="2835"/>
              </w:tabs>
              <w:spacing w:before="40" w:after="40"/>
              <w:jc w:val="left"/>
            </w:pPr>
            <w:r>
              <w:t xml:space="preserve">Addition of ETRs 130 and 131 to </w:t>
            </w:r>
            <w:r w:rsidR="00A104A4">
              <w:t>Annex 2</w:t>
            </w:r>
            <w:r>
              <w:t>.</w:t>
            </w:r>
          </w:p>
          <w:p w14:paraId="6E862054" w14:textId="77777777" w:rsidR="00CF16BB" w:rsidRDefault="00CF16BB" w:rsidP="00960BEB">
            <w:pPr>
              <w:framePr w:hSpace="180" w:wrap="around" w:vAnchor="page" w:hAnchor="page" w:x="1426" w:y="2071"/>
              <w:numPr>
                <w:ilvl w:val="0"/>
                <w:numId w:val="49"/>
              </w:numPr>
              <w:tabs>
                <w:tab w:val="left" w:pos="2835"/>
              </w:tabs>
              <w:spacing w:before="40" w:after="40"/>
              <w:jc w:val="left"/>
            </w:pPr>
            <w:r>
              <w:t>Harmonization of lower limit for DDRC Schedules 6 &amp; 7 at 1MW</w:t>
            </w:r>
          </w:p>
          <w:p w14:paraId="6E862055" w14:textId="77777777" w:rsidR="00CF16BB" w:rsidRDefault="00CF16BB" w:rsidP="00960BEB">
            <w:pPr>
              <w:framePr w:hSpace="180" w:wrap="around" w:vAnchor="page" w:hAnchor="page" w:x="1426" w:y="2071"/>
              <w:spacing w:before="40" w:after="40"/>
              <w:ind w:left="0" w:firstLine="0"/>
              <w:jc w:val="left"/>
            </w:pPr>
            <w:r>
              <w:t>Replace ER G5/4 with ER G5/4-1 in Annex 1 and in DPC 4.2.3(b)</w:t>
            </w:r>
          </w:p>
        </w:tc>
      </w:tr>
      <w:tr w:rsidR="00CF16BB"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Default="00CF16BB" w:rsidP="00960BEB">
            <w:pPr>
              <w:spacing w:before="40" w:after="40"/>
              <w:ind w:left="0" w:firstLine="0"/>
              <w:jc w:val="center"/>
            </w:pPr>
            <w:r>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Default="00CF16BB" w:rsidP="00960BEB">
            <w:pPr>
              <w:spacing w:before="40" w:after="40"/>
              <w:ind w:left="0" w:firstLine="0"/>
              <w:jc w:val="center"/>
            </w:pPr>
            <w:r>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Default="00CF16BB" w:rsidP="00960BEB">
            <w:pPr>
              <w:framePr w:hSpace="180" w:wrap="around" w:vAnchor="page" w:hAnchor="page" w:x="1426" w:y="2071"/>
              <w:spacing w:before="40" w:after="40"/>
              <w:ind w:left="0" w:firstLine="0"/>
              <w:jc w:val="left"/>
            </w:pPr>
            <w:r>
              <w:t>Modify the definitions of Large, Medium and Small Power Stations to align with changes to the GB Grid Code.</w:t>
            </w:r>
          </w:p>
        </w:tc>
      </w:tr>
      <w:tr w:rsidR="00CF16BB"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Default="00CF16BB" w:rsidP="00960BEB">
            <w:pPr>
              <w:spacing w:before="40" w:after="40"/>
              <w:ind w:left="0" w:firstLine="0"/>
              <w:jc w:val="center"/>
            </w:pPr>
            <w:r>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Default="00CF16BB" w:rsidP="00960BEB">
            <w:pPr>
              <w:spacing w:before="40" w:after="40"/>
              <w:ind w:left="0" w:firstLine="0"/>
              <w:jc w:val="center"/>
            </w:pPr>
            <w:r>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Default="00CF16BB" w:rsidP="00960BEB">
            <w:pPr>
              <w:framePr w:hSpace="180" w:wrap="around" w:vAnchor="page" w:hAnchor="page" w:x="1426" w:y="2071"/>
              <w:spacing w:before="40" w:after="40"/>
              <w:ind w:left="0" w:firstLine="0"/>
              <w:jc w:val="left"/>
            </w:pPr>
            <w:r>
              <w:t>Minor housekeeping corrections to DGC6.1 and DOC 1.1.5 to point to DGD 2(vi).</w:t>
            </w:r>
          </w:p>
          <w:p w14:paraId="6E86205E" w14:textId="77777777" w:rsidR="00CF16BB" w:rsidRDefault="00CF16BB" w:rsidP="00960BEB">
            <w:pPr>
              <w:framePr w:hSpace="180" w:wrap="around" w:vAnchor="page" w:hAnchor="page" w:x="1426" w:y="2071"/>
              <w:spacing w:before="40" w:after="40"/>
              <w:ind w:left="0" w:firstLine="0"/>
              <w:jc w:val="left"/>
            </w:pPr>
            <w:r>
              <w:t>Replace references to G83/1 with references to G83/1-1</w:t>
            </w:r>
          </w:p>
        </w:tc>
      </w:tr>
      <w:tr w:rsidR="00CF16BB"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Default="00CF16BB" w:rsidP="00960BEB">
            <w:pPr>
              <w:spacing w:before="40" w:after="40"/>
              <w:ind w:left="0" w:firstLine="0"/>
              <w:jc w:val="center"/>
            </w:pPr>
            <w:r>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Default="00CF16BB" w:rsidP="00960BEB">
            <w:pPr>
              <w:spacing w:before="40" w:after="40"/>
              <w:ind w:left="0" w:firstLine="0"/>
              <w:jc w:val="center"/>
            </w:pPr>
            <w:r>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Default="00CF16BB" w:rsidP="00960BEB">
            <w:pPr>
              <w:framePr w:hSpace="180" w:wrap="around" w:vAnchor="page" w:hAnchor="page" w:x="1426" w:y="2071"/>
              <w:spacing w:before="40" w:after="40"/>
              <w:ind w:left="0" w:firstLine="0"/>
              <w:jc w:val="left"/>
            </w:pPr>
            <w:r>
              <w:t>Modified to include IDNOs in governance of the D Code.  Primarily mods to DGC4.</w:t>
            </w:r>
          </w:p>
          <w:p w14:paraId="6E862063" w14:textId="77777777" w:rsidR="00CF16BB" w:rsidRDefault="00CF16BB" w:rsidP="00960BEB">
            <w:pPr>
              <w:framePr w:hSpace="180" w:wrap="around" w:vAnchor="page" w:hAnchor="page" w:x="1426" w:y="2071"/>
              <w:spacing w:before="40" w:after="40"/>
              <w:ind w:left="0" w:firstLine="0"/>
              <w:jc w:val="left"/>
            </w:pPr>
            <w:r>
              <w:t>Gas and Electricity Consumers’s Committee changed to NCC in accordance with Ofgem directive of 1 October 2008.</w:t>
            </w:r>
          </w:p>
        </w:tc>
      </w:tr>
      <w:tr w:rsidR="00CF16BB"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Default="00CF16BB" w:rsidP="00960BEB">
            <w:pPr>
              <w:spacing w:before="40" w:after="40"/>
              <w:ind w:left="0" w:firstLine="0"/>
              <w:jc w:val="center"/>
            </w:pPr>
            <w:r>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Default="00CF16BB" w:rsidP="00960BEB">
            <w:pPr>
              <w:spacing w:before="40" w:after="40"/>
              <w:ind w:left="0" w:firstLine="0"/>
              <w:jc w:val="center"/>
            </w:pPr>
            <w:r>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Default="00CF16BB" w:rsidP="00960BEB">
            <w:pPr>
              <w:framePr w:hSpace="180" w:wrap="around" w:vAnchor="page" w:hAnchor="page" w:x="1426" w:y="2071"/>
              <w:spacing w:before="40" w:after="40"/>
              <w:ind w:left="0" w:firstLine="0"/>
              <w:jc w:val="left"/>
            </w:pPr>
            <w:r>
              <w:t>Modified for Offshore Transmission.</w:t>
            </w:r>
          </w:p>
          <w:p w14:paraId="6E862068" w14:textId="77777777" w:rsidR="009D7068" w:rsidRDefault="009D7068" w:rsidP="00960BEB">
            <w:pPr>
              <w:framePr w:hSpace="180" w:wrap="around" w:vAnchor="page" w:hAnchor="page" w:x="1426" w:y="2071"/>
              <w:spacing w:before="40" w:after="40"/>
              <w:ind w:left="0" w:firstLine="0"/>
              <w:jc w:val="left"/>
            </w:pPr>
            <w:r>
              <w:t>New definitions of :</w:t>
            </w:r>
          </w:p>
          <w:p w14:paraId="6E862069" w14:textId="77777777" w:rsidR="009D7068" w:rsidRDefault="009D7068" w:rsidP="009D7068">
            <w:pPr>
              <w:framePr w:hSpace="180" w:wrap="around" w:vAnchor="page" w:hAnchor="page" w:x="1426" w:y="2071"/>
              <w:spacing w:before="40" w:after="40"/>
              <w:ind w:left="851" w:firstLine="0"/>
              <w:jc w:val="left"/>
            </w:pPr>
            <w:r>
              <w:t>Embedded Transmission Licensee</w:t>
            </w:r>
          </w:p>
          <w:p w14:paraId="6E86206A" w14:textId="77777777" w:rsidR="009D7068" w:rsidRDefault="009D7068" w:rsidP="009D7068">
            <w:pPr>
              <w:framePr w:hSpace="180" w:wrap="around" w:vAnchor="page" w:hAnchor="page" w:x="1426" w:y="2071"/>
              <w:spacing w:before="40" w:after="40"/>
              <w:ind w:left="851" w:firstLine="0"/>
              <w:jc w:val="left"/>
            </w:pPr>
            <w:r>
              <w:t>Embedded Transmission System</w:t>
            </w:r>
          </w:p>
          <w:p w14:paraId="6E86206B" w14:textId="77777777" w:rsidR="009D7068" w:rsidRDefault="009D7068" w:rsidP="009D7068">
            <w:pPr>
              <w:framePr w:hSpace="180" w:wrap="around" w:vAnchor="page" w:hAnchor="page" w:x="1426" w:y="2071"/>
              <w:spacing w:before="40" w:after="40"/>
              <w:ind w:left="851" w:firstLine="0"/>
              <w:jc w:val="left"/>
            </w:pPr>
            <w:r>
              <w:t>Existing Offshore Generators</w:t>
            </w:r>
          </w:p>
          <w:p w14:paraId="6E86206C" w14:textId="77777777" w:rsidR="009D7068" w:rsidRDefault="009D7068" w:rsidP="009D7068">
            <w:pPr>
              <w:framePr w:hSpace="180" w:wrap="around" w:vAnchor="page" w:hAnchor="page" w:x="1426" w:y="2071"/>
              <w:spacing w:before="40" w:after="40"/>
              <w:ind w:left="851" w:firstLine="0"/>
              <w:jc w:val="left"/>
            </w:pPr>
            <w:smartTag w:uri="urn:schemas-microsoft-com:office:smarttags" w:element="place">
              <w:smartTag w:uri="urn:schemas-microsoft-com:office:smarttags" w:element="country-region">
                <w:r>
                  <w:t>Great Britain</w:t>
                </w:r>
              </w:smartTag>
            </w:smartTag>
          </w:p>
          <w:p w14:paraId="6E86206D" w14:textId="77777777" w:rsidR="009D7068" w:rsidRDefault="009D7068" w:rsidP="009D7068">
            <w:pPr>
              <w:framePr w:hSpace="180" w:wrap="around" w:vAnchor="page" w:hAnchor="page" w:x="1426" w:y="2071"/>
              <w:spacing w:before="40" w:after="40"/>
              <w:ind w:left="851" w:firstLine="0"/>
              <w:jc w:val="left"/>
            </w:pPr>
            <w:r>
              <w:t>National Electricity Transmission System</w:t>
            </w:r>
          </w:p>
          <w:p w14:paraId="6E86206E" w14:textId="77777777" w:rsidR="009D7068" w:rsidRDefault="009D7068" w:rsidP="009D7068">
            <w:pPr>
              <w:framePr w:hSpace="180" w:wrap="around" w:vAnchor="page" w:hAnchor="page" w:x="1426" w:y="2071"/>
              <w:spacing w:before="40" w:after="40"/>
              <w:ind w:left="851" w:firstLine="0"/>
              <w:jc w:val="left"/>
            </w:pPr>
            <w:r>
              <w:t>National Electricity Transmission System Demand</w:t>
            </w:r>
          </w:p>
          <w:p w14:paraId="6E86206F" w14:textId="77777777" w:rsidR="009D7068" w:rsidRDefault="009D7068" w:rsidP="009D7068">
            <w:pPr>
              <w:framePr w:hSpace="180" w:wrap="around" w:vAnchor="page" w:hAnchor="page" w:x="1426" w:y="2071"/>
              <w:spacing w:before="40" w:after="40"/>
              <w:ind w:left="851" w:firstLine="0"/>
              <w:jc w:val="left"/>
            </w:pPr>
            <w:r>
              <w:t>Offshore</w:t>
            </w:r>
          </w:p>
          <w:p w14:paraId="6E862070" w14:textId="77777777" w:rsidR="009D7068" w:rsidRDefault="009D7068" w:rsidP="009D7068">
            <w:pPr>
              <w:framePr w:hSpace="180" w:wrap="around" w:vAnchor="page" w:hAnchor="page" w:x="1426" w:y="2071"/>
              <w:spacing w:before="40" w:after="40"/>
              <w:ind w:left="851" w:firstLine="0"/>
              <w:jc w:val="left"/>
            </w:pPr>
            <w:r>
              <w:t>Offshore Transmission Implementation Plan</w:t>
            </w:r>
          </w:p>
          <w:p w14:paraId="6E862071" w14:textId="77777777" w:rsidR="009D7068" w:rsidRDefault="009D7068" w:rsidP="009D7068">
            <w:pPr>
              <w:framePr w:hSpace="180" w:wrap="around" w:vAnchor="page" w:hAnchor="page" w:x="1426" w:y="2071"/>
              <w:spacing w:before="40" w:after="40"/>
              <w:ind w:left="851" w:firstLine="0"/>
              <w:jc w:val="left"/>
            </w:pPr>
            <w:r>
              <w:t>Offshore Transmission System Operator</w:t>
            </w:r>
          </w:p>
          <w:p w14:paraId="6E862072" w14:textId="77777777" w:rsidR="009D7068" w:rsidRDefault="009D7068" w:rsidP="009D7068">
            <w:pPr>
              <w:framePr w:hSpace="180" w:wrap="around" w:vAnchor="page" w:hAnchor="page" w:x="1426" w:y="2071"/>
              <w:spacing w:before="40" w:after="40"/>
              <w:ind w:left="851" w:firstLine="0"/>
              <w:jc w:val="left"/>
            </w:pPr>
            <w:r>
              <w:t>Offshore Transmission Licensee</w:t>
            </w:r>
          </w:p>
          <w:p w14:paraId="6E862073" w14:textId="77777777" w:rsidR="009D7068" w:rsidRDefault="009D7068" w:rsidP="009D7068">
            <w:pPr>
              <w:framePr w:hSpace="180" w:wrap="around" w:vAnchor="page" w:hAnchor="page" w:x="1426" w:y="2071"/>
              <w:spacing w:before="40" w:after="40"/>
              <w:ind w:left="851" w:firstLine="0"/>
              <w:jc w:val="left"/>
            </w:pPr>
            <w:r>
              <w:t>Offshore Transmission System</w:t>
            </w:r>
          </w:p>
          <w:p w14:paraId="6E862074" w14:textId="77777777" w:rsidR="009D7068" w:rsidRDefault="009D7068" w:rsidP="009D7068">
            <w:pPr>
              <w:framePr w:hSpace="180" w:wrap="around" w:vAnchor="page" w:hAnchor="page" w:x="1426" w:y="2071"/>
              <w:spacing w:before="40" w:after="40"/>
              <w:ind w:left="851" w:firstLine="0"/>
              <w:jc w:val="left"/>
            </w:pPr>
            <w:r>
              <w:t>Onshore Transmission Licensees</w:t>
            </w:r>
          </w:p>
          <w:p w14:paraId="6E862075" w14:textId="77777777" w:rsidR="009D7068" w:rsidRDefault="009D7068" w:rsidP="009D7068">
            <w:pPr>
              <w:framePr w:hSpace="180" w:wrap="around" w:vAnchor="page" w:hAnchor="page" w:x="1426" w:y="2071"/>
              <w:spacing w:before="40" w:after="40"/>
              <w:ind w:left="851" w:firstLine="0"/>
              <w:jc w:val="left"/>
            </w:pPr>
            <w:r>
              <w:t>Onshore Transmission System</w:t>
            </w:r>
          </w:p>
          <w:p w14:paraId="6E862076" w14:textId="77777777" w:rsidR="009D7068" w:rsidRDefault="009D7068" w:rsidP="009D7068">
            <w:pPr>
              <w:framePr w:hSpace="180" w:wrap="around" w:vAnchor="page" w:hAnchor="page" w:x="1426" w:y="2071"/>
              <w:spacing w:before="40" w:after="40"/>
              <w:ind w:left="851" w:firstLine="0"/>
              <w:jc w:val="left"/>
            </w:pPr>
            <w:r>
              <w:t>SHETL</w:t>
            </w:r>
          </w:p>
          <w:p w14:paraId="6E862077" w14:textId="77777777" w:rsidR="009D7068" w:rsidRDefault="009D7068" w:rsidP="009D7068">
            <w:pPr>
              <w:framePr w:hSpace="180" w:wrap="around" w:vAnchor="page" w:hAnchor="page" w:x="1426" w:y="2071"/>
              <w:spacing w:before="40" w:after="40"/>
              <w:ind w:left="851" w:firstLine="0"/>
              <w:jc w:val="left"/>
            </w:pPr>
            <w:r>
              <w:t>SPT</w:t>
            </w:r>
          </w:p>
          <w:p w14:paraId="6E862078" w14:textId="77777777" w:rsidR="009D7068" w:rsidRDefault="009D7068" w:rsidP="009D7068">
            <w:pPr>
              <w:framePr w:hSpace="180" w:wrap="around" w:vAnchor="page" w:hAnchor="page" w:x="1426" w:y="2071"/>
              <w:spacing w:before="40" w:after="40"/>
              <w:ind w:left="0" w:firstLine="0"/>
              <w:jc w:val="left"/>
            </w:pPr>
            <w:r>
              <w:t>and consequential amendments.</w:t>
            </w:r>
          </w:p>
          <w:p w14:paraId="6E862079" w14:textId="77777777" w:rsidR="009D7068" w:rsidRDefault="009D7068" w:rsidP="009D7068">
            <w:pPr>
              <w:framePr w:hSpace="180" w:wrap="around" w:vAnchor="page" w:hAnchor="page" w:x="1426" w:y="2071"/>
              <w:spacing w:before="40" w:after="40"/>
              <w:ind w:left="0" w:firstLine="0"/>
              <w:jc w:val="left"/>
            </w:pPr>
            <w:r>
              <w:t xml:space="preserve">Various changes to the code to ensure that conceptually an embedded transmission system, ie an offshore transmission system </w:t>
            </w:r>
            <w:r>
              <w:lastRenderedPageBreak/>
              <w:t>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Default="004F591C" w:rsidP="007D2DAB">
            <w:pPr>
              <w:spacing w:before="40" w:after="40"/>
              <w:ind w:left="0" w:firstLine="0"/>
              <w:jc w:val="center"/>
            </w:pPr>
            <w:r>
              <w:lastRenderedPageBreak/>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Default="004F591C" w:rsidP="007D2DAB">
            <w:pPr>
              <w:spacing w:before="40" w:after="40"/>
              <w:ind w:left="0" w:firstLine="0"/>
              <w:jc w:val="center"/>
            </w:pPr>
            <w:r>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Default="004F591C" w:rsidP="007D2DAB">
            <w:pPr>
              <w:framePr w:hSpace="180" w:wrap="around" w:vAnchor="page" w:hAnchor="page" w:x="1426" w:y="2071"/>
              <w:spacing w:before="40" w:after="40"/>
              <w:ind w:left="0" w:firstLine="0"/>
              <w:jc w:val="left"/>
            </w:pPr>
            <w:r>
              <w:t>Addition of revised ENA TS 41-24 to Annex 1</w:t>
            </w:r>
          </w:p>
        </w:tc>
      </w:tr>
      <w:tr w:rsidR="003479C0" w:rsidRPr="00A25C10"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A25C10" w:rsidRDefault="004F591C" w:rsidP="00C623DB">
            <w:pPr>
              <w:spacing w:beforeLines="40" w:before="96" w:afterLines="40" w:after="96"/>
              <w:ind w:left="0" w:firstLine="0"/>
              <w:jc w:val="center"/>
            </w:pPr>
            <w:r>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A25C10" w:rsidRDefault="000F0810" w:rsidP="00C623DB">
            <w:pPr>
              <w:spacing w:beforeLines="40" w:before="96" w:afterLines="40" w:after="96"/>
              <w:ind w:left="0" w:firstLine="0"/>
              <w:jc w:val="center"/>
            </w:pPr>
            <w:r>
              <w:t>01/08/10</w:t>
            </w:r>
          </w:p>
        </w:tc>
        <w:tc>
          <w:tcPr>
            <w:tcW w:w="6880" w:type="dxa"/>
            <w:tcBorders>
              <w:top w:val="single" w:sz="4" w:space="0" w:color="auto"/>
              <w:left w:val="single" w:sz="4" w:space="0" w:color="auto"/>
              <w:bottom w:val="single" w:sz="4" w:space="0" w:color="auto"/>
              <w:right w:val="single" w:sz="4" w:space="0" w:color="auto"/>
            </w:tcBorders>
          </w:tcPr>
          <w:p w14:paraId="6E862081" w14:textId="0F4F7C2F"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Revised for updated requirements for the </w:t>
            </w:r>
            <w:r w:rsidR="00955502">
              <w:t>connection</w:t>
            </w:r>
            <w:r w:rsidRPr="00A25C10">
              <w:t xml:space="preserve"> of embedded generation.  </w:t>
            </w:r>
          </w:p>
          <w:p w14:paraId="6E862082" w14:textId="7C310C71"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Revision to the definition of </w:t>
            </w:r>
            <w:r w:rsidR="008572B5">
              <w:fldChar w:fldCharType="begin"/>
            </w:r>
            <w:r w:rsidR="008572B5">
              <w:instrText xml:space="preserve"> REF SystemStability \h  \* MERGEFORMAT </w:instrText>
            </w:r>
            <w:r w:rsidR="008572B5">
              <w:fldChar w:fldCharType="separate"/>
            </w:r>
            <w:r w:rsidR="0011775B" w:rsidRPr="0076424C">
              <w:rPr>
                <w:b/>
              </w:rPr>
              <w:t>System Stability</w:t>
            </w:r>
            <w:r w:rsidR="008572B5">
              <w:fldChar w:fldCharType="end"/>
            </w:r>
          </w:p>
          <w:p w14:paraId="6E862083"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 xml:space="preserve">Replacement of Annex 1 Item 3 with ER </w:t>
            </w:r>
            <w:r w:rsidR="002B5B03">
              <w:t>G59/2</w:t>
            </w:r>
          </w:p>
          <w:p w14:paraId="6E862084" w14:textId="77777777" w:rsidR="00770684" w:rsidRDefault="003479C0" w:rsidP="00C623DB">
            <w:pPr>
              <w:framePr w:hSpace="180" w:wrap="around" w:vAnchor="page" w:hAnchor="page" w:x="1426" w:y="2071"/>
              <w:spacing w:beforeLines="40" w:before="96" w:afterLines="40" w:after="96"/>
              <w:ind w:left="0" w:firstLine="0"/>
              <w:jc w:val="left"/>
            </w:pPr>
            <w:r w:rsidRPr="00A25C10">
              <w:t>Removal of Annex 1 Item 4 ER G75/1</w:t>
            </w:r>
          </w:p>
          <w:p w14:paraId="6E862085" w14:textId="77777777" w:rsidR="003479C0" w:rsidRPr="00A25C10" w:rsidRDefault="00770684" w:rsidP="00C623DB">
            <w:pPr>
              <w:framePr w:hSpace="180" w:wrap="around" w:vAnchor="page" w:hAnchor="page" w:x="1426" w:y="2071"/>
              <w:spacing w:beforeLines="40" w:before="96" w:afterLines="40" w:after="96"/>
              <w:ind w:left="0" w:firstLine="0"/>
              <w:jc w:val="left"/>
            </w:pPr>
            <w:r>
              <w:t xml:space="preserve">Addition of new document to </w:t>
            </w:r>
            <w:r w:rsidR="00A104A4">
              <w:t>Annex 2</w:t>
            </w:r>
            <w:r>
              <w:t xml:space="preserve"> - </w:t>
            </w:r>
            <w:r w:rsidR="003479C0" w:rsidRPr="00A25C10">
              <w:t>ER P18.</w:t>
            </w:r>
          </w:p>
          <w:p w14:paraId="6E862086"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section DGC11</w:t>
            </w:r>
          </w:p>
          <w:p w14:paraId="6E862087"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DPC4.2.3 re-organized and amended to include the treatment of voltage step changes.</w:t>
            </w:r>
          </w:p>
          <w:p w14:paraId="6E862088"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DPC4.4.1(f) citing ER P18 as a limit on 132kV system design complexity.</w:t>
            </w:r>
          </w:p>
          <w:p w14:paraId="6E862089"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7.1.4 dealing with short term paralleling requirements</w:t>
            </w:r>
          </w:p>
          <w:p w14:paraId="6E86208A"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DPC7.2 section dealing with operational requirements transferred from G59</w:t>
            </w:r>
          </w:p>
          <w:p w14:paraId="6E86208B"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DPC7.4.3section dealing with protection requirements, mainly transferred from G59</w:t>
            </w:r>
          </w:p>
          <w:p w14:paraId="6E86208C"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Modified DPC7.4.4 for fault ride through requirements</w:t>
            </w:r>
          </w:p>
          <w:p w14:paraId="6E86208D"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7.4.5 for system stability requirements mainly transferred from ER G75/1</w:t>
            </w:r>
          </w:p>
          <w:p w14:paraId="6E86208E" w14:textId="77777777" w:rsidR="003479C0" w:rsidRPr="00A25C10" w:rsidRDefault="003479C0" w:rsidP="00C623DB">
            <w:pPr>
              <w:framePr w:hSpace="180" w:wrap="around" w:vAnchor="page" w:hAnchor="page" w:x="1426" w:y="2071"/>
              <w:spacing w:beforeLines="40" w:before="96" w:afterLines="40" w:after="96"/>
              <w:ind w:left="0" w:firstLine="0"/>
              <w:jc w:val="left"/>
            </w:pPr>
            <w:r w:rsidRPr="00A25C10">
              <w:t>New DPC 7.4.6 on earthing, largely incorporating requirements from G59</w:t>
            </w:r>
          </w:p>
          <w:p w14:paraId="6E86208F" w14:textId="77777777" w:rsidR="003479C0" w:rsidRDefault="003479C0" w:rsidP="00C623DB">
            <w:pPr>
              <w:framePr w:hSpace="180" w:wrap="around" w:vAnchor="page" w:hAnchor="page" w:x="1426" w:y="2071"/>
              <w:spacing w:beforeLines="40" w:before="96" w:afterLines="40" w:after="96"/>
              <w:ind w:left="0" w:firstLine="0"/>
              <w:jc w:val="left"/>
            </w:pPr>
            <w:r w:rsidRPr="00A25C10">
              <w:t>New DPC7.4.9.2 detailing requirements for commissioning tests</w:t>
            </w:r>
          </w:p>
          <w:p w14:paraId="6E862090" w14:textId="77777777" w:rsidR="003479C0" w:rsidRPr="00A25C10" w:rsidRDefault="003479C0" w:rsidP="00C623DB">
            <w:pPr>
              <w:framePr w:hSpace="180" w:wrap="around" w:vAnchor="page" w:hAnchor="page" w:x="1426" w:y="2071"/>
              <w:spacing w:beforeLines="40" w:before="96" w:afterLines="40" w:after="96"/>
              <w:ind w:left="0" w:firstLine="0"/>
              <w:jc w:val="left"/>
            </w:pPr>
            <w:r>
              <w:t>Review and updating of DDRC schedules.</w:t>
            </w:r>
          </w:p>
        </w:tc>
      </w:tr>
      <w:tr w:rsidR="00E00559" w:rsidRPr="00A25C10"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Default="00E00559" w:rsidP="00C623DB">
            <w:pPr>
              <w:spacing w:beforeLines="40" w:before="96" w:afterLines="40" w:after="96"/>
              <w:ind w:left="0" w:firstLine="0"/>
              <w:jc w:val="center"/>
            </w:pPr>
            <w:r>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Default="00E00559" w:rsidP="00C623DB">
            <w:pPr>
              <w:spacing w:beforeLines="40" w:before="96" w:afterLines="40" w:after="96"/>
              <w:ind w:left="0" w:firstLine="0"/>
              <w:jc w:val="center"/>
            </w:pPr>
            <w:r>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Default="00E00559" w:rsidP="00C623DB">
            <w:pPr>
              <w:framePr w:hSpace="180" w:wrap="around" w:vAnchor="page" w:hAnchor="page" w:x="1426" w:y="2071"/>
              <w:spacing w:beforeLines="40" w:before="96" w:afterLines="40" w:after="96"/>
              <w:ind w:left="0" w:firstLine="0"/>
              <w:jc w:val="left"/>
            </w:pPr>
            <w:r>
              <w:t>Changes to DGC4.5 and Constitution and Rules to require consideration of greenhouse gas emissions.</w:t>
            </w:r>
          </w:p>
          <w:p w14:paraId="6E862095" w14:textId="775BE00D" w:rsidR="00E00559" w:rsidRPr="00A25C10" w:rsidRDefault="00E00559" w:rsidP="00C623DB">
            <w:pPr>
              <w:framePr w:hSpace="180" w:wrap="around" w:vAnchor="page" w:hAnchor="page" w:x="1426" w:y="2071"/>
              <w:spacing w:beforeLines="40" w:before="96" w:afterLines="40" w:after="96"/>
              <w:ind w:left="0" w:firstLine="0"/>
              <w:jc w:val="left"/>
            </w:pPr>
            <w:r>
              <w:t xml:space="preserve">Update to </w:t>
            </w:r>
            <w:r w:rsidR="00A104A4">
              <w:t>Annex 2</w:t>
            </w:r>
            <w:r>
              <w:t xml:space="preserve"> Item 2, the Distributed Generation </w:t>
            </w:r>
            <w:r w:rsidR="00955502">
              <w:t>Connection</w:t>
            </w:r>
            <w:r>
              <w:t xml:space="preserve"> Guide</w:t>
            </w:r>
          </w:p>
        </w:tc>
      </w:tr>
      <w:tr w:rsidR="005E2117" w:rsidRPr="00A25C10"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Default="005E2117" w:rsidP="00C623DB">
            <w:pPr>
              <w:spacing w:beforeLines="40" w:before="96" w:afterLines="40" w:after="96"/>
              <w:ind w:left="0" w:firstLine="0"/>
              <w:jc w:val="center"/>
            </w:pPr>
            <w:r>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Default="005E2117" w:rsidP="00C623DB">
            <w:pPr>
              <w:spacing w:beforeLines="40" w:before="96" w:afterLines="40" w:after="96"/>
              <w:ind w:left="0" w:firstLine="0"/>
              <w:jc w:val="center"/>
            </w:pPr>
            <w:r>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Default="005E2117" w:rsidP="00C623DB">
            <w:pPr>
              <w:framePr w:hSpace="180" w:wrap="around" w:vAnchor="page" w:hAnchor="page" w:x="1426" w:y="2071"/>
              <w:spacing w:beforeLines="40" w:before="96" w:afterLines="40" w:after="96"/>
              <w:ind w:left="0" w:firstLine="0"/>
              <w:jc w:val="left"/>
              <w:rPr>
                <w:sz w:val="23"/>
                <w:szCs w:val="23"/>
              </w:rPr>
            </w:pPr>
            <w:r>
              <w:rPr>
                <w:sz w:val="23"/>
                <w:szCs w:val="23"/>
              </w:rPr>
              <w:t>Inclusion of Guidance Note 2 in the published version of the D Code</w:t>
            </w:r>
          </w:p>
          <w:p w14:paraId="6E86209A" w14:textId="77777777" w:rsidR="005E2117" w:rsidRDefault="005E2117" w:rsidP="00C623DB">
            <w:pPr>
              <w:framePr w:hSpace="180" w:wrap="around" w:vAnchor="page" w:hAnchor="page" w:x="1426" w:y="2071"/>
              <w:spacing w:beforeLines="40" w:before="96" w:afterLines="40" w:after="96"/>
              <w:ind w:left="0" w:firstLine="0"/>
              <w:jc w:val="left"/>
            </w:pPr>
            <w:r>
              <w:rPr>
                <w:sz w:val="23"/>
                <w:szCs w:val="23"/>
              </w:rPr>
              <w:t>Revision of G59/2 to G59/2-1 in Annex 1</w:t>
            </w:r>
          </w:p>
        </w:tc>
      </w:tr>
      <w:tr w:rsidR="005E2117" w:rsidRPr="00A25C10"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Default="005E2117" w:rsidP="00C623DB">
            <w:pPr>
              <w:spacing w:beforeLines="40" w:before="96" w:afterLines="40" w:after="96"/>
              <w:ind w:left="0" w:firstLine="0"/>
              <w:jc w:val="center"/>
            </w:pPr>
            <w:r>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Default="005E2117" w:rsidP="00C623DB">
            <w:pPr>
              <w:spacing w:beforeLines="40" w:before="96" w:afterLines="40" w:after="96"/>
              <w:ind w:left="0" w:firstLine="0"/>
              <w:jc w:val="center"/>
            </w:pPr>
            <w:r>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Default="0054419D" w:rsidP="00C623DB">
            <w:pPr>
              <w:framePr w:hSpace="180" w:wrap="around" w:vAnchor="page" w:hAnchor="page" w:x="1426" w:y="2071"/>
              <w:spacing w:beforeLines="40" w:before="96" w:afterLines="40" w:after="96"/>
              <w:ind w:left="0" w:firstLine="0"/>
              <w:jc w:val="left"/>
              <w:rPr>
                <w:sz w:val="23"/>
                <w:szCs w:val="23"/>
              </w:rPr>
            </w:pPr>
            <w:r>
              <w:t xml:space="preserve">Addition of ER G87 </w:t>
            </w:r>
            <w:r>
              <w:rPr>
                <w:lang w:eastAsia="en-GB"/>
              </w:rPr>
              <w:t xml:space="preserve"> Guidelines for the Provision of Low Voltage Connections to Multiple Occupancy Buildings to </w:t>
            </w:r>
            <w:r w:rsidR="00A104A4">
              <w:rPr>
                <w:lang w:eastAsia="en-GB"/>
              </w:rPr>
              <w:t>Annex 2</w:t>
            </w:r>
            <w:r>
              <w:rPr>
                <w:lang w:eastAsia="en-GB"/>
              </w:rPr>
              <w:t xml:space="preserve"> of the Guide to the Distribution Code</w:t>
            </w:r>
          </w:p>
        </w:tc>
      </w:tr>
      <w:tr w:rsidR="00080DF8" w:rsidRPr="00A25C10"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Default="00080DF8" w:rsidP="00C623DB">
            <w:pPr>
              <w:spacing w:beforeLines="40" w:before="96" w:afterLines="40" w:after="96"/>
              <w:ind w:left="0" w:firstLine="0"/>
              <w:jc w:val="center"/>
            </w:pPr>
            <w:r>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Default="00080DF8" w:rsidP="00C623DB">
            <w:pPr>
              <w:spacing w:beforeLines="40" w:before="96" w:afterLines="40" w:after="96"/>
              <w:ind w:left="0" w:firstLine="0"/>
              <w:jc w:val="center"/>
            </w:pPr>
            <w:r>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Default="00080DF8"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Default="00CD5426" w:rsidP="00C623DB">
            <w:pPr>
              <w:spacing w:beforeLines="40" w:before="96" w:afterLines="40" w:after="96"/>
              <w:ind w:left="0" w:firstLine="0"/>
              <w:jc w:val="center"/>
            </w:pPr>
            <w:r>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Default="00CD5426" w:rsidP="00C623DB">
            <w:pPr>
              <w:spacing w:beforeLines="40" w:before="96" w:afterLines="40" w:after="96"/>
              <w:ind w:left="0" w:firstLine="0"/>
              <w:jc w:val="center"/>
            </w:pPr>
            <w:r>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Default="00CD5426" w:rsidP="00C623DB">
            <w:pPr>
              <w:framePr w:hSpace="180" w:wrap="around" w:vAnchor="page" w:hAnchor="page" w:x="1426" w:y="2071"/>
              <w:spacing w:beforeLines="40" w:before="96" w:afterLines="40" w:after="96"/>
              <w:ind w:left="0" w:firstLine="0"/>
              <w:jc w:val="left"/>
            </w:pPr>
            <w:r>
              <w:t>Minor amendments to Guidance Note 2.</w:t>
            </w:r>
          </w:p>
        </w:tc>
      </w:tr>
      <w:tr w:rsidR="00CD5426" w:rsidRPr="00A25C10"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Default="004C1231" w:rsidP="00C623DB">
            <w:pPr>
              <w:spacing w:beforeLines="40" w:before="96" w:afterLines="40" w:after="96"/>
              <w:ind w:left="0" w:firstLine="0"/>
              <w:jc w:val="center"/>
            </w:pPr>
            <w:r>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Default="004C1231" w:rsidP="00C623DB">
            <w:pPr>
              <w:spacing w:beforeLines="40" w:before="96" w:afterLines="40" w:after="96"/>
              <w:ind w:left="0" w:firstLine="0"/>
              <w:jc w:val="center"/>
            </w:pPr>
            <w:r>
              <w:t>01/</w:t>
            </w:r>
            <w:r w:rsidR="00003B9F">
              <w:t>11</w:t>
            </w:r>
            <w:r w:rsidR="00CD542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Default="00CD5426" w:rsidP="00C623DB">
            <w:pPr>
              <w:framePr w:hSpace="180" w:wrap="around" w:vAnchor="page" w:hAnchor="page" w:x="1426" w:y="2071"/>
              <w:spacing w:beforeLines="40" w:before="96" w:afterLines="40" w:after="96"/>
              <w:ind w:left="0" w:firstLine="0"/>
              <w:jc w:val="left"/>
            </w:pPr>
            <w:r>
              <w:t>Replace G83/1-1 with G83/2</w:t>
            </w:r>
            <w:r w:rsidR="004C1231">
              <w:t xml:space="preserve"> and update Guidance Note 2</w:t>
            </w:r>
            <w:r w:rsidR="00003B9F">
              <w:t>.</w:t>
            </w:r>
          </w:p>
          <w:p w14:paraId="6E8620AB" w14:textId="77777777" w:rsidR="00003B9F" w:rsidRDefault="00003B9F" w:rsidP="00C623DB">
            <w:pPr>
              <w:framePr w:hSpace="180" w:wrap="around" w:vAnchor="page" w:hAnchor="page" w:x="1426" w:y="2071"/>
              <w:spacing w:beforeLines="40" w:before="96" w:afterLines="40" w:after="96"/>
              <w:ind w:left="0" w:firstLine="0"/>
              <w:jc w:val="left"/>
            </w:pPr>
            <w:r>
              <w:lastRenderedPageBreak/>
              <w:t>Add Guidance Note 3</w:t>
            </w:r>
          </w:p>
        </w:tc>
      </w:tr>
      <w:tr w:rsidR="00F002BC" w:rsidRPr="00A25C10"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Default="00F002BC" w:rsidP="00C623DB">
            <w:pPr>
              <w:spacing w:beforeLines="40" w:before="96" w:afterLines="40" w:after="96"/>
              <w:ind w:left="0" w:firstLine="0"/>
              <w:jc w:val="center"/>
            </w:pPr>
            <w:r>
              <w:lastRenderedPageBreak/>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Default="00681741" w:rsidP="00C623DB">
            <w:pPr>
              <w:spacing w:beforeLines="40" w:before="96" w:afterLines="40" w:after="96"/>
              <w:ind w:left="0" w:firstLine="0"/>
              <w:jc w:val="center"/>
            </w:pPr>
            <w:r>
              <w:t>01/09</w:t>
            </w:r>
            <w:r w:rsidR="001B2DBB">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Default="00F002BC" w:rsidP="00C623DB">
            <w:pPr>
              <w:framePr w:hSpace="180" w:wrap="around" w:vAnchor="page" w:hAnchor="page" w:x="1426" w:y="2071"/>
              <w:spacing w:beforeLines="40" w:before="96" w:afterLines="40" w:after="96"/>
              <w:ind w:left="0" w:firstLine="0"/>
              <w:jc w:val="left"/>
            </w:pPr>
            <w:r>
              <w:t>Modifications to the protection requirements in 7.4.3.4 to align with G59/3</w:t>
            </w:r>
          </w:p>
        </w:tc>
      </w:tr>
      <w:tr w:rsidR="009D20AA" w:rsidRPr="00A25C10"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Default="009D20AA" w:rsidP="00C623DB">
            <w:pPr>
              <w:spacing w:beforeLines="40" w:before="96" w:afterLines="40" w:after="96"/>
              <w:ind w:left="0" w:firstLine="0"/>
              <w:jc w:val="center"/>
            </w:pPr>
            <w:r>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Default="009D20AA" w:rsidP="00C623DB">
            <w:pPr>
              <w:spacing w:beforeLines="40" w:before="96" w:afterLines="40" w:after="96"/>
              <w:ind w:left="0" w:firstLine="0"/>
              <w:jc w:val="center"/>
            </w:pPr>
            <w:r>
              <w:t>01/01/14</w:t>
            </w:r>
          </w:p>
        </w:tc>
        <w:tc>
          <w:tcPr>
            <w:tcW w:w="6880" w:type="dxa"/>
            <w:tcBorders>
              <w:top w:val="single" w:sz="4" w:space="0" w:color="auto"/>
              <w:left w:val="single" w:sz="4" w:space="0" w:color="auto"/>
              <w:bottom w:val="single" w:sz="4" w:space="0" w:color="auto"/>
              <w:right w:val="single" w:sz="4" w:space="0" w:color="auto"/>
            </w:tcBorders>
          </w:tcPr>
          <w:p w14:paraId="6E8620B3" w14:textId="77777777" w:rsidR="009D20AA" w:rsidRDefault="009D20AA" w:rsidP="00C623DB">
            <w:pPr>
              <w:framePr w:hSpace="180" w:wrap="around" w:vAnchor="page" w:hAnchor="page" w:x="1426" w:y="2071"/>
              <w:spacing w:beforeLines="40" w:before="96" w:afterLines="40" w:after="96"/>
              <w:ind w:left="0" w:firstLine="0"/>
              <w:jc w:val="left"/>
            </w:pPr>
            <w:r>
              <w:t>Modifications to DGC to implement the Code Adminstrators’ Code of Practice.</w:t>
            </w:r>
          </w:p>
          <w:p w14:paraId="6E8620B4" w14:textId="77777777" w:rsidR="009D20AA" w:rsidRDefault="009D20AA" w:rsidP="00C623DB">
            <w:pPr>
              <w:framePr w:hSpace="180" w:wrap="around" w:vAnchor="page" w:hAnchor="page" w:x="1426" w:y="2071"/>
              <w:spacing w:beforeLines="40" w:before="96" w:afterLines="40" w:after="96"/>
              <w:ind w:left="0" w:firstLine="0"/>
              <w:jc w:val="left"/>
            </w:pPr>
            <w:r>
              <w:t>Modification to DIN 2.1 to implement EU Third Package requirements.</w:t>
            </w:r>
          </w:p>
          <w:p w14:paraId="6E8620B5" w14:textId="77777777" w:rsidR="009D20AA" w:rsidRDefault="009D20AA" w:rsidP="00C623DB">
            <w:pPr>
              <w:framePr w:hSpace="180" w:wrap="around" w:vAnchor="page" w:hAnchor="page" w:x="1426" w:y="2071"/>
              <w:spacing w:beforeLines="40" w:before="96" w:afterLines="40" w:after="96"/>
              <w:ind w:left="0" w:firstLine="0"/>
              <w:jc w:val="left"/>
            </w:pPr>
            <w:r>
              <w:t>Minor housekeeping changes to definitions of Distribution Data Registration Code and Distribution Code Review Panel to correct typographical errors.</w:t>
            </w:r>
          </w:p>
        </w:tc>
      </w:tr>
      <w:tr w:rsidR="00F87D72" w:rsidRPr="00A25C10"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Default="00F87D72" w:rsidP="00C623DB">
            <w:pPr>
              <w:spacing w:beforeLines="40" w:before="96" w:afterLines="40" w:after="96"/>
              <w:ind w:left="0" w:firstLine="0"/>
              <w:jc w:val="center"/>
            </w:pPr>
            <w:r>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Default="00F87D72" w:rsidP="00C623DB">
            <w:pPr>
              <w:spacing w:beforeLines="40" w:before="96" w:afterLines="40" w:after="96"/>
              <w:ind w:left="0" w:firstLine="0"/>
              <w:jc w:val="center"/>
            </w:pPr>
            <w:r>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Default="00F87D72" w:rsidP="00C623DB">
            <w:pPr>
              <w:framePr w:hSpace="180" w:wrap="around" w:vAnchor="page" w:hAnchor="page" w:x="1426" w:y="2071"/>
              <w:spacing w:beforeLines="40" w:before="96" w:afterLines="40" w:after="96"/>
              <w:ind w:left="0" w:firstLine="0"/>
              <w:jc w:val="left"/>
            </w:pPr>
            <w:r>
              <w:t>Modification to Annex 1 to note the change from ER G12/3 to ER G 12/4</w:t>
            </w:r>
          </w:p>
        </w:tc>
      </w:tr>
      <w:tr w:rsidR="00F87D72" w:rsidRPr="00A25C10"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Default="00F87D72" w:rsidP="00C623DB">
            <w:pPr>
              <w:spacing w:beforeLines="40" w:before="96" w:afterLines="40" w:after="96"/>
              <w:ind w:left="0" w:firstLine="0"/>
              <w:jc w:val="center"/>
            </w:pPr>
            <w:r>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Default="00F87D72" w:rsidP="00C623DB">
            <w:pPr>
              <w:spacing w:beforeLines="40" w:before="96" w:afterLines="40" w:after="96"/>
              <w:ind w:left="0" w:firstLine="0"/>
              <w:jc w:val="center"/>
            </w:pPr>
            <w:r>
              <w:t>01/08/14</w:t>
            </w:r>
          </w:p>
        </w:tc>
        <w:tc>
          <w:tcPr>
            <w:tcW w:w="6880" w:type="dxa"/>
            <w:tcBorders>
              <w:top w:val="single" w:sz="4" w:space="0" w:color="auto"/>
              <w:left w:val="single" w:sz="4" w:space="0" w:color="auto"/>
              <w:bottom w:val="single" w:sz="4" w:space="0" w:color="auto"/>
              <w:right w:val="single" w:sz="4" w:space="0" w:color="auto"/>
            </w:tcBorders>
          </w:tcPr>
          <w:p w14:paraId="6E8620BD" w14:textId="77777777" w:rsidR="00F87D72" w:rsidRDefault="00367A14" w:rsidP="00C623DB">
            <w:pPr>
              <w:framePr w:hSpace="180" w:wrap="around" w:vAnchor="page" w:hAnchor="page" w:x="1426" w:y="2071"/>
              <w:spacing w:beforeLines="40" w:before="96" w:afterLines="40" w:after="96"/>
              <w:ind w:left="0" w:firstLine="0"/>
              <w:jc w:val="left"/>
            </w:pPr>
            <w:r>
              <w:t>Modificati</w:t>
            </w:r>
            <w:r w:rsidR="009A3D1C">
              <w:t>o</w:t>
            </w:r>
            <w:r>
              <w:t>n</w:t>
            </w:r>
            <w:r w:rsidR="009A3D1C">
              <w:t xml:space="preserve"> to DPC 7.4.3.3 and DPC 7.4.3.4 to increase RoCoF protection settings to provide greate Total System stability</w:t>
            </w:r>
          </w:p>
        </w:tc>
      </w:tr>
      <w:tr w:rsidR="003C2671" w:rsidRPr="00A25C10"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Default="003C2671" w:rsidP="00C623DB">
            <w:pPr>
              <w:spacing w:beforeLines="40" w:before="96" w:afterLines="40" w:after="96"/>
              <w:ind w:left="0" w:firstLine="0"/>
              <w:jc w:val="center"/>
            </w:pPr>
            <w:r>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Default="00C05C90" w:rsidP="00C623DB">
            <w:pPr>
              <w:spacing w:beforeLines="40" w:before="96" w:afterLines="40" w:after="96"/>
              <w:ind w:left="0" w:firstLine="0"/>
              <w:jc w:val="center"/>
            </w:pPr>
            <w:r>
              <w:t>21</w:t>
            </w:r>
            <w:r w:rsidR="003C2671">
              <w:t>/08/14</w:t>
            </w:r>
          </w:p>
        </w:tc>
        <w:tc>
          <w:tcPr>
            <w:tcW w:w="6880" w:type="dxa"/>
            <w:tcBorders>
              <w:top w:val="single" w:sz="4" w:space="0" w:color="auto"/>
              <w:left w:val="single" w:sz="4" w:space="0" w:color="auto"/>
              <w:bottom w:val="single" w:sz="4" w:space="0" w:color="auto"/>
              <w:right w:val="single" w:sz="4" w:space="0" w:color="auto"/>
            </w:tcBorders>
          </w:tcPr>
          <w:p w14:paraId="6E8620C1" w14:textId="77777777" w:rsidR="003C2671" w:rsidRDefault="000A342D" w:rsidP="00C623DB">
            <w:pPr>
              <w:framePr w:hSpace="180" w:wrap="around" w:vAnchor="page" w:hAnchor="page" w:x="1426" w:y="2071"/>
              <w:spacing w:beforeLines="40" w:before="96" w:afterLines="40" w:after="96"/>
              <w:ind w:left="0" w:firstLine="0"/>
              <w:jc w:val="left"/>
            </w:pPr>
            <w:r>
              <w:t>Modfications to DPC 7.4.2</w:t>
            </w:r>
            <w:r w:rsidR="003C2671">
              <w:t xml:space="preserve"> and Schedules 5a and 5b to accommodate additional reporting of Small Generator data to National Grid</w:t>
            </w:r>
          </w:p>
        </w:tc>
      </w:tr>
      <w:tr w:rsidR="000706BA" w:rsidRPr="00A25C10"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Default="000706BA" w:rsidP="00C623DB">
            <w:pPr>
              <w:spacing w:beforeLines="40" w:before="96" w:afterLines="40" w:after="96"/>
              <w:ind w:left="0" w:firstLine="0"/>
              <w:jc w:val="center"/>
            </w:pPr>
            <w:r>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Default="000706BA" w:rsidP="00C623DB">
            <w:pPr>
              <w:spacing w:beforeLines="40" w:before="96" w:afterLines="40" w:after="96"/>
              <w:ind w:left="0" w:firstLine="0"/>
              <w:jc w:val="center"/>
            </w:pPr>
            <w:r>
              <w:t>21/08/14</w:t>
            </w:r>
          </w:p>
        </w:tc>
        <w:tc>
          <w:tcPr>
            <w:tcW w:w="6880" w:type="dxa"/>
            <w:tcBorders>
              <w:top w:val="single" w:sz="4" w:space="0" w:color="auto"/>
              <w:left w:val="single" w:sz="4" w:space="0" w:color="auto"/>
              <w:bottom w:val="single" w:sz="4" w:space="0" w:color="auto"/>
              <w:right w:val="single" w:sz="4" w:space="0" w:color="auto"/>
            </w:tcBorders>
          </w:tcPr>
          <w:p w14:paraId="6E8620C5" w14:textId="77777777" w:rsidR="00F22118" w:rsidRDefault="00A1398F" w:rsidP="00C623DB">
            <w:pPr>
              <w:framePr w:hSpace="180" w:wrap="around" w:vAnchor="page" w:hAnchor="page" w:x="1426" w:y="2071"/>
              <w:spacing w:beforeLines="40" w:before="96" w:afterLines="40" w:after="96"/>
              <w:ind w:left="0" w:firstLine="0"/>
              <w:jc w:val="left"/>
            </w:pPr>
            <w:r>
              <w:t>Modfications to DOC2.2</w:t>
            </w:r>
            <w:r w:rsidR="00FE3E7E">
              <w:t xml:space="preserve"> and DOC2.4</w:t>
            </w:r>
            <w:r>
              <w:t xml:space="preserve"> to relect EU Transparency Regulations on demand customers &gt;100MW</w:t>
            </w:r>
          </w:p>
          <w:p w14:paraId="6E8620C6" w14:textId="77777777" w:rsidR="000706BA" w:rsidRDefault="000706BA" w:rsidP="00C623DB">
            <w:pPr>
              <w:framePr w:hSpace="180" w:wrap="around" w:vAnchor="page" w:hAnchor="page" w:x="1426" w:y="2071"/>
              <w:spacing w:beforeLines="40" w:before="96" w:afterLines="40" w:after="96"/>
              <w:ind w:left="0" w:firstLine="0"/>
              <w:jc w:val="left"/>
            </w:pPr>
            <w:r>
              <w:t>Housekeeping amendments to:</w:t>
            </w:r>
          </w:p>
          <w:p w14:paraId="6E8620C7" w14:textId="77777777" w:rsidR="000706BA" w:rsidRDefault="000706BA" w:rsidP="00C623DB">
            <w:pPr>
              <w:framePr w:hSpace="180" w:wrap="around" w:vAnchor="page" w:hAnchor="page" w:x="1426" w:y="2071"/>
              <w:numPr>
                <w:ilvl w:val="0"/>
                <w:numId w:val="80"/>
              </w:numPr>
              <w:spacing w:beforeLines="40" w:before="96" w:afterLines="40" w:after="96"/>
              <w:jc w:val="left"/>
            </w:pPr>
            <w:r>
              <w:t>DOC 6.1.3 (Electricity Supply Emergency Code nane change)</w:t>
            </w:r>
          </w:p>
          <w:p w14:paraId="6E8620C8" w14:textId="77777777" w:rsidR="000706BA" w:rsidRDefault="00F22118" w:rsidP="00C623DB">
            <w:pPr>
              <w:framePr w:hSpace="180" w:wrap="around" w:vAnchor="page" w:hAnchor="page" w:x="1426" w:y="2071"/>
              <w:numPr>
                <w:ilvl w:val="0"/>
                <w:numId w:val="80"/>
              </w:numPr>
              <w:spacing w:beforeLines="40" w:before="96" w:afterLines="40" w:after="96"/>
              <w:jc w:val="left"/>
            </w:pPr>
            <w:r>
              <w:t>Amended DGC 4.3(d) to replace National Consumers’ Council with Citizens Advice.</w:t>
            </w:r>
          </w:p>
          <w:p w14:paraId="6E8620C9" w14:textId="77777777" w:rsidR="00126A46" w:rsidRDefault="00126A46" w:rsidP="00C623DB">
            <w:pPr>
              <w:framePr w:hSpace="180" w:wrap="around" w:vAnchor="page" w:hAnchor="page" w:x="1426" w:y="2071"/>
              <w:numPr>
                <w:ilvl w:val="0"/>
                <w:numId w:val="80"/>
              </w:numPr>
              <w:spacing w:beforeLines="40" w:before="96" w:afterLines="40" w:after="96"/>
              <w:jc w:val="left"/>
            </w:pPr>
            <w:r>
              <w:t>Update of reference to ETR130-1</w:t>
            </w:r>
          </w:p>
        </w:tc>
      </w:tr>
      <w:tr w:rsidR="00EF193A" w:rsidRPr="00A25C10"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Default="00EF193A" w:rsidP="00C623DB">
            <w:pPr>
              <w:spacing w:beforeLines="40" w:before="96" w:afterLines="40" w:after="96"/>
              <w:ind w:left="0" w:firstLine="0"/>
              <w:jc w:val="center"/>
            </w:pPr>
            <w:r>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Default="00EF193A" w:rsidP="00C623DB">
            <w:pPr>
              <w:spacing w:beforeLines="40" w:before="96" w:afterLines="40" w:after="96"/>
              <w:ind w:left="0" w:firstLine="0"/>
              <w:jc w:val="center"/>
            </w:pPr>
            <w:r>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Default="00EF193A" w:rsidP="00C623DB">
            <w:pPr>
              <w:framePr w:hSpace="180" w:wrap="around" w:vAnchor="page" w:hAnchor="page" w:x="1426" w:y="2071"/>
              <w:spacing w:beforeLines="40" w:before="96" w:afterLines="40" w:after="96"/>
              <w:ind w:left="0" w:firstLine="0"/>
              <w:jc w:val="left"/>
            </w:pPr>
            <w:r w:rsidRPr="00EF193A">
              <w:t>Replace ER</w:t>
            </w:r>
            <w:r>
              <w:t>EC G59/3-1</w:t>
            </w:r>
            <w:r w:rsidRPr="00EF193A">
              <w:t xml:space="preserve"> with ER</w:t>
            </w:r>
            <w:r>
              <w:t>EC</w:t>
            </w:r>
            <w:r w:rsidRPr="00EF193A">
              <w:t xml:space="preserve"> G5</w:t>
            </w:r>
            <w:r>
              <w:t>9/3-2</w:t>
            </w:r>
            <w:r w:rsidRPr="00EF193A">
              <w:t xml:space="preserve"> in Annex 1</w:t>
            </w:r>
          </w:p>
          <w:p w14:paraId="6E8620CE" w14:textId="77777777" w:rsidR="008A1C89" w:rsidRDefault="008A1C89" w:rsidP="00C623DB">
            <w:pPr>
              <w:framePr w:hSpace="180" w:wrap="around" w:vAnchor="page" w:hAnchor="page" w:x="1426" w:y="2071"/>
              <w:spacing w:beforeLines="40" w:before="96" w:afterLines="40" w:after="96"/>
              <w:ind w:left="0" w:firstLine="0"/>
              <w:jc w:val="left"/>
            </w:pPr>
          </w:p>
        </w:tc>
      </w:tr>
      <w:tr w:rsidR="00CF0750" w:rsidRPr="00A25C10"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Default="00CF0750" w:rsidP="00C623DB">
            <w:pPr>
              <w:spacing w:beforeLines="40" w:before="96" w:afterLines="40" w:after="96"/>
              <w:ind w:left="0" w:firstLine="0"/>
              <w:jc w:val="center"/>
            </w:pPr>
            <w:r>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Default="00CF0750" w:rsidP="00C623DB">
            <w:pPr>
              <w:spacing w:beforeLines="40" w:before="96" w:afterLines="40" w:after="96"/>
              <w:ind w:left="0" w:firstLine="0"/>
              <w:jc w:val="center"/>
            </w:pPr>
            <w:r>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Default="00CF0750" w:rsidP="00C623DB">
            <w:pPr>
              <w:framePr w:hSpace="180" w:wrap="around" w:vAnchor="page" w:hAnchor="page" w:x="1426" w:y="2071"/>
              <w:spacing w:beforeLines="40" w:before="96" w:afterLines="40" w:after="96"/>
              <w:ind w:left="0" w:firstLine="0"/>
              <w:jc w:val="left"/>
            </w:pPr>
            <w:r>
              <w:t>Modification to DPC 6.2</w:t>
            </w:r>
          </w:p>
          <w:p w14:paraId="6E8620D3" w14:textId="77777777" w:rsidR="008A1C89" w:rsidRDefault="008A1C89" w:rsidP="00C623DB">
            <w:pPr>
              <w:framePr w:hSpace="180" w:wrap="around" w:vAnchor="page" w:hAnchor="page" w:x="1426" w:y="2071"/>
              <w:spacing w:beforeLines="40" w:before="96" w:afterLines="40" w:after="96"/>
              <w:ind w:left="0" w:firstLine="0"/>
              <w:jc w:val="left"/>
            </w:pPr>
            <w:r>
              <w:t xml:space="preserve">Replace reference to G12/4 (2013) </w:t>
            </w:r>
            <w:r w:rsidR="008F3F0D">
              <w:t>with G12/4-</w:t>
            </w:r>
            <w:r>
              <w:t>1</w:t>
            </w:r>
            <w:r w:rsidR="008F3F0D">
              <w:t>(2015)</w:t>
            </w:r>
          </w:p>
          <w:p w14:paraId="6E8620D4" w14:textId="77777777" w:rsidR="008A1C89" w:rsidRPr="00EF193A" w:rsidRDefault="0031244C" w:rsidP="00C623DB">
            <w:pPr>
              <w:framePr w:hSpace="180" w:wrap="around" w:vAnchor="page" w:hAnchor="page" w:x="1426" w:y="2071"/>
              <w:spacing w:beforeLines="40" w:before="96" w:afterLines="40" w:after="96"/>
              <w:ind w:left="0" w:firstLine="0"/>
              <w:jc w:val="left"/>
            </w:pPr>
            <w:r>
              <w:t>F</w:t>
            </w:r>
            <w:r w:rsidR="008F3F0D">
              <w:t xml:space="preserve">ollowing publication of a separate </w:t>
            </w:r>
            <w:r>
              <w:t xml:space="preserve">user friendly </w:t>
            </w:r>
            <w:r w:rsidR="008F3F0D">
              <w:t>Distribution Code Summary Guideance document</w:t>
            </w:r>
            <w:r>
              <w:t xml:space="preserve"> the Guide section has been removed from the Code. </w:t>
            </w:r>
          </w:p>
        </w:tc>
      </w:tr>
      <w:tr w:rsidR="00D51C01" w:rsidRPr="00A25C10"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Default="00EF446E" w:rsidP="00C623DB">
            <w:pPr>
              <w:spacing w:beforeLines="40" w:before="96" w:afterLines="40" w:after="96"/>
              <w:ind w:left="0" w:firstLine="0"/>
              <w:jc w:val="center"/>
            </w:pPr>
            <w:r>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Default="006C7693" w:rsidP="00C623DB">
            <w:pPr>
              <w:spacing w:beforeLines="40" w:before="96" w:afterLines="40" w:after="96"/>
              <w:ind w:left="0" w:firstLine="0"/>
              <w:jc w:val="center"/>
            </w:pPr>
            <w:r>
              <w:t>01/05</w:t>
            </w:r>
            <w:r w:rsidR="00EF446E">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Default="00EF446E" w:rsidP="00EF446E">
            <w:pPr>
              <w:framePr w:hSpace="180" w:wrap="around" w:vAnchor="page" w:hAnchor="page" w:x="1426" w:y="2071"/>
              <w:spacing w:beforeLines="40" w:before="96" w:afterLines="40" w:after="96"/>
              <w:ind w:left="0" w:firstLine="0"/>
              <w:jc w:val="left"/>
            </w:pPr>
            <w:r>
              <w:t xml:space="preserve">Modification to DIN 2.1 – addition of </w:t>
            </w:r>
            <w:r w:rsidRPr="00EF446E">
              <w:t>(b) iv)</w:t>
            </w:r>
          </w:p>
          <w:p w14:paraId="6E8620D9" w14:textId="77777777" w:rsidR="006C7693" w:rsidRDefault="006C7693" w:rsidP="006C7693">
            <w:pPr>
              <w:framePr w:hSpace="180" w:wrap="around" w:vAnchor="page" w:hAnchor="page" w:x="1426" w:y="2071"/>
              <w:spacing w:beforeLines="40" w:before="96" w:afterLines="40" w:after="96"/>
              <w:ind w:left="0" w:firstLine="0"/>
              <w:jc w:val="left"/>
            </w:pPr>
            <w:r>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Default="006C7693" w:rsidP="00EF446E">
            <w:pPr>
              <w:framePr w:hSpace="180" w:wrap="around" w:vAnchor="page" w:hAnchor="page" w:x="1426" w:y="2071"/>
              <w:spacing w:beforeLines="40" w:before="96" w:afterLines="40" w:after="96"/>
              <w:ind w:left="0" w:firstLine="0"/>
              <w:jc w:val="left"/>
            </w:pPr>
          </w:p>
        </w:tc>
      </w:tr>
      <w:tr w:rsidR="00ED7B86" w:rsidRPr="00A25C10"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Default="00ED7B86" w:rsidP="00C623DB">
            <w:pPr>
              <w:spacing w:beforeLines="40" w:before="96" w:afterLines="40" w:after="96"/>
              <w:ind w:left="0" w:firstLine="0"/>
              <w:jc w:val="center"/>
            </w:pPr>
            <w:r>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Default="002B4247" w:rsidP="00C623DB">
            <w:pPr>
              <w:spacing w:beforeLines="40" w:before="96" w:afterLines="40" w:after="96"/>
              <w:ind w:left="0" w:firstLine="0"/>
              <w:jc w:val="center"/>
            </w:pPr>
            <w:r>
              <w:t>01/02/18</w:t>
            </w:r>
          </w:p>
        </w:tc>
        <w:tc>
          <w:tcPr>
            <w:tcW w:w="6880" w:type="dxa"/>
            <w:tcBorders>
              <w:top w:val="single" w:sz="4" w:space="0" w:color="auto"/>
              <w:left w:val="single" w:sz="4" w:space="0" w:color="auto"/>
              <w:bottom w:val="single" w:sz="4" w:space="0" w:color="auto"/>
              <w:right w:val="single" w:sz="4" w:space="0" w:color="auto"/>
            </w:tcBorders>
          </w:tcPr>
          <w:p w14:paraId="3A45786E" w14:textId="2D98C989" w:rsidR="00ED7B86" w:rsidRDefault="00ED7B86" w:rsidP="001A1CCE">
            <w:pPr>
              <w:spacing w:beforeLines="40" w:before="96" w:afterLines="40" w:after="96"/>
              <w:ind w:left="1" w:firstLine="0"/>
              <w:jc w:val="left"/>
            </w:pPr>
            <w:r>
              <w:t>Modification to DPC7.4.3.4 and DPC7.4.3.7 to change RoCoF compliance requirements</w:t>
            </w:r>
            <w:r w:rsidR="00EC2FE3">
              <w:t xml:space="preserve">,and prohibit the future use of vector shift </w:t>
            </w:r>
            <w:r w:rsidR="00EC2FE3">
              <w:lastRenderedPageBreak/>
              <w:t>as LoM protection.  Replace reference to ER G</w:t>
            </w:r>
            <w:r w:rsidR="00255217">
              <w:t>5</w:t>
            </w:r>
            <w:r w:rsidR="00EC2FE3">
              <w:t>9/3-2 with ER G59/3-3</w:t>
            </w:r>
            <w:r w:rsidR="00255217">
              <w:t xml:space="preserve"> </w:t>
            </w:r>
          </w:p>
        </w:tc>
      </w:tr>
      <w:tr w:rsidR="0081296C"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Default="0081296C" w:rsidP="004B09F8">
            <w:pPr>
              <w:spacing w:beforeLines="40" w:before="96" w:afterLines="40" w:after="96"/>
              <w:ind w:left="0" w:firstLine="0"/>
              <w:jc w:val="center"/>
            </w:pPr>
            <w:r>
              <w:lastRenderedPageBreak/>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Default="0081296C" w:rsidP="004B09F8">
            <w:pPr>
              <w:spacing w:beforeLines="40" w:before="96" w:afterLines="40" w:after="96"/>
              <w:ind w:left="0" w:firstLine="0"/>
              <w:jc w:val="center"/>
            </w:pPr>
            <w:r>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Default="0081296C" w:rsidP="004B09F8">
            <w:pPr>
              <w:spacing w:beforeLines="40" w:before="96" w:afterLines="40" w:after="96"/>
              <w:ind w:left="1" w:firstLine="0"/>
              <w:jc w:val="left"/>
            </w:pPr>
            <w:r>
              <w:t>To take cognisance of the revision to EREC P25 (amalgamation of ER P25 and ERP26). Modification to Annex 1 list and DPC4.3.2, DPC4.4.1 and DPC6.5.1.</w:t>
            </w:r>
          </w:p>
          <w:p w14:paraId="029FBF83" w14:textId="77777777" w:rsidR="0081296C" w:rsidRDefault="0081296C" w:rsidP="004B09F8">
            <w:pPr>
              <w:spacing w:beforeLines="40" w:before="96" w:afterLines="40" w:after="96"/>
              <w:ind w:left="1" w:firstLine="0"/>
              <w:jc w:val="left"/>
            </w:pPr>
            <w:r>
              <w:t>Remove reference to ER P26.</w:t>
            </w:r>
          </w:p>
        </w:tc>
      </w:tr>
      <w:tr w:rsidR="00585B3F" w:rsidRPr="00A25C10" w14:paraId="253610A4" w14:textId="77777777" w:rsidTr="00F87D72">
        <w:tc>
          <w:tcPr>
            <w:tcW w:w="959" w:type="dxa"/>
            <w:tcBorders>
              <w:top w:val="single" w:sz="4" w:space="0" w:color="auto"/>
              <w:left w:val="single" w:sz="4" w:space="0" w:color="auto"/>
              <w:bottom w:val="single" w:sz="4" w:space="0" w:color="auto"/>
              <w:right w:val="single" w:sz="4" w:space="0" w:color="auto"/>
            </w:tcBorders>
          </w:tcPr>
          <w:p w14:paraId="50200A24" w14:textId="7008111E" w:rsidR="00585B3F" w:rsidRDefault="00585B3F" w:rsidP="00585B3F">
            <w:pPr>
              <w:spacing w:beforeLines="40" w:before="96" w:afterLines="40" w:after="96"/>
              <w:ind w:left="0" w:firstLine="0"/>
              <w:jc w:val="center"/>
            </w:pPr>
            <w:r>
              <w:t>3</w:t>
            </w:r>
            <w:r w:rsidR="0081296C">
              <w:t>1</w:t>
            </w:r>
          </w:p>
        </w:tc>
        <w:tc>
          <w:tcPr>
            <w:tcW w:w="1483" w:type="dxa"/>
            <w:tcBorders>
              <w:top w:val="single" w:sz="4" w:space="0" w:color="auto"/>
              <w:left w:val="single" w:sz="4" w:space="0" w:color="auto"/>
              <w:bottom w:val="single" w:sz="4" w:space="0" w:color="auto"/>
              <w:right w:val="single" w:sz="4" w:space="0" w:color="auto"/>
            </w:tcBorders>
          </w:tcPr>
          <w:p w14:paraId="7831ED21" w14:textId="6E2AF218" w:rsidR="00585B3F" w:rsidRDefault="00425DAC" w:rsidP="00585B3F">
            <w:pPr>
              <w:spacing w:beforeLines="40" w:before="96" w:afterLines="40" w:after="96"/>
              <w:ind w:left="0" w:firstLine="0"/>
              <w:jc w:val="center"/>
            </w:pPr>
            <w:r>
              <w:t>16</w:t>
            </w:r>
            <w:r w:rsidR="00585B3F">
              <w:t>/05/18</w:t>
            </w:r>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Default="00585B3F" w:rsidP="00585B3F">
            <w:pPr>
              <w:spacing w:beforeLines="40" w:before="96" w:afterLines="40" w:after="96"/>
              <w:ind w:left="0" w:firstLine="0"/>
              <w:jc w:val="left"/>
            </w:pPr>
            <w:r>
              <w:t>Definition of Small, Medium and Large Power Stations altered to incorporate introdu</w:t>
            </w:r>
            <w:r w:rsidR="00955502">
              <w:t>c</w:t>
            </w:r>
            <w:r>
              <w:t>tion of the European Network Code Requirements for Generators.</w:t>
            </w:r>
          </w:p>
          <w:p w14:paraId="4BB7CD00" w14:textId="77777777" w:rsidR="00585B3F" w:rsidRDefault="00585B3F" w:rsidP="00585B3F">
            <w:pPr>
              <w:spacing w:beforeLines="40" w:before="96" w:afterLines="40" w:after="96"/>
              <w:ind w:left="0" w:firstLine="0"/>
              <w:jc w:val="left"/>
            </w:pPr>
            <w:r>
              <w:t>Modification to DPC 7 to allow for compliance with the European Network Code Requirements for Generators achieved by the introduction of Engineering Recommendations G98 and G99.</w:t>
            </w:r>
          </w:p>
          <w:p w14:paraId="654046D9" w14:textId="77777777" w:rsidR="00585B3F" w:rsidRDefault="00585B3F" w:rsidP="00585B3F">
            <w:pPr>
              <w:spacing w:beforeLines="40" w:before="96" w:afterLines="40" w:after="96"/>
              <w:ind w:left="0" w:firstLine="0"/>
              <w:jc w:val="left"/>
            </w:pPr>
            <w:r>
              <w:t>Removal of G59 duplicate clauses:</w:t>
            </w:r>
          </w:p>
          <w:p w14:paraId="6DEAE878" w14:textId="77777777" w:rsidR="00585B3F" w:rsidRDefault="00585B3F" w:rsidP="00585B3F">
            <w:pPr>
              <w:pStyle w:val="ListParagraph"/>
              <w:numPr>
                <w:ilvl w:val="0"/>
                <w:numId w:val="81"/>
              </w:numPr>
              <w:spacing w:beforeLines="40" w:before="96" w:afterLines="40" w:after="96"/>
            </w:pPr>
            <w:r>
              <w:t>DPC7.1.4 and DPC7.1.5 Parallel operation</w:t>
            </w:r>
          </w:p>
          <w:p w14:paraId="67E5242D" w14:textId="77777777" w:rsidR="00585B3F" w:rsidRDefault="00585B3F" w:rsidP="00585B3F">
            <w:pPr>
              <w:pStyle w:val="ListParagraph"/>
              <w:numPr>
                <w:ilvl w:val="0"/>
                <w:numId w:val="81"/>
              </w:numPr>
              <w:spacing w:beforeLines="40" w:before="96" w:afterLines="40" w:after="96"/>
            </w:pPr>
            <w:r>
              <w:t>DPC7.2.2 and DPC7.2.4 Isolation and safety labelling</w:t>
            </w:r>
          </w:p>
          <w:p w14:paraId="5CA9B16E" w14:textId="77777777" w:rsidR="00585B3F" w:rsidRDefault="00585B3F" w:rsidP="00585B3F">
            <w:pPr>
              <w:pStyle w:val="ListParagraph"/>
              <w:numPr>
                <w:ilvl w:val="0"/>
                <w:numId w:val="81"/>
              </w:numPr>
              <w:spacing w:beforeLines="40" w:before="96" w:afterLines="40" w:after="96"/>
            </w:pPr>
            <w:r>
              <w:t>DPC7.2.5 Disconnection</w:t>
            </w:r>
          </w:p>
          <w:p w14:paraId="7508B60E" w14:textId="77777777" w:rsidR="00585B3F" w:rsidRDefault="00585B3F" w:rsidP="00585B3F">
            <w:pPr>
              <w:pStyle w:val="ListParagraph"/>
              <w:numPr>
                <w:ilvl w:val="0"/>
                <w:numId w:val="81"/>
              </w:numPr>
              <w:spacing w:beforeLines="40" w:before="96" w:afterLines="40" w:after="96"/>
            </w:pPr>
            <w:r>
              <w:t>DPC7.2.6 Operational &amp; Safety</w:t>
            </w:r>
          </w:p>
          <w:p w14:paraId="6A3D22E8" w14:textId="77777777" w:rsidR="00585B3F" w:rsidRDefault="00585B3F" w:rsidP="00585B3F">
            <w:pPr>
              <w:pStyle w:val="ListParagraph"/>
              <w:numPr>
                <w:ilvl w:val="0"/>
                <w:numId w:val="81"/>
              </w:numPr>
              <w:spacing w:beforeLines="40" w:before="96" w:afterLines="40" w:after="96"/>
            </w:pPr>
            <w:r>
              <w:t>DPC7.2.8 Synchronising</w:t>
            </w:r>
          </w:p>
          <w:p w14:paraId="467106CE" w14:textId="77777777" w:rsidR="00585B3F" w:rsidRDefault="00585B3F" w:rsidP="00585B3F">
            <w:pPr>
              <w:pStyle w:val="ListParagraph"/>
              <w:numPr>
                <w:ilvl w:val="0"/>
                <w:numId w:val="81"/>
              </w:numPr>
              <w:spacing w:beforeLines="40" w:before="96" w:afterLines="40" w:after="96"/>
            </w:pPr>
            <w:r>
              <w:t>DPC7.4.1.3 Frequency Operating Range</w:t>
            </w:r>
          </w:p>
          <w:p w14:paraId="791EF595" w14:textId="77777777" w:rsidR="00585B3F" w:rsidRDefault="00585B3F" w:rsidP="00585B3F">
            <w:pPr>
              <w:pStyle w:val="ListParagraph"/>
              <w:numPr>
                <w:ilvl w:val="0"/>
                <w:numId w:val="81"/>
              </w:numPr>
              <w:spacing w:beforeLines="40" w:before="96" w:afterLines="40" w:after="96"/>
            </w:pPr>
            <w:r>
              <w:t>DPC7.4.3.4, DPC7.4.3.5 and DPC7.4.3.6, DPC7.4.3.9 Protection</w:t>
            </w:r>
          </w:p>
          <w:p w14:paraId="2E62F3F7" w14:textId="33C052C9" w:rsidR="00585B3F" w:rsidRDefault="00585B3F" w:rsidP="00585B3F">
            <w:pPr>
              <w:spacing w:beforeLines="40" w:before="96" w:afterLines="40" w:after="96"/>
              <w:ind w:left="1" w:firstLine="0"/>
              <w:jc w:val="left"/>
            </w:pPr>
            <w:r>
              <w:t>DOC 5 clarification around Medium Power Stations.</w:t>
            </w:r>
          </w:p>
        </w:tc>
      </w:tr>
      <w:tr w:rsidR="00425DAC" w:rsidRPr="00A25C10" w14:paraId="4B6F2F10" w14:textId="77777777" w:rsidTr="00F87D72">
        <w:tc>
          <w:tcPr>
            <w:tcW w:w="959" w:type="dxa"/>
            <w:tcBorders>
              <w:top w:val="single" w:sz="4" w:space="0" w:color="auto"/>
              <w:left w:val="single" w:sz="4" w:space="0" w:color="auto"/>
              <w:bottom w:val="single" w:sz="4" w:space="0" w:color="auto"/>
              <w:right w:val="single" w:sz="4" w:space="0" w:color="auto"/>
            </w:tcBorders>
          </w:tcPr>
          <w:p w14:paraId="062D5629" w14:textId="16E8813C" w:rsidR="00425DAC" w:rsidRDefault="00425DAC" w:rsidP="00585B3F">
            <w:pPr>
              <w:spacing w:beforeLines="40" w:before="96" w:afterLines="40" w:after="96"/>
              <w:ind w:left="0" w:firstLine="0"/>
              <w:jc w:val="center"/>
            </w:pPr>
            <w:r>
              <w:t>32</w:t>
            </w:r>
          </w:p>
        </w:tc>
        <w:tc>
          <w:tcPr>
            <w:tcW w:w="1483" w:type="dxa"/>
            <w:tcBorders>
              <w:top w:val="single" w:sz="4" w:space="0" w:color="auto"/>
              <w:left w:val="single" w:sz="4" w:space="0" w:color="auto"/>
              <w:bottom w:val="single" w:sz="4" w:space="0" w:color="auto"/>
              <w:right w:val="single" w:sz="4" w:space="0" w:color="auto"/>
            </w:tcBorders>
          </w:tcPr>
          <w:p w14:paraId="144F0584" w14:textId="7DDAF13B" w:rsidR="00425DAC" w:rsidRDefault="00425DAC" w:rsidP="00585B3F">
            <w:pPr>
              <w:spacing w:beforeLines="40" w:before="96" w:afterLines="40" w:after="96"/>
              <w:ind w:left="0" w:firstLine="0"/>
              <w:jc w:val="center"/>
            </w:pPr>
            <w:r>
              <w:t>01/07/18</w:t>
            </w:r>
          </w:p>
        </w:tc>
        <w:tc>
          <w:tcPr>
            <w:tcW w:w="6880" w:type="dxa"/>
            <w:tcBorders>
              <w:top w:val="single" w:sz="4" w:space="0" w:color="auto"/>
              <w:left w:val="single" w:sz="4" w:space="0" w:color="auto"/>
              <w:bottom w:val="single" w:sz="4" w:space="0" w:color="auto"/>
              <w:right w:val="single" w:sz="4" w:space="0" w:color="auto"/>
            </w:tcBorders>
          </w:tcPr>
          <w:p w14:paraId="36934948" w14:textId="09FC021F" w:rsidR="00425DAC" w:rsidRDefault="00425DAC" w:rsidP="00585B3F">
            <w:pPr>
              <w:spacing w:beforeLines="40" w:before="96" w:afterLines="40" w:after="96"/>
              <w:ind w:left="0" w:firstLine="0"/>
              <w:jc w:val="left"/>
            </w:pPr>
            <w:r>
              <w:t>Update of G59/3-3 to G59/3-4, and G83/2 to G83/2-1 throughout.  Minor update to Guidance Note to reflect this change.</w:t>
            </w:r>
          </w:p>
        </w:tc>
      </w:tr>
    </w:tbl>
    <w:p w14:paraId="6E8620DC" w14:textId="77777777" w:rsidR="00CF16BB" w:rsidRPr="00287BD3" w:rsidRDefault="00CF16BB" w:rsidP="00CF16BB"/>
    <w:p w14:paraId="6E8620DD" w14:textId="77777777" w:rsidR="00314B36" w:rsidRPr="00287BD3" w:rsidRDefault="00CF16BB" w:rsidP="00F22118">
      <w:pPr>
        <w:jc w:val="center"/>
      </w:pPr>
      <w:bookmarkStart w:id="605" w:name="expert_pdf_WhereYouWere"/>
      <w:bookmarkEnd w:id="605"/>
      <w:r w:rsidRPr="00287BD3">
        <w:rPr>
          <w:rFonts w:ascii="Arial" w:hAnsi="Arial"/>
          <w:sz w:val="52"/>
        </w:rPr>
        <w:t>END</w:t>
      </w:r>
    </w:p>
    <w:sectPr w:rsidR="00314B36" w:rsidRPr="00287BD3" w:rsidSect="00345992">
      <w:headerReference w:type="even" r:id="rId75"/>
      <w:headerReference w:type="default" r:id="rId76"/>
      <w:headerReference w:type="first" r:id="rId77"/>
      <w:pgSz w:w="11907" w:h="16840" w:code="9"/>
      <w:pgMar w:top="1134" w:right="1134" w:bottom="1134" w:left="1418" w:header="567" w:footer="3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CBF0C" w14:textId="77777777" w:rsidR="00F80A09" w:rsidRDefault="00F80A09">
      <w:r>
        <w:separator/>
      </w:r>
    </w:p>
  </w:endnote>
  <w:endnote w:type="continuationSeparator" w:id="0">
    <w:p w14:paraId="66D65CFE" w14:textId="77777777" w:rsidR="00F80A09" w:rsidRDefault="00F8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6" w14:textId="77777777" w:rsidR="00186A88" w:rsidRDefault="00186A88">
    <w:pPr>
      <w:pStyle w:val="Footer"/>
      <w:jc w:val="center"/>
    </w:pPr>
  </w:p>
  <w:p w14:paraId="6E8620E7" w14:textId="77777777" w:rsidR="00186A88" w:rsidRDefault="00186A88">
    <w:pPr>
      <w:pStyle w:val="Footer"/>
    </w:pPr>
    <w:r>
      <w:t>December 2001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8" w14:textId="77777777" w:rsidR="00186A88" w:rsidRDefault="00186A88">
    <w:pPr>
      <w:pStyle w:val="Footer"/>
      <w:tabs>
        <w:tab w:val="clear" w:pos="8306"/>
        <w:tab w:val="right" w:pos="8931"/>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A" w14:textId="40CFA634" w:rsidR="00186A88" w:rsidRDefault="00186A88">
    <w:pPr>
      <w:pStyle w:val="Footer"/>
      <w:tabs>
        <w:tab w:val="clear" w:pos="4153"/>
        <w:tab w:val="center" w:pos="4536"/>
      </w:tabs>
      <w:spacing w:after="0"/>
      <w:rPr>
        <w:rStyle w:val="PageNumber"/>
      </w:rPr>
    </w:pPr>
    <w:r>
      <w:tab/>
    </w:r>
    <w:r>
      <w:tab/>
    </w:r>
    <w:r>
      <w:rPr>
        <w:rStyle w:val="PageNumber"/>
      </w:rPr>
      <w:fldChar w:fldCharType="begin"/>
    </w:r>
    <w:r>
      <w:rPr>
        <w:rStyle w:val="PageNumber"/>
      </w:rPr>
      <w:instrText xml:space="preserve"> PAGE </w:instrText>
    </w:r>
    <w:r>
      <w:rPr>
        <w:rStyle w:val="PageNumber"/>
      </w:rPr>
      <w:fldChar w:fldCharType="separate"/>
    </w:r>
    <w:r w:rsidR="001F39AE">
      <w:rPr>
        <w:rStyle w:val="PageNumber"/>
        <w:noProof/>
      </w:rPr>
      <w:t>24</w:t>
    </w:r>
    <w:r>
      <w:rPr>
        <w:rStyle w:val="PageNumber"/>
      </w:rPr>
      <w:fldChar w:fldCharType="end"/>
    </w:r>
  </w:p>
  <w:p w14:paraId="6E8620EB" w14:textId="77777777" w:rsidR="00186A88" w:rsidRDefault="00186A88">
    <w:pPr>
      <w:pStyle w:val="Footer"/>
      <w:tabs>
        <w:tab w:val="left" w:pos="7371"/>
      </w:tabs>
      <w:spacing w:after="0"/>
    </w:pPr>
    <w:r>
      <w:rPr>
        <w:rStyle w:val="PageNumber"/>
      </w:rPr>
      <w:tab/>
    </w:r>
    <w:r>
      <w:rPr>
        <w:rStyle w:val="PageNumber"/>
      </w:rPr>
      <w:tab/>
    </w:r>
    <w:r>
      <w:rPr>
        <w:rStyle w:val="PageNumbe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E" w14:textId="77777777" w:rsidR="00186A88" w:rsidRDefault="00186A88">
    <w:pPr>
      <w:pStyle w:val="Footer"/>
    </w:pPr>
    <w:r>
      <w:t>PF - December 2001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F" w14:textId="1F9108CD" w:rsidR="00186A88" w:rsidRDefault="00186A88">
    <w:pPr>
      <w:pStyle w:val="Footer"/>
      <w:tabs>
        <w:tab w:val="clear" w:pos="8306"/>
        <w:tab w:val="right" w:pos="6000"/>
        <w:tab w:val="left" w:pos="7575"/>
      </w:tabs>
      <w:spacing w:after="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1F39AE">
      <w:rPr>
        <w:rStyle w:val="PageNumber"/>
        <w:noProof/>
      </w:rPr>
      <w:t>109</w:t>
    </w:r>
    <w:r>
      <w:rPr>
        <w:rStyle w:val="PageNumber"/>
      </w:rPr>
      <w:fldChar w:fldCharType="end"/>
    </w:r>
  </w:p>
  <w:p w14:paraId="6E8620F0" w14:textId="76E5424C" w:rsidR="00186A88" w:rsidRDefault="00186A88" w:rsidP="00055917">
    <w:pPr>
      <w:pStyle w:val="Footer"/>
      <w:tabs>
        <w:tab w:val="clear" w:pos="8306"/>
        <w:tab w:val="right" w:pos="6000"/>
        <w:tab w:val="left" w:pos="6804"/>
        <w:tab w:val="left" w:pos="7230"/>
        <w:tab w:val="left" w:pos="7371"/>
        <w:tab w:val="left" w:pos="7513"/>
        <w:tab w:val="left" w:pos="7655"/>
      </w:tabs>
      <w:spacing w:after="0"/>
    </w:pPr>
    <w:r>
      <w:rPr>
        <w:rStyle w:val="PageNumber"/>
      </w:rPr>
      <w:tab/>
    </w:r>
    <w:r>
      <w:rPr>
        <w:rStyle w:val="PageNumber"/>
      </w:rPr>
      <w:tab/>
    </w:r>
    <w:r>
      <w:rPr>
        <w:rStyle w:val="PageNumber"/>
      </w:rPr>
      <w:tab/>
    </w:r>
    <w:r>
      <w:rPr>
        <w:rStyle w:val="PageNumber"/>
      </w:rPr>
      <w:tab/>
    </w:r>
    <w:r>
      <w:rPr>
        <w:bCs/>
        <w:sz w:val="24"/>
      </w:rPr>
      <w:t xml:space="preserve">01 July  2018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9" w14:textId="77777777" w:rsidR="00186A88" w:rsidRDefault="00186A88">
    <w:pPr>
      <w:pStyle w:val="Footer"/>
    </w:pPr>
    <w:r>
      <w:t>DOC11 - DDecember2001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7D9C4" w14:textId="77777777" w:rsidR="00F80A09" w:rsidRDefault="00F80A09">
      <w:r>
        <w:separator/>
      </w:r>
    </w:p>
  </w:footnote>
  <w:footnote w:type="continuationSeparator" w:id="0">
    <w:p w14:paraId="76D1C79A" w14:textId="77777777" w:rsidR="00F80A09" w:rsidRDefault="00F80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5" w14:textId="77777777" w:rsidR="00186A88" w:rsidRDefault="001F39AE">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2050"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186A88">
      <w:t>Contents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6" w14:textId="77777777" w:rsidR="00186A88" w:rsidRPr="006C7693" w:rsidRDefault="00186A88">
    <w:pPr>
      <w:pStyle w:val="Header"/>
      <w:jc w:val="left"/>
      <w:rPr>
        <w:rFonts w:ascii="Times New Roman" w:hAnsi="Times New Roman"/>
      </w:rPr>
    </w:pPr>
    <w:r w:rsidRPr="006C7693">
      <w:rPr>
        <w:rFonts w:ascii="Times New Roman" w:hAnsi="Times New Roman"/>
      </w:rPr>
      <w:t>Distribution Glossary and Definitions (DGD)</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7" w14:textId="77777777" w:rsidR="00186A88" w:rsidRDefault="001F39AE">
    <w:pPr>
      <w:pStyle w:val="Header"/>
    </w:pPr>
    <w:r>
      <w:rPr>
        <w:noProof/>
      </w:rP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2058" type="#_x0000_t136" style="position:absolute;left:0;text-align:left;margin-left:0;margin-top:0;width:538.3pt;height:119.6pt;rotation:315;z-index:-2516710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8" w14:textId="77777777" w:rsidR="00186A88" w:rsidRDefault="001F39AE">
    <w:pPr>
      <w:pStyle w:val="Header"/>
    </w:pPr>
    <w:r>
      <w:rPr>
        <w:noProof/>
      </w:rP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2062" type="#_x0000_t136" style="position:absolute;left:0;text-align:left;margin-left:0;margin-top:0;width:538.3pt;height:119.6pt;rotation:315;z-index:-2516689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9" w14:textId="77777777" w:rsidR="00186A88" w:rsidRPr="004D0EBF" w:rsidRDefault="00186A88" w:rsidP="004D0EBF">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A" w14:textId="77777777" w:rsidR="00186A88" w:rsidRDefault="00186A88">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B" w14:textId="77777777" w:rsidR="00186A88" w:rsidRDefault="001F39AE">
    <w:pPr>
      <w:pStyle w:val="Header"/>
    </w:pPr>
    <w:r>
      <w:rPr>
        <w:noProof/>
      </w:rP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2065" type="#_x0000_t136" style="position:absolute;left:0;text-align:left;margin-left:0;margin-top:0;width:538.3pt;height:119.6pt;rotation:315;z-index:-2516669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C" w14:textId="77777777" w:rsidR="00186A88" w:rsidRDefault="00186A8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D" w14:textId="77777777" w:rsidR="00186A88" w:rsidRDefault="001F39AE">
    <w:pPr>
      <w:pStyle w:val="Header"/>
    </w:pPr>
    <w:r>
      <w:rPr>
        <w:noProof/>
      </w:rP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2064" type="#_x0000_t136" style="position:absolute;left:0;text-align:left;margin-left:0;margin-top:0;width:538.3pt;height:119.6pt;rotation:315;z-index:-2516679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E" w14:textId="77777777" w:rsidR="00186A88" w:rsidRDefault="001F39AE">
    <w:pPr>
      <w:pStyle w:val="Header"/>
    </w:pPr>
    <w:r>
      <w:rPr>
        <w:noProof/>
      </w:rP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2068" type="#_x0000_t136" style="position:absolute;left:0;text-align:left;margin-left:0;margin-top:0;width:538.3pt;height:119.6pt;rotation:315;z-index:-25166489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F" w14:textId="77777777" w:rsidR="00186A88" w:rsidRPr="006C7693" w:rsidRDefault="00186A88">
    <w:pPr>
      <w:pStyle w:val="Header"/>
      <w:jc w:val="left"/>
      <w:rPr>
        <w:rFonts w:ascii="Times New Roman" w:hAnsi="Times New Roman"/>
      </w:rPr>
    </w:pPr>
    <w:r w:rsidRPr="006C7693">
      <w:rPr>
        <w:rFonts w:ascii="Times New Roman" w:hAnsi="Times New Roman"/>
      </w:rPr>
      <w:t>Distribution Introduction (DIn)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9" w14:textId="77777777" w:rsidR="00186A88" w:rsidRDefault="001F39AE">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2049"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0" w14:textId="77777777" w:rsidR="00186A88" w:rsidRDefault="001F39AE">
    <w:pPr>
      <w:pStyle w:val="Header"/>
    </w:pPr>
    <w:r>
      <w:rPr>
        <w:noProof/>
      </w:rP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2067" type="#_x0000_t136" style="position:absolute;left:0;text-align:left;margin-left:0;margin-top:0;width:538.3pt;height:119.6pt;rotation:315;z-index:-2516659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1" w14:textId="77777777" w:rsidR="00186A88" w:rsidRDefault="001F39AE">
    <w:pPr>
      <w:pStyle w:val="Header"/>
    </w:pPr>
    <w:r>
      <w:rPr>
        <w:noProof/>
      </w:rP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2071" type="#_x0000_t136" style="position:absolute;left:0;text-align:left;margin-left:0;margin-top:0;width:538.3pt;height:119.6pt;rotation:315;z-index:-25166284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2" w14:textId="77777777" w:rsidR="00186A88" w:rsidRDefault="00186A88">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3" w14:textId="77777777" w:rsidR="00186A88" w:rsidRDefault="001F39AE">
    <w:pPr>
      <w:pStyle w:val="Header"/>
    </w:pPr>
    <w:r>
      <w:rPr>
        <w:noProof/>
      </w:rP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2070" type="#_x0000_t136" style="position:absolute;left:0;text-align:left;margin-left:0;margin-top:0;width:538.3pt;height:119.6pt;rotation:315;z-index:-25166387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4" w14:textId="77777777" w:rsidR="00186A88" w:rsidRDefault="001F39AE">
    <w:pPr>
      <w:pStyle w:val="Header"/>
    </w:pPr>
    <w:r>
      <w:rPr>
        <w:noProof/>
      </w:rP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2074" type="#_x0000_t136" style="position:absolute;left:0;text-align:left;margin-left:0;margin-top:0;width:538.3pt;height:119.6pt;rotation:315;z-index:-25166080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5" w14:textId="77777777" w:rsidR="00186A88" w:rsidRPr="006C7693" w:rsidRDefault="00186A88">
    <w:pPr>
      <w:pStyle w:val="Header"/>
      <w:jc w:val="left"/>
      <w:rPr>
        <w:rFonts w:ascii="Times New Roman" w:hAnsi="Times New Roman"/>
      </w:rPr>
    </w:pPr>
    <w:r w:rsidRPr="006C7693">
      <w:rPr>
        <w:rFonts w:ascii="Times New Roman" w:hAnsi="Times New Roman"/>
      </w:rPr>
      <w:t>Distribution General Conditions (DGC)</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6" w14:textId="77777777" w:rsidR="00186A88" w:rsidRDefault="001F39AE">
    <w:pPr>
      <w:pStyle w:val="Header"/>
    </w:pPr>
    <w:r>
      <w:rPr>
        <w:noProof/>
      </w:rP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2073" type="#_x0000_t136" style="position:absolute;left:0;text-align:left;margin-left:0;margin-top:0;width:538.3pt;height:119.6pt;rotation:315;z-index:-2516618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7" w14:textId="77777777" w:rsidR="00186A88" w:rsidRDefault="001F39AE">
    <w:pPr>
      <w:pStyle w:val="Header"/>
    </w:pPr>
    <w:r>
      <w:rPr>
        <w:noProof/>
      </w:rP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2077" type="#_x0000_t136" style="position:absolute;left:0;text-align:left;margin-left:0;margin-top:0;width:538.3pt;height:119.6pt;rotation:315;z-index:-25165875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186A88">
      <w:t>Distribution Operating Code</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8" w14:textId="77777777" w:rsidR="00186A88" w:rsidRDefault="00186A88">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A" w14:textId="77777777" w:rsidR="00186A88" w:rsidRDefault="001F39AE">
    <w:pPr>
      <w:pStyle w:val="Header"/>
    </w:pPr>
    <w:r>
      <w:rPr>
        <w:noProof/>
      </w:rP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2076" type="#_x0000_t136" style="position:absolute;left:0;text-align:left;margin-left:0;margin-top:0;width:538.3pt;height:119.6pt;rotation:315;z-index:-25165977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C" w14:textId="77777777" w:rsidR="00186A88" w:rsidRDefault="001F39AE">
    <w:pPr>
      <w:pStyle w:val="Header"/>
    </w:pPr>
    <w:r>
      <w:rPr>
        <w:noProof/>
      </w:rP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2053" type="#_x0000_t136" style="position:absolute;left:0;text-align:left;margin-left:0;margin-top:0;width:538.3pt;height:119.6pt;rotation:315;z-index:-2516741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186A88">
      <w:t>Preface</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B" w14:textId="77777777" w:rsidR="00186A88" w:rsidRDefault="001F39AE">
    <w:pPr>
      <w:pStyle w:val="Header"/>
    </w:pPr>
    <w:r>
      <w:rPr>
        <w:noProof/>
      </w:rP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2080"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C" w14:textId="77777777" w:rsidR="00186A88" w:rsidRPr="006C7693" w:rsidRDefault="00186A88">
    <w:pPr>
      <w:pStyle w:val="Header"/>
      <w:rPr>
        <w:rFonts w:ascii="Times New Roman" w:hAnsi="Times New Roman"/>
      </w:rPr>
    </w:pPr>
    <w:r w:rsidRPr="006C7693">
      <w:rPr>
        <w:rFonts w:ascii="Times New Roman" w:hAnsi="Times New Roman"/>
      </w:rPr>
      <w:t>Distribution planning and connection Code (DPC)</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D" w14:textId="77777777" w:rsidR="00186A88" w:rsidRDefault="001F39AE">
    <w:pPr>
      <w:pStyle w:val="Header"/>
    </w:pPr>
    <w:r>
      <w:rPr>
        <w:noProof/>
      </w:rP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2079"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E" w14:textId="77777777" w:rsidR="00186A88" w:rsidRDefault="001F39AE">
    <w:pPr>
      <w:pStyle w:val="Header"/>
    </w:pPr>
    <w:r>
      <w:rPr>
        <w:noProof/>
      </w:rP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2083" type="#_x0000_t136" style="position:absolute;left:0;text-align:left;margin-left:0;margin-top:0;width:538.3pt;height:119.6pt;rotation:315;z-index:-25165465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0F" w14:textId="77777777" w:rsidR="00186A88" w:rsidRDefault="00186A88">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0" w14:textId="77777777" w:rsidR="00186A88" w:rsidRDefault="001F39AE">
    <w:pPr>
      <w:pStyle w:val="Header"/>
    </w:pPr>
    <w:r>
      <w:rPr>
        <w:noProof/>
      </w:rP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2082" type="#_x0000_t136" style="position:absolute;left:0;text-align:left;margin-left:0;margin-top:0;width:538.3pt;height:119.6pt;rotation:315;z-index:-25165568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1" w14:textId="77777777" w:rsidR="00186A88" w:rsidRDefault="001F39AE">
    <w:pPr>
      <w:pStyle w:val="Header"/>
    </w:pPr>
    <w:r>
      <w:rPr>
        <w:noProof/>
      </w:rP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2086" type="#_x0000_t136" style="position:absolute;left:0;text-align:left;margin-left:0;margin-top:0;width:538.3pt;height:119.6pt;rotation:315;z-index:-2516526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2" w14:textId="77777777" w:rsidR="00186A88" w:rsidRPr="006C7693" w:rsidRDefault="00186A88">
    <w:pPr>
      <w:pStyle w:val="Header"/>
      <w:jc w:val="left"/>
      <w:rPr>
        <w:rFonts w:ascii="Times New Roman" w:hAnsi="Times New Roman"/>
      </w:rPr>
    </w:pPr>
    <w:r w:rsidRPr="006C7693">
      <w:rPr>
        <w:rFonts w:ascii="Times New Roman" w:hAnsi="Times New Roman"/>
      </w:rPr>
      <w:t>Distribution Operating Code (DOC)</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3" w14:textId="77777777" w:rsidR="00186A88" w:rsidRDefault="001F39AE">
    <w:pPr>
      <w:pStyle w:val="Header"/>
    </w:pPr>
    <w:r>
      <w:rPr>
        <w:noProof/>
      </w:rP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2085" type="#_x0000_t136" style="position:absolute;left:0;text-align:left;margin-left:0;margin-top:0;width:538.3pt;height:119.6pt;rotation:315;z-index:-2516536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4" w14:textId="77777777" w:rsidR="00186A88" w:rsidRDefault="001F39AE">
    <w:pPr>
      <w:pStyle w:val="Header"/>
    </w:pPr>
    <w:r>
      <w:rPr>
        <w:noProof/>
      </w:rP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2089"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ED" w14:textId="77777777" w:rsidR="00186A88" w:rsidRDefault="00186A88"/>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5" w14:textId="77777777" w:rsidR="00186A88" w:rsidRPr="006C7693" w:rsidRDefault="00186A88">
    <w:pPr>
      <w:pStyle w:val="Header"/>
      <w:jc w:val="left"/>
      <w:rPr>
        <w:rFonts w:ascii="Times New Roman" w:hAnsi="Times New Roman"/>
      </w:rPr>
    </w:pPr>
    <w:r w:rsidRPr="006C7693">
      <w:rPr>
        <w:rFonts w:ascii="Times New Roman" w:hAnsi="Times New Roman"/>
      </w:rPr>
      <w:t>Distribution Operating Code (DOC)</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6" w14:textId="77777777" w:rsidR="00186A88" w:rsidRDefault="001F39AE">
    <w:pPr>
      <w:pStyle w:val="Header"/>
    </w:pPr>
    <w:r>
      <w:rPr>
        <w:noProof/>
      </w:rP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2088"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7" w14:textId="77777777" w:rsidR="00186A88" w:rsidRDefault="001F39AE">
    <w:pPr>
      <w:pStyle w:val="Header"/>
    </w:pPr>
    <w:r>
      <w:rPr>
        <w:noProof/>
      </w:rP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2092"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8" w14:textId="77777777" w:rsidR="00186A88" w:rsidRDefault="00186A88">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9" w14:textId="77777777" w:rsidR="00186A88" w:rsidRDefault="001F39AE">
    <w:pPr>
      <w:pStyle w:val="Header"/>
    </w:pPr>
    <w:r>
      <w:rPr>
        <w:noProof/>
      </w:rP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2091"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A" w14:textId="77777777" w:rsidR="00186A88" w:rsidRDefault="001F39AE">
    <w:pPr>
      <w:pStyle w:val="Header"/>
    </w:pPr>
    <w:r>
      <w:rPr>
        <w:noProof/>
      </w:rPr>
      <w:pict w14:anchorId="6E8621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6" o:spid="_x0000_s2095" type="#_x0000_t136" style="position:absolute;left:0;text-align:left;margin-left:0;margin-top:0;width:538.3pt;height:119.6pt;rotation:315;z-index:-2516464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B" w14:textId="77777777" w:rsidR="00186A88" w:rsidRDefault="00186A88">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C" w14:textId="77777777" w:rsidR="00186A88" w:rsidRDefault="001F39AE">
    <w:pPr>
      <w:pStyle w:val="Header"/>
    </w:pPr>
    <w:r>
      <w:rPr>
        <w:noProof/>
      </w:rPr>
      <w:pict w14:anchorId="6E862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5" o:spid="_x0000_s2094" type="#_x0000_t136" style="position:absolute;left:0;text-align:left;margin-left:0;margin-top:0;width:538.3pt;height:119.6pt;rotation:315;z-index:-2516474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D" w14:textId="77777777" w:rsidR="00186A88" w:rsidRDefault="001F39AE">
    <w:pPr>
      <w:pStyle w:val="Header"/>
    </w:pPr>
    <w:r>
      <w:rPr>
        <w:noProof/>
      </w:rP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2101" type="#_x0000_t136" style="position:absolute;left:0;text-align:left;margin-left:0;margin-top:0;width:538.3pt;height:119.6pt;rotation:315;z-index:-2516423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E" w14:textId="77777777" w:rsidR="00186A88" w:rsidRDefault="00186A8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1" w14:textId="77777777" w:rsidR="00186A88" w:rsidRDefault="001F39AE">
    <w:pPr>
      <w:pStyle w:val="Header"/>
    </w:pPr>
    <w:r>
      <w:rPr>
        <w:noProof/>
      </w:rP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2052" type="#_x0000_t136" style="position:absolute;left:0;text-align:left;margin-left:0;margin-top:0;width:538.3pt;height:119.6pt;rotation:315;z-index:-2516751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1F" w14:textId="77777777" w:rsidR="00186A88" w:rsidRDefault="001F39AE">
    <w:pPr>
      <w:pStyle w:val="Header"/>
    </w:pPr>
    <w:r>
      <w:rPr>
        <w:noProof/>
      </w:rP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2100" type="#_x0000_t136" style="position:absolute;left:0;text-align:left;margin-left:0;margin-top:0;width:538.3pt;height:119.6pt;rotation:315;z-index:-2516433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20" w14:textId="77777777" w:rsidR="00186A88" w:rsidRDefault="001F39AE">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2104"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21" w14:textId="77777777" w:rsidR="00186A88" w:rsidRDefault="00186A88">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122" w14:textId="77777777" w:rsidR="00186A88" w:rsidRDefault="001F39AE">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2103"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2" w14:textId="77777777" w:rsidR="00186A88" w:rsidRDefault="001F39AE">
    <w:pPr>
      <w:pStyle w:val="Header"/>
    </w:pPr>
    <w:r>
      <w:rPr>
        <w:noProof/>
      </w:rP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2056"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3" w14:textId="77777777" w:rsidR="00186A88" w:rsidRDefault="00186A88">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4" w14:textId="77777777" w:rsidR="00186A88" w:rsidRDefault="001F39AE">
    <w:pPr>
      <w:pStyle w:val="Header"/>
    </w:pPr>
    <w:r>
      <w:rPr>
        <w:noProof/>
      </w:rP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2055"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620F5" w14:textId="77777777" w:rsidR="00186A88" w:rsidRDefault="001F39AE">
    <w:pPr>
      <w:pStyle w:val="Header"/>
    </w:pPr>
    <w:r>
      <w:rPr>
        <w:noProof/>
      </w:rP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2059" type="#_x0000_t136" style="position:absolute;left:0;text-align:left;margin-left:0;margin-top:0;width:538.3pt;height:119.6pt;rotation:315;z-index:-2516700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1">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4">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5">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7">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2">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26">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32">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33">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35">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37">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2E441D89"/>
    <w:multiLevelType w:val="singleLevel"/>
    <w:tmpl w:val="08090017"/>
    <w:lvl w:ilvl="0">
      <w:start w:val="1"/>
      <w:numFmt w:val="lowerLetter"/>
      <w:lvlText w:val="%1)"/>
      <w:lvlJc w:val="left"/>
      <w:pPr>
        <w:tabs>
          <w:tab w:val="num" w:pos="360"/>
        </w:tabs>
        <w:ind w:left="360" w:hanging="360"/>
      </w:pPr>
    </w:lvl>
  </w:abstractNum>
  <w:abstractNum w:abstractNumId="39">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41">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42">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45">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46">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47">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48">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49">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51">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55">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56">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57">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61">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64">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67">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69">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7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71">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72">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73">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74">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7">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80">
    <w:nsid w:val="7F901941"/>
    <w:multiLevelType w:val="singleLevel"/>
    <w:tmpl w:val="F0E89EC4"/>
    <w:lvl w:ilvl="0">
      <w:start w:val="1"/>
      <w:numFmt w:val="lowerLetter"/>
      <w:lvlText w:val="(%1)"/>
      <w:legacy w:legacy="1" w:legacySpace="360" w:legacyIndent="720"/>
      <w:lvlJc w:val="left"/>
      <w:pPr>
        <w:ind w:left="2160" w:hanging="720"/>
      </w:pPr>
    </w:lvl>
  </w:abstractNum>
  <w:num w:numId="1">
    <w:abstractNumId w:val="6"/>
  </w:num>
  <w:num w:numId="2">
    <w:abstractNumId w:val="7"/>
  </w:num>
  <w:num w:numId="3">
    <w:abstractNumId w:val="46"/>
  </w:num>
  <w:num w:numId="4">
    <w:abstractNumId w:val="25"/>
  </w:num>
  <w:num w:numId="5">
    <w:abstractNumId w:val="56"/>
  </w:num>
  <w:num w:numId="6">
    <w:abstractNumId w:val="80"/>
  </w:num>
  <w:num w:numId="7">
    <w:abstractNumId w:val="9"/>
  </w:num>
  <w:num w:numId="8">
    <w:abstractNumId w:val="8"/>
  </w:num>
  <w:num w:numId="9">
    <w:abstractNumId w:val="4"/>
  </w:num>
  <w:num w:numId="10">
    <w:abstractNumId w:val="5"/>
  </w:num>
  <w:num w:numId="11">
    <w:abstractNumId w:val="0"/>
  </w:num>
  <w:num w:numId="12">
    <w:abstractNumId w:val="1"/>
  </w:num>
  <w:num w:numId="13">
    <w:abstractNumId w:val="2"/>
  </w:num>
  <w:num w:numId="14">
    <w:abstractNumId w:val="13"/>
  </w:num>
  <w:num w:numId="15">
    <w:abstractNumId w:val="34"/>
  </w:num>
  <w:num w:numId="16">
    <w:abstractNumId w:val="21"/>
  </w:num>
  <w:num w:numId="17">
    <w:abstractNumId w:val="45"/>
  </w:num>
  <w:num w:numId="18">
    <w:abstractNumId w:val="79"/>
  </w:num>
  <w:num w:numId="19">
    <w:abstractNumId w:val="40"/>
  </w:num>
  <w:num w:numId="20">
    <w:abstractNumId w:val="16"/>
  </w:num>
  <w:num w:numId="21">
    <w:abstractNumId w:val="50"/>
  </w:num>
  <w:num w:numId="22">
    <w:abstractNumId w:val="69"/>
  </w:num>
  <w:num w:numId="23">
    <w:abstractNumId w:val="66"/>
  </w:num>
  <w:num w:numId="24">
    <w:abstractNumId w:val="36"/>
  </w:num>
  <w:num w:numId="25">
    <w:abstractNumId w:val="41"/>
  </w:num>
  <w:num w:numId="26">
    <w:abstractNumId w:val="14"/>
  </w:num>
  <w:num w:numId="27">
    <w:abstractNumId w:val="31"/>
  </w:num>
  <w:num w:numId="28">
    <w:abstractNumId w:val="68"/>
  </w:num>
  <w:num w:numId="29">
    <w:abstractNumId w:val="60"/>
  </w:num>
  <w:num w:numId="30">
    <w:abstractNumId w:val="55"/>
  </w:num>
  <w:num w:numId="31">
    <w:abstractNumId w:val="44"/>
  </w:num>
  <w:num w:numId="32">
    <w:abstractNumId w:val="47"/>
  </w:num>
  <w:num w:numId="33">
    <w:abstractNumId w:val="71"/>
  </w:num>
  <w:num w:numId="34">
    <w:abstractNumId w:val="10"/>
  </w:num>
  <w:num w:numId="35">
    <w:abstractNumId w:val="3"/>
  </w:num>
  <w:num w:numId="36">
    <w:abstractNumId w:val="19"/>
  </w:num>
  <w:num w:numId="37">
    <w:abstractNumId w:val="70"/>
  </w:num>
  <w:num w:numId="38">
    <w:abstractNumId w:val="35"/>
  </w:num>
  <w:num w:numId="39">
    <w:abstractNumId w:val="38"/>
  </w:num>
  <w:num w:numId="40">
    <w:abstractNumId w:val="59"/>
  </w:num>
  <w:num w:numId="41">
    <w:abstractNumId w:val="75"/>
  </w:num>
  <w:num w:numId="42">
    <w:abstractNumId w:val="26"/>
  </w:num>
  <w:num w:numId="43">
    <w:abstractNumId w:val="65"/>
  </w:num>
  <w:num w:numId="44">
    <w:abstractNumId w:val="76"/>
  </w:num>
  <w:num w:numId="45">
    <w:abstractNumId w:val="58"/>
  </w:num>
  <w:num w:numId="46">
    <w:abstractNumId w:val="24"/>
  </w:num>
  <w:num w:numId="47">
    <w:abstractNumId w:val="32"/>
  </w:num>
  <w:num w:numId="48">
    <w:abstractNumId w:val="64"/>
  </w:num>
  <w:num w:numId="49">
    <w:abstractNumId w:val="11"/>
  </w:num>
  <w:num w:numId="50">
    <w:abstractNumId w:val="74"/>
  </w:num>
  <w:num w:numId="51">
    <w:abstractNumId w:val="48"/>
  </w:num>
  <w:num w:numId="52">
    <w:abstractNumId w:val="72"/>
  </w:num>
  <w:num w:numId="53">
    <w:abstractNumId w:val="18"/>
  </w:num>
  <w:num w:numId="54">
    <w:abstractNumId w:val="63"/>
  </w:num>
  <w:num w:numId="55">
    <w:abstractNumId w:val="62"/>
  </w:num>
  <w:num w:numId="56">
    <w:abstractNumId w:val="77"/>
  </w:num>
  <w:num w:numId="57">
    <w:abstractNumId w:val="43"/>
  </w:num>
  <w:num w:numId="58">
    <w:abstractNumId w:val="73"/>
  </w:num>
  <w:num w:numId="59">
    <w:abstractNumId w:val="28"/>
  </w:num>
  <w:num w:numId="60">
    <w:abstractNumId w:val="33"/>
  </w:num>
  <w:num w:numId="61">
    <w:abstractNumId w:val="53"/>
  </w:num>
  <w:num w:numId="62">
    <w:abstractNumId w:val="22"/>
  </w:num>
  <w:num w:numId="63">
    <w:abstractNumId w:val="61"/>
  </w:num>
  <w:num w:numId="64">
    <w:abstractNumId w:val="17"/>
  </w:num>
  <w:num w:numId="65">
    <w:abstractNumId w:val="39"/>
  </w:num>
  <w:num w:numId="66">
    <w:abstractNumId w:val="37"/>
  </w:num>
  <w:num w:numId="67">
    <w:abstractNumId w:val="20"/>
  </w:num>
  <w:num w:numId="68">
    <w:abstractNumId w:val="49"/>
  </w:num>
  <w:num w:numId="69">
    <w:abstractNumId w:val="27"/>
  </w:num>
  <w:num w:numId="70">
    <w:abstractNumId w:val="57"/>
  </w:num>
  <w:num w:numId="71">
    <w:abstractNumId w:val="12"/>
  </w:num>
  <w:num w:numId="72">
    <w:abstractNumId w:val="52"/>
  </w:num>
  <w:num w:numId="73">
    <w:abstractNumId w:val="15"/>
  </w:num>
  <w:num w:numId="74">
    <w:abstractNumId w:val="42"/>
  </w:num>
  <w:num w:numId="75">
    <w:abstractNumId w:val="30"/>
  </w:num>
  <w:num w:numId="76">
    <w:abstractNumId w:val="54"/>
  </w:num>
  <w:num w:numId="77">
    <w:abstractNumId w:val="67"/>
  </w:num>
  <w:num w:numId="78">
    <w:abstractNumId w:val="51"/>
  </w:num>
  <w:num w:numId="79">
    <w:abstractNumId w:val="29"/>
  </w:num>
  <w:num w:numId="80">
    <w:abstractNumId w:val="23"/>
  </w:num>
  <w:num w:numId="81">
    <w:abstractNumId w:val="7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hideSpelling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en-GB"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75"/>
  <w:displayHorizontalDrawingGridEvery w:val="2"/>
  <w:displayVerticalDrawingGridEvery w:val="2"/>
  <w:noPunctuationKerning/>
  <w:characterSpacingControl w:val="doNotCompress"/>
  <w:hdrShapeDefaults>
    <o:shapedefaults v:ext="edit" spidmax="2105">
      <v:stroke endarrow="block" endarrowwidth="narrow" weight="1p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368"/>
    <w:rsid w:val="00000436"/>
    <w:rsid w:val="000030E6"/>
    <w:rsid w:val="00003B9F"/>
    <w:rsid w:val="0000481E"/>
    <w:rsid w:val="00004941"/>
    <w:rsid w:val="00011560"/>
    <w:rsid w:val="00012337"/>
    <w:rsid w:val="000126D3"/>
    <w:rsid w:val="00014130"/>
    <w:rsid w:val="0002052A"/>
    <w:rsid w:val="000249F2"/>
    <w:rsid w:val="00024BB8"/>
    <w:rsid w:val="000266E3"/>
    <w:rsid w:val="00031822"/>
    <w:rsid w:val="00031BA0"/>
    <w:rsid w:val="00032B0C"/>
    <w:rsid w:val="00033951"/>
    <w:rsid w:val="00034CA2"/>
    <w:rsid w:val="00035B09"/>
    <w:rsid w:val="00036C66"/>
    <w:rsid w:val="00037018"/>
    <w:rsid w:val="000377E6"/>
    <w:rsid w:val="00040DC6"/>
    <w:rsid w:val="00041B03"/>
    <w:rsid w:val="00046EE6"/>
    <w:rsid w:val="00046F71"/>
    <w:rsid w:val="00047853"/>
    <w:rsid w:val="0005064E"/>
    <w:rsid w:val="00052D20"/>
    <w:rsid w:val="00053C0A"/>
    <w:rsid w:val="00054512"/>
    <w:rsid w:val="00055917"/>
    <w:rsid w:val="00055948"/>
    <w:rsid w:val="00056AA6"/>
    <w:rsid w:val="00057239"/>
    <w:rsid w:val="00065881"/>
    <w:rsid w:val="0006743F"/>
    <w:rsid w:val="000679EF"/>
    <w:rsid w:val="00067AD7"/>
    <w:rsid w:val="00070606"/>
    <w:rsid w:val="000706BA"/>
    <w:rsid w:val="00070FB8"/>
    <w:rsid w:val="00070FBB"/>
    <w:rsid w:val="000718B3"/>
    <w:rsid w:val="000727CA"/>
    <w:rsid w:val="0007352F"/>
    <w:rsid w:val="0007365B"/>
    <w:rsid w:val="000738FE"/>
    <w:rsid w:val="000742B8"/>
    <w:rsid w:val="00074992"/>
    <w:rsid w:val="00076704"/>
    <w:rsid w:val="00077EC8"/>
    <w:rsid w:val="00080DF8"/>
    <w:rsid w:val="00081AFE"/>
    <w:rsid w:val="0008222E"/>
    <w:rsid w:val="00082D71"/>
    <w:rsid w:val="00090E27"/>
    <w:rsid w:val="000912E6"/>
    <w:rsid w:val="00091583"/>
    <w:rsid w:val="00092D1C"/>
    <w:rsid w:val="00094DE4"/>
    <w:rsid w:val="00097CB7"/>
    <w:rsid w:val="000A08D0"/>
    <w:rsid w:val="000A100C"/>
    <w:rsid w:val="000A1CA9"/>
    <w:rsid w:val="000A28A6"/>
    <w:rsid w:val="000A342D"/>
    <w:rsid w:val="000A37D9"/>
    <w:rsid w:val="000A6276"/>
    <w:rsid w:val="000A6CC7"/>
    <w:rsid w:val="000B0315"/>
    <w:rsid w:val="000B2F1B"/>
    <w:rsid w:val="000B33CC"/>
    <w:rsid w:val="000B61B1"/>
    <w:rsid w:val="000B6C59"/>
    <w:rsid w:val="000B7C7B"/>
    <w:rsid w:val="000C048E"/>
    <w:rsid w:val="000C138B"/>
    <w:rsid w:val="000C27E4"/>
    <w:rsid w:val="000C2846"/>
    <w:rsid w:val="000C5072"/>
    <w:rsid w:val="000C6D0B"/>
    <w:rsid w:val="000D0316"/>
    <w:rsid w:val="000D0B17"/>
    <w:rsid w:val="000D18F0"/>
    <w:rsid w:val="000D2266"/>
    <w:rsid w:val="000D234B"/>
    <w:rsid w:val="000D37BA"/>
    <w:rsid w:val="000D37E8"/>
    <w:rsid w:val="000D55C8"/>
    <w:rsid w:val="000D6531"/>
    <w:rsid w:val="000D77B6"/>
    <w:rsid w:val="000E09C8"/>
    <w:rsid w:val="000E16C3"/>
    <w:rsid w:val="000E4EEC"/>
    <w:rsid w:val="000E5601"/>
    <w:rsid w:val="000E6F3C"/>
    <w:rsid w:val="000E75D1"/>
    <w:rsid w:val="000F0810"/>
    <w:rsid w:val="000F1240"/>
    <w:rsid w:val="000F194E"/>
    <w:rsid w:val="000F2009"/>
    <w:rsid w:val="000F2F3C"/>
    <w:rsid w:val="000F6AD1"/>
    <w:rsid w:val="000F73CA"/>
    <w:rsid w:val="000F7961"/>
    <w:rsid w:val="00101D44"/>
    <w:rsid w:val="00102D59"/>
    <w:rsid w:val="0010398B"/>
    <w:rsid w:val="00104970"/>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212A"/>
    <w:rsid w:val="00123DCA"/>
    <w:rsid w:val="00126A46"/>
    <w:rsid w:val="00127262"/>
    <w:rsid w:val="001313E5"/>
    <w:rsid w:val="001320D4"/>
    <w:rsid w:val="00132714"/>
    <w:rsid w:val="001356EE"/>
    <w:rsid w:val="0013686F"/>
    <w:rsid w:val="00136FA1"/>
    <w:rsid w:val="00137B56"/>
    <w:rsid w:val="00144FFD"/>
    <w:rsid w:val="001468A7"/>
    <w:rsid w:val="001500D2"/>
    <w:rsid w:val="00150474"/>
    <w:rsid w:val="00153E15"/>
    <w:rsid w:val="00155951"/>
    <w:rsid w:val="001559D9"/>
    <w:rsid w:val="0015737C"/>
    <w:rsid w:val="00157EF3"/>
    <w:rsid w:val="00160676"/>
    <w:rsid w:val="00162926"/>
    <w:rsid w:val="00163D13"/>
    <w:rsid w:val="001656BC"/>
    <w:rsid w:val="00166D83"/>
    <w:rsid w:val="001724E0"/>
    <w:rsid w:val="001730C0"/>
    <w:rsid w:val="00173FE0"/>
    <w:rsid w:val="001745C7"/>
    <w:rsid w:val="001747F4"/>
    <w:rsid w:val="00174844"/>
    <w:rsid w:val="001764C0"/>
    <w:rsid w:val="001774A7"/>
    <w:rsid w:val="00177B58"/>
    <w:rsid w:val="001801B7"/>
    <w:rsid w:val="0018119D"/>
    <w:rsid w:val="001814FB"/>
    <w:rsid w:val="001827B7"/>
    <w:rsid w:val="00185260"/>
    <w:rsid w:val="00185317"/>
    <w:rsid w:val="00186A88"/>
    <w:rsid w:val="00186B48"/>
    <w:rsid w:val="00187609"/>
    <w:rsid w:val="00187672"/>
    <w:rsid w:val="0019099F"/>
    <w:rsid w:val="0019149B"/>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C02FF"/>
    <w:rsid w:val="001C0778"/>
    <w:rsid w:val="001C11EE"/>
    <w:rsid w:val="001C2A6E"/>
    <w:rsid w:val="001C2C46"/>
    <w:rsid w:val="001C2D1B"/>
    <w:rsid w:val="001C36ED"/>
    <w:rsid w:val="001C3B9C"/>
    <w:rsid w:val="001C41C8"/>
    <w:rsid w:val="001C5767"/>
    <w:rsid w:val="001C5D7C"/>
    <w:rsid w:val="001C64C5"/>
    <w:rsid w:val="001C7F23"/>
    <w:rsid w:val="001D2A1F"/>
    <w:rsid w:val="001D5E98"/>
    <w:rsid w:val="001D6ED7"/>
    <w:rsid w:val="001D717C"/>
    <w:rsid w:val="001D73DC"/>
    <w:rsid w:val="001E50BA"/>
    <w:rsid w:val="001E5321"/>
    <w:rsid w:val="001E5DF5"/>
    <w:rsid w:val="001E6F01"/>
    <w:rsid w:val="001E71B8"/>
    <w:rsid w:val="001F268E"/>
    <w:rsid w:val="001F27EF"/>
    <w:rsid w:val="001F39AE"/>
    <w:rsid w:val="001F44B2"/>
    <w:rsid w:val="001F4D0F"/>
    <w:rsid w:val="001F5147"/>
    <w:rsid w:val="00200A45"/>
    <w:rsid w:val="00201F6A"/>
    <w:rsid w:val="00205D2D"/>
    <w:rsid w:val="00205E12"/>
    <w:rsid w:val="0020787A"/>
    <w:rsid w:val="002132B0"/>
    <w:rsid w:val="00213D67"/>
    <w:rsid w:val="00215D2B"/>
    <w:rsid w:val="002162DC"/>
    <w:rsid w:val="00216BAD"/>
    <w:rsid w:val="002210B2"/>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6D0E"/>
    <w:rsid w:val="002473CF"/>
    <w:rsid w:val="00252072"/>
    <w:rsid w:val="00253A94"/>
    <w:rsid w:val="00255217"/>
    <w:rsid w:val="00255782"/>
    <w:rsid w:val="00256E55"/>
    <w:rsid w:val="00260975"/>
    <w:rsid w:val="0026146A"/>
    <w:rsid w:val="00261CE1"/>
    <w:rsid w:val="00264A1A"/>
    <w:rsid w:val="00265814"/>
    <w:rsid w:val="002679EC"/>
    <w:rsid w:val="00271985"/>
    <w:rsid w:val="0027600F"/>
    <w:rsid w:val="0027675A"/>
    <w:rsid w:val="00277F0D"/>
    <w:rsid w:val="00283F48"/>
    <w:rsid w:val="002864A1"/>
    <w:rsid w:val="00287BD3"/>
    <w:rsid w:val="002915C5"/>
    <w:rsid w:val="00294EB4"/>
    <w:rsid w:val="00295E3A"/>
    <w:rsid w:val="0029627B"/>
    <w:rsid w:val="002A0410"/>
    <w:rsid w:val="002A065D"/>
    <w:rsid w:val="002A07D3"/>
    <w:rsid w:val="002A0C91"/>
    <w:rsid w:val="002A1353"/>
    <w:rsid w:val="002A3364"/>
    <w:rsid w:val="002A3417"/>
    <w:rsid w:val="002A4454"/>
    <w:rsid w:val="002A6D2D"/>
    <w:rsid w:val="002B089C"/>
    <w:rsid w:val="002B095E"/>
    <w:rsid w:val="002B13B7"/>
    <w:rsid w:val="002B2FF2"/>
    <w:rsid w:val="002B4247"/>
    <w:rsid w:val="002B4493"/>
    <w:rsid w:val="002B5983"/>
    <w:rsid w:val="002B5B03"/>
    <w:rsid w:val="002C24AC"/>
    <w:rsid w:val="002C24F5"/>
    <w:rsid w:val="002C2606"/>
    <w:rsid w:val="002C418C"/>
    <w:rsid w:val="002C45C7"/>
    <w:rsid w:val="002D2B1A"/>
    <w:rsid w:val="002D41E8"/>
    <w:rsid w:val="002D59D4"/>
    <w:rsid w:val="002D62F2"/>
    <w:rsid w:val="002E0580"/>
    <w:rsid w:val="002E0E33"/>
    <w:rsid w:val="002E13BD"/>
    <w:rsid w:val="002E1B04"/>
    <w:rsid w:val="002E2DFA"/>
    <w:rsid w:val="002E3CB5"/>
    <w:rsid w:val="002E4FD8"/>
    <w:rsid w:val="002E74BD"/>
    <w:rsid w:val="002F3114"/>
    <w:rsid w:val="002F4684"/>
    <w:rsid w:val="003002E5"/>
    <w:rsid w:val="00300863"/>
    <w:rsid w:val="003011BA"/>
    <w:rsid w:val="00301ECF"/>
    <w:rsid w:val="00306A40"/>
    <w:rsid w:val="00310D7E"/>
    <w:rsid w:val="003112F3"/>
    <w:rsid w:val="0031244C"/>
    <w:rsid w:val="0031299E"/>
    <w:rsid w:val="00312C0D"/>
    <w:rsid w:val="00312F54"/>
    <w:rsid w:val="003133A7"/>
    <w:rsid w:val="003137D6"/>
    <w:rsid w:val="003143D9"/>
    <w:rsid w:val="00314A32"/>
    <w:rsid w:val="00314B36"/>
    <w:rsid w:val="00314D19"/>
    <w:rsid w:val="00315DA7"/>
    <w:rsid w:val="003203BB"/>
    <w:rsid w:val="00320E5B"/>
    <w:rsid w:val="00322F5F"/>
    <w:rsid w:val="00323939"/>
    <w:rsid w:val="00327B41"/>
    <w:rsid w:val="0033273B"/>
    <w:rsid w:val="00332C35"/>
    <w:rsid w:val="00335271"/>
    <w:rsid w:val="003366EB"/>
    <w:rsid w:val="00337E45"/>
    <w:rsid w:val="00340E99"/>
    <w:rsid w:val="003416E3"/>
    <w:rsid w:val="00342850"/>
    <w:rsid w:val="00342B63"/>
    <w:rsid w:val="00343E9E"/>
    <w:rsid w:val="00345992"/>
    <w:rsid w:val="00345C09"/>
    <w:rsid w:val="00346607"/>
    <w:rsid w:val="003479C0"/>
    <w:rsid w:val="00351393"/>
    <w:rsid w:val="003515C5"/>
    <w:rsid w:val="00353673"/>
    <w:rsid w:val="003540D0"/>
    <w:rsid w:val="0035530A"/>
    <w:rsid w:val="003630A3"/>
    <w:rsid w:val="00365875"/>
    <w:rsid w:val="0036595D"/>
    <w:rsid w:val="00367090"/>
    <w:rsid w:val="00367A14"/>
    <w:rsid w:val="00371CCC"/>
    <w:rsid w:val="0037209B"/>
    <w:rsid w:val="00372848"/>
    <w:rsid w:val="00373604"/>
    <w:rsid w:val="00373CA1"/>
    <w:rsid w:val="00374F54"/>
    <w:rsid w:val="00376CD6"/>
    <w:rsid w:val="00377A5C"/>
    <w:rsid w:val="00381C1D"/>
    <w:rsid w:val="00383277"/>
    <w:rsid w:val="00384473"/>
    <w:rsid w:val="003844C7"/>
    <w:rsid w:val="00384FD3"/>
    <w:rsid w:val="00385714"/>
    <w:rsid w:val="00385902"/>
    <w:rsid w:val="00387C61"/>
    <w:rsid w:val="0039011B"/>
    <w:rsid w:val="0039101F"/>
    <w:rsid w:val="0039151B"/>
    <w:rsid w:val="00391952"/>
    <w:rsid w:val="00392A50"/>
    <w:rsid w:val="00397528"/>
    <w:rsid w:val="00397D93"/>
    <w:rsid w:val="003A0032"/>
    <w:rsid w:val="003A227B"/>
    <w:rsid w:val="003A38DD"/>
    <w:rsid w:val="003A4E59"/>
    <w:rsid w:val="003A59E7"/>
    <w:rsid w:val="003A5EFE"/>
    <w:rsid w:val="003A603A"/>
    <w:rsid w:val="003B021B"/>
    <w:rsid w:val="003B3441"/>
    <w:rsid w:val="003B36B6"/>
    <w:rsid w:val="003B5EC9"/>
    <w:rsid w:val="003B6AB3"/>
    <w:rsid w:val="003B78E4"/>
    <w:rsid w:val="003C0661"/>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293B"/>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EF"/>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BB9"/>
    <w:rsid w:val="00425DAC"/>
    <w:rsid w:val="00426677"/>
    <w:rsid w:val="00430FC0"/>
    <w:rsid w:val="00433526"/>
    <w:rsid w:val="004361F9"/>
    <w:rsid w:val="00436DF7"/>
    <w:rsid w:val="00441643"/>
    <w:rsid w:val="00443C6D"/>
    <w:rsid w:val="00446D29"/>
    <w:rsid w:val="0045019E"/>
    <w:rsid w:val="00450F3B"/>
    <w:rsid w:val="0045193B"/>
    <w:rsid w:val="00451E2C"/>
    <w:rsid w:val="0045266C"/>
    <w:rsid w:val="00453985"/>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0A29"/>
    <w:rsid w:val="004838D3"/>
    <w:rsid w:val="00483A3B"/>
    <w:rsid w:val="00485181"/>
    <w:rsid w:val="0048705A"/>
    <w:rsid w:val="00487B13"/>
    <w:rsid w:val="0049237D"/>
    <w:rsid w:val="00492761"/>
    <w:rsid w:val="00492AA6"/>
    <w:rsid w:val="00494354"/>
    <w:rsid w:val="00497DC2"/>
    <w:rsid w:val="004A01B3"/>
    <w:rsid w:val="004A125A"/>
    <w:rsid w:val="004A132C"/>
    <w:rsid w:val="004A3E4A"/>
    <w:rsid w:val="004A5B35"/>
    <w:rsid w:val="004A625E"/>
    <w:rsid w:val="004A6A9E"/>
    <w:rsid w:val="004A7E56"/>
    <w:rsid w:val="004A7F6C"/>
    <w:rsid w:val="004B09F8"/>
    <w:rsid w:val="004B19F4"/>
    <w:rsid w:val="004B1A7D"/>
    <w:rsid w:val="004B2D30"/>
    <w:rsid w:val="004B417B"/>
    <w:rsid w:val="004B5161"/>
    <w:rsid w:val="004B57B5"/>
    <w:rsid w:val="004B5CC6"/>
    <w:rsid w:val="004B5EFB"/>
    <w:rsid w:val="004B6A7D"/>
    <w:rsid w:val="004C1231"/>
    <w:rsid w:val="004C4D38"/>
    <w:rsid w:val="004C5EAD"/>
    <w:rsid w:val="004C606D"/>
    <w:rsid w:val="004C7FBC"/>
    <w:rsid w:val="004D0EBF"/>
    <w:rsid w:val="004D46CB"/>
    <w:rsid w:val="004D5738"/>
    <w:rsid w:val="004D66B9"/>
    <w:rsid w:val="004D67CD"/>
    <w:rsid w:val="004D7C6A"/>
    <w:rsid w:val="004E0929"/>
    <w:rsid w:val="004E38B2"/>
    <w:rsid w:val="004F2652"/>
    <w:rsid w:val="004F3A4E"/>
    <w:rsid w:val="004F4987"/>
    <w:rsid w:val="004F591C"/>
    <w:rsid w:val="004F5C06"/>
    <w:rsid w:val="004F6D35"/>
    <w:rsid w:val="00501E17"/>
    <w:rsid w:val="00502168"/>
    <w:rsid w:val="00502863"/>
    <w:rsid w:val="005028D8"/>
    <w:rsid w:val="00502E4C"/>
    <w:rsid w:val="00504482"/>
    <w:rsid w:val="005074F4"/>
    <w:rsid w:val="005077FA"/>
    <w:rsid w:val="005103BD"/>
    <w:rsid w:val="005119F9"/>
    <w:rsid w:val="00511C41"/>
    <w:rsid w:val="00512CAF"/>
    <w:rsid w:val="0051330B"/>
    <w:rsid w:val="00514EC5"/>
    <w:rsid w:val="00514F76"/>
    <w:rsid w:val="00515B76"/>
    <w:rsid w:val="0051636B"/>
    <w:rsid w:val="00520275"/>
    <w:rsid w:val="00520950"/>
    <w:rsid w:val="005256FF"/>
    <w:rsid w:val="005270BD"/>
    <w:rsid w:val="005312F4"/>
    <w:rsid w:val="00532316"/>
    <w:rsid w:val="00532530"/>
    <w:rsid w:val="00532B23"/>
    <w:rsid w:val="00532B39"/>
    <w:rsid w:val="00532CD2"/>
    <w:rsid w:val="00534BB1"/>
    <w:rsid w:val="00535496"/>
    <w:rsid w:val="0053550C"/>
    <w:rsid w:val="0053659B"/>
    <w:rsid w:val="005407BF"/>
    <w:rsid w:val="00542BEF"/>
    <w:rsid w:val="00542F7E"/>
    <w:rsid w:val="0054419D"/>
    <w:rsid w:val="00544AA8"/>
    <w:rsid w:val="00544B1B"/>
    <w:rsid w:val="00545DF9"/>
    <w:rsid w:val="00546BB7"/>
    <w:rsid w:val="00546F68"/>
    <w:rsid w:val="005510EF"/>
    <w:rsid w:val="00551E4A"/>
    <w:rsid w:val="0055267F"/>
    <w:rsid w:val="00552CA8"/>
    <w:rsid w:val="00553733"/>
    <w:rsid w:val="00553C63"/>
    <w:rsid w:val="00553DCD"/>
    <w:rsid w:val="005551F9"/>
    <w:rsid w:val="005570C5"/>
    <w:rsid w:val="005575F1"/>
    <w:rsid w:val="005604D8"/>
    <w:rsid w:val="00560974"/>
    <w:rsid w:val="00561E96"/>
    <w:rsid w:val="005640C4"/>
    <w:rsid w:val="00564BAB"/>
    <w:rsid w:val="005656AC"/>
    <w:rsid w:val="00566213"/>
    <w:rsid w:val="005667B2"/>
    <w:rsid w:val="00566BB3"/>
    <w:rsid w:val="00566DE5"/>
    <w:rsid w:val="00572395"/>
    <w:rsid w:val="00572455"/>
    <w:rsid w:val="0057265B"/>
    <w:rsid w:val="00572922"/>
    <w:rsid w:val="00572AEA"/>
    <w:rsid w:val="0057326A"/>
    <w:rsid w:val="005746DB"/>
    <w:rsid w:val="00574A73"/>
    <w:rsid w:val="00575CA0"/>
    <w:rsid w:val="00576242"/>
    <w:rsid w:val="00576373"/>
    <w:rsid w:val="005764ED"/>
    <w:rsid w:val="00577AF2"/>
    <w:rsid w:val="00582030"/>
    <w:rsid w:val="00584340"/>
    <w:rsid w:val="00584E7F"/>
    <w:rsid w:val="0058585C"/>
    <w:rsid w:val="00585B3F"/>
    <w:rsid w:val="0058744C"/>
    <w:rsid w:val="005878F9"/>
    <w:rsid w:val="00590B71"/>
    <w:rsid w:val="00591368"/>
    <w:rsid w:val="0059239F"/>
    <w:rsid w:val="00592D07"/>
    <w:rsid w:val="005950F8"/>
    <w:rsid w:val="00595463"/>
    <w:rsid w:val="00595867"/>
    <w:rsid w:val="00595941"/>
    <w:rsid w:val="00595C77"/>
    <w:rsid w:val="00596972"/>
    <w:rsid w:val="005A038C"/>
    <w:rsid w:val="005A123D"/>
    <w:rsid w:val="005A1EDC"/>
    <w:rsid w:val="005A2853"/>
    <w:rsid w:val="005A2EE3"/>
    <w:rsid w:val="005A5D9B"/>
    <w:rsid w:val="005A607D"/>
    <w:rsid w:val="005A6463"/>
    <w:rsid w:val="005B01BC"/>
    <w:rsid w:val="005B1126"/>
    <w:rsid w:val="005B2055"/>
    <w:rsid w:val="005B3A1A"/>
    <w:rsid w:val="005B451B"/>
    <w:rsid w:val="005B4572"/>
    <w:rsid w:val="005B4BAA"/>
    <w:rsid w:val="005B515B"/>
    <w:rsid w:val="005B76AF"/>
    <w:rsid w:val="005B77EB"/>
    <w:rsid w:val="005C063E"/>
    <w:rsid w:val="005C1302"/>
    <w:rsid w:val="005C3B33"/>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1034"/>
    <w:rsid w:val="005E2117"/>
    <w:rsid w:val="005E54D4"/>
    <w:rsid w:val="005E5B05"/>
    <w:rsid w:val="005E5C47"/>
    <w:rsid w:val="005E6858"/>
    <w:rsid w:val="005E6FB0"/>
    <w:rsid w:val="005E7AAB"/>
    <w:rsid w:val="005F0A44"/>
    <w:rsid w:val="005F1F95"/>
    <w:rsid w:val="005F3DF5"/>
    <w:rsid w:val="005F4608"/>
    <w:rsid w:val="005F52A2"/>
    <w:rsid w:val="005F633D"/>
    <w:rsid w:val="005F70CA"/>
    <w:rsid w:val="006013CB"/>
    <w:rsid w:val="006015B2"/>
    <w:rsid w:val="0060348E"/>
    <w:rsid w:val="006044F4"/>
    <w:rsid w:val="00605EE5"/>
    <w:rsid w:val="006068F8"/>
    <w:rsid w:val="00606EB8"/>
    <w:rsid w:val="00607A3D"/>
    <w:rsid w:val="00610612"/>
    <w:rsid w:val="006116C7"/>
    <w:rsid w:val="00613D43"/>
    <w:rsid w:val="00616282"/>
    <w:rsid w:val="00621044"/>
    <w:rsid w:val="00621756"/>
    <w:rsid w:val="00622BE3"/>
    <w:rsid w:val="0062309E"/>
    <w:rsid w:val="00623C4D"/>
    <w:rsid w:val="006241B9"/>
    <w:rsid w:val="0062423D"/>
    <w:rsid w:val="00624559"/>
    <w:rsid w:val="00624BEA"/>
    <w:rsid w:val="006301DD"/>
    <w:rsid w:val="0063055F"/>
    <w:rsid w:val="00631B04"/>
    <w:rsid w:val="00631D2C"/>
    <w:rsid w:val="006328AE"/>
    <w:rsid w:val="006336A5"/>
    <w:rsid w:val="006356D3"/>
    <w:rsid w:val="00635759"/>
    <w:rsid w:val="00635D4D"/>
    <w:rsid w:val="00636DB5"/>
    <w:rsid w:val="006375CB"/>
    <w:rsid w:val="0063781F"/>
    <w:rsid w:val="00641621"/>
    <w:rsid w:val="00641BAE"/>
    <w:rsid w:val="00641C37"/>
    <w:rsid w:val="00641E85"/>
    <w:rsid w:val="006521E0"/>
    <w:rsid w:val="0065277D"/>
    <w:rsid w:val="0065293C"/>
    <w:rsid w:val="00653F90"/>
    <w:rsid w:val="00660030"/>
    <w:rsid w:val="0066181E"/>
    <w:rsid w:val="00661D96"/>
    <w:rsid w:val="00662519"/>
    <w:rsid w:val="006627E3"/>
    <w:rsid w:val="00663847"/>
    <w:rsid w:val="00663B2F"/>
    <w:rsid w:val="00664A05"/>
    <w:rsid w:val="00665F4D"/>
    <w:rsid w:val="00666030"/>
    <w:rsid w:val="006669D9"/>
    <w:rsid w:val="00667E76"/>
    <w:rsid w:val="006726CB"/>
    <w:rsid w:val="00672E33"/>
    <w:rsid w:val="00676AF1"/>
    <w:rsid w:val="0067760F"/>
    <w:rsid w:val="00677914"/>
    <w:rsid w:val="00681741"/>
    <w:rsid w:val="00684524"/>
    <w:rsid w:val="00684674"/>
    <w:rsid w:val="00685AF1"/>
    <w:rsid w:val="00685C81"/>
    <w:rsid w:val="00686121"/>
    <w:rsid w:val="006872C9"/>
    <w:rsid w:val="00693F58"/>
    <w:rsid w:val="00694629"/>
    <w:rsid w:val="006950CD"/>
    <w:rsid w:val="006A253D"/>
    <w:rsid w:val="006A555B"/>
    <w:rsid w:val="006A5968"/>
    <w:rsid w:val="006A6575"/>
    <w:rsid w:val="006B077B"/>
    <w:rsid w:val="006B0B75"/>
    <w:rsid w:val="006B3DDF"/>
    <w:rsid w:val="006B46C1"/>
    <w:rsid w:val="006B5B6E"/>
    <w:rsid w:val="006B65DB"/>
    <w:rsid w:val="006B7707"/>
    <w:rsid w:val="006B7C82"/>
    <w:rsid w:val="006C061F"/>
    <w:rsid w:val="006C0FCB"/>
    <w:rsid w:val="006C113B"/>
    <w:rsid w:val="006C32ED"/>
    <w:rsid w:val="006C37C7"/>
    <w:rsid w:val="006C51A3"/>
    <w:rsid w:val="006C6C84"/>
    <w:rsid w:val="006C7693"/>
    <w:rsid w:val="006C79CD"/>
    <w:rsid w:val="006C7B72"/>
    <w:rsid w:val="006D1843"/>
    <w:rsid w:val="006D2EB0"/>
    <w:rsid w:val="006D5C01"/>
    <w:rsid w:val="006D62D8"/>
    <w:rsid w:val="006D6B3E"/>
    <w:rsid w:val="006D7EE5"/>
    <w:rsid w:val="006D7FA0"/>
    <w:rsid w:val="006E13BF"/>
    <w:rsid w:val="006E1666"/>
    <w:rsid w:val="006E2752"/>
    <w:rsid w:val="006E3015"/>
    <w:rsid w:val="006E4DC4"/>
    <w:rsid w:val="006E67DB"/>
    <w:rsid w:val="006E6855"/>
    <w:rsid w:val="006E6ACD"/>
    <w:rsid w:val="006F4322"/>
    <w:rsid w:val="006F6054"/>
    <w:rsid w:val="006F7EB0"/>
    <w:rsid w:val="00700026"/>
    <w:rsid w:val="00703BB0"/>
    <w:rsid w:val="00704407"/>
    <w:rsid w:val="007046F9"/>
    <w:rsid w:val="007054AB"/>
    <w:rsid w:val="00706915"/>
    <w:rsid w:val="00706E56"/>
    <w:rsid w:val="00707739"/>
    <w:rsid w:val="00707A47"/>
    <w:rsid w:val="00712C39"/>
    <w:rsid w:val="00713E16"/>
    <w:rsid w:val="007151E8"/>
    <w:rsid w:val="00715692"/>
    <w:rsid w:val="00716534"/>
    <w:rsid w:val="00717D95"/>
    <w:rsid w:val="00721194"/>
    <w:rsid w:val="0072119A"/>
    <w:rsid w:val="0072282B"/>
    <w:rsid w:val="0072291E"/>
    <w:rsid w:val="00722A9F"/>
    <w:rsid w:val="00724C96"/>
    <w:rsid w:val="007259D2"/>
    <w:rsid w:val="0072618A"/>
    <w:rsid w:val="0073510D"/>
    <w:rsid w:val="0073621D"/>
    <w:rsid w:val="00737A59"/>
    <w:rsid w:val="0074174E"/>
    <w:rsid w:val="00743837"/>
    <w:rsid w:val="00744BDA"/>
    <w:rsid w:val="007466C9"/>
    <w:rsid w:val="00746716"/>
    <w:rsid w:val="007469BC"/>
    <w:rsid w:val="00746E89"/>
    <w:rsid w:val="00747513"/>
    <w:rsid w:val="00747B44"/>
    <w:rsid w:val="00752182"/>
    <w:rsid w:val="00753614"/>
    <w:rsid w:val="00754F73"/>
    <w:rsid w:val="007550D3"/>
    <w:rsid w:val="00755B18"/>
    <w:rsid w:val="00756512"/>
    <w:rsid w:val="0075745F"/>
    <w:rsid w:val="00757629"/>
    <w:rsid w:val="00757722"/>
    <w:rsid w:val="0076053E"/>
    <w:rsid w:val="00760804"/>
    <w:rsid w:val="00762CFB"/>
    <w:rsid w:val="00763406"/>
    <w:rsid w:val="00763A89"/>
    <w:rsid w:val="0076424C"/>
    <w:rsid w:val="007656D1"/>
    <w:rsid w:val="0076656C"/>
    <w:rsid w:val="007703E2"/>
    <w:rsid w:val="00770684"/>
    <w:rsid w:val="0077135D"/>
    <w:rsid w:val="007715CD"/>
    <w:rsid w:val="00771E29"/>
    <w:rsid w:val="00776708"/>
    <w:rsid w:val="00780FBD"/>
    <w:rsid w:val="00781531"/>
    <w:rsid w:val="00783ABD"/>
    <w:rsid w:val="00783DE8"/>
    <w:rsid w:val="007845FB"/>
    <w:rsid w:val="007847C7"/>
    <w:rsid w:val="00784CB2"/>
    <w:rsid w:val="00785C66"/>
    <w:rsid w:val="00786E2C"/>
    <w:rsid w:val="007874BF"/>
    <w:rsid w:val="007876FB"/>
    <w:rsid w:val="007877FB"/>
    <w:rsid w:val="00787F49"/>
    <w:rsid w:val="007906F3"/>
    <w:rsid w:val="007909B8"/>
    <w:rsid w:val="00791150"/>
    <w:rsid w:val="0079197B"/>
    <w:rsid w:val="00793E73"/>
    <w:rsid w:val="00794EA9"/>
    <w:rsid w:val="00797402"/>
    <w:rsid w:val="007A1392"/>
    <w:rsid w:val="007A2704"/>
    <w:rsid w:val="007A5D93"/>
    <w:rsid w:val="007A5E75"/>
    <w:rsid w:val="007A62AD"/>
    <w:rsid w:val="007A700A"/>
    <w:rsid w:val="007B0081"/>
    <w:rsid w:val="007B0863"/>
    <w:rsid w:val="007B22C6"/>
    <w:rsid w:val="007B241D"/>
    <w:rsid w:val="007B3868"/>
    <w:rsid w:val="007B4867"/>
    <w:rsid w:val="007B5A22"/>
    <w:rsid w:val="007B7298"/>
    <w:rsid w:val="007C3667"/>
    <w:rsid w:val="007C4B0B"/>
    <w:rsid w:val="007D0331"/>
    <w:rsid w:val="007D06F2"/>
    <w:rsid w:val="007D2DAB"/>
    <w:rsid w:val="007D403A"/>
    <w:rsid w:val="007D5DD3"/>
    <w:rsid w:val="007D6A8E"/>
    <w:rsid w:val="007D7916"/>
    <w:rsid w:val="007D7935"/>
    <w:rsid w:val="007D794F"/>
    <w:rsid w:val="007D7997"/>
    <w:rsid w:val="007E0266"/>
    <w:rsid w:val="007E16E8"/>
    <w:rsid w:val="007E325F"/>
    <w:rsid w:val="007E394F"/>
    <w:rsid w:val="007F05B9"/>
    <w:rsid w:val="007F1112"/>
    <w:rsid w:val="007F1C6E"/>
    <w:rsid w:val="007F2F17"/>
    <w:rsid w:val="007F3E9B"/>
    <w:rsid w:val="007F5FAF"/>
    <w:rsid w:val="007F76EB"/>
    <w:rsid w:val="00800319"/>
    <w:rsid w:val="008022C5"/>
    <w:rsid w:val="00805C24"/>
    <w:rsid w:val="00810F85"/>
    <w:rsid w:val="00811A7D"/>
    <w:rsid w:val="00811F3C"/>
    <w:rsid w:val="008120A3"/>
    <w:rsid w:val="0081234F"/>
    <w:rsid w:val="0081296C"/>
    <w:rsid w:val="00812E73"/>
    <w:rsid w:val="00812FD7"/>
    <w:rsid w:val="00814A20"/>
    <w:rsid w:val="00815182"/>
    <w:rsid w:val="00815371"/>
    <w:rsid w:val="008160A3"/>
    <w:rsid w:val="00816394"/>
    <w:rsid w:val="008165FD"/>
    <w:rsid w:val="00817D5F"/>
    <w:rsid w:val="00820225"/>
    <w:rsid w:val="0082189D"/>
    <w:rsid w:val="0083052D"/>
    <w:rsid w:val="00830754"/>
    <w:rsid w:val="008309BB"/>
    <w:rsid w:val="00831B66"/>
    <w:rsid w:val="00832A0D"/>
    <w:rsid w:val="00833591"/>
    <w:rsid w:val="008340E0"/>
    <w:rsid w:val="00835343"/>
    <w:rsid w:val="0083619B"/>
    <w:rsid w:val="008370BD"/>
    <w:rsid w:val="008377EB"/>
    <w:rsid w:val="00837FA1"/>
    <w:rsid w:val="00841C90"/>
    <w:rsid w:val="00842441"/>
    <w:rsid w:val="00842FE6"/>
    <w:rsid w:val="00843B37"/>
    <w:rsid w:val="00844F34"/>
    <w:rsid w:val="008502B7"/>
    <w:rsid w:val="00852D49"/>
    <w:rsid w:val="00853B5F"/>
    <w:rsid w:val="008551C4"/>
    <w:rsid w:val="00855A3D"/>
    <w:rsid w:val="008572B5"/>
    <w:rsid w:val="0086017C"/>
    <w:rsid w:val="0086101A"/>
    <w:rsid w:val="00862B96"/>
    <w:rsid w:val="008644B5"/>
    <w:rsid w:val="00864570"/>
    <w:rsid w:val="00864CBF"/>
    <w:rsid w:val="00865627"/>
    <w:rsid w:val="008676CE"/>
    <w:rsid w:val="008717DB"/>
    <w:rsid w:val="00872BF7"/>
    <w:rsid w:val="00874973"/>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9DE"/>
    <w:rsid w:val="008A1C89"/>
    <w:rsid w:val="008A25F7"/>
    <w:rsid w:val="008A2B34"/>
    <w:rsid w:val="008A2DBF"/>
    <w:rsid w:val="008A676D"/>
    <w:rsid w:val="008B01D2"/>
    <w:rsid w:val="008B1862"/>
    <w:rsid w:val="008B1ACB"/>
    <w:rsid w:val="008B238E"/>
    <w:rsid w:val="008B2806"/>
    <w:rsid w:val="008B65CA"/>
    <w:rsid w:val="008B67E3"/>
    <w:rsid w:val="008B6C67"/>
    <w:rsid w:val="008C02C9"/>
    <w:rsid w:val="008C1306"/>
    <w:rsid w:val="008C1C54"/>
    <w:rsid w:val="008C2732"/>
    <w:rsid w:val="008C3D67"/>
    <w:rsid w:val="008C3F33"/>
    <w:rsid w:val="008C4A58"/>
    <w:rsid w:val="008C6222"/>
    <w:rsid w:val="008D018D"/>
    <w:rsid w:val="008D2595"/>
    <w:rsid w:val="008D26B1"/>
    <w:rsid w:val="008D3050"/>
    <w:rsid w:val="008D30AE"/>
    <w:rsid w:val="008D41E8"/>
    <w:rsid w:val="008D5B91"/>
    <w:rsid w:val="008D5F76"/>
    <w:rsid w:val="008D6BA9"/>
    <w:rsid w:val="008D7028"/>
    <w:rsid w:val="008E0D6B"/>
    <w:rsid w:val="008E0F0A"/>
    <w:rsid w:val="008E367D"/>
    <w:rsid w:val="008E422C"/>
    <w:rsid w:val="008E474E"/>
    <w:rsid w:val="008E52DB"/>
    <w:rsid w:val="008E565E"/>
    <w:rsid w:val="008E6027"/>
    <w:rsid w:val="008E61A6"/>
    <w:rsid w:val="008E705F"/>
    <w:rsid w:val="008E7184"/>
    <w:rsid w:val="008E728B"/>
    <w:rsid w:val="008F055D"/>
    <w:rsid w:val="008F19D5"/>
    <w:rsid w:val="008F1FAB"/>
    <w:rsid w:val="008F3A23"/>
    <w:rsid w:val="008F3F0D"/>
    <w:rsid w:val="008F40F7"/>
    <w:rsid w:val="008F61F9"/>
    <w:rsid w:val="008F622E"/>
    <w:rsid w:val="008F7F85"/>
    <w:rsid w:val="009001EF"/>
    <w:rsid w:val="0090203E"/>
    <w:rsid w:val="009024AB"/>
    <w:rsid w:val="0090659A"/>
    <w:rsid w:val="0091107C"/>
    <w:rsid w:val="009116D6"/>
    <w:rsid w:val="00911A4F"/>
    <w:rsid w:val="0091651D"/>
    <w:rsid w:val="00916787"/>
    <w:rsid w:val="0092169B"/>
    <w:rsid w:val="0092461E"/>
    <w:rsid w:val="0092485B"/>
    <w:rsid w:val="009250E0"/>
    <w:rsid w:val="009251D4"/>
    <w:rsid w:val="0092540F"/>
    <w:rsid w:val="0092547E"/>
    <w:rsid w:val="00931357"/>
    <w:rsid w:val="00931BC7"/>
    <w:rsid w:val="009321FD"/>
    <w:rsid w:val="00932CFC"/>
    <w:rsid w:val="009335BD"/>
    <w:rsid w:val="00936EC6"/>
    <w:rsid w:val="00937DC6"/>
    <w:rsid w:val="0094049B"/>
    <w:rsid w:val="0094130B"/>
    <w:rsid w:val="00942409"/>
    <w:rsid w:val="00942F7F"/>
    <w:rsid w:val="00944FD9"/>
    <w:rsid w:val="009452DF"/>
    <w:rsid w:val="00946436"/>
    <w:rsid w:val="00946764"/>
    <w:rsid w:val="00947293"/>
    <w:rsid w:val="00947802"/>
    <w:rsid w:val="00947F25"/>
    <w:rsid w:val="00952241"/>
    <w:rsid w:val="0095347F"/>
    <w:rsid w:val="0095355B"/>
    <w:rsid w:val="0095372A"/>
    <w:rsid w:val="00953869"/>
    <w:rsid w:val="00955502"/>
    <w:rsid w:val="00955C0E"/>
    <w:rsid w:val="0095604E"/>
    <w:rsid w:val="0095749D"/>
    <w:rsid w:val="0096032B"/>
    <w:rsid w:val="00960BEB"/>
    <w:rsid w:val="009611C7"/>
    <w:rsid w:val="00961A11"/>
    <w:rsid w:val="0096277A"/>
    <w:rsid w:val="0096386A"/>
    <w:rsid w:val="009648D2"/>
    <w:rsid w:val="00966DFD"/>
    <w:rsid w:val="009708BA"/>
    <w:rsid w:val="00971C0A"/>
    <w:rsid w:val="00974D9F"/>
    <w:rsid w:val="00976504"/>
    <w:rsid w:val="0097749F"/>
    <w:rsid w:val="00977BB8"/>
    <w:rsid w:val="0098205F"/>
    <w:rsid w:val="009829AC"/>
    <w:rsid w:val="00982C1A"/>
    <w:rsid w:val="009838A6"/>
    <w:rsid w:val="009838E6"/>
    <w:rsid w:val="00984582"/>
    <w:rsid w:val="00984DC8"/>
    <w:rsid w:val="009900B0"/>
    <w:rsid w:val="00990664"/>
    <w:rsid w:val="009908E3"/>
    <w:rsid w:val="00994C65"/>
    <w:rsid w:val="009959CB"/>
    <w:rsid w:val="0099709F"/>
    <w:rsid w:val="009A1D0A"/>
    <w:rsid w:val="009A2B8B"/>
    <w:rsid w:val="009A3D1C"/>
    <w:rsid w:val="009A6A8D"/>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7936"/>
    <w:rsid w:val="009D1D6E"/>
    <w:rsid w:val="009D20AA"/>
    <w:rsid w:val="009D2526"/>
    <w:rsid w:val="009D2EFD"/>
    <w:rsid w:val="009D316B"/>
    <w:rsid w:val="009D6926"/>
    <w:rsid w:val="009D7068"/>
    <w:rsid w:val="009E00A6"/>
    <w:rsid w:val="009E00BC"/>
    <w:rsid w:val="009E026E"/>
    <w:rsid w:val="009E2DFC"/>
    <w:rsid w:val="009E3385"/>
    <w:rsid w:val="009E6E7C"/>
    <w:rsid w:val="009E75AA"/>
    <w:rsid w:val="009E7D96"/>
    <w:rsid w:val="009F2CA7"/>
    <w:rsid w:val="009F4C63"/>
    <w:rsid w:val="009F4F36"/>
    <w:rsid w:val="009F5B37"/>
    <w:rsid w:val="00A00AB2"/>
    <w:rsid w:val="00A00D3B"/>
    <w:rsid w:val="00A01482"/>
    <w:rsid w:val="00A03805"/>
    <w:rsid w:val="00A04181"/>
    <w:rsid w:val="00A04243"/>
    <w:rsid w:val="00A049AA"/>
    <w:rsid w:val="00A05C0C"/>
    <w:rsid w:val="00A07894"/>
    <w:rsid w:val="00A07977"/>
    <w:rsid w:val="00A1011E"/>
    <w:rsid w:val="00A10286"/>
    <w:rsid w:val="00A104A4"/>
    <w:rsid w:val="00A121F6"/>
    <w:rsid w:val="00A123BD"/>
    <w:rsid w:val="00A12F3B"/>
    <w:rsid w:val="00A1398F"/>
    <w:rsid w:val="00A13D16"/>
    <w:rsid w:val="00A146A6"/>
    <w:rsid w:val="00A151DA"/>
    <w:rsid w:val="00A15394"/>
    <w:rsid w:val="00A17463"/>
    <w:rsid w:val="00A179DA"/>
    <w:rsid w:val="00A20496"/>
    <w:rsid w:val="00A20E4D"/>
    <w:rsid w:val="00A21AE1"/>
    <w:rsid w:val="00A22AEC"/>
    <w:rsid w:val="00A23B1E"/>
    <w:rsid w:val="00A242AB"/>
    <w:rsid w:val="00A247FB"/>
    <w:rsid w:val="00A2541C"/>
    <w:rsid w:val="00A2550C"/>
    <w:rsid w:val="00A25683"/>
    <w:rsid w:val="00A25BF4"/>
    <w:rsid w:val="00A31D28"/>
    <w:rsid w:val="00A34CA7"/>
    <w:rsid w:val="00A37214"/>
    <w:rsid w:val="00A409D8"/>
    <w:rsid w:val="00A42A38"/>
    <w:rsid w:val="00A430C7"/>
    <w:rsid w:val="00A44C57"/>
    <w:rsid w:val="00A44EDB"/>
    <w:rsid w:val="00A457C5"/>
    <w:rsid w:val="00A45E21"/>
    <w:rsid w:val="00A508F1"/>
    <w:rsid w:val="00A5339A"/>
    <w:rsid w:val="00A5357E"/>
    <w:rsid w:val="00A57884"/>
    <w:rsid w:val="00A607B7"/>
    <w:rsid w:val="00A61AB0"/>
    <w:rsid w:val="00A61C7C"/>
    <w:rsid w:val="00A62B3C"/>
    <w:rsid w:val="00A65853"/>
    <w:rsid w:val="00A658B4"/>
    <w:rsid w:val="00A66479"/>
    <w:rsid w:val="00A6713A"/>
    <w:rsid w:val="00A71A7A"/>
    <w:rsid w:val="00A71E4D"/>
    <w:rsid w:val="00A7217B"/>
    <w:rsid w:val="00A72295"/>
    <w:rsid w:val="00A725F7"/>
    <w:rsid w:val="00A7693E"/>
    <w:rsid w:val="00A83DDD"/>
    <w:rsid w:val="00A84E81"/>
    <w:rsid w:val="00A85AC9"/>
    <w:rsid w:val="00A85D65"/>
    <w:rsid w:val="00A86CA7"/>
    <w:rsid w:val="00A87551"/>
    <w:rsid w:val="00A90005"/>
    <w:rsid w:val="00A90163"/>
    <w:rsid w:val="00A9122B"/>
    <w:rsid w:val="00A931C3"/>
    <w:rsid w:val="00A93AD8"/>
    <w:rsid w:val="00A93CE4"/>
    <w:rsid w:val="00A95A84"/>
    <w:rsid w:val="00A9618C"/>
    <w:rsid w:val="00A970D3"/>
    <w:rsid w:val="00AA1066"/>
    <w:rsid w:val="00AA1B4A"/>
    <w:rsid w:val="00AA1DDA"/>
    <w:rsid w:val="00AA1FC3"/>
    <w:rsid w:val="00AA2018"/>
    <w:rsid w:val="00AA2630"/>
    <w:rsid w:val="00AA31AC"/>
    <w:rsid w:val="00AA34DA"/>
    <w:rsid w:val="00AA3502"/>
    <w:rsid w:val="00AA3640"/>
    <w:rsid w:val="00AA3759"/>
    <w:rsid w:val="00AA3D03"/>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224F"/>
    <w:rsid w:val="00AD5FC5"/>
    <w:rsid w:val="00AD6D9B"/>
    <w:rsid w:val="00AD71A9"/>
    <w:rsid w:val="00AD76C2"/>
    <w:rsid w:val="00AE4A93"/>
    <w:rsid w:val="00AE4FC7"/>
    <w:rsid w:val="00AE6A2E"/>
    <w:rsid w:val="00AE75AE"/>
    <w:rsid w:val="00AE774C"/>
    <w:rsid w:val="00AF1580"/>
    <w:rsid w:val="00AF3AD6"/>
    <w:rsid w:val="00AF3DEC"/>
    <w:rsid w:val="00AF3F1A"/>
    <w:rsid w:val="00AF4F53"/>
    <w:rsid w:val="00AF5E58"/>
    <w:rsid w:val="00AF6A03"/>
    <w:rsid w:val="00AF6E7F"/>
    <w:rsid w:val="00AF7A37"/>
    <w:rsid w:val="00AF7ACA"/>
    <w:rsid w:val="00B005E8"/>
    <w:rsid w:val="00B01224"/>
    <w:rsid w:val="00B02C89"/>
    <w:rsid w:val="00B02D33"/>
    <w:rsid w:val="00B03FC5"/>
    <w:rsid w:val="00B04298"/>
    <w:rsid w:val="00B048CE"/>
    <w:rsid w:val="00B0543D"/>
    <w:rsid w:val="00B0674B"/>
    <w:rsid w:val="00B06C01"/>
    <w:rsid w:val="00B07184"/>
    <w:rsid w:val="00B142BF"/>
    <w:rsid w:val="00B15590"/>
    <w:rsid w:val="00B15A9B"/>
    <w:rsid w:val="00B169BE"/>
    <w:rsid w:val="00B17E48"/>
    <w:rsid w:val="00B226AD"/>
    <w:rsid w:val="00B25DC4"/>
    <w:rsid w:val="00B312D8"/>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C1"/>
    <w:rsid w:val="00B5640F"/>
    <w:rsid w:val="00B57916"/>
    <w:rsid w:val="00B61387"/>
    <w:rsid w:val="00B6198B"/>
    <w:rsid w:val="00B64A9D"/>
    <w:rsid w:val="00B6625B"/>
    <w:rsid w:val="00B6682F"/>
    <w:rsid w:val="00B669DE"/>
    <w:rsid w:val="00B66BA3"/>
    <w:rsid w:val="00B6720D"/>
    <w:rsid w:val="00B7162B"/>
    <w:rsid w:val="00B73F57"/>
    <w:rsid w:val="00B74998"/>
    <w:rsid w:val="00B75120"/>
    <w:rsid w:val="00B75907"/>
    <w:rsid w:val="00B8153F"/>
    <w:rsid w:val="00B82C31"/>
    <w:rsid w:val="00B85649"/>
    <w:rsid w:val="00B86060"/>
    <w:rsid w:val="00B87579"/>
    <w:rsid w:val="00B91D5A"/>
    <w:rsid w:val="00B91D6D"/>
    <w:rsid w:val="00B92A7B"/>
    <w:rsid w:val="00B93C42"/>
    <w:rsid w:val="00B940EC"/>
    <w:rsid w:val="00B9465B"/>
    <w:rsid w:val="00B967DA"/>
    <w:rsid w:val="00B97DD4"/>
    <w:rsid w:val="00BA6BD0"/>
    <w:rsid w:val="00BB00A9"/>
    <w:rsid w:val="00BB4ABC"/>
    <w:rsid w:val="00BB4C85"/>
    <w:rsid w:val="00BB534F"/>
    <w:rsid w:val="00BB54D1"/>
    <w:rsid w:val="00BB6770"/>
    <w:rsid w:val="00BB6A4E"/>
    <w:rsid w:val="00BB7E5D"/>
    <w:rsid w:val="00BC05EF"/>
    <w:rsid w:val="00BC2ECB"/>
    <w:rsid w:val="00BC36A8"/>
    <w:rsid w:val="00BD0148"/>
    <w:rsid w:val="00BD0539"/>
    <w:rsid w:val="00BD2109"/>
    <w:rsid w:val="00BD2281"/>
    <w:rsid w:val="00BD2E07"/>
    <w:rsid w:val="00BD51E9"/>
    <w:rsid w:val="00BD58D3"/>
    <w:rsid w:val="00BD5C51"/>
    <w:rsid w:val="00BD6353"/>
    <w:rsid w:val="00BD7B54"/>
    <w:rsid w:val="00BE0210"/>
    <w:rsid w:val="00BE0BD6"/>
    <w:rsid w:val="00BE2360"/>
    <w:rsid w:val="00BE2BB0"/>
    <w:rsid w:val="00BE2D1E"/>
    <w:rsid w:val="00BE3D8A"/>
    <w:rsid w:val="00BE43E5"/>
    <w:rsid w:val="00BE6745"/>
    <w:rsid w:val="00BE6993"/>
    <w:rsid w:val="00BE7CC5"/>
    <w:rsid w:val="00BF2366"/>
    <w:rsid w:val="00BF3064"/>
    <w:rsid w:val="00BF35EE"/>
    <w:rsid w:val="00BF4FBD"/>
    <w:rsid w:val="00BF5201"/>
    <w:rsid w:val="00BF6B2E"/>
    <w:rsid w:val="00BF72E4"/>
    <w:rsid w:val="00C00B2E"/>
    <w:rsid w:val="00C019D2"/>
    <w:rsid w:val="00C01DCD"/>
    <w:rsid w:val="00C05C90"/>
    <w:rsid w:val="00C072D3"/>
    <w:rsid w:val="00C10907"/>
    <w:rsid w:val="00C10C33"/>
    <w:rsid w:val="00C12726"/>
    <w:rsid w:val="00C14775"/>
    <w:rsid w:val="00C156A4"/>
    <w:rsid w:val="00C16C93"/>
    <w:rsid w:val="00C17C30"/>
    <w:rsid w:val="00C22873"/>
    <w:rsid w:val="00C23D99"/>
    <w:rsid w:val="00C246C6"/>
    <w:rsid w:val="00C249D6"/>
    <w:rsid w:val="00C25351"/>
    <w:rsid w:val="00C27333"/>
    <w:rsid w:val="00C3291C"/>
    <w:rsid w:val="00C32DEA"/>
    <w:rsid w:val="00C339F9"/>
    <w:rsid w:val="00C34FD9"/>
    <w:rsid w:val="00C35261"/>
    <w:rsid w:val="00C3590F"/>
    <w:rsid w:val="00C35B46"/>
    <w:rsid w:val="00C35D46"/>
    <w:rsid w:val="00C372F5"/>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4A2B"/>
    <w:rsid w:val="00C65DF4"/>
    <w:rsid w:val="00C660C5"/>
    <w:rsid w:val="00C66B35"/>
    <w:rsid w:val="00C672DB"/>
    <w:rsid w:val="00C75199"/>
    <w:rsid w:val="00C757DA"/>
    <w:rsid w:val="00C7584D"/>
    <w:rsid w:val="00C76134"/>
    <w:rsid w:val="00C76B84"/>
    <w:rsid w:val="00C77B1C"/>
    <w:rsid w:val="00C8045E"/>
    <w:rsid w:val="00C86C08"/>
    <w:rsid w:val="00C8741D"/>
    <w:rsid w:val="00C87773"/>
    <w:rsid w:val="00C93170"/>
    <w:rsid w:val="00C936BC"/>
    <w:rsid w:val="00C94832"/>
    <w:rsid w:val="00C96CC4"/>
    <w:rsid w:val="00CA1D23"/>
    <w:rsid w:val="00CA2395"/>
    <w:rsid w:val="00CA4CA8"/>
    <w:rsid w:val="00CA62D3"/>
    <w:rsid w:val="00CA6834"/>
    <w:rsid w:val="00CA7395"/>
    <w:rsid w:val="00CA7D6D"/>
    <w:rsid w:val="00CB22C1"/>
    <w:rsid w:val="00CB27F4"/>
    <w:rsid w:val="00CB2F2B"/>
    <w:rsid w:val="00CB2FE2"/>
    <w:rsid w:val="00CB35A5"/>
    <w:rsid w:val="00CB5205"/>
    <w:rsid w:val="00CB52A5"/>
    <w:rsid w:val="00CB70B2"/>
    <w:rsid w:val="00CB7BA9"/>
    <w:rsid w:val="00CC0390"/>
    <w:rsid w:val="00CC3A25"/>
    <w:rsid w:val="00CC54D7"/>
    <w:rsid w:val="00CC687D"/>
    <w:rsid w:val="00CD0FFF"/>
    <w:rsid w:val="00CD13D6"/>
    <w:rsid w:val="00CD262E"/>
    <w:rsid w:val="00CD26A2"/>
    <w:rsid w:val="00CD2915"/>
    <w:rsid w:val="00CD5426"/>
    <w:rsid w:val="00CD61A0"/>
    <w:rsid w:val="00CD6CF8"/>
    <w:rsid w:val="00CD74A5"/>
    <w:rsid w:val="00CE3A0F"/>
    <w:rsid w:val="00CE5181"/>
    <w:rsid w:val="00CE5ED5"/>
    <w:rsid w:val="00CF00D1"/>
    <w:rsid w:val="00CF0750"/>
    <w:rsid w:val="00CF16BB"/>
    <w:rsid w:val="00CF47BE"/>
    <w:rsid w:val="00CF4E2A"/>
    <w:rsid w:val="00CF5524"/>
    <w:rsid w:val="00CF7F19"/>
    <w:rsid w:val="00D0000A"/>
    <w:rsid w:val="00D00939"/>
    <w:rsid w:val="00D01618"/>
    <w:rsid w:val="00D03440"/>
    <w:rsid w:val="00D04292"/>
    <w:rsid w:val="00D0488C"/>
    <w:rsid w:val="00D05E17"/>
    <w:rsid w:val="00D1194A"/>
    <w:rsid w:val="00D11D83"/>
    <w:rsid w:val="00D14F3A"/>
    <w:rsid w:val="00D16297"/>
    <w:rsid w:val="00D16428"/>
    <w:rsid w:val="00D164EC"/>
    <w:rsid w:val="00D17396"/>
    <w:rsid w:val="00D21563"/>
    <w:rsid w:val="00D21A50"/>
    <w:rsid w:val="00D254E5"/>
    <w:rsid w:val="00D25B6C"/>
    <w:rsid w:val="00D315AF"/>
    <w:rsid w:val="00D33A2F"/>
    <w:rsid w:val="00D342DE"/>
    <w:rsid w:val="00D35C39"/>
    <w:rsid w:val="00D36E24"/>
    <w:rsid w:val="00D3706B"/>
    <w:rsid w:val="00D3775F"/>
    <w:rsid w:val="00D378F4"/>
    <w:rsid w:val="00D4023B"/>
    <w:rsid w:val="00D40C04"/>
    <w:rsid w:val="00D417B5"/>
    <w:rsid w:val="00D435B4"/>
    <w:rsid w:val="00D441C0"/>
    <w:rsid w:val="00D4469B"/>
    <w:rsid w:val="00D453A9"/>
    <w:rsid w:val="00D45AFC"/>
    <w:rsid w:val="00D460F9"/>
    <w:rsid w:val="00D47482"/>
    <w:rsid w:val="00D47997"/>
    <w:rsid w:val="00D5054C"/>
    <w:rsid w:val="00D5060A"/>
    <w:rsid w:val="00D51C01"/>
    <w:rsid w:val="00D52C3B"/>
    <w:rsid w:val="00D532D8"/>
    <w:rsid w:val="00D56562"/>
    <w:rsid w:val="00D5765B"/>
    <w:rsid w:val="00D64B25"/>
    <w:rsid w:val="00D6605B"/>
    <w:rsid w:val="00D73F5D"/>
    <w:rsid w:val="00D74005"/>
    <w:rsid w:val="00D7437E"/>
    <w:rsid w:val="00D764FC"/>
    <w:rsid w:val="00D76720"/>
    <w:rsid w:val="00D775C3"/>
    <w:rsid w:val="00D80023"/>
    <w:rsid w:val="00D8065E"/>
    <w:rsid w:val="00D80F97"/>
    <w:rsid w:val="00D81E4C"/>
    <w:rsid w:val="00D85C75"/>
    <w:rsid w:val="00D8630C"/>
    <w:rsid w:val="00D86A16"/>
    <w:rsid w:val="00D93010"/>
    <w:rsid w:val="00D95598"/>
    <w:rsid w:val="00D96BFA"/>
    <w:rsid w:val="00D97790"/>
    <w:rsid w:val="00D97FFE"/>
    <w:rsid w:val="00DA29F6"/>
    <w:rsid w:val="00DA3054"/>
    <w:rsid w:val="00DA31D3"/>
    <w:rsid w:val="00DA420E"/>
    <w:rsid w:val="00DA5EEE"/>
    <w:rsid w:val="00DA5EF0"/>
    <w:rsid w:val="00DA6368"/>
    <w:rsid w:val="00DA64D8"/>
    <w:rsid w:val="00DA78B0"/>
    <w:rsid w:val="00DB06DC"/>
    <w:rsid w:val="00DB19A6"/>
    <w:rsid w:val="00DB1C73"/>
    <w:rsid w:val="00DB23F7"/>
    <w:rsid w:val="00DB27B7"/>
    <w:rsid w:val="00DB311D"/>
    <w:rsid w:val="00DB4ED5"/>
    <w:rsid w:val="00DB6CC3"/>
    <w:rsid w:val="00DB7847"/>
    <w:rsid w:val="00DB7878"/>
    <w:rsid w:val="00DB7C2F"/>
    <w:rsid w:val="00DC032A"/>
    <w:rsid w:val="00DC0459"/>
    <w:rsid w:val="00DC5118"/>
    <w:rsid w:val="00DC634B"/>
    <w:rsid w:val="00DC6BA2"/>
    <w:rsid w:val="00DD01D1"/>
    <w:rsid w:val="00DD0E07"/>
    <w:rsid w:val="00DD17C4"/>
    <w:rsid w:val="00DD4FAA"/>
    <w:rsid w:val="00DD55B6"/>
    <w:rsid w:val="00DD563E"/>
    <w:rsid w:val="00DD5D7B"/>
    <w:rsid w:val="00DD799C"/>
    <w:rsid w:val="00DE063E"/>
    <w:rsid w:val="00DE0876"/>
    <w:rsid w:val="00DE107C"/>
    <w:rsid w:val="00DE3468"/>
    <w:rsid w:val="00DE371D"/>
    <w:rsid w:val="00DE51CE"/>
    <w:rsid w:val="00DE5F7F"/>
    <w:rsid w:val="00DE6A7F"/>
    <w:rsid w:val="00DF02F2"/>
    <w:rsid w:val="00DF0C89"/>
    <w:rsid w:val="00DF0D68"/>
    <w:rsid w:val="00DF3F2B"/>
    <w:rsid w:val="00DF4BB9"/>
    <w:rsid w:val="00DF5184"/>
    <w:rsid w:val="00DF5D2F"/>
    <w:rsid w:val="00DF6014"/>
    <w:rsid w:val="00DF6431"/>
    <w:rsid w:val="00DF6D22"/>
    <w:rsid w:val="00DF7ED0"/>
    <w:rsid w:val="00DF7F58"/>
    <w:rsid w:val="00E00559"/>
    <w:rsid w:val="00E00959"/>
    <w:rsid w:val="00E02A26"/>
    <w:rsid w:val="00E04200"/>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6BC6"/>
    <w:rsid w:val="00E31B3F"/>
    <w:rsid w:val="00E32196"/>
    <w:rsid w:val="00E32248"/>
    <w:rsid w:val="00E3225A"/>
    <w:rsid w:val="00E328B9"/>
    <w:rsid w:val="00E34A95"/>
    <w:rsid w:val="00E34C2F"/>
    <w:rsid w:val="00E3676D"/>
    <w:rsid w:val="00E37825"/>
    <w:rsid w:val="00E436B4"/>
    <w:rsid w:val="00E44030"/>
    <w:rsid w:val="00E444EC"/>
    <w:rsid w:val="00E45281"/>
    <w:rsid w:val="00E46EC9"/>
    <w:rsid w:val="00E47C2F"/>
    <w:rsid w:val="00E51E20"/>
    <w:rsid w:val="00E534EB"/>
    <w:rsid w:val="00E5423C"/>
    <w:rsid w:val="00E543DD"/>
    <w:rsid w:val="00E551AF"/>
    <w:rsid w:val="00E55337"/>
    <w:rsid w:val="00E563D3"/>
    <w:rsid w:val="00E567BD"/>
    <w:rsid w:val="00E5681B"/>
    <w:rsid w:val="00E56DD3"/>
    <w:rsid w:val="00E579B5"/>
    <w:rsid w:val="00E61B19"/>
    <w:rsid w:val="00E61EFA"/>
    <w:rsid w:val="00E62B8E"/>
    <w:rsid w:val="00E63532"/>
    <w:rsid w:val="00E64C07"/>
    <w:rsid w:val="00E65453"/>
    <w:rsid w:val="00E66404"/>
    <w:rsid w:val="00E66C3F"/>
    <w:rsid w:val="00E702B6"/>
    <w:rsid w:val="00E7179D"/>
    <w:rsid w:val="00E7295F"/>
    <w:rsid w:val="00E73A08"/>
    <w:rsid w:val="00E73B47"/>
    <w:rsid w:val="00E7412A"/>
    <w:rsid w:val="00E745E4"/>
    <w:rsid w:val="00E74952"/>
    <w:rsid w:val="00E7499B"/>
    <w:rsid w:val="00E749C3"/>
    <w:rsid w:val="00E76DA8"/>
    <w:rsid w:val="00E82223"/>
    <w:rsid w:val="00E8595D"/>
    <w:rsid w:val="00E878DC"/>
    <w:rsid w:val="00E902CA"/>
    <w:rsid w:val="00E930FB"/>
    <w:rsid w:val="00E934B2"/>
    <w:rsid w:val="00E96B7C"/>
    <w:rsid w:val="00E971C4"/>
    <w:rsid w:val="00EA0021"/>
    <w:rsid w:val="00EA01F8"/>
    <w:rsid w:val="00EA0E8F"/>
    <w:rsid w:val="00EA119C"/>
    <w:rsid w:val="00EA6388"/>
    <w:rsid w:val="00EB1797"/>
    <w:rsid w:val="00EB236C"/>
    <w:rsid w:val="00EB2DD5"/>
    <w:rsid w:val="00EB3478"/>
    <w:rsid w:val="00EB3F0C"/>
    <w:rsid w:val="00EB4679"/>
    <w:rsid w:val="00EB47ED"/>
    <w:rsid w:val="00EB5E6A"/>
    <w:rsid w:val="00EC06C8"/>
    <w:rsid w:val="00EC0F87"/>
    <w:rsid w:val="00EC2C4C"/>
    <w:rsid w:val="00EC2FE3"/>
    <w:rsid w:val="00EC30FE"/>
    <w:rsid w:val="00EC5107"/>
    <w:rsid w:val="00EC597B"/>
    <w:rsid w:val="00EC5C82"/>
    <w:rsid w:val="00EC5EE8"/>
    <w:rsid w:val="00EC7B34"/>
    <w:rsid w:val="00EC7B93"/>
    <w:rsid w:val="00ED092C"/>
    <w:rsid w:val="00ED2177"/>
    <w:rsid w:val="00ED4B40"/>
    <w:rsid w:val="00ED7B86"/>
    <w:rsid w:val="00ED7DB5"/>
    <w:rsid w:val="00EE031D"/>
    <w:rsid w:val="00EE318E"/>
    <w:rsid w:val="00EE338D"/>
    <w:rsid w:val="00EE3851"/>
    <w:rsid w:val="00EE4208"/>
    <w:rsid w:val="00EE494B"/>
    <w:rsid w:val="00EF1103"/>
    <w:rsid w:val="00EF1477"/>
    <w:rsid w:val="00EF17FD"/>
    <w:rsid w:val="00EF193A"/>
    <w:rsid w:val="00EF2813"/>
    <w:rsid w:val="00EF285F"/>
    <w:rsid w:val="00EF446E"/>
    <w:rsid w:val="00EF6F2A"/>
    <w:rsid w:val="00F000AB"/>
    <w:rsid w:val="00F002BC"/>
    <w:rsid w:val="00F005EA"/>
    <w:rsid w:val="00F00F51"/>
    <w:rsid w:val="00F01A9B"/>
    <w:rsid w:val="00F03AC1"/>
    <w:rsid w:val="00F03B94"/>
    <w:rsid w:val="00F06DE9"/>
    <w:rsid w:val="00F072CE"/>
    <w:rsid w:val="00F0761A"/>
    <w:rsid w:val="00F11CCE"/>
    <w:rsid w:val="00F1310F"/>
    <w:rsid w:val="00F139ED"/>
    <w:rsid w:val="00F14673"/>
    <w:rsid w:val="00F1476B"/>
    <w:rsid w:val="00F17256"/>
    <w:rsid w:val="00F17275"/>
    <w:rsid w:val="00F17BD9"/>
    <w:rsid w:val="00F17EC4"/>
    <w:rsid w:val="00F208C3"/>
    <w:rsid w:val="00F22118"/>
    <w:rsid w:val="00F223ED"/>
    <w:rsid w:val="00F23177"/>
    <w:rsid w:val="00F30D49"/>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5106"/>
    <w:rsid w:val="00F46076"/>
    <w:rsid w:val="00F46233"/>
    <w:rsid w:val="00F510EC"/>
    <w:rsid w:val="00F52902"/>
    <w:rsid w:val="00F52B37"/>
    <w:rsid w:val="00F544DD"/>
    <w:rsid w:val="00F549BD"/>
    <w:rsid w:val="00F55018"/>
    <w:rsid w:val="00F56231"/>
    <w:rsid w:val="00F60EFA"/>
    <w:rsid w:val="00F60F8D"/>
    <w:rsid w:val="00F6289F"/>
    <w:rsid w:val="00F62B29"/>
    <w:rsid w:val="00F63DB9"/>
    <w:rsid w:val="00F640D4"/>
    <w:rsid w:val="00F6426B"/>
    <w:rsid w:val="00F64C5D"/>
    <w:rsid w:val="00F65FE5"/>
    <w:rsid w:val="00F6637D"/>
    <w:rsid w:val="00F6660E"/>
    <w:rsid w:val="00F6752B"/>
    <w:rsid w:val="00F70473"/>
    <w:rsid w:val="00F70CBA"/>
    <w:rsid w:val="00F74D15"/>
    <w:rsid w:val="00F77D78"/>
    <w:rsid w:val="00F80A09"/>
    <w:rsid w:val="00F81964"/>
    <w:rsid w:val="00F82CC2"/>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4F34"/>
    <w:rsid w:val="00FA62DE"/>
    <w:rsid w:val="00FB0116"/>
    <w:rsid w:val="00FB2BA1"/>
    <w:rsid w:val="00FB4406"/>
    <w:rsid w:val="00FB4659"/>
    <w:rsid w:val="00FB4B32"/>
    <w:rsid w:val="00FB7893"/>
    <w:rsid w:val="00FC1E23"/>
    <w:rsid w:val="00FC2355"/>
    <w:rsid w:val="00FC26FF"/>
    <w:rsid w:val="00FC417F"/>
    <w:rsid w:val="00FC4F37"/>
    <w:rsid w:val="00FC558A"/>
    <w:rsid w:val="00FD0763"/>
    <w:rsid w:val="00FD0946"/>
    <w:rsid w:val="00FD0D92"/>
    <w:rsid w:val="00FD1F7E"/>
    <w:rsid w:val="00FD450A"/>
    <w:rsid w:val="00FD489F"/>
    <w:rsid w:val="00FD61A5"/>
    <w:rsid w:val="00FD6637"/>
    <w:rsid w:val="00FE0117"/>
    <w:rsid w:val="00FE0499"/>
    <w:rsid w:val="00FE2441"/>
    <w:rsid w:val="00FE28E0"/>
    <w:rsid w:val="00FE3795"/>
    <w:rsid w:val="00FE3E7E"/>
    <w:rsid w:val="00FE3EFD"/>
    <w:rsid w:val="00FE558D"/>
    <w:rsid w:val="00FE5D31"/>
    <w:rsid w:val="00FE65F3"/>
    <w:rsid w:val="00FE667C"/>
    <w:rsid w:val="00FE67DB"/>
    <w:rsid w:val="00FF0EB3"/>
    <w:rsid w:val="00FF15BC"/>
    <w:rsid w:val="00FF2071"/>
    <w:rsid w:val="00FF39B7"/>
    <w:rsid w:val="00FF4F1F"/>
    <w:rsid w:val="00FF5634"/>
    <w:rsid w:val="00FF5874"/>
    <w:rsid w:val="00FF5BE7"/>
    <w:rsid w:val="00FF623D"/>
    <w:rsid w:val="00FF6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105">
      <v:stroke endarrow="block" endarrowwidth="narrow" weight="1pt"/>
    </o:shapedefaults>
    <o:shapelayout v:ext="edit">
      <o:idmap v:ext="edit" data="1"/>
    </o:shapelayout>
  </w:shapeDefaults>
  <w:decimalSymbol w:val="."/>
  <w:listSeparator w:val=","/>
  <w14:docId w14:val="6E860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6C7693"/>
    <w:pPr>
      <w:tabs>
        <w:tab w:val="left" w:pos="567"/>
        <w:tab w:val="left" w:pos="8222"/>
      </w:tabs>
      <w:spacing w:before="120" w:after="120"/>
      <w:ind w:left="1588" w:hanging="1588"/>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45992"/>
    <w:pPr>
      <w:keepLines w:val="0"/>
      <w:widowControl w:val="0"/>
      <w:tabs>
        <w:tab w:val="left" w:pos="567"/>
        <w:tab w:val="left" w:pos="8222"/>
      </w:tabs>
      <w:spacing w:after="120"/>
      <w:ind w:left="1616" w:hanging="992"/>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qFormat/>
    <w:rsid w:val="00345992"/>
    <w:pPr>
      <w:keepNext/>
      <w:suppressLineNumbers/>
      <w:spacing w:after="220"/>
      <w:outlineLvl w:val="2"/>
    </w:pPr>
    <w:rPr>
      <w:b/>
      <w:spacing w:val="-2"/>
    </w:rPr>
  </w:style>
  <w:style w:type="paragraph" w:styleId="Heading4">
    <w:name w:val="heading 4"/>
    <w:basedOn w:val="Normal"/>
    <w:next w:val="Normal"/>
    <w:qFormat/>
    <w:rsid w:val="00345992"/>
    <w:pPr>
      <w:keepNext/>
      <w:suppressLineNumbers/>
      <w:spacing w:after="220"/>
      <w:outlineLvl w:val="3"/>
    </w:pPr>
    <w:rPr>
      <w:b/>
    </w:rPr>
  </w:style>
  <w:style w:type="paragraph" w:styleId="Heading5">
    <w:name w:val="heading 5"/>
    <w:basedOn w:val="Normal"/>
    <w:next w:val="Normal"/>
    <w:qFormat/>
    <w:rsid w:val="00345992"/>
    <w:pPr>
      <w:keepNext/>
      <w:widowControl w:val="0"/>
      <w:ind w:left="720" w:hanging="720"/>
      <w:outlineLvl w:val="4"/>
    </w:pPr>
    <w:rPr>
      <w:b/>
    </w:rPr>
  </w:style>
  <w:style w:type="paragraph" w:styleId="Heading6">
    <w:name w:val="heading 6"/>
    <w:basedOn w:val="Normal"/>
    <w:next w:val="Normal"/>
    <w:qFormat/>
    <w:rsid w:val="00345992"/>
    <w:pPr>
      <w:keepNext/>
      <w:jc w:val="center"/>
      <w:outlineLvl w:val="5"/>
    </w:pPr>
    <w:rPr>
      <w:sz w:val="28"/>
    </w:rPr>
  </w:style>
  <w:style w:type="paragraph" w:styleId="Heading7">
    <w:name w:val="heading 7"/>
    <w:basedOn w:val="Normal"/>
    <w:next w:val="Normal"/>
    <w:qFormat/>
    <w:rsid w:val="00345992"/>
    <w:pPr>
      <w:keepNext/>
      <w:jc w:val="center"/>
      <w:outlineLvl w:val="6"/>
    </w:pPr>
  </w:style>
  <w:style w:type="paragraph" w:styleId="Heading8">
    <w:name w:val="heading 8"/>
    <w:basedOn w:val="Normal"/>
    <w:next w:val="Normal"/>
    <w:qFormat/>
    <w:rsid w:val="00345992"/>
    <w:pPr>
      <w:keepNext/>
      <w:jc w:val="center"/>
      <w:outlineLvl w:val="7"/>
    </w:pPr>
    <w:rPr>
      <w:b/>
      <w:noProof/>
      <w:sz w:val="28"/>
    </w:rPr>
  </w:style>
  <w:style w:type="paragraph" w:styleId="Heading9">
    <w:name w:val="heading 9"/>
    <w:basedOn w:val="Normal"/>
    <w:next w:val="Normal"/>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rsid w:val="00345992"/>
    <w:pPr>
      <w:tabs>
        <w:tab w:val="center" w:pos="4153"/>
        <w:tab w:val="right" w:pos="8505"/>
      </w:tabs>
    </w:pPr>
    <w:rPr>
      <w:rFonts w:ascii="Arial" w:hAnsi="Arial"/>
      <w:b/>
      <w:caps/>
      <w:sz w:val="28"/>
    </w:rPr>
  </w:style>
  <w:style w:type="paragraph" w:styleId="Footer">
    <w:name w:val="footer"/>
    <w:basedOn w:val="Normal"/>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6C7693"/>
    <w:pPr>
      <w:tabs>
        <w:tab w:val="left" w:pos="567"/>
        <w:tab w:val="left" w:pos="8222"/>
      </w:tabs>
      <w:spacing w:before="120" w:after="120"/>
      <w:ind w:left="1588" w:hanging="1588"/>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45992"/>
    <w:pPr>
      <w:keepLines w:val="0"/>
      <w:widowControl w:val="0"/>
      <w:tabs>
        <w:tab w:val="left" w:pos="567"/>
        <w:tab w:val="left" w:pos="8222"/>
      </w:tabs>
      <w:spacing w:after="120"/>
      <w:ind w:left="1616" w:hanging="992"/>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rsid w:val="00345992"/>
    <w:pPr>
      <w:spacing w:after="120"/>
      <w:ind w:left="0" w:firstLine="0"/>
      <w:jc w:val="center"/>
    </w:pPr>
    <w:rPr>
      <w:rFonts w:ascii="Arial" w:hAnsi="Arial"/>
      <w:b/>
      <w:sz w:val="20"/>
    </w:rPr>
  </w:style>
  <w:style w:type="paragraph" w:styleId="BodyText3">
    <w:name w:val="Body Text 3"/>
    <w:basedOn w:val="Normal"/>
    <w:rsid w:val="00345992"/>
    <w:pPr>
      <w:spacing w:after="120" w:line="260" w:lineRule="exact"/>
      <w:ind w:left="0" w:firstLine="0"/>
    </w:pPr>
    <w:rPr>
      <w:b/>
    </w:rPr>
  </w:style>
  <w:style w:type="paragraph" w:styleId="BodyTextIndent2">
    <w:name w:val="Body Text Indent 2"/>
    <w:basedOn w:val="Normal"/>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rsid w:val="00345992"/>
    <w:pPr>
      <w:spacing w:line="240" w:lineRule="auto"/>
      <w:ind w:left="1418" w:firstLine="210"/>
    </w:pPr>
    <w:rPr>
      <w:spacing w:val="0"/>
    </w:rPr>
  </w:style>
  <w:style w:type="paragraph" w:styleId="BodyTextFirstIndent2">
    <w:name w:val="Body Text First Indent 2"/>
    <w:basedOn w:val="BodyTextIndent"/>
    <w:rsid w:val="00345992"/>
    <w:pPr>
      <w:spacing w:after="120"/>
      <w:ind w:left="283" w:firstLine="210"/>
    </w:pPr>
  </w:style>
  <w:style w:type="paragraph" w:styleId="Closing">
    <w:name w:val="Closing"/>
    <w:basedOn w:val="Normal"/>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rsid w:val="00345992"/>
  </w:style>
  <w:style w:type="paragraph" w:styleId="DocumentMap">
    <w:name w:val="Document Map"/>
    <w:basedOn w:val="Normal"/>
    <w:semiHidden/>
    <w:rsid w:val="00345992"/>
    <w:pPr>
      <w:shd w:val="clear" w:color="auto" w:fill="000080"/>
    </w:pPr>
    <w:rPr>
      <w:rFonts w:ascii="Tahoma" w:hAnsi="Tahoma"/>
    </w:rPr>
  </w:style>
  <w:style w:type="paragraph" w:styleId="EndnoteText">
    <w:name w:val="endnote text"/>
    <w:basedOn w:val="Normal"/>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rsid w:val="00345992"/>
  </w:style>
  <w:style w:type="paragraph" w:styleId="PlainText">
    <w:name w:val="Plain Text"/>
    <w:basedOn w:val="Normal"/>
    <w:rsid w:val="00345992"/>
    <w:rPr>
      <w:rFonts w:ascii="Courier New" w:hAnsi="Courier New"/>
      <w:sz w:val="20"/>
    </w:rPr>
  </w:style>
  <w:style w:type="paragraph" w:styleId="Salutation">
    <w:name w:val="Salutation"/>
    <w:basedOn w:val="Normal"/>
    <w:next w:val="Normal"/>
    <w:rsid w:val="00345992"/>
  </w:style>
  <w:style w:type="paragraph" w:styleId="Signature">
    <w:name w:val="Signature"/>
    <w:basedOn w:val="Normal"/>
    <w:rsid w:val="00345992"/>
    <w:pPr>
      <w:ind w:left="4252"/>
    </w:pPr>
  </w:style>
  <w:style w:type="paragraph" w:styleId="Subtitle">
    <w:name w:val="Subtitle"/>
    <w:basedOn w:val="Normal"/>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semiHidden/>
    <w:rsid w:val="00345992"/>
    <w:rPr>
      <w:rFonts w:ascii="Tahoma" w:hAnsi="Tahoma" w:cs="Tahoma"/>
      <w:sz w:val="16"/>
      <w:szCs w:val="16"/>
    </w:rPr>
  </w:style>
  <w:style w:type="paragraph" w:styleId="CommentSubject">
    <w:name w:val="annotation subject"/>
    <w:basedOn w:val="CommentText"/>
    <w:next w:val="CommentText"/>
    <w:semiHidden/>
    <w:rsid w:val="00345992"/>
    <w:rPr>
      <w:b/>
      <w:bCs/>
    </w:rPr>
  </w:style>
  <w:style w:type="paragraph" w:styleId="E-mailSignature">
    <w:name w:val="E-mail Signature"/>
    <w:basedOn w:val="Normal"/>
    <w:rsid w:val="00345992"/>
  </w:style>
  <w:style w:type="paragraph" w:styleId="HTMLAddress">
    <w:name w:val="HTML Address"/>
    <w:basedOn w:val="Normal"/>
    <w:rsid w:val="00345992"/>
    <w:rPr>
      <w:i/>
      <w:iCs/>
    </w:rPr>
  </w:style>
  <w:style w:type="paragraph" w:styleId="HTMLPreformatted">
    <w:name w:val="HTML Preformatted"/>
    <w:basedOn w:val="Normal"/>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semiHidden/>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21.xml"/><Relationship Id="rId21" Type="http://schemas.openxmlformats.org/officeDocument/2006/relationships/header" Target="header5.xml"/><Relationship Id="rId34" Type="http://schemas.openxmlformats.org/officeDocument/2006/relationships/header" Target="header16.xml"/><Relationship Id="rId42" Type="http://schemas.openxmlformats.org/officeDocument/2006/relationships/header" Target="header24.xml"/><Relationship Id="rId47" Type="http://schemas.openxmlformats.org/officeDocument/2006/relationships/footer" Target="footer6.xml"/><Relationship Id="rId50" Type="http://schemas.openxmlformats.org/officeDocument/2006/relationships/header" Target="header30.xml"/><Relationship Id="rId55" Type="http://schemas.openxmlformats.org/officeDocument/2006/relationships/header" Target="header35.xml"/><Relationship Id="rId63" Type="http://schemas.openxmlformats.org/officeDocument/2006/relationships/header" Target="header41.xml"/><Relationship Id="rId68" Type="http://schemas.openxmlformats.org/officeDocument/2006/relationships/header" Target="header46.xml"/><Relationship Id="rId76" Type="http://schemas.openxmlformats.org/officeDocument/2006/relationships/header" Target="header52.xml"/><Relationship Id="rId7" Type="http://schemas.microsoft.com/office/2007/relationships/stylesWithEffects" Target="stylesWithEffects.xml"/><Relationship Id="rId71" Type="http://schemas.openxmlformats.org/officeDocument/2006/relationships/hyperlink" Target="http://www.energynetworks.org/" TargetMode="Externa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energynetworks.org/" TargetMode="Externa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3.xml"/><Relationship Id="rId58" Type="http://schemas.openxmlformats.org/officeDocument/2006/relationships/header" Target="header38.xml"/><Relationship Id="rId66" Type="http://schemas.openxmlformats.org/officeDocument/2006/relationships/header" Target="header44.xml"/><Relationship Id="rId74" Type="http://schemas.openxmlformats.org/officeDocument/2006/relationships/header" Target="header50.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39.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13.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oleObject" Target="embeddings/oleObject1.bin"/><Relationship Id="rId65" Type="http://schemas.openxmlformats.org/officeDocument/2006/relationships/header" Target="header43.xml"/><Relationship Id="rId73" Type="http://schemas.openxmlformats.org/officeDocument/2006/relationships/header" Target="header49.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29.xml"/><Relationship Id="rId56" Type="http://schemas.openxmlformats.org/officeDocument/2006/relationships/header" Target="header36.xml"/><Relationship Id="rId64" Type="http://schemas.openxmlformats.org/officeDocument/2006/relationships/header" Target="header42.xml"/><Relationship Id="rId69" Type="http://schemas.openxmlformats.org/officeDocument/2006/relationships/header" Target="header47.xml"/><Relationship Id="rId77" Type="http://schemas.openxmlformats.org/officeDocument/2006/relationships/header" Target="header53.xml"/><Relationship Id="rId8" Type="http://schemas.openxmlformats.org/officeDocument/2006/relationships/settings" Target="settings.xml"/><Relationship Id="rId51" Type="http://schemas.openxmlformats.org/officeDocument/2006/relationships/header" Target="header31.xml"/><Relationship Id="rId72" Type="http://schemas.openxmlformats.org/officeDocument/2006/relationships/header" Target="header4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image" Target="media/image2.wmf"/><Relationship Id="rId67" Type="http://schemas.openxmlformats.org/officeDocument/2006/relationships/header" Target="header45.xml"/><Relationship Id="rId20" Type="http://schemas.openxmlformats.org/officeDocument/2006/relationships/footer" Target="footer5.xml"/><Relationship Id="rId41" Type="http://schemas.openxmlformats.org/officeDocument/2006/relationships/header" Target="header23.xml"/><Relationship Id="rId54" Type="http://schemas.openxmlformats.org/officeDocument/2006/relationships/header" Target="header34.xml"/><Relationship Id="rId62" Type="http://schemas.openxmlformats.org/officeDocument/2006/relationships/header" Target="header40.xml"/><Relationship Id="rId70" Type="http://schemas.openxmlformats.org/officeDocument/2006/relationships/hyperlink" Target="http://www.dcode.org.uk/" TargetMode="External"/><Relationship Id="rId75" Type="http://schemas.openxmlformats.org/officeDocument/2006/relationships/header" Target="header5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yperlink" Target="http://www.dcode.org.uk/" TargetMode="External"/><Relationship Id="rId36" Type="http://schemas.openxmlformats.org/officeDocument/2006/relationships/header" Target="header18.xml"/><Relationship Id="rId49" Type="http://schemas.openxmlformats.org/officeDocument/2006/relationships/image" Target="media/image1.wmf"/><Relationship Id="rId57" Type="http://schemas.openxmlformats.org/officeDocument/2006/relationships/header" Target="header3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utingEnabled xmlns="http://schemas.microsoft.com/sharepoint/v3">true</RoutingEnabled>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09AD953E51B7488377257589BE821F" ma:contentTypeVersion="10" ma:contentTypeDescription="Create a new document." ma:contentTypeScope="" ma:versionID="1788b899767bc2e8d965a00a4c184a92">
  <xsd:schema xmlns:xsd="http://www.w3.org/2001/XMLSchema" xmlns:xs="http://www.w3.org/2001/XMLSchema" xmlns:p="http://schemas.microsoft.com/office/2006/metadata/properties" xmlns:ns1="http://schemas.microsoft.com/sharepoint/v3" xmlns:ns2="http://schemas.microsoft.com/sharepoint/v4" targetNamespace="http://schemas.microsoft.com/office/2006/metadata/properties" ma:root="true" ma:fieldsID="9ca9216cb67ca2d1a5b6ab36bec32a30" ns1:_="" ns2:_="">
    <xsd:import namespace="http://schemas.microsoft.com/sharepoint/v3"/>
    <xsd:import namespace="http://schemas.microsoft.com/sharepoint/v4"/>
    <xsd:element name="properties">
      <xsd:complexType>
        <xsd:sequence>
          <xsd:element name="documentManagement">
            <xsd:complexType>
              <xsd:all>
                <xsd:element ref="ns2:IconOverlay" minOccurs="0"/>
                <xsd:element ref="ns1:RoutingEnabl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Enabled" ma:index="9" nillable="true" ma:displayName="Active" ma:description="" ma:hidden="true" ma:internalName="RoutingEnabl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160B8-E0C8-4AB7-AB33-7871CE0EA460}"/>
</file>

<file path=customXml/itemProps2.xml><?xml version="1.0" encoding="utf-8"?>
<ds:datastoreItem xmlns:ds="http://schemas.openxmlformats.org/officeDocument/2006/customXml" ds:itemID="{382777C1-FEDD-4C3C-86FD-1A638075C40E}"/>
</file>

<file path=customXml/itemProps3.xml><?xml version="1.0" encoding="utf-8"?>
<ds:datastoreItem xmlns:ds="http://schemas.openxmlformats.org/officeDocument/2006/customXml" ds:itemID="{51F5FCB2-E5AC-45C8-AFD0-1DE109BA09F6}"/>
</file>

<file path=customXml/itemProps4.xml><?xml version="1.0" encoding="utf-8"?>
<ds:datastoreItem xmlns:ds="http://schemas.openxmlformats.org/officeDocument/2006/customXml" ds:itemID="{748FD13B-1377-41F1-AE05-07012837FBB0}"/>
</file>

<file path=docProps/app.xml><?xml version="1.0" encoding="utf-8"?>
<Properties xmlns="http://schemas.openxmlformats.org/officeDocument/2006/extended-properties" xmlns:vt="http://schemas.openxmlformats.org/officeDocument/2006/docPropsVTypes">
  <Template>DCode_Template</Template>
  <TotalTime>1</TotalTime>
  <Pages>173</Pages>
  <Words>71739</Words>
  <Characters>408917</Characters>
  <Application>Microsoft Office Word</Application>
  <DocSecurity>0</DocSecurity>
  <Lines>3407</Lines>
  <Paragraphs>959</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479697</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National Grid</cp:lastModifiedBy>
  <cp:revision>2</cp:revision>
  <cp:lastPrinted>2018-05-16T05:20:00Z</cp:lastPrinted>
  <dcterms:created xsi:type="dcterms:W3CDTF">2018-09-17T10:23:00Z</dcterms:created>
  <dcterms:modified xsi:type="dcterms:W3CDTF">2018-09-17T10:23:00Z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0x0101002709AD953E51B7488377257589BE821F</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AdHocReviewCycleID">
    <vt:i4>-264440046</vt:i4>
  </property>
  <property fmtid="{D5CDD505-2E9C-101B-9397-08002B2CF9AE}" pid="21" name="_NewReviewCycle">
    <vt:lpwstr/>
  </property>
  <property fmtid="{D5CDD505-2E9C-101B-9397-08002B2CF9AE}" pid="22" name="_EmailSubject">
    <vt:lpwstr>EXT || FW: NGET Legal Separation DCode consultation</vt:lpwstr>
  </property>
  <property fmtid="{D5CDD505-2E9C-101B-9397-08002B2CF9AE}" pid="23" name="_AuthorEmail">
    <vt:lpwstr>John.Martin2@nationalgrid.com</vt:lpwstr>
  </property>
  <property fmtid="{D5CDD505-2E9C-101B-9397-08002B2CF9AE}" pid="24" name="_AuthorEmailDisplayName">
    <vt:lpwstr>Martin, John</vt:lpwstr>
  </property>
  <property fmtid="{D5CDD505-2E9C-101B-9397-08002B2CF9AE}" pid="26" name="_PreviousAdHocReviewCycleID">
    <vt:i4>-619759143</vt:i4>
  </property>
</Properties>
</file>